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35"/>
        <w:gridCol w:w="6525"/>
      </w:tblGrid>
      <w:tr w:rsidR="00067FE2" w14:paraId="3C6642E3" w14:textId="77777777" w:rsidTr="24F11E7A">
        <w:trPr>
          <w:trHeight w:val="300"/>
        </w:trPr>
        <w:tc>
          <w:tcPr>
            <w:tcW w:w="1620" w:type="dxa"/>
            <w:tcBorders>
              <w:bottom w:val="single" w:sz="4" w:space="0" w:color="auto"/>
            </w:tcBorders>
            <w:shd w:val="clear" w:color="auto" w:fill="FFFFFF" w:themeFill="background1"/>
            <w:vAlign w:val="center"/>
          </w:tcPr>
          <w:p w14:paraId="1DB23675" w14:textId="1BC7F437" w:rsidR="00067FE2" w:rsidRDefault="00067FE2" w:rsidP="00DC564E">
            <w:pPr>
              <w:pStyle w:val="Header"/>
              <w:spacing w:before="120" w:after="120"/>
            </w:pPr>
            <w:r>
              <w:t>NPRR Number</w:t>
            </w:r>
          </w:p>
        </w:tc>
        <w:tc>
          <w:tcPr>
            <w:tcW w:w="1260" w:type="dxa"/>
            <w:tcBorders>
              <w:bottom w:val="single" w:sz="4" w:space="0" w:color="auto"/>
            </w:tcBorders>
            <w:vAlign w:val="center"/>
          </w:tcPr>
          <w:p w14:paraId="58DFDEEC" w14:textId="28481F30" w:rsidR="00067FE2" w:rsidRDefault="0095196F" w:rsidP="007D0CE6">
            <w:pPr>
              <w:pStyle w:val="Header"/>
              <w:spacing w:before="120" w:after="120"/>
              <w:jc w:val="center"/>
            </w:pPr>
            <w:hyperlink r:id="rId11" w:history="1">
              <w:r w:rsidR="007D0CE6" w:rsidRPr="007D0CE6">
                <w:rPr>
                  <w:rStyle w:val="Hyperlink"/>
                </w:rPr>
                <w:t>1240</w:t>
              </w:r>
            </w:hyperlink>
          </w:p>
        </w:tc>
        <w:tc>
          <w:tcPr>
            <w:tcW w:w="1035" w:type="dxa"/>
            <w:tcBorders>
              <w:bottom w:val="single" w:sz="4" w:space="0" w:color="auto"/>
            </w:tcBorders>
            <w:shd w:val="clear" w:color="auto" w:fill="FFFFFF" w:themeFill="background1"/>
            <w:vAlign w:val="center"/>
          </w:tcPr>
          <w:p w14:paraId="1F77FB52" w14:textId="77777777" w:rsidR="00067FE2" w:rsidRDefault="00067FE2" w:rsidP="00DC564E">
            <w:pPr>
              <w:pStyle w:val="Header"/>
              <w:spacing w:before="120" w:after="120"/>
            </w:pPr>
            <w:r>
              <w:t>NPRR Title</w:t>
            </w:r>
          </w:p>
        </w:tc>
        <w:tc>
          <w:tcPr>
            <w:tcW w:w="6525" w:type="dxa"/>
            <w:tcBorders>
              <w:bottom w:val="single" w:sz="4" w:space="0" w:color="auto"/>
            </w:tcBorders>
            <w:vAlign w:val="center"/>
          </w:tcPr>
          <w:p w14:paraId="58F14EBB" w14:textId="133E5CF8" w:rsidR="00067FE2" w:rsidRDefault="00036D41" w:rsidP="00DC564E">
            <w:pPr>
              <w:pStyle w:val="Header"/>
              <w:spacing w:before="120" w:after="120"/>
            </w:pPr>
            <w:bookmarkStart w:id="0" w:name="_Hlk135048142"/>
            <w:r>
              <w:t>Access to</w:t>
            </w:r>
            <w:r w:rsidR="00106809">
              <w:t xml:space="preserve"> </w:t>
            </w:r>
            <w:r w:rsidR="002E64DB">
              <w:t>Transmission</w:t>
            </w:r>
            <w:r>
              <w:t xml:space="preserve"> Planning </w:t>
            </w:r>
            <w:bookmarkEnd w:id="0"/>
            <w:r w:rsidR="002D72D2">
              <w:t>Information</w:t>
            </w:r>
          </w:p>
        </w:tc>
      </w:tr>
      <w:tr w:rsidR="000D4F15" w:rsidRPr="00E01925" w14:paraId="398BCBF4" w14:textId="77777777" w:rsidTr="24F11E7A">
        <w:trPr>
          <w:trHeight w:val="518"/>
        </w:trPr>
        <w:tc>
          <w:tcPr>
            <w:tcW w:w="2880" w:type="dxa"/>
            <w:gridSpan w:val="2"/>
            <w:shd w:val="clear" w:color="auto" w:fill="FFFFFF" w:themeFill="background1"/>
            <w:vAlign w:val="center"/>
          </w:tcPr>
          <w:p w14:paraId="3A20C7F8" w14:textId="6178ED6B" w:rsidR="000D4F15" w:rsidRPr="00E01925" w:rsidRDefault="000D4F15" w:rsidP="000D4F1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44F074F5" w:rsidR="000D4F15" w:rsidRPr="00E01925" w:rsidRDefault="003E75E2" w:rsidP="000D4F15">
            <w:pPr>
              <w:pStyle w:val="NormalArial"/>
              <w:spacing w:before="120" w:after="120"/>
            </w:pPr>
            <w:r>
              <w:t>November 14</w:t>
            </w:r>
            <w:r w:rsidR="000D4F15">
              <w:t>, 2024</w:t>
            </w:r>
          </w:p>
        </w:tc>
      </w:tr>
      <w:tr w:rsidR="000D4F15" w:rsidRPr="00E01925" w14:paraId="18C74323" w14:textId="77777777" w:rsidTr="24F11E7A">
        <w:trPr>
          <w:trHeight w:val="518"/>
        </w:trPr>
        <w:tc>
          <w:tcPr>
            <w:tcW w:w="2880" w:type="dxa"/>
            <w:gridSpan w:val="2"/>
            <w:shd w:val="clear" w:color="auto" w:fill="FFFFFF" w:themeFill="background1"/>
            <w:vAlign w:val="center"/>
          </w:tcPr>
          <w:p w14:paraId="12C59C0B" w14:textId="6BA0E666" w:rsidR="000D4F15" w:rsidRPr="00E01925" w:rsidRDefault="000D4F15" w:rsidP="000D4F15">
            <w:pPr>
              <w:pStyle w:val="Header"/>
              <w:spacing w:before="120" w:after="120"/>
              <w:rPr>
                <w:bCs w:val="0"/>
              </w:rPr>
            </w:pPr>
            <w:r>
              <w:rPr>
                <w:bCs w:val="0"/>
              </w:rPr>
              <w:t>Action</w:t>
            </w:r>
          </w:p>
        </w:tc>
        <w:tc>
          <w:tcPr>
            <w:tcW w:w="7560" w:type="dxa"/>
            <w:gridSpan w:val="2"/>
            <w:vAlign w:val="center"/>
          </w:tcPr>
          <w:p w14:paraId="420018E1" w14:textId="685620A8" w:rsidR="000D4F15" w:rsidRDefault="003E75E2" w:rsidP="000D4F15">
            <w:pPr>
              <w:pStyle w:val="NormalArial"/>
              <w:spacing w:before="120" w:after="120"/>
            </w:pPr>
            <w:r>
              <w:t>Recommended Approval</w:t>
            </w:r>
          </w:p>
        </w:tc>
      </w:tr>
      <w:tr w:rsidR="000D4F15" w:rsidRPr="00E01925" w14:paraId="6C214924" w14:textId="77777777" w:rsidTr="24F11E7A">
        <w:trPr>
          <w:trHeight w:val="518"/>
        </w:trPr>
        <w:tc>
          <w:tcPr>
            <w:tcW w:w="2880" w:type="dxa"/>
            <w:gridSpan w:val="2"/>
            <w:shd w:val="clear" w:color="auto" w:fill="FFFFFF" w:themeFill="background1"/>
            <w:vAlign w:val="center"/>
          </w:tcPr>
          <w:p w14:paraId="7CE65A0D" w14:textId="0AA3C42E" w:rsidR="000D4F15" w:rsidRPr="00E01925" w:rsidRDefault="000D4F15" w:rsidP="000D4F15">
            <w:pPr>
              <w:pStyle w:val="Header"/>
              <w:spacing w:before="120" w:after="120"/>
              <w:rPr>
                <w:bCs w:val="0"/>
              </w:rPr>
            </w:pPr>
            <w:r>
              <w:t xml:space="preserve">Timeline </w:t>
            </w:r>
          </w:p>
        </w:tc>
        <w:tc>
          <w:tcPr>
            <w:tcW w:w="7560" w:type="dxa"/>
            <w:gridSpan w:val="2"/>
            <w:vAlign w:val="center"/>
          </w:tcPr>
          <w:p w14:paraId="2C1992CB" w14:textId="47A9D434" w:rsidR="000D4F15" w:rsidRDefault="000D4F15" w:rsidP="000D4F15">
            <w:pPr>
              <w:pStyle w:val="NormalArial"/>
              <w:spacing w:before="120" w:after="120"/>
            </w:pPr>
            <w:r>
              <w:t>Normal</w:t>
            </w:r>
          </w:p>
        </w:tc>
      </w:tr>
      <w:tr w:rsidR="003E75E2" w:rsidRPr="00E01925" w14:paraId="4EE0C191" w14:textId="77777777" w:rsidTr="24F11E7A">
        <w:trPr>
          <w:trHeight w:val="518"/>
        </w:trPr>
        <w:tc>
          <w:tcPr>
            <w:tcW w:w="2880" w:type="dxa"/>
            <w:gridSpan w:val="2"/>
            <w:shd w:val="clear" w:color="auto" w:fill="FFFFFF" w:themeFill="background1"/>
            <w:vAlign w:val="center"/>
          </w:tcPr>
          <w:p w14:paraId="597B7391" w14:textId="1B7DD6E2" w:rsidR="003E75E2" w:rsidRDefault="003E75E2" w:rsidP="003E75E2">
            <w:pPr>
              <w:pStyle w:val="Header"/>
              <w:spacing w:before="120" w:after="120"/>
            </w:pPr>
            <w:r>
              <w:t>Estimated Impacts</w:t>
            </w:r>
          </w:p>
        </w:tc>
        <w:tc>
          <w:tcPr>
            <w:tcW w:w="7560" w:type="dxa"/>
            <w:gridSpan w:val="2"/>
            <w:vAlign w:val="center"/>
          </w:tcPr>
          <w:p w14:paraId="45A96169" w14:textId="3964C205" w:rsidR="003E75E2" w:rsidRPr="00572C55" w:rsidRDefault="003E75E2" w:rsidP="003E75E2">
            <w:pPr>
              <w:pStyle w:val="NormalArial"/>
              <w:spacing w:before="120" w:after="120"/>
            </w:pPr>
            <w:r>
              <w:t xml:space="preserve">Cost/Budgetary:  </w:t>
            </w:r>
            <w:r w:rsidRPr="00572C55">
              <w:t>Between $</w:t>
            </w:r>
            <w:r w:rsidR="00572C55">
              <w:t>4</w:t>
            </w:r>
            <w:r w:rsidRPr="00572C55">
              <w:t>0k and $</w:t>
            </w:r>
            <w:r w:rsidR="00572C55">
              <w:t>60</w:t>
            </w:r>
            <w:r w:rsidRPr="00572C55">
              <w:t>k</w:t>
            </w:r>
          </w:p>
          <w:p w14:paraId="700D7224" w14:textId="0E0AD3A9" w:rsidR="003E75E2" w:rsidRDefault="003E75E2" w:rsidP="003E75E2">
            <w:pPr>
              <w:pStyle w:val="NormalArial"/>
              <w:spacing w:before="120" w:after="120"/>
            </w:pPr>
            <w:r w:rsidRPr="00572C55">
              <w:t>Project Duration:  3 to 6 months</w:t>
            </w:r>
          </w:p>
        </w:tc>
      </w:tr>
      <w:tr w:rsidR="002F4590" w:rsidRPr="00E01925" w14:paraId="4A3E50FE" w14:textId="77777777" w:rsidTr="24F11E7A">
        <w:trPr>
          <w:trHeight w:val="518"/>
        </w:trPr>
        <w:tc>
          <w:tcPr>
            <w:tcW w:w="2880" w:type="dxa"/>
            <w:gridSpan w:val="2"/>
            <w:shd w:val="clear" w:color="auto" w:fill="FFFFFF" w:themeFill="background1"/>
            <w:vAlign w:val="center"/>
          </w:tcPr>
          <w:p w14:paraId="7E000817" w14:textId="593EB145" w:rsidR="002F4590" w:rsidRPr="00E01925" w:rsidRDefault="002F4590" w:rsidP="002F4590">
            <w:pPr>
              <w:pStyle w:val="Header"/>
              <w:spacing w:before="120" w:after="120"/>
              <w:rPr>
                <w:bCs w:val="0"/>
              </w:rPr>
            </w:pPr>
            <w:r>
              <w:t>Proposed Effective Date</w:t>
            </w:r>
          </w:p>
        </w:tc>
        <w:tc>
          <w:tcPr>
            <w:tcW w:w="7560" w:type="dxa"/>
            <w:gridSpan w:val="2"/>
            <w:vAlign w:val="center"/>
          </w:tcPr>
          <w:p w14:paraId="6243486C" w14:textId="78ED008A" w:rsidR="002F4590" w:rsidRDefault="003E75E2" w:rsidP="002F4590">
            <w:pPr>
              <w:pStyle w:val="NormalArial"/>
              <w:spacing w:before="120" w:after="120"/>
            </w:pPr>
            <w:r>
              <w:t>Upon system implementation</w:t>
            </w:r>
          </w:p>
        </w:tc>
      </w:tr>
      <w:tr w:rsidR="002F4590" w:rsidRPr="00E01925" w14:paraId="6D0EADBC" w14:textId="77777777" w:rsidTr="24F11E7A">
        <w:trPr>
          <w:trHeight w:val="518"/>
        </w:trPr>
        <w:tc>
          <w:tcPr>
            <w:tcW w:w="2880" w:type="dxa"/>
            <w:gridSpan w:val="2"/>
            <w:shd w:val="clear" w:color="auto" w:fill="FFFFFF" w:themeFill="background1"/>
            <w:vAlign w:val="center"/>
          </w:tcPr>
          <w:p w14:paraId="33617F5A" w14:textId="50793E3C" w:rsidR="002F4590" w:rsidRPr="00E01925" w:rsidRDefault="002F4590" w:rsidP="002F4590">
            <w:pPr>
              <w:pStyle w:val="Header"/>
              <w:spacing w:before="120" w:after="120"/>
              <w:rPr>
                <w:bCs w:val="0"/>
              </w:rPr>
            </w:pPr>
            <w:r w:rsidRPr="006061EC">
              <w:t>Priority and Rank Assigned</w:t>
            </w:r>
          </w:p>
        </w:tc>
        <w:tc>
          <w:tcPr>
            <w:tcW w:w="7560" w:type="dxa"/>
            <w:gridSpan w:val="2"/>
            <w:vAlign w:val="center"/>
          </w:tcPr>
          <w:p w14:paraId="3E5F6767" w14:textId="122CA897" w:rsidR="002F4590" w:rsidRDefault="006061EC" w:rsidP="002F4590">
            <w:pPr>
              <w:pStyle w:val="NormalArial"/>
              <w:spacing w:before="120" w:after="120"/>
            </w:pPr>
            <w:r>
              <w:t>Priority – 2025; Rank – 4540</w:t>
            </w:r>
          </w:p>
        </w:tc>
      </w:tr>
      <w:tr w:rsidR="009D17F0" w14:paraId="117EEC9D" w14:textId="77777777" w:rsidTr="24F11E7A">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DC564E">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14F08BE5" w14:textId="48DB01FC" w:rsidR="008D4597" w:rsidRDefault="008D4597" w:rsidP="002C788C">
            <w:pPr>
              <w:pStyle w:val="NormalArial"/>
              <w:spacing w:before="120"/>
            </w:pPr>
            <w:r>
              <w:t>3.1.3.2</w:t>
            </w:r>
            <w:r w:rsidR="005C2DAA">
              <w:t>, Resources</w:t>
            </w:r>
          </w:p>
          <w:p w14:paraId="6B3383F7" w14:textId="580AE9E8" w:rsidR="008D4597" w:rsidRDefault="008D4597" w:rsidP="008D4597">
            <w:pPr>
              <w:pStyle w:val="NormalArial"/>
            </w:pPr>
            <w:r>
              <w:t>3.1.5.13</w:t>
            </w:r>
            <w:r w:rsidR="005C2DAA">
              <w:t>, Transmission Report</w:t>
            </w:r>
          </w:p>
          <w:p w14:paraId="325A8847" w14:textId="73D7DC4B" w:rsidR="008D4597" w:rsidRDefault="008D4597" w:rsidP="008D4597">
            <w:pPr>
              <w:pStyle w:val="NormalArial"/>
            </w:pPr>
            <w:r>
              <w:t>3.1.8</w:t>
            </w:r>
            <w:r w:rsidR="005C2DAA">
              <w:t xml:space="preserve">, </w:t>
            </w:r>
            <w:r w:rsidR="005C2DAA" w:rsidRPr="005C2DAA">
              <w:t>High Impact Transmission Element (HITE) Identification</w:t>
            </w:r>
          </w:p>
          <w:p w14:paraId="562AD4D9" w14:textId="460B5D7C" w:rsidR="008D4597" w:rsidRDefault="008D4597" w:rsidP="008D4597">
            <w:pPr>
              <w:pStyle w:val="NormalArial"/>
            </w:pPr>
            <w:r>
              <w:t>3.2.2</w:t>
            </w:r>
            <w:r w:rsidR="005C2DAA">
              <w:t>, Demand Forecasts</w:t>
            </w:r>
          </w:p>
          <w:p w14:paraId="4434667E" w14:textId="179402F8" w:rsidR="008D4597" w:rsidRDefault="008D4597" w:rsidP="008D4597">
            <w:pPr>
              <w:pStyle w:val="NormalArial"/>
            </w:pPr>
            <w:r>
              <w:t>3.10.2</w:t>
            </w:r>
            <w:r w:rsidR="005C2DAA">
              <w:t>, Annual Planning Model</w:t>
            </w:r>
          </w:p>
          <w:p w14:paraId="294CCB90" w14:textId="1FC0038D" w:rsidR="008D4597" w:rsidRDefault="008D4597" w:rsidP="008D4597">
            <w:pPr>
              <w:pStyle w:val="NormalArial"/>
            </w:pPr>
            <w:r>
              <w:t>3.10.4</w:t>
            </w:r>
            <w:r w:rsidR="005C2DAA">
              <w:t>, ERCOT Responsibilities</w:t>
            </w:r>
          </w:p>
          <w:p w14:paraId="022A1A59" w14:textId="1C114AE2" w:rsidR="008D4597" w:rsidRDefault="008D4597" w:rsidP="008D4597">
            <w:pPr>
              <w:pStyle w:val="NormalArial"/>
            </w:pPr>
            <w:r>
              <w:t>3.10.9.6</w:t>
            </w:r>
            <w:r w:rsidR="005C2DAA">
              <w:t xml:space="preserve">, </w:t>
            </w:r>
            <w:r w:rsidR="005C2DAA" w:rsidRPr="005C2DAA">
              <w:t>Telemetry and State Estimator Performance Monitoring</w:t>
            </w:r>
          </w:p>
          <w:p w14:paraId="2441834D" w14:textId="1DC51EA3" w:rsidR="008D4597" w:rsidRDefault="008D4597" w:rsidP="008D4597">
            <w:pPr>
              <w:pStyle w:val="NormalArial"/>
            </w:pPr>
            <w:r>
              <w:t>3.12</w:t>
            </w:r>
            <w:r w:rsidR="005C2DAA">
              <w:t>, Load Forecasting</w:t>
            </w:r>
          </w:p>
          <w:p w14:paraId="0056F8F2" w14:textId="4BE364BF" w:rsidR="008D4597" w:rsidRDefault="008D4597" w:rsidP="008D4597">
            <w:pPr>
              <w:pStyle w:val="NormalArial"/>
            </w:pPr>
            <w:r>
              <w:t>3.14.1</w:t>
            </w:r>
            <w:r w:rsidR="00A46B10">
              <w:t>, Reliability Must Run</w:t>
            </w:r>
          </w:p>
          <w:p w14:paraId="23990979" w14:textId="6EA2E823" w:rsidR="008D4597" w:rsidRDefault="008D4597" w:rsidP="008D4597">
            <w:pPr>
              <w:pStyle w:val="NormalArial"/>
            </w:pPr>
            <w:r>
              <w:t>3.15</w:t>
            </w:r>
            <w:r w:rsidR="00A46B10">
              <w:t>, Voltage Support</w:t>
            </w:r>
          </w:p>
          <w:p w14:paraId="410D2B38" w14:textId="04249A2E" w:rsidR="008D4597" w:rsidRDefault="008D4597" w:rsidP="008D4597">
            <w:pPr>
              <w:pStyle w:val="NormalArial"/>
            </w:pPr>
            <w:r>
              <w:t>3.20.1</w:t>
            </w:r>
            <w:r w:rsidR="00A46B10">
              <w:t>, Evaluation of Chronic Congestion</w:t>
            </w:r>
          </w:p>
          <w:p w14:paraId="313FD76A" w14:textId="71693CE6" w:rsidR="008D4597" w:rsidRDefault="008D4597" w:rsidP="008D4597">
            <w:pPr>
              <w:pStyle w:val="NormalArial"/>
            </w:pPr>
            <w:r>
              <w:t>6.3.1</w:t>
            </w:r>
            <w:r w:rsidR="00A46B10">
              <w:t xml:space="preserve">, </w:t>
            </w:r>
            <w:r w:rsidR="00A46B10" w:rsidRPr="00A46B10">
              <w:t>Activities for the Adjustment Period</w:t>
            </w:r>
          </w:p>
          <w:p w14:paraId="3356516F" w14:textId="1609F1D9" w:rsidR="00793761" w:rsidRPr="00F914CB" w:rsidRDefault="008D4597" w:rsidP="002C788C">
            <w:pPr>
              <w:pStyle w:val="NormalArial"/>
              <w:spacing w:after="120"/>
            </w:pPr>
            <w:r>
              <w:t>6.5.1.2</w:t>
            </w:r>
            <w:r w:rsidR="00A46B10">
              <w:t xml:space="preserve">, </w:t>
            </w:r>
            <w:r w:rsidR="00A46B10" w:rsidRPr="00A46B10">
              <w:t>Centralized Dispatch</w:t>
            </w:r>
          </w:p>
        </w:tc>
      </w:tr>
      <w:tr w:rsidR="00C9766A" w14:paraId="112502C0" w14:textId="77777777" w:rsidTr="24F11E7A">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DC564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AB23C15" w14:textId="493BBFDD" w:rsidR="00036D41" w:rsidRDefault="00610FCA" w:rsidP="00DC564E">
            <w:pPr>
              <w:pStyle w:val="NormalArial"/>
              <w:spacing w:before="120" w:after="120"/>
            </w:pPr>
            <w:r>
              <w:t>Nodal Operating Guide</w:t>
            </w:r>
            <w:r w:rsidR="00797CD6">
              <w:t xml:space="preserve"> Revision Request</w:t>
            </w:r>
            <w:r w:rsidR="00891726">
              <w:t xml:space="preserve"> (NOGRR) </w:t>
            </w:r>
            <w:r w:rsidR="007D0CE6">
              <w:t>267</w:t>
            </w:r>
            <w:r w:rsidR="00891726">
              <w:t xml:space="preserve">, </w:t>
            </w:r>
            <w:r w:rsidR="007D0CE6">
              <w:t xml:space="preserve">Related to NPRR1240, </w:t>
            </w:r>
            <w:r w:rsidR="00891726">
              <w:t>Access to Transmission Planning Information</w:t>
            </w:r>
          </w:p>
          <w:p w14:paraId="5D9AA7D2" w14:textId="3B2E3901" w:rsidR="00036D41" w:rsidRPr="00FB509B" w:rsidRDefault="00036D41" w:rsidP="00DC564E">
            <w:pPr>
              <w:pStyle w:val="NormalArial"/>
              <w:spacing w:before="120" w:after="120"/>
            </w:pPr>
            <w:r>
              <w:t>Planning Guide Revision Request</w:t>
            </w:r>
            <w:r w:rsidR="00891726">
              <w:t xml:space="preserve"> (PGRR) </w:t>
            </w:r>
            <w:r w:rsidR="007D0CE6">
              <w:t>116</w:t>
            </w:r>
            <w:r w:rsidR="00891726">
              <w:t>, Related to NPRR</w:t>
            </w:r>
            <w:r w:rsidR="007D0CE6">
              <w:t>1240</w:t>
            </w:r>
            <w:r w:rsidR="00891726">
              <w:t>, Access to Transmission Planning Information</w:t>
            </w:r>
          </w:p>
        </w:tc>
      </w:tr>
      <w:tr w:rsidR="009D17F0" w14:paraId="37367474" w14:textId="77777777" w:rsidTr="24F11E7A">
        <w:trPr>
          <w:trHeight w:val="518"/>
        </w:trPr>
        <w:tc>
          <w:tcPr>
            <w:tcW w:w="2880" w:type="dxa"/>
            <w:gridSpan w:val="2"/>
            <w:tcBorders>
              <w:bottom w:val="single" w:sz="4" w:space="0" w:color="auto"/>
            </w:tcBorders>
            <w:shd w:val="clear" w:color="auto" w:fill="FFFFFF" w:themeFill="background1"/>
            <w:vAlign w:val="center"/>
          </w:tcPr>
          <w:p w14:paraId="75636072" w14:textId="77777777" w:rsidR="009D17F0" w:rsidRDefault="00891726" w:rsidP="002C788C">
            <w:pPr>
              <w:pStyle w:val="Header"/>
              <w:spacing w:before="120" w:after="120"/>
            </w:pPr>
            <w:r w:rsidRPr="00891726">
              <w:t>Revision Description</w:t>
            </w:r>
          </w:p>
          <w:p w14:paraId="130E37A2" w14:textId="77777777" w:rsidR="00FA0933" w:rsidRPr="00FA0933" w:rsidRDefault="00FA0933" w:rsidP="002C788C">
            <w:pPr>
              <w:spacing w:before="120" w:after="120"/>
            </w:pPr>
          </w:p>
          <w:p w14:paraId="713AA244" w14:textId="77777777" w:rsidR="00FA0933" w:rsidRPr="00FA0933" w:rsidRDefault="00FA0933" w:rsidP="002C788C">
            <w:pPr>
              <w:spacing w:before="120" w:after="120"/>
            </w:pPr>
          </w:p>
          <w:p w14:paraId="705B3F34" w14:textId="77777777" w:rsidR="00FA0933" w:rsidRPr="00FA0933" w:rsidRDefault="00FA0933" w:rsidP="002C788C">
            <w:pPr>
              <w:spacing w:before="120" w:after="120"/>
            </w:pPr>
          </w:p>
          <w:p w14:paraId="1A3E8AA1" w14:textId="77777777" w:rsidR="00FA0933" w:rsidRPr="00FA0933" w:rsidRDefault="00FA0933" w:rsidP="002C788C">
            <w:pPr>
              <w:spacing w:before="120" w:after="120"/>
            </w:pPr>
          </w:p>
          <w:p w14:paraId="2CFA89BB" w14:textId="77777777" w:rsidR="00FA0933" w:rsidRPr="00FA0933" w:rsidRDefault="00FA0933" w:rsidP="002C788C">
            <w:pPr>
              <w:spacing w:before="120" w:after="120"/>
            </w:pPr>
          </w:p>
          <w:p w14:paraId="05DEB54D" w14:textId="77777777" w:rsidR="00FA0933" w:rsidRPr="00FA0933" w:rsidRDefault="00FA0933" w:rsidP="002C788C">
            <w:pPr>
              <w:spacing w:before="120" w:after="120"/>
            </w:pPr>
          </w:p>
          <w:p w14:paraId="1C60AB82" w14:textId="77777777" w:rsidR="00FA0933" w:rsidRPr="00FA0933" w:rsidRDefault="00FA0933" w:rsidP="002C788C">
            <w:pPr>
              <w:spacing w:before="120" w:after="120"/>
            </w:pPr>
          </w:p>
          <w:p w14:paraId="77A3C621" w14:textId="77777777" w:rsidR="00FA0933" w:rsidRPr="00FA0933" w:rsidRDefault="00FA0933" w:rsidP="002C788C">
            <w:pPr>
              <w:spacing w:before="120" w:after="120"/>
            </w:pPr>
          </w:p>
          <w:p w14:paraId="2B9A5CF3" w14:textId="77777777" w:rsidR="00FA0933" w:rsidRPr="00FA0933" w:rsidRDefault="00FA0933" w:rsidP="002C788C">
            <w:pPr>
              <w:spacing w:before="120" w:after="120"/>
            </w:pPr>
          </w:p>
          <w:p w14:paraId="53E742F6" w14:textId="4202344A" w:rsidR="00FA0933" w:rsidRPr="00FA0933" w:rsidRDefault="00FA0933" w:rsidP="002C788C">
            <w:pPr>
              <w:spacing w:before="120" w:after="120"/>
            </w:pPr>
          </w:p>
        </w:tc>
        <w:tc>
          <w:tcPr>
            <w:tcW w:w="7560" w:type="dxa"/>
            <w:gridSpan w:val="2"/>
            <w:tcBorders>
              <w:bottom w:val="single" w:sz="4" w:space="0" w:color="auto"/>
            </w:tcBorders>
            <w:vAlign w:val="center"/>
          </w:tcPr>
          <w:p w14:paraId="1E7B4BB0" w14:textId="7CEB41BB" w:rsidR="0037425A" w:rsidRPr="002C788C" w:rsidRDefault="0037425A" w:rsidP="002C788C">
            <w:pPr>
              <w:pStyle w:val="NormalArial"/>
              <w:spacing w:before="120" w:after="120"/>
              <w:rPr>
                <w:iCs/>
              </w:rPr>
            </w:pPr>
            <w:r w:rsidRPr="0037425A">
              <w:rPr>
                <w:iCs/>
              </w:rPr>
              <w:lastRenderedPageBreak/>
              <w:t>This Nodal Protocol Revision Request (NPRR) moves from the Market Information System (MIS) Secure Area to the public ERCOT website reports that do</w:t>
            </w:r>
            <w:r w:rsidR="002C788C">
              <w:rPr>
                <w:iCs/>
              </w:rPr>
              <w:t xml:space="preserve"> not</w:t>
            </w:r>
            <w:r w:rsidRPr="0037425A">
              <w:rPr>
                <w:iCs/>
              </w:rPr>
              <w:t xml:space="preserve"> contain ERCOT Critical Energy Infrastructure Information (ECEII). </w:t>
            </w:r>
            <w:r w:rsidR="00263AA9">
              <w:rPr>
                <w:iCs/>
              </w:rPr>
              <w:t xml:space="preserve"> </w:t>
            </w:r>
            <w:r w:rsidRPr="0037425A">
              <w:rPr>
                <w:iCs/>
              </w:rPr>
              <w:t xml:space="preserve">ERCOT </w:t>
            </w:r>
            <w:r w:rsidR="00263AA9">
              <w:rPr>
                <w:iCs/>
              </w:rPr>
              <w:t>S</w:t>
            </w:r>
            <w:r w:rsidRPr="0037425A">
              <w:rPr>
                <w:iCs/>
              </w:rPr>
              <w:t xml:space="preserve">taff analyzed reports in the MIS Secure Area, along with existing Protocols for posting requirements, and identified no ongoing basis for holding in the MIS Secure Area reports determined to contain only </w:t>
            </w:r>
            <w:r>
              <w:rPr>
                <w:iCs/>
              </w:rPr>
              <w:t xml:space="preserve">Transmission planning </w:t>
            </w:r>
            <w:r w:rsidRPr="0037425A">
              <w:rPr>
                <w:iCs/>
              </w:rPr>
              <w:t xml:space="preserve">information </w:t>
            </w:r>
            <w:r w:rsidR="002C2748">
              <w:rPr>
                <w:iCs/>
              </w:rPr>
              <w:t xml:space="preserve">for a market audience </w:t>
            </w:r>
            <w:r w:rsidRPr="0037425A">
              <w:rPr>
                <w:iCs/>
              </w:rPr>
              <w:t xml:space="preserve">and not ECEII. </w:t>
            </w:r>
          </w:p>
          <w:p w14:paraId="3B123F24" w14:textId="7AB269DD" w:rsidR="007B5D88" w:rsidRPr="00F914CB" w:rsidRDefault="00A4418D" w:rsidP="002C788C">
            <w:pPr>
              <w:pStyle w:val="NormalArial"/>
              <w:spacing w:before="120" w:after="120"/>
            </w:pPr>
            <w:r w:rsidRPr="00F914CB">
              <w:lastRenderedPageBreak/>
              <w:t xml:space="preserve">In addition to </w:t>
            </w:r>
            <w:r w:rsidR="00E57102" w:rsidRPr="00F914CB">
              <w:t>mov</w:t>
            </w:r>
            <w:r w:rsidRPr="00F914CB">
              <w:t>ing</w:t>
            </w:r>
            <w:r w:rsidR="00E57102" w:rsidRPr="00F914CB">
              <w:t xml:space="preserve"> </w:t>
            </w:r>
            <w:r w:rsidRPr="00F914CB">
              <w:t>reports</w:t>
            </w:r>
            <w:r w:rsidR="00BF481F" w:rsidRPr="00F914CB">
              <w:t xml:space="preserve"> </w:t>
            </w:r>
            <w:r w:rsidR="00912AC4" w:rsidRPr="00F914CB">
              <w:t>that do</w:t>
            </w:r>
            <w:r w:rsidR="002C788C">
              <w:t xml:space="preserve"> not</w:t>
            </w:r>
            <w:r w:rsidR="00912AC4" w:rsidRPr="00F914CB">
              <w:t xml:space="preserve"> contain ECEII </w:t>
            </w:r>
            <w:r w:rsidR="00BF481F" w:rsidRPr="00F914CB">
              <w:t>to the ERCOT website</w:t>
            </w:r>
            <w:r w:rsidR="009C0AD8" w:rsidRPr="00F914CB">
              <w:t xml:space="preserve">, </w:t>
            </w:r>
            <w:r w:rsidR="0037425A" w:rsidRPr="00F914CB">
              <w:t>th</w:t>
            </w:r>
            <w:r w:rsidR="00263AA9">
              <w:t>is</w:t>
            </w:r>
            <w:r w:rsidR="0037425A" w:rsidRPr="00F914CB">
              <w:t xml:space="preserve"> NPRR</w:t>
            </w:r>
            <w:r w:rsidR="0075595F" w:rsidRPr="00F914CB">
              <w:t xml:space="preserve"> </w:t>
            </w:r>
            <w:r w:rsidRPr="00F914CB">
              <w:t xml:space="preserve">also </w:t>
            </w:r>
            <w:r w:rsidR="007B5D88" w:rsidRPr="00F914CB">
              <w:t>conforms rules</w:t>
            </w:r>
            <w:r w:rsidR="0075595F" w:rsidRPr="00F914CB">
              <w:t xml:space="preserve"> </w:t>
            </w:r>
            <w:r w:rsidR="007B5D88" w:rsidRPr="00F914CB">
              <w:t xml:space="preserve">with </w:t>
            </w:r>
            <w:r w:rsidR="0075595F" w:rsidRPr="00F914CB">
              <w:t xml:space="preserve">current </w:t>
            </w:r>
            <w:r w:rsidRPr="00F914CB">
              <w:t xml:space="preserve">posting </w:t>
            </w:r>
            <w:r w:rsidR="0075595F" w:rsidRPr="00F914CB">
              <w:t>practices</w:t>
            </w:r>
            <w:r w:rsidR="00263AA9">
              <w:t xml:space="preserve"> </w:t>
            </w:r>
            <w:r w:rsidR="001770D6" w:rsidRPr="00F914CB">
              <w:t xml:space="preserve">for maintaining on the MIS Secure Area ECEII lists of equipment in the Outage Scheduler; for making available in the </w:t>
            </w:r>
            <w:r w:rsidR="0037425A" w:rsidRPr="00F914CB">
              <w:t>Model On Demand (MOD)</w:t>
            </w:r>
            <w:r w:rsidR="001770D6" w:rsidRPr="00F914CB">
              <w:t xml:space="preserve"> application the annual planning model data submittal schedule; </w:t>
            </w:r>
            <w:r w:rsidR="00090DA4" w:rsidRPr="00F914CB">
              <w:t xml:space="preserve">and </w:t>
            </w:r>
            <w:r w:rsidR="0075595F" w:rsidRPr="00F914CB">
              <w:t xml:space="preserve">for posting </w:t>
            </w:r>
            <w:r w:rsidR="002972DC" w:rsidRPr="00F914CB">
              <w:t xml:space="preserve">on the ERCOT website weekly Demand forecasts, </w:t>
            </w:r>
            <w:r w:rsidR="007B5D88" w:rsidRPr="00F914CB">
              <w:t xml:space="preserve">demand analyses for 36 months and beyond, </w:t>
            </w:r>
            <w:r w:rsidR="002972DC" w:rsidRPr="00F914CB">
              <w:t xml:space="preserve">metrics of forecast error, </w:t>
            </w:r>
            <w:r w:rsidR="001424DE" w:rsidRPr="00F914CB">
              <w:t xml:space="preserve">and </w:t>
            </w:r>
            <w:r w:rsidR="00E15772" w:rsidRPr="00F914CB">
              <w:t>assessments of chronic congestion</w:t>
            </w:r>
            <w:r w:rsidR="001770D6" w:rsidRPr="00F914CB">
              <w:t>.</w:t>
            </w:r>
            <w:r w:rsidRPr="00F914CB">
              <w:t xml:space="preserve"> </w:t>
            </w:r>
          </w:p>
          <w:p w14:paraId="6A00AE95" w14:textId="47A84B00" w:rsidR="0075595F" w:rsidRPr="000624A0" w:rsidRDefault="002972DC" w:rsidP="002C788C">
            <w:pPr>
              <w:pStyle w:val="NormalArial"/>
              <w:spacing w:before="120" w:after="120"/>
              <w:rPr>
                <w:color w:val="ED7D31" w:themeColor="accent2"/>
              </w:rPr>
            </w:pPr>
            <w:r>
              <w:t>Th</w:t>
            </w:r>
            <w:r w:rsidR="00263AA9">
              <w:t>is</w:t>
            </w:r>
            <w:r>
              <w:t xml:space="preserve"> </w:t>
            </w:r>
            <w:r w:rsidR="0037425A">
              <w:t>NPRR</w:t>
            </w:r>
            <w:r>
              <w:t xml:space="preserve"> </w:t>
            </w:r>
            <w:r w:rsidR="007B5D88">
              <w:t xml:space="preserve">also </w:t>
            </w:r>
            <w:r>
              <w:t>clarifies that</w:t>
            </w:r>
            <w:r w:rsidR="00EB1087">
              <w:t xml:space="preserve"> the Technical Advisory Committee (TAC) publicly reviews the Maj</w:t>
            </w:r>
            <w:r>
              <w:t xml:space="preserve">or </w:t>
            </w:r>
            <w:r w:rsidR="00EB1087">
              <w:t>Transmission Elements</w:t>
            </w:r>
            <w:r w:rsidR="002B6206">
              <w:t xml:space="preserve"> (MTE)</w:t>
            </w:r>
            <w:r w:rsidR="00EB1087">
              <w:t xml:space="preserve"> list that isn’t ECEII, rather than the High Impact </w:t>
            </w:r>
            <w:r w:rsidR="00FF74DF">
              <w:t>Transmission</w:t>
            </w:r>
            <w:r w:rsidR="00EB1087">
              <w:t xml:space="preserve"> Elements (HITE) list</w:t>
            </w:r>
            <w:r w:rsidR="002B6206">
              <w:t xml:space="preserve"> that</w:t>
            </w:r>
            <w:r w:rsidR="00EB1087">
              <w:t xml:space="preserve"> is ECEII</w:t>
            </w:r>
            <w:r w:rsidR="00007E78">
              <w:t xml:space="preserve">; that Private Use Network Load distribution factor data </w:t>
            </w:r>
            <w:r w:rsidR="008E2455">
              <w:t xml:space="preserve">would be </w:t>
            </w:r>
            <w:r w:rsidR="00007E78">
              <w:t xml:space="preserve">redacted from </w:t>
            </w:r>
            <w:r w:rsidR="000F4FC4">
              <w:t xml:space="preserve">postings on the </w:t>
            </w:r>
            <w:r w:rsidR="0083585B">
              <w:t>“</w:t>
            </w:r>
            <w:r w:rsidR="00007E78">
              <w:t>ERCOT website</w:t>
            </w:r>
            <w:r w:rsidR="0083585B">
              <w:t>” rather than on the “MIS”</w:t>
            </w:r>
            <w:r w:rsidR="00800EC2">
              <w:t xml:space="preserve">; </w:t>
            </w:r>
            <w:r w:rsidR="00263AA9">
              <w:t xml:space="preserve">and </w:t>
            </w:r>
            <w:r w:rsidR="00A908DB">
              <w:t xml:space="preserve">that </w:t>
            </w:r>
            <w:r w:rsidR="00A908DB" w:rsidRPr="00A908DB">
              <w:t>ERCOT</w:t>
            </w:r>
            <w:r w:rsidR="00A908DB">
              <w:t>’s monthly</w:t>
            </w:r>
            <w:r w:rsidR="00A908DB" w:rsidRPr="00A908DB">
              <w:t xml:space="preserve"> </w:t>
            </w:r>
            <w:r w:rsidR="00A908DB">
              <w:t>evaluations of</w:t>
            </w:r>
            <w:r w:rsidR="00A908DB" w:rsidRPr="00A908DB">
              <w:t xml:space="preserve"> chronic congestion </w:t>
            </w:r>
            <w:r w:rsidR="00A908DB">
              <w:t xml:space="preserve">are posted on the </w:t>
            </w:r>
            <w:r w:rsidR="00A908DB" w:rsidRPr="00A908DB">
              <w:t>ERCOT website</w:t>
            </w:r>
            <w:r w:rsidR="00263AA9">
              <w:t>.  Finally, this NPRR</w:t>
            </w:r>
            <w:r w:rsidR="001770D6">
              <w:t xml:space="preserve"> strikes the requirement to post on the ERCOT website</w:t>
            </w:r>
            <w:r w:rsidR="00A8752D">
              <w:t xml:space="preserve"> shift schedules for ERCOT Operations </w:t>
            </w:r>
            <w:r w:rsidR="00263AA9">
              <w:t>S</w:t>
            </w:r>
            <w:r w:rsidR="00A8752D">
              <w:t>taff</w:t>
            </w:r>
            <w:r w:rsidR="0037425A">
              <w:t xml:space="preserve"> </w:t>
            </w:r>
            <w:r w:rsidR="008D4597">
              <w:t>–</w:t>
            </w:r>
            <w:r w:rsidR="00800EC2">
              <w:t xml:space="preserve"> </w:t>
            </w:r>
            <w:r w:rsidR="008D4597">
              <w:t>c</w:t>
            </w:r>
            <w:r w:rsidR="00111FDE">
              <w:t xml:space="preserve">urrently, ERCOT posts </w:t>
            </w:r>
            <w:r w:rsidR="0037425A">
              <w:t xml:space="preserve">shift </w:t>
            </w:r>
            <w:r w:rsidR="00111FDE">
              <w:t xml:space="preserve">schedules redacted of </w:t>
            </w:r>
            <w:r w:rsidR="0037425A">
              <w:t xml:space="preserve">individuals’ identifying information, making the postings of </w:t>
            </w:r>
            <w:r w:rsidR="004F6E66">
              <w:t xml:space="preserve">little </w:t>
            </w:r>
            <w:r w:rsidR="570924A3">
              <w:t xml:space="preserve">or </w:t>
            </w:r>
            <w:r w:rsidR="004F6E66">
              <w:t>no public use.</w:t>
            </w:r>
          </w:p>
        </w:tc>
      </w:tr>
      <w:tr w:rsidR="009D17F0" w14:paraId="7C0519CA" w14:textId="77777777" w:rsidTr="24F11E7A">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4F5D3590" w14:textId="0654A41B" w:rsidR="00C17280" w:rsidRDefault="00C17280" w:rsidP="00523962">
            <w:pPr>
              <w:pStyle w:val="NormalArial"/>
              <w:spacing w:before="120"/>
              <w:ind w:left="500" w:hanging="540"/>
              <w:rPr>
                <w:rFonts w:cs="Arial"/>
                <w:color w:val="000000"/>
              </w:rPr>
            </w:pPr>
            <w:r>
              <w:object w:dxaOrig="225" w:dyaOrig="225" w14:anchorId="702BBB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71" w:shapeid="_x0000_i1037"/>
              </w:object>
            </w:r>
            <w:r>
              <w:t xml:space="preserve">  </w:t>
            </w:r>
            <w:hyperlink r:id="rId14" w:history="1">
              <w:r>
                <w:rPr>
                  <w:rStyle w:val="Hyperlink"/>
                  <w:rFonts w:cs="Arial"/>
                </w:rPr>
                <w:t>Strategic Plan</w:t>
              </w:r>
            </w:hyperlink>
            <w:r>
              <w:rPr>
                <w:rFonts w:cs="Arial"/>
                <w:color w:val="000000"/>
              </w:rPr>
              <w:t xml:space="preserve"> Objective 1 – Be an industry leader for grid reliability and </w:t>
            </w:r>
            <w:proofErr w:type="gramStart"/>
            <w:r>
              <w:rPr>
                <w:rFonts w:cs="Arial"/>
                <w:color w:val="000000"/>
              </w:rPr>
              <w:t>resilience</w:t>
            </w:r>
            <w:proofErr w:type="gramEnd"/>
          </w:p>
          <w:p w14:paraId="45DCAA48" w14:textId="0B092A9D" w:rsidR="00C17280" w:rsidRDefault="00C17280" w:rsidP="00C17280">
            <w:pPr>
              <w:pStyle w:val="NormalArial"/>
              <w:tabs>
                <w:tab w:val="left" w:pos="432"/>
              </w:tabs>
              <w:spacing w:before="120"/>
              <w:ind w:left="432" w:hanging="432"/>
              <w:rPr>
                <w:rFonts w:cs="Arial"/>
                <w:color w:val="000000"/>
              </w:rPr>
            </w:pPr>
            <w:r>
              <w:object w:dxaOrig="225" w:dyaOrig="225" w14:anchorId="58C95A23">
                <v:shape id="_x0000_i1039" type="#_x0000_t75" style="width:15.6pt;height:15pt" o:ole="">
                  <v:imagedata r:id="rId12" o:title=""/>
                </v:shape>
                <w:control r:id="rId15" w:name="TextBox17" w:shapeid="_x0000_i1039"/>
              </w:object>
            </w:r>
            <w:r>
              <w:t xml:space="preserve">  </w:t>
            </w:r>
            <w:hyperlink r:id="rId16" w:history="1">
              <w:r>
                <w:rPr>
                  <w:rStyle w:val="Hyperlink"/>
                  <w:rFonts w:cs="Arial"/>
                </w:rPr>
                <w:t>Strategic Plan</w:t>
              </w:r>
            </w:hyperlink>
            <w:r>
              <w:rPr>
                <w:rFonts w:cs="Arial"/>
                <w:color w:val="000000"/>
              </w:rPr>
              <w:t xml:space="preserve"> Objective 2 - Enhance the ERCOT region’s economic competitiveness with respect to trends in wholesale power rates and retail electricity prices to </w:t>
            </w:r>
            <w:proofErr w:type="gramStart"/>
            <w:r>
              <w:rPr>
                <w:rFonts w:cs="Arial"/>
                <w:color w:val="000000"/>
              </w:rPr>
              <w:t>consumers</w:t>
            </w:r>
            <w:proofErr w:type="gramEnd"/>
          </w:p>
          <w:p w14:paraId="3D7D653F" w14:textId="4E855259" w:rsidR="00C17280" w:rsidRDefault="00C17280" w:rsidP="00C17280">
            <w:pPr>
              <w:pStyle w:val="NormalArial"/>
              <w:spacing w:before="120"/>
              <w:ind w:left="432" w:hanging="432"/>
              <w:rPr>
                <w:rFonts w:cs="Arial"/>
                <w:color w:val="000000"/>
              </w:rPr>
            </w:pPr>
            <w:r>
              <w:object w:dxaOrig="225" w:dyaOrig="225" w14:anchorId="3F93E454">
                <v:shape id="_x0000_i1041" type="#_x0000_t75" style="width:15.6pt;height:15pt" o:ole="">
                  <v:imagedata r:id="rId12" o:title=""/>
                </v:shape>
                <w:control r:id="rId17" w:name="TextBox122" w:shapeid="_x0000_i1041"/>
              </w:object>
            </w:r>
            <w:r>
              <w:t xml:space="preserve">  </w:t>
            </w:r>
            <w:hyperlink r:id="rId18" w:history="1">
              <w:r>
                <w:rPr>
                  <w:rStyle w:val="Hyperlink"/>
                  <w:rFonts w:cs="Arial"/>
                </w:rPr>
                <w:t>Strategic Plan</w:t>
              </w:r>
            </w:hyperlink>
            <w:r>
              <w:rPr>
                <w:rFonts w:cs="Arial"/>
                <w:color w:val="000000"/>
              </w:rPr>
              <w:t xml:space="preserve"> Objective 3 - Advance ERCOT, Inc. as an independent leading industry expert and an employer of choice by fostering innovation, investing in our people, and emphasizing the importance of our </w:t>
            </w:r>
            <w:proofErr w:type="gramStart"/>
            <w:r>
              <w:rPr>
                <w:rFonts w:cs="Arial"/>
                <w:color w:val="000000"/>
              </w:rPr>
              <w:t>mission</w:t>
            </w:r>
            <w:proofErr w:type="gramEnd"/>
          </w:p>
          <w:p w14:paraId="0EA1FA9B" w14:textId="126BEB93" w:rsidR="00C17280" w:rsidRDefault="00C17280" w:rsidP="00C17280">
            <w:pPr>
              <w:pStyle w:val="NormalArial"/>
              <w:spacing w:before="120"/>
              <w:rPr>
                <w:iCs/>
                <w:kern w:val="24"/>
              </w:rPr>
            </w:pPr>
            <w:r>
              <w:object w:dxaOrig="225" w:dyaOrig="225" w14:anchorId="27AB4EC6">
                <v:shape id="_x0000_i1043" type="#_x0000_t75" style="width:15.6pt;height:15pt" o:ole="">
                  <v:imagedata r:id="rId19" o:title=""/>
                </v:shape>
                <w:control r:id="rId20" w:name="TextBox13" w:shapeid="_x0000_i1043"/>
              </w:object>
            </w:r>
            <w:r>
              <w:t xml:space="preserve">  </w:t>
            </w:r>
            <w:r>
              <w:rPr>
                <w:rFonts w:cs="Arial"/>
                <w:color w:val="000000"/>
              </w:rPr>
              <w:t>General system and/or process improvement(s)</w:t>
            </w:r>
          </w:p>
          <w:p w14:paraId="7717C22E" w14:textId="3C6C1250" w:rsidR="00C17280" w:rsidRDefault="00C17280" w:rsidP="00C17280">
            <w:pPr>
              <w:pStyle w:val="NormalArial"/>
              <w:spacing w:before="120"/>
              <w:rPr>
                <w:iCs/>
                <w:kern w:val="24"/>
              </w:rPr>
            </w:pPr>
            <w:r>
              <w:object w:dxaOrig="225" w:dyaOrig="225" w14:anchorId="71F9B6C0">
                <v:shape id="_x0000_i1045" type="#_x0000_t75" style="width:15.6pt;height:15pt" o:ole="">
                  <v:imagedata r:id="rId12" o:title=""/>
                </v:shape>
                <w:control r:id="rId21" w:name="TextBox14" w:shapeid="_x0000_i1045"/>
              </w:object>
            </w:r>
            <w:r>
              <w:t xml:space="preserve">  </w:t>
            </w:r>
            <w:r>
              <w:rPr>
                <w:iCs/>
                <w:kern w:val="24"/>
              </w:rPr>
              <w:t>Regulatory requirements</w:t>
            </w:r>
          </w:p>
          <w:p w14:paraId="65814F8D" w14:textId="3B97544F" w:rsidR="00C17280" w:rsidRDefault="00C17280" w:rsidP="00C17280">
            <w:pPr>
              <w:pStyle w:val="NormalArial"/>
              <w:spacing w:before="120"/>
              <w:rPr>
                <w:rFonts w:cs="Arial"/>
                <w:color w:val="000000"/>
              </w:rPr>
            </w:pPr>
            <w:r>
              <w:object w:dxaOrig="225" w:dyaOrig="225" w14:anchorId="13E4E621">
                <v:shape id="_x0000_i1047" type="#_x0000_t75" style="width:15.6pt;height:15pt" o:ole="">
                  <v:imagedata r:id="rId12" o:title=""/>
                </v:shape>
                <w:control r:id="rId22" w:name="TextBox15" w:shapeid="_x0000_i1047"/>
              </w:object>
            </w:r>
            <w:r>
              <w:t xml:space="preserve">  </w:t>
            </w:r>
            <w:r>
              <w:rPr>
                <w:rFonts w:cs="Arial"/>
                <w:color w:val="000000"/>
              </w:rPr>
              <w:t>ERCOT Board/PUCT Directive</w:t>
            </w:r>
          </w:p>
          <w:p w14:paraId="2CD5C358" w14:textId="77777777" w:rsidR="00C17280" w:rsidRDefault="00C17280" w:rsidP="00C17280">
            <w:pPr>
              <w:pStyle w:val="NormalArial"/>
              <w:rPr>
                <w:i/>
                <w:sz w:val="20"/>
                <w:szCs w:val="20"/>
              </w:rPr>
            </w:pPr>
          </w:p>
          <w:p w14:paraId="4818D736" w14:textId="1FB3C8C2" w:rsidR="00FC3D4B" w:rsidRPr="001313B4" w:rsidRDefault="00C17280" w:rsidP="002C788C">
            <w:pPr>
              <w:pStyle w:val="NormalArial"/>
              <w:spacing w:after="120"/>
              <w:rPr>
                <w:iCs/>
                <w:kern w:val="24"/>
              </w:rPr>
            </w:pPr>
            <w:r>
              <w:rPr>
                <w:i/>
                <w:sz w:val="20"/>
                <w:szCs w:val="20"/>
              </w:rPr>
              <w:t xml:space="preserve">(please select ONLY ONE – if more than one </w:t>
            </w:r>
            <w:proofErr w:type="gramStart"/>
            <w:r>
              <w:rPr>
                <w:i/>
                <w:sz w:val="20"/>
                <w:szCs w:val="20"/>
              </w:rPr>
              <w:t>apply</w:t>
            </w:r>
            <w:proofErr w:type="gramEnd"/>
            <w:r>
              <w:rPr>
                <w:i/>
                <w:sz w:val="20"/>
                <w:szCs w:val="20"/>
              </w:rPr>
              <w:t>, please select the ONE that is most relevant)</w:t>
            </w:r>
          </w:p>
        </w:tc>
      </w:tr>
      <w:tr w:rsidR="00625E5D" w14:paraId="3F80A5FA" w14:textId="77777777" w:rsidTr="000D4F15">
        <w:trPr>
          <w:trHeight w:val="518"/>
        </w:trPr>
        <w:tc>
          <w:tcPr>
            <w:tcW w:w="2880" w:type="dxa"/>
            <w:gridSpan w:val="2"/>
            <w:shd w:val="clear" w:color="auto" w:fill="auto"/>
            <w:vAlign w:val="center"/>
          </w:tcPr>
          <w:p w14:paraId="6ABB5F27" w14:textId="7375B68D" w:rsidR="00625E5D" w:rsidRDefault="00891726" w:rsidP="00DC564E">
            <w:pPr>
              <w:pStyle w:val="Header"/>
              <w:spacing w:before="120" w:after="120"/>
            </w:pPr>
            <w:r w:rsidRPr="00891726">
              <w:t>Justification of Reason for Revision and Market Impacts</w:t>
            </w:r>
          </w:p>
        </w:tc>
        <w:tc>
          <w:tcPr>
            <w:tcW w:w="7560" w:type="dxa"/>
            <w:gridSpan w:val="2"/>
            <w:vAlign w:val="center"/>
          </w:tcPr>
          <w:p w14:paraId="313E5647" w14:textId="63CC805F" w:rsidR="003D2264" w:rsidRPr="00036D41" w:rsidRDefault="00DC564E" w:rsidP="00DC564E">
            <w:pPr>
              <w:pStyle w:val="NormalArial"/>
              <w:spacing w:before="120" w:after="120"/>
              <w:rPr>
                <w:iCs/>
              </w:rPr>
            </w:pPr>
            <w:r>
              <w:t xml:space="preserve">Reports that are not Protected Information in the </w:t>
            </w:r>
            <w:r w:rsidRPr="006A55EA">
              <w:t xml:space="preserve">MIS Secure Area </w:t>
            </w:r>
            <w:r>
              <w:t>are</w:t>
            </w:r>
            <w:r w:rsidRPr="006A55EA">
              <w:t xml:space="preserve"> </w:t>
            </w:r>
            <w:r>
              <w:t>available to</w:t>
            </w:r>
            <w:r w:rsidRPr="006A55EA">
              <w:t xml:space="preserve"> any registered Market Participant who requests a </w:t>
            </w:r>
            <w:r>
              <w:t xml:space="preserve">standard </w:t>
            </w:r>
            <w:r w:rsidRPr="006A55EA">
              <w:t>Digital Certificate from ERCO</w:t>
            </w:r>
            <w:r>
              <w:t>T</w:t>
            </w:r>
            <w:r w:rsidR="00140AE6">
              <w:t>;</w:t>
            </w:r>
            <w:r>
              <w:t xml:space="preserve"> and paragraph (1)(j) of </w:t>
            </w:r>
            <w:r w:rsidRPr="006841E5">
              <w:t>Section 1.3.1.2</w:t>
            </w:r>
            <w:r>
              <w:t xml:space="preserve">, Items Not Considered Protected </w:t>
            </w:r>
            <w:proofErr w:type="gramStart"/>
            <w:r>
              <w:t>Information,  treats</w:t>
            </w:r>
            <w:proofErr w:type="gramEnd"/>
            <w:r>
              <w:t xml:space="preserve"> similarly requirements to post non-Protected Information on the ERCOT website or on the MIS Secure Area. </w:t>
            </w:r>
            <w:r w:rsidRPr="001200B6">
              <w:t xml:space="preserve">This </w:t>
            </w:r>
            <w:r w:rsidR="00140AE6">
              <w:t>NPRR</w:t>
            </w:r>
            <w:r w:rsidRPr="001200B6">
              <w:t xml:space="preserve"> </w:t>
            </w:r>
            <w:r>
              <w:t>moves</w:t>
            </w:r>
            <w:r w:rsidRPr="001200B6">
              <w:t xml:space="preserve"> </w:t>
            </w:r>
            <w:r w:rsidRPr="001200B6">
              <w:lastRenderedPageBreak/>
              <w:t xml:space="preserve">reports that are not ECEII from the MIS Secure Area to the ERCOT website so the public can </w:t>
            </w:r>
            <w:r>
              <w:t xml:space="preserve">directly </w:t>
            </w:r>
            <w:r w:rsidRPr="001200B6">
              <w:t>access reports that are not Protected Information without</w:t>
            </w:r>
            <w:r>
              <w:t xml:space="preserve"> </w:t>
            </w:r>
            <w:r w:rsidRPr="001200B6">
              <w:t>registering as a Market Participant and requesting ERCOT to issue a Digital Certificate</w:t>
            </w:r>
            <w:r w:rsidRPr="00F427DB">
              <w:t>, or without submitting an ERCOT Information Request.</w:t>
            </w:r>
          </w:p>
        </w:tc>
      </w:tr>
      <w:tr w:rsidR="000D4F15" w14:paraId="4EC2C7EC" w14:textId="77777777" w:rsidTr="000D4F15">
        <w:trPr>
          <w:trHeight w:val="518"/>
        </w:trPr>
        <w:tc>
          <w:tcPr>
            <w:tcW w:w="2880" w:type="dxa"/>
            <w:gridSpan w:val="2"/>
            <w:shd w:val="clear" w:color="auto" w:fill="auto"/>
            <w:vAlign w:val="center"/>
          </w:tcPr>
          <w:p w14:paraId="57F99278" w14:textId="37089186" w:rsidR="000D4F15" w:rsidRPr="00891726" w:rsidRDefault="000D4F15" w:rsidP="000D4F15">
            <w:pPr>
              <w:pStyle w:val="Header"/>
              <w:spacing w:before="120" w:after="120"/>
            </w:pPr>
            <w:r w:rsidRPr="00F53C88">
              <w:rPr>
                <w:rFonts w:cs="Arial"/>
              </w:rPr>
              <w:lastRenderedPageBreak/>
              <w:t>PRS Decision</w:t>
            </w:r>
          </w:p>
        </w:tc>
        <w:tc>
          <w:tcPr>
            <w:tcW w:w="7560" w:type="dxa"/>
            <w:gridSpan w:val="2"/>
            <w:vAlign w:val="center"/>
          </w:tcPr>
          <w:p w14:paraId="1E0AF150" w14:textId="77777777" w:rsidR="000D4F15" w:rsidRDefault="000D4F15" w:rsidP="000D4F15">
            <w:pPr>
              <w:pStyle w:val="NormalArial"/>
              <w:spacing w:before="120" w:after="120"/>
              <w:rPr>
                <w:rFonts w:cs="Arial"/>
              </w:rPr>
            </w:pPr>
            <w:r>
              <w:rPr>
                <w:rFonts w:cs="Arial"/>
              </w:rPr>
              <w:t>On 7/18/24, PRS voted unanimously to table NPRR1240.  All Market Segments participated in the vote.</w:t>
            </w:r>
          </w:p>
          <w:p w14:paraId="0C736CE7" w14:textId="77777777" w:rsidR="00240468" w:rsidRDefault="00240468" w:rsidP="000D4F15">
            <w:pPr>
              <w:pStyle w:val="NormalArial"/>
              <w:spacing w:before="120" w:after="120"/>
              <w:rPr>
                <w:rFonts w:cs="Arial"/>
              </w:rPr>
            </w:pPr>
            <w:r>
              <w:rPr>
                <w:rFonts w:cs="Arial"/>
              </w:rPr>
              <w:t>On 9/12/24, PRS voted unanimously to recommend approval of NPRR1240 as submitted.  All Market Segments participated in the vote.</w:t>
            </w:r>
          </w:p>
          <w:p w14:paraId="23F0BCBD" w14:textId="77777777" w:rsidR="0057418A" w:rsidRDefault="0057418A" w:rsidP="000D4F15">
            <w:pPr>
              <w:pStyle w:val="NormalArial"/>
              <w:spacing w:before="120" w:after="120"/>
              <w:rPr>
                <w:rFonts w:cs="Arial"/>
              </w:rPr>
            </w:pPr>
            <w:r>
              <w:rPr>
                <w:rFonts w:cs="Arial"/>
              </w:rPr>
              <w:t>On 10/17/24, PRS</w:t>
            </w:r>
            <w:r w:rsidR="00100568">
              <w:rPr>
                <w:rFonts w:cs="Arial"/>
              </w:rPr>
              <w:t xml:space="preserve"> voted unanimously to table NPRR1240.</w:t>
            </w:r>
          </w:p>
          <w:p w14:paraId="1C74FAB6" w14:textId="36D2679F" w:rsidR="00572C55" w:rsidRDefault="00572C55" w:rsidP="000D4F15">
            <w:pPr>
              <w:pStyle w:val="NormalArial"/>
              <w:spacing w:before="120" w:after="120"/>
            </w:pPr>
            <w:r>
              <w:rPr>
                <w:rFonts w:cs="Arial"/>
              </w:rPr>
              <w:t>On 11/14/24, PRS voted unanimously to endorse and forward to TAC the 10/17/24 PRS Report and 10/29/24 Revised Impact Analysis for NPRR1240</w:t>
            </w:r>
            <w:r w:rsidR="000B0304">
              <w:rPr>
                <w:rFonts w:cs="Arial"/>
              </w:rPr>
              <w:t xml:space="preserve"> </w:t>
            </w:r>
            <w:r w:rsidR="000B0304" w:rsidRPr="006061EC">
              <w:rPr>
                <w:rFonts w:cs="Arial"/>
              </w:rPr>
              <w:t xml:space="preserve">with a recommended priority of </w:t>
            </w:r>
            <w:r w:rsidR="006061EC">
              <w:rPr>
                <w:rFonts w:cs="Arial"/>
              </w:rPr>
              <w:t>2025</w:t>
            </w:r>
            <w:r w:rsidR="000B0304" w:rsidRPr="006061EC">
              <w:rPr>
                <w:rFonts w:cs="Arial"/>
              </w:rPr>
              <w:t xml:space="preserve"> and a rank of </w:t>
            </w:r>
            <w:r w:rsidR="006061EC">
              <w:rPr>
                <w:rFonts w:cs="Arial"/>
              </w:rPr>
              <w:t>4540</w:t>
            </w:r>
            <w:r w:rsidRPr="006061EC">
              <w:rPr>
                <w:rFonts w:cs="Arial"/>
              </w:rPr>
              <w:t>.</w:t>
            </w:r>
            <w:r>
              <w:rPr>
                <w:rFonts w:cs="Arial"/>
              </w:rPr>
              <w:t xml:space="preserve">  All Market Segments participated in the vote.</w:t>
            </w:r>
          </w:p>
        </w:tc>
      </w:tr>
      <w:tr w:rsidR="000D4F15" w14:paraId="72F3424E" w14:textId="77777777" w:rsidTr="24F11E7A">
        <w:trPr>
          <w:trHeight w:val="518"/>
        </w:trPr>
        <w:tc>
          <w:tcPr>
            <w:tcW w:w="2880" w:type="dxa"/>
            <w:gridSpan w:val="2"/>
            <w:tcBorders>
              <w:bottom w:val="single" w:sz="4" w:space="0" w:color="auto"/>
            </w:tcBorders>
            <w:shd w:val="clear" w:color="auto" w:fill="auto"/>
            <w:vAlign w:val="center"/>
          </w:tcPr>
          <w:p w14:paraId="5BB69BA2" w14:textId="1220A442" w:rsidR="000D4F15" w:rsidRPr="00891726" w:rsidRDefault="000D4F15" w:rsidP="000D4F15">
            <w:pPr>
              <w:pStyle w:val="Header"/>
              <w:spacing w:before="120" w:after="120"/>
            </w:pPr>
            <w:r w:rsidRPr="00F53C88">
              <w:rPr>
                <w:rFonts w:cs="Arial"/>
              </w:rPr>
              <w:t>Summary of PRS Discussion</w:t>
            </w:r>
          </w:p>
        </w:tc>
        <w:tc>
          <w:tcPr>
            <w:tcW w:w="7560" w:type="dxa"/>
            <w:gridSpan w:val="2"/>
            <w:tcBorders>
              <w:bottom w:val="single" w:sz="4" w:space="0" w:color="auto"/>
            </w:tcBorders>
            <w:vAlign w:val="center"/>
          </w:tcPr>
          <w:p w14:paraId="1567066B" w14:textId="77777777" w:rsidR="000D4F15" w:rsidRDefault="000D4F15" w:rsidP="000D4F15">
            <w:pPr>
              <w:pStyle w:val="NormalArial"/>
              <w:spacing w:before="120" w:after="120"/>
              <w:rPr>
                <w:rFonts w:cs="Arial"/>
              </w:rPr>
            </w:pPr>
            <w:r>
              <w:rPr>
                <w:rFonts w:cs="Arial"/>
              </w:rPr>
              <w:t>On 7/18/24, ERCOT Staff presented NPRR1240.  Some participants expressed concern for unintended consequences and requested additional time to review the language, and to consider use of the ERCOT website.</w:t>
            </w:r>
          </w:p>
          <w:p w14:paraId="2693A1D1" w14:textId="77777777" w:rsidR="00240468" w:rsidRDefault="00240468" w:rsidP="000D4F15">
            <w:pPr>
              <w:pStyle w:val="NormalArial"/>
              <w:spacing w:before="120" w:after="120"/>
              <w:rPr>
                <w:rFonts w:cs="Arial"/>
              </w:rPr>
            </w:pPr>
            <w:r>
              <w:rPr>
                <w:rFonts w:cs="Arial"/>
              </w:rPr>
              <w:t>On 9/12/24, participants noted ROS endorsement of NPRR1240.</w:t>
            </w:r>
          </w:p>
          <w:p w14:paraId="2A7EED36" w14:textId="77777777" w:rsidR="0057418A" w:rsidRDefault="0057418A" w:rsidP="000D4F15">
            <w:pPr>
              <w:pStyle w:val="NormalArial"/>
              <w:spacing w:before="120" w:after="120"/>
              <w:rPr>
                <w:rFonts w:cs="Arial"/>
              </w:rPr>
            </w:pPr>
            <w:r>
              <w:rPr>
                <w:rFonts w:cs="Arial"/>
              </w:rPr>
              <w:t>On 10/17/24, participants reviewed the 7/2/24 Impact Analysis.</w:t>
            </w:r>
            <w:r w:rsidR="00100568">
              <w:rPr>
                <w:rFonts w:cs="Arial"/>
              </w:rPr>
              <w:t xml:space="preserve"> ERCOT Staff requested tabling NPRR1240to allow for additional internal review of the Impact Analysis.</w:t>
            </w:r>
          </w:p>
          <w:p w14:paraId="077D74B7" w14:textId="0B929F40" w:rsidR="00572C55" w:rsidRDefault="00572C55" w:rsidP="000D4F15">
            <w:pPr>
              <w:pStyle w:val="NormalArial"/>
              <w:spacing w:before="120" w:after="120"/>
            </w:pPr>
            <w:r>
              <w:rPr>
                <w:rFonts w:cs="Arial"/>
              </w:rPr>
              <w:t>On 11/14/24, participants reviewed the 10/29/24 Revised Impact Analysis.</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D4F15" w:rsidRPr="00895AB9" w14:paraId="27D0BF2A" w14:textId="77777777" w:rsidTr="00AD5FE6">
        <w:trPr>
          <w:trHeight w:val="432"/>
        </w:trPr>
        <w:tc>
          <w:tcPr>
            <w:tcW w:w="10440" w:type="dxa"/>
            <w:gridSpan w:val="2"/>
            <w:shd w:val="clear" w:color="auto" w:fill="FFFFFF"/>
            <w:vAlign w:val="center"/>
          </w:tcPr>
          <w:p w14:paraId="64CD01F3" w14:textId="77777777" w:rsidR="000D4F15" w:rsidRPr="00895AB9" w:rsidRDefault="000D4F15" w:rsidP="00AD5FE6">
            <w:pPr>
              <w:pStyle w:val="NormalArial"/>
              <w:ind w:hanging="2"/>
              <w:jc w:val="center"/>
              <w:rPr>
                <w:b/>
              </w:rPr>
            </w:pPr>
            <w:r>
              <w:rPr>
                <w:b/>
              </w:rPr>
              <w:t>Opinions</w:t>
            </w:r>
          </w:p>
        </w:tc>
      </w:tr>
      <w:tr w:rsidR="000D4F15" w:rsidRPr="00550B01" w14:paraId="7963727E" w14:textId="77777777" w:rsidTr="00AD5FE6">
        <w:trPr>
          <w:trHeight w:val="432"/>
        </w:trPr>
        <w:tc>
          <w:tcPr>
            <w:tcW w:w="2880" w:type="dxa"/>
            <w:shd w:val="clear" w:color="auto" w:fill="FFFFFF"/>
            <w:vAlign w:val="center"/>
          </w:tcPr>
          <w:p w14:paraId="0E4279B7" w14:textId="77777777" w:rsidR="000D4F15" w:rsidRPr="00F6614D" w:rsidRDefault="000D4F15" w:rsidP="00AD5FE6">
            <w:pPr>
              <w:pStyle w:val="Header"/>
              <w:ind w:hanging="2"/>
            </w:pPr>
            <w:r w:rsidRPr="00F6614D">
              <w:t>Credit Review</w:t>
            </w:r>
          </w:p>
        </w:tc>
        <w:tc>
          <w:tcPr>
            <w:tcW w:w="7560" w:type="dxa"/>
            <w:vAlign w:val="center"/>
          </w:tcPr>
          <w:p w14:paraId="27441196" w14:textId="7AC4AB00" w:rsidR="000D4F15" w:rsidRPr="0049374A" w:rsidRDefault="0049374A" w:rsidP="00AD5FE6">
            <w:pPr>
              <w:pStyle w:val="NormalArial"/>
              <w:spacing w:before="120" w:after="120"/>
              <w:ind w:hanging="2"/>
            </w:pPr>
            <w:r w:rsidRPr="0049374A">
              <w:rPr>
                <w:color w:val="000000"/>
              </w:rPr>
              <w:t xml:space="preserve">ERCOT Credit Staff and the </w:t>
            </w:r>
            <w:r w:rsidRPr="0049374A">
              <w:t xml:space="preserve">Credit Finance </w:t>
            </w:r>
            <w:proofErr w:type="gramStart"/>
            <w:r w:rsidRPr="0049374A">
              <w:t>Sub Group</w:t>
            </w:r>
            <w:proofErr w:type="gramEnd"/>
            <w:r w:rsidRPr="0049374A">
              <w:t xml:space="preserve"> (CFSG)</w:t>
            </w:r>
            <w:r w:rsidRPr="0049374A">
              <w:rPr>
                <w:color w:val="000000"/>
              </w:rPr>
              <w:t xml:space="preserve"> have reviewed NPRR1</w:t>
            </w:r>
            <w:r w:rsidRPr="0049374A">
              <w:t>240</w:t>
            </w:r>
            <w:r w:rsidRPr="0049374A">
              <w:rPr>
                <w:color w:val="000000"/>
              </w:rPr>
              <w:t xml:space="preserve"> and do not believe that it requires changes to credit monitoring activity or the calculation of liability.</w:t>
            </w:r>
          </w:p>
        </w:tc>
      </w:tr>
      <w:tr w:rsidR="000D4F15" w:rsidRPr="00F6614D" w14:paraId="7A32222F" w14:textId="77777777" w:rsidTr="00AD5FE6">
        <w:trPr>
          <w:trHeight w:val="432"/>
        </w:trPr>
        <w:tc>
          <w:tcPr>
            <w:tcW w:w="2880" w:type="dxa"/>
            <w:shd w:val="clear" w:color="auto" w:fill="FFFFFF"/>
            <w:vAlign w:val="center"/>
          </w:tcPr>
          <w:p w14:paraId="772C4527" w14:textId="77777777" w:rsidR="000D4F15" w:rsidRPr="006061EC" w:rsidRDefault="000D4F15" w:rsidP="00AD5FE6">
            <w:pPr>
              <w:pStyle w:val="Header"/>
              <w:ind w:hanging="2"/>
            </w:pPr>
            <w:r w:rsidRPr="006061EC">
              <w:t>Independent Market Monitor Opinion</w:t>
            </w:r>
          </w:p>
        </w:tc>
        <w:tc>
          <w:tcPr>
            <w:tcW w:w="7560" w:type="dxa"/>
            <w:vAlign w:val="center"/>
          </w:tcPr>
          <w:p w14:paraId="7865F342" w14:textId="77777777" w:rsidR="000D4F15" w:rsidRPr="006061EC" w:rsidRDefault="000D4F15" w:rsidP="00AD5FE6">
            <w:pPr>
              <w:pStyle w:val="NormalArial"/>
              <w:spacing w:before="120" w:after="120"/>
              <w:ind w:hanging="2"/>
              <w:rPr>
                <w:b/>
                <w:bCs/>
              </w:rPr>
            </w:pPr>
            <w:r w:rsidRPr="006061EC">
              <w:t>To be determined</w:t>
            </w:r>
          </w:p>
        </w:tc>
      </w:tr>
      <w:tr w:rsidR="000D4F15" w:rsidRPr="00F6614D" w14:paraId="0C51B502" w14:textId="77777777" w:rsidTr="00AD5FE6">
        <w:trPr>
          <w:trHeight w:val="432"/>
        </w:trPr>
        <w:tc>
          <w:tcPr>
            <w:tcW w:w="2880" w:type="dxa"/>
            <w:shd w:val="clear" w:color="auto" w:fill="FFFFFF"/>
            <w:vAlign w:val="center"/>
          </w:tcPr>
          <w:p w14:paraId="705664F9" w14:textId="77777777" w:rsidR="000D4F15" w:rsidRPr="00F6614D" w:rsidRDefault="000D4F15" w:rsidP="00AD5FE6">
            <w:pPr>
              <w:pStyle w:val="Header"/>
              <w:ind w:hanging="2"/>
            </w:pPr>
            <w:r w:rsidRPr="00F6614D">
              <w:t>ERCOT Opinion</w:t>
            </w:r>
          </w:p>
        </w:tc>
        <w:tc>
          <w:tcPr>
            <w:tcW w:w="7560" w:type="dxa"/>
            <w:vAlign w:val="center"/>
          </w:tcPr>
          <w:p w14:paraId="3D6CA70F" w14:textId="589F1115" w:rsidR="000D4F15" w:rsidRPr="009E5046" w:rsidRDefault="009E5046" w:rsidP="00AD5FE6">
            <w:pPr>
              <w:pStyle w:val="NormalArial"/>
              <w:spacing w:before="120" w:after="120"/>
              <w:ind w:hanging="2"/>
              <w:rPr>
                <w:rFonts w:cs="Arial"/>
                <w:b/>
                <w:bCs/>
              </w:rPr>
            </w:pPr>
            <w:r w:rsidRPr="009E5046">
              <w:rPr>
                <w:rFonts w:cs="Arial"/>
                <w:color w:val="000000" w:themeColor="text1"/>
              </w:rPr>
              <w:t>ERCOT supports approval of NPRR1240.</w:t>
            </w:r>
          </w:p>
        </w:tc>
      </w:tr>
      <w:tr w:rsidR="000D4F15" w:rsidRPr="00F6614D" w14:paraId="154DF7AF" w14:textId="77777777" w:rsidTr="00AD5FE6">
        <w:trPr>
          <w:trHeight w:val="432"/>
        </w:trPr>
        <w:tc>
          <w:tcPr>
            <w:tcW w:w="2880" w:type="dxa"/>
            <w:shd w:val="clear" w:color="auto" w:fill="FFFFFF"/>
            <w:vAlign w:val="center"/>
          </w:tcPr>
          <w:p w14:paraId="3599B6F0" w14:textId="77777777" w:rsidR="000D4F15" w:rsidRPr="00F6614D" w:rsidRDefault="000D4F15" w:rsidP="00AD5FE6">
            <w:pPr>
              <w:pStyle w:val="Header"/>
              <w:ind w:hanging="2"/>
            </w:pPr>
            <w:r w:rsidRPr="00F6614D">
              <w:t>ERCOT Market Impact Statement</w:t>
            </w:r>
          </w:p>
        </w:tc>
        <w:tc>
          <w:tcPr>
            <w:tcW w:w="7560" w:type="dxa"/>
            <w:vAlign w:val="center"/>
          </w:tcPr>
          <w:p w14:paraId="650BEB47" w14:textId="7BB9046A" w:rsidR="000D4F15" w:rsidRPr="009E5046" w:rsidRDefault="009E5046" w:rsidP="00AD5FE6">
            <w:pPr>
              <w:pStyle w:val="NormalArial"/>
              <w:spacing w:before="120" w:after="120"/>
              <w:ind w:hanging="2"/>
              <w:rPr>
                <w:rFonts w:cs="Arial"/>
                <w:b/>
                <w:bCs/>
              </w:rPr>
            </w:pPr>
            <w:r w:rsidRPr="009E5046">
              <w:rPr>
                <w:rFonts w:cs="Arial"/>
                <w:color w:val="000000" w:themeColor="text1"/>
              </w:rPr>
              <w:t>ERCOT Staff has reviewed NPRR1240 and believes it provides a positive market impact by improving access and transparency by moving</w:t>
            </w:r>
            <w:r w:rsidRPr="009E5046">
              <w:rPr>
                <w:rFonts w:cs="Arial"/>
              </w:rPr>
              <w:t xml:space="preserve"> reports that are not ECEII from the MIS Secure Area to the ERCOT website so the public can directly access reports without registering as a Market Participant and requesting ERCOT to issue a </w:t>
            </w:r>
            <w:r w:rsidRPr="009E5046">
              <w:rPr>
                <w:rFonts w:cs="Arial"/>
              </w:rPr>
              <w:lastRenderedPageBreak/>
              <w:t>Digital Certificate, or without submitting an ERCOT Information Request.</w:t>
            </w:r>
          </w:p>
        </w:tc>
      </w:tr>
    </w:tbl>
    <w:p w14:paraId="076E89D8" w14:textId="77777777" w:rsidR="000D4F15" w:rsidRPr="00D85807" w:rsidRDefault="000D4F1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469D0629" w:rsidR="009A3772" w:rsidRDefault="00E507A4">
            <w:pPr>
              <w:pStyle w:val="NormalArial"/>
            </w:pPr>
            <w:r>
              <w:t>Kim Rainwater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A220269" w:rsidR="009A3772" w:rsidRDefault="0095196F">
            <w:pPr>
              <w:pStyle w:val="NormalArial"/>
            </w:pPr>
            <w:hyperlink r:id="rId23" w:history="1">
              <w:r w:rsidR="00E507A4" w:rsidRPr="00714198">
                <w:rPr>
                  <w:rStyle w:val="Hyperlink"/>
                </w:rPr>
                <w:t>Kimberly.Rainwater@ercot.com</w:t>
              </w:r>
            </w:hyperlink>
            <w:r w:rsidR="00B937A8" w:rsidDel="00B937A8">
              <w:t xml:space="preserve"> </w:t>
            </w:r>
            <w:hyperlink r:id="rId24" w:history="1"/>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864E05" w:rsidR="009A3772" w:rsidRDefault="00E507A4">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5C33A67" w:rsidR="009A3772" w:rsidRDefault="00E507A4">
            <w:pPr>
              <w:pStyle w:val="NormalArial"/>
            </w:pPr>
            <w:r>
              <w:t>512-225-7179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8EA41B" w:rsidR="009A3772" w:rsidRDefault="00E507A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5B58677" w:rsidR="009A3772" w:rsidRPr="00D56D61" w:rsidRDefault="00891726">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1D85879" w:rsidR="009A3772" w:rsidRPr="00D56D61" w:rsidRDefault="0095196F">
            <w:pPr>
              <w:pStyle w:val="NormalArial"/>
            </w:pPr>
            <w:hyperlink r:id="rId25" w:history="1">
              <w:r w:rsidR="00525120" w:rsidRPr="002936DA">
                <w:rPr>
                  <w:rStyle w:val="Hyperlink"/>
                </w:rPr>
                <w:t>Brittney.Albracht@ercot.com</w:t>
              </w:r>
            </w:hyperlink>
            <w:r w:rsidR="00525120">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83694A0" w:rsidR="009A3772" w:rsidRDefault="00891726">
            <w:pPr>
              <w:pStyle w:val="NormalArial"/>
            </w:pPr>
            <w:r>
              <w:t>512-225-7027</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D4F15" w14:paraId="437EF3AA" w14:textId="77777777" w:rsidTr="00AD5FE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B0BE3D" w14:textId="77777777" w:rsidR="000D4F15" w:rsidRDefault="000D4F15" w:rsidP="00AD5FE6">
            <w:pPr>
              <w:pStyle w:val="NormalArial"/>
              <w:ind w:hanging="2"/>
              <w:jc w:val="center"/>
              <w:rPr>
                <w:b/>
              </w:rPr>
            </w:pPr>
            <w:r>
              <w:rPr>
                <w:b/>
              </w:rPr>
              <w:t>Comments Received</w:t>
            </w:r>
          </w:p>
        </w:tc>
      </w:tr>
      <w:tr w:rsidR="000D4F15" w14:paraId="5FCC0378" w14:textId="77777777" w:rsidTr="00AD5F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56A1DD" w14:textId="77777777" w:rsidR="000D4F15" w:rsidRDefault="000D4F15" w:rsidP="00AD5FE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E8C84B6" w14:textId="77777777" w:rsidR="000D4F15" w:rsidRDefault="000D4F15" w:rsidP="00AD5FE6">
            <w:pPr>
              <w:pStyle w:val="NormalArial"/>
              <w:ind w:hanging="2"/>
              <w:rPr>
                <w:b/>
              </w:rPr>
            </w:pPr>
            <w:r>
              <w:rPr>
                <w:b/>
              </w:rPr>
              <w:t>Comment Summary</w:t>
            </w:r>
          </w:p>
        </w:tc>
      </w:tr>
      <w:tr w:rsidR="000D4F15" w14:paraId="3E1B1AC7" w14:textId="77777777" w:rsidTr="00AD5F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0AE0C21" w14:textId="0DE139A8" w:rsidR="000D4F15" w:rsidRDefault="00240468" w:rsidP="00AD5FE6">
            <w:pPr>
              <w:pStyle w:val="Header"/>
              <w:rPr>
                <w:b w:val="0"/>
                <w:bCs w:val="0"/>
              </w:rPr>
            </w:pPr>
            <w:r>
              <w:rPr>
                <w:b w:val="0"/>
                <w:bCs w:val="0"/>
              </w:rPr>
              <w:t>ROS 080224</w:t>
            </w:r>
          </w:p>
        </w:tc>
        <w:tc>
          <w:tcPr>
            <w:tcW w:w="7560" w:type="dxa"/>
            <w:tcBorders>
              <w:top w:val="single" w:sz="4" w:space="0" w:color="auto"/>
              <w:left w:val="single" w:sz="4" w:space="0" w:color="auto"/>
              <w:bottom w:val="single" w:sz="4" w:space="0" w:color="auto"/>
              <w:right w:val="single" w:sz="4" w:space="0" w:color="auto"/>
            </w:tcBorders>
            <w:vAlign w:val="center"/>
          </w:tcPr>
          <w:p w14:paraId="2014194B" w14:textId="5270AD5B" w:rsidR="000D4F15" w:rsidRDefault="00240468" w:rsidP="00AD5FE6">
            <w:pPr>
              <w:pStyle w:val="NormalArial"/>
              <w:spacing w:before="120" w:after="120"/>
              <w:ind w:hanging="2"/>
            </w:pPr>
            <w:r>
              <w:rPr>
                <w:rFonts w:cs="Arial"/>
              </w:rPr>
              <w:t>Requested PRS continue to table NPRR1240</w:t>
            </w:r>
          </w:p>
        </w:tc>
      </w:tr>
      <w:tr w:rsidR="00240468" w14:paraId="1035E966" w14:textId="77777777" w:rsidTr="00AD5F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2670E4" w14:textId="7FFE784E" w:rsidR="00240468" w:rsidRDefault="00240468" w:rsidP="00AD5FE6">
            <w:pPr>
              <w:pStyle w:val="Header"/>
              <w:rPr>
                <w:b w:val="0"/>
                <w:bCs w:val="0"/>
              </w:rPr>
            </w:pPr>
            <w:r>
              <w:rPr>
                <w:b w:val="0"/>
                <w:bCs w:val="0"/>
              </w:rPr>
              <w:t>ROS 091024</w:t>
            </w:r>
          </w:p>
        </w:tc>
        <w:tc>
          <w:tcPr>
            <w:tcW w:w="7560" w:type="dxa"/>
            <w:tcBorders>
              <w:top w:val="single" w:sz="4" w:space="0" w:color="auto"/>
              <w:left w:val="single" w:sz="4" w:space="0" w:color="auto"/>
              <w:bottom w:val="single" w:sz="4" w:space="0" w:color="auto"/>
              <w:right w:val="single" w:sz="4" w:space="0" w:color="auto"/>
            </w:tcBorders>
            <w:vAlign w:val="center"/>
          </w:tcPr>
          <w:p w14:paraId="2DC596C6" w14:textId="09FB196D" w:rsidR="00240468" w:rsidRDefault="00240468" w:rsidP="00AD5FE6">
            <w:pPr>
              <w:pStyle w:val="NormalArial"/>
              <w:spacing w:before="120" w:after="120"/>
              <w:ind w:hanging="2"/>
              <w:rPr>
                <w:rFonts w:cs="Arial"/>
              </w:rPr>
            </w:pPr>
            <w:r>
              <w:rPr>
                <w:rFonts w:cs="Arial"/>
              </w:rPr>
              <w:t>Endorsed NPRR1240 as submitted</w:t>
            </w:r>
          </w:p>
        </w:tc>
      </w:tr>
    </w:tbl>
    <w:p w14:paraId="30DF178A" w14:textId="77777777" w:rsidR="000D4F15" w:rsidRPr="00D85807" w:rsidRDefault="000D4F15" w:rsidP="000D4F1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D4F15" w:rsidRPr="001B6509" w14:paraId="2B6BE931" w14:textId="77777777" w:rsidTr="00AD5FE6">
        <w:trPr>
          <w:trHeight w:val="350"/>
        </w:trPr>
        <w:tc>
          <w:tcPr>
            <w:tcW w:w="10440" w:type="dxa"/>
            <w:tcBorders>
              <w:bottom w:val="single" w:sz="4" w:space="0" w:color="auto"/>
            </w:tcBorders>
            <w:shd w:val="clear" w:color="auto" w:fill="FFFFFF"/>
            <w:vAlign w:val="center"/>
          </w:tcPr>
          <w:p w14:paraId="7996DB67" w14:textId="77777777" w:rsidR="000D4F15" w:rsidRPr="001B6509" w:rsidRDefault="000D4F15" w:rsidP="00AD5FE6">
            <w:pPr>
              <w:tabs>
                <w:tab w:val="center" w:pos="4320"/>
                <w:tab w:val="right" w:pos="8640"/>
              </w:tabs>
              <w:jc w:val="center"/>
              <w:rPr>
                <w:rFonts w:ascii="Arial" w:hAnsi="Arial"/>
                <w:b/>
                <w:bCs/>
              </w:rPr>
            </w:pPr>
            <w:r w:rsidRPr="001B6509">
              <w:rPr>
                <w:rFonts w:ascii="Arial" w:hAnsi="Arial"/>
                <w:b/>
                <w:bCs/>
              </w:rPr>
              <w:t>Market Rules Notes</w:t>
            </w:r>
          </w:p>
        </w:tc>
      </w:tr>
    </w:tbl>
    <w:p w14:paraId="6A09445B" w14:textId="7CDF5EAD" w:rsidR="000D4F15" w:rsidRDefault="00B07137" w:rsidP="00B07137">
      <w:pPr>
        <w:spacing w:before="120" w:after="120"/>
        <w:rPr>
          <w:rFonts w:ascii="Arial" w:hAnsi="Arial" w:cs="Arial"/>
        </w:rPr>
      </w:pPr>
      <w:r>
        <w:rPr>
          <w:rFonts w:ascii="Arial" w:hAnsi="Arial" w:cs="Arial"/>
        </w:rPr>
        <w:t>Please note the following NPRR(s) also propose revisions to the following section(s):</w:t>
      </w:r>
    </w:p>
    <w:p w14:paraId="5453EA03" w14:textId="70596598" w:rsidR="00B07137" w:rsidRPr="00B07137" w:rsidRDefault="00B07137" w:rsidP="00B07137">
      <w:pPr>
        <w:pStyle w:val="ListParagraph"/>
        <w:numPr>
          <w:ilvl w:val="0"/>
          <w:numId w:val="27"/>
        </w:numPr>
        <w:rPr>
          <w:rFonts w:ascii="Arial" w:hAnsi="Arial" w:cs="Arial"/>
        </w:rPr>
      </w:pPr>
      <w:r w:rsidRPr="00B07137">
        <w:rPr>
          <w:rFonts w:ascii="Arial" w:hAnsi="Arial" w:cs="Arial"/>
        </w:rPr>
        <w:t>NPRR1234</w:t>
      </w:r>
      <w:r w:rsidR="00B03499">
        <w:rPr>
          <w:rFonts w:ascii="Arial" w:hAnsi="Arial" w:cs="Arial"/>
        </w:rPr>
        <w:t>, Interconnection Requirements for Large Loads and Modeling Standards for Loads 25 MW or Greater</w:t>
      </w:r>
    </w:p>
    <w:p w14:paraId="2950CDA1" w14:textId="165139CE" w:rsidR="00B07137" w:rsidRDefault="00B07137" w:rsidP="00B07137">
      <w:pPr>
        <w:pStyle w:val="ListParagraph"/>
        <w:numPr>
          <w:ilvl w:val="1"/>
          <w:numId w:val="27"/>
        </w:numPr>
        <w:spacing w:after="120"/>
        <w:rPr>
          <w:rFonts w:ascii="Arial" w:hAnsi="Arial" w:cs="Arial"/>
        </w:rPr>
      </w:pPr>
      <w:r w:rsidRPr="00B07137">
        <w:rPr>
          <w:rFonts w:ascii="Arial" w:hAnsi="Arial" w:cs="Arial"/>
        </w:rPr>
        <w:t>Section 3.15</w:t>
      </w:r>
    </w:p>
    <w:p w14:paraId="5F479916" w14:textId="77777777" w:rsidR="00B07137" w:rsidRPr="00B07137" w:rsidRDefault="00B07137" w:rsidP="00B07137">
      <w:pPr>
        <w:pStyle w:val="ListParagraph"/>
        <w:spacing w:after="120"/>
        <w:ind w:left="1440"/>
        <w:rPr>
          <w:rFonts w:ascii="Arial" w:hAnsi="Arial" w:cs="Arial"/>
          <w:sz w:val="12"/>
          <w:szCs w:val="12"/>
        </w:rPr>
      </w:pPr>
    </w:p>
    <w:p w14:paraId="0BAB1774" w14:textId="331B7572" w:rsidR="00B07137" w:rsidRPr="00B07137" w:rsidRDefault="00B07137" w:rsidP="00B07137">
      <w:pPr>
        <w:pStyle w:val="ListParagraph"/>
        <w:numPr>
          <w:ilvl w:val="0"/>
          <w:numId w:val="27"/>
        </w:numPr>
        <w:spacing w:before="120"/>
        <w:rPr>
          <w:rFonts w:ascii="Arial" w:hAnsi="Arial" w:cs="Arial"/>
        </w:rPr>
      </w:pPr>
      <w:r w:rsidRPr="00B07137">
        <w:rPr>
          <w:rFonts w:ascii="Arial" w:hAnsi="Arial" w:cs="Arial"/>
        </w:rPr>
        <w:t>NPRR1188,</w:t>
      </w:r>
      <w:r w:rsidR="00B03499">
        <w:rPr>
          <w:rFonts w:ascii="Arial" w:hAnsi="Arial" w:cs="Arial"/>
        </w:rPr>
        <w:t xml:space="preserve"> Implement Nodal Dispatch and Energy Settlement for Controllable Load Resources</w:t>
      </w:r>
    </w:p>
    <w:p w14:paraId="0B210134" w14:textId="57AA3571" w:rsidR="00B07137" w:rsidRPr="00B07137" w:rsidRDefault="00B07137" w:rsidP="00B07137">
      <w:pPr>
        <w:pStyle w:val="ListParagraph"/>
        <w:numPr>
          <w:ilvl w:val="1"/>
          <w:numId w:val="27"/>
        </w:numPr>
        <w:spacing w:after="120"/>
        <w:rPr>
          <w:rFonts w:ascii="Arial" w:hAnsi="Arial" w:cs="Arial"/>
        </w:rPr>
      </w:pPr>
      <w:r w:rsidRPr="00B07137">
        <w:rPr>
          <w:rFonts w:ascii="Arial" w:hAnsi="Arial" w:cs="Arial"/>
        </w:rPr>
        <w:t>Section 6.3.1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B196AA9" w14:textId="77777777" w:rsidR="002D7D98" w:rsidRPr="00AE0E6D" w:rsidRDefault="002D7D98" w:rsidP="00127F84">
      <w:pPr>
        <w:pStyle w:val="H4"/>
        <w:spacing w:before="480"/>
        <w:ind w:left="0" w:firstLine="0"/>
        <w:rPr>
          <w:b w:val="0"/>
        </w:rPr>
      </w:pPr>
      <w:bookmarkStart w:id="1" w:name="_Toc204048490"/>
      <w:bookmarkStart w:id="2" w:name="_Toc400526075"/>
      <w:bookmarkStart w:id="3" w:name="_Toc405534393"/>
      <w:bookmarkStart w:id="4" w:name="_Toc406570406"/>
      <w:bookmarkStart w:id="5" w:name="_Toc410910558"/>
      <w:bookmarkStart w:id="6" w:name="_Toc411840986"/>
      <w:bookmarkStart w:id="7" w:name="_Toc422146948"/>
      <w:bookmarkStart w:id="8" w:name="_Toc433020544"/>
      <w:bookmarkStart w:id="9" w:name="_Toc437261985"/>
      <w:bookmarkStart w:id="10" w:name="_Toc478375156"/>
      <w:bookmarkStart w:id="11" w:name="_Toc160026539"/>
      <w:bookmarkStart w:id="12" w:name="_Toc478375173"/>
      <w:bookmarkStart w:id="13" w:name="_Toc160026558"/>
      <w:bookmarkStart w:id="14" w:name="_Toc204048507"/>
      <w:bookmarkStart w:id="15" w:name="_Toc400526094"/>
      <w:bookmarkStart w:id="16" w:name="_Toc405534412"/>
      <w:bookmarkStart w:id="17" w:name="_Toc406570425"/>
      <w:bookmarkStart w:id="18" w:name="_Toc410910577"/>
      <w:bookmarkStart w:id="19" w:name="_Toc411841005"/>
      <w:bookmarkStart w:id="20" w:name="_Toc422146967"/>
      <w:bookmarkStart w:id="21" w:name="_Toc433020563"/>
      <w:bookmarkStart w:id="22" w:name="_Toc437262004"/>
      <w:bookmarkStart w:id="23" w:name="_Toc478375176"/>
      <w:bookmarkStart w:id="24" w:name="_Toc160026561"/>
      <w:bookmarkStart w:id="25" w:name="_Toc204048546"/>
      <w:bookmarkStart w:id="26" w:name="_Toc400526146"/>
      <w:bookmarkStart w:id="27" w:name="_Toc405534464"/>
      <w:bookmarkStart w:id="28" w:name="_Toc406570477"/>
      <w:bookmarkStart w:id="29" w:name="_Toc410910629"/>
      <w:bookmarkStart w:id="30" w:name="_Toc411841057"/>
      <w:bookmarkStart w:id="31" w:name="_Toc422147019"/>
      <w:bookmarkStart w:id="32" w:name="_Toc433020615"/>
      <w:bookmarkStart w:id="33" w:name="_Toc437262056"/>
      <w:bookmarkStart w:id="34" w:name="_Toc478375231"/>
      <w:bookmarkStart w:id="35" w:name="_Toc160026622"/>
      <w:bookmarkStart w:id="36" w:name="_Toc400526149"/>
      <w:bookmarkStart w:id="37" w:name="_Toc405534467"/>
      <w:bookmarkStart w:id="38" w:name="_Toc406570480"/>
      <w:bookmarkStart w:id="39" w:name="_Toc410910632"/>
      <w:bookmarkStart w:id="40" w:name="_Toc411841060"/>
      <w:bookmarkStart w:id="41" w:name="_Toc422147022"/>
      <w:bookmarkStart w:id="42" w:name="_Toc433020618"/>
      <w:bookmarkStart w:id="43" w:name="_Toc437262059"/>
      <w:bookmarkStart w:id="44" w:name="_Toc478375234"/>
      <w:bookmarkStart w:id="45" w:name="_Toc160026625"/>
      <w:bookmarkStart w:id="46" w:name="_Toc160026669"/>
      <w:bookmarkStart w:id="47" w:name="_Toc204048579"/>
      <w:bookmarkStart w:id="48" w:name="_Toc400526193"/>
      <w:bookmarkStart w:id="49" w:name="_Toc405534511"/>
      <w:bookmarkStart w:id="50" w:name="_Toc406570524"/>
      <w:bookmarkStart w:id="51" w:name="_Toc410910676"/>
      <w:bookmarkStart w:id="52" w:name="_Toc411841104"/>
      <w:bookmarkStart w:id="53" w:name="_Toc422147066"/>
      <w:bookmarkStart w:id="54" w:name="_Toc433020662"/>
      <w:bookmarkStart w:id="55" w:name="_Toc437262103"/>
      <w:bookmarkStart w:id="56" w:name="_Toc478375280"/>
      <w:bookmarkStart w:id="57" w:name="_Toc160026688"/>
      <w:bookmarkStart w:id="58" w:name="_Toc160026694"/>
      <w:bookmarkStart w:id="59" w:name="_Toc160026740"/>
      <w:bookmarkStart w:id="60" w:name="_Toc400526240"/>
      <w:bookmarkStart w:id="61" w:name="_Toc405534558"/>
      <w:bookmarkStart w:id="62" w:name="_Toc406570571"/>
      <w:bookmarkStart w:id="63" w:name="_Toc410910723"/>
      <w:bookmarkStart w:id="64" w:name="_Toc411841152"/>
      <w:bookmarkStart w:id="65" w:name="_Toc422147114"/>
      <w:bookmarkStart w:id="66" w:name="_Toc433020710"/>
      <w:bookmarkStart w:id="67" w:name="_Toc437262148"/>
      <w:bookmarkStart w:id="68" w:name="_Toc478375326"/>
      <w:bookmarkStart w:id="69" w:name="_Toc160026759"/>
      <w:bookmarkStart w:id="70" w:name="_Toc170303407"/>
      <w:bookmarkStart w:id="71" w:name="_Toc73216004"/>
      <w:bookmarkStart w:id="72" w:name="_Toc397504946"/>
      <w:bookmarkStart w:id="73" w:name="_Toc402357074"/>
      <w:bookmarkStart w:id="74" w:name="_Toc422486454"/>
      <w:bookmarkStart w:id="75" w:name="_Toc433093306"/>
      <w:bookmarkStart w:id="76" w:name="_Toc433093464"/>
      <w:bookmarkStart w:id="77" w:name="_Toc440874693"/>
      <w:bookmarkStart w:id="78" w:name="_Toc448142248"/>
      <w:bookmarkStart w:id="79" w:name="_Toc448142405"/>
      <w:bookmarkStart w:id="80" w:name="_Toc458770241"/>
      <w:bookmarkStart w:id="81" w:name="_Toc459294209"/>
      <w:bookmarkStart w:id="82" w:name="_Toc463262702"/>
      <w:bookmarkStart w:id="83" w:name="_Toc468286776"/>
      <w:bookmarkStart w:id="84" w:name="_Toc481502822"/>
      <w:bookmarkStart w:id="85" w:name="_Toc496079990"/>
      <w:bookmarkStart w:id="86" w:name="_Toc170303452"/>
      <w:bookmarkStart w:id="87" w:name="_Toc160026514"/>
      <w:r w:rsidRPr="00AE0E6D">
        <w:lastRenderedPageBreak/>
        <w:t>3.1.3.2</w:t>
      </w:r>
      <w:r w:rsidRPr="00AE0E6D">
        <w:tab/>
        <w:t>Resources</w:t>
      </w:r>
      <w:bookmarkEnd w:id="87"/>
    </w:p>
    <w:p w14:paraId="191DC27E" w14:textId="77777777" w:rsidR="002D7D98" w:rsidRDefault="002D7D98" w:rsidP="002D7D98">
      <w:pPr>
        <w:pStyle w:val="BodyTextNumbered"/>
      </w:pPr>
      <w:r>
        <w:t>(1)</w:t>
      </w:r>
      <w:r>
        <w:tab/>
        <w:t xml:space="preserve">Each Resource Entity shall provide to ERCOT a Planned Outage and Maintenance Outage plan for Generation Resources in an ERCOT-provided format for at least the next 12 months updated monthly.  Planned Outage and Maintenance Outage plans must be </w:t>
      </w:r>
      <w:r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25BB213C" w14:textId="6D83F75E" w:rsidR="002D7D98" w:rsidRDefault="002D7D98" w:rsidP="002D7D98">
      <w:pPr>
        <w:pStyle w:val="BodyTextNumbered"/>
      </w:pPr>
      <w:r>
        <w:t>(2)</w:t>
      </w:r>
      <w:r>
        <w:tab/>
        <w:t xml:space="preserve">ERCOT shall report statistics monthly on how Resource Planned Outages compare with actual Resource </w:t>
      </w:r>
      <w:proofErr w:type="gramStart"/>
      <w:r>
        <w:t>Outages, and</w:t>
      </w:r>
      <w:proofErr w:type="gramEnd"/>
      <w:r>
        <w:t xml:space="preserve"> post those statistics to the </w:t>
      </w:r>
      <w:del w:id="88" w:author="ERCOT" w:date="2024-07-02T12:21:00Z">
        <w:r w:rsidDel="00127F84">
          <w:delText>MIS Secure Area</w:delText>
        </w:r>
      </w:del>
      <w:ins w:id="89" w:author="ERCOT" w:date="2024-07-02T12:21:00Z">
        <w:r w:rsidR="00127F84">
          <w:t>ERCOT website</w:t>
        </w:r>
      </w:ins>
      <w:r>
        <w:t xml:space="preserve">. </w:t>
      </w:r>
    </w:p>
    <w:p w14:paraId="6F67464C" w14:textId="77777777" w:rsidR="002D7D98" w:rsidRPr="00AE0E6D" w:rsidRDefault="002D7D98" w:rsidP="002D7D98">
      <w:pPr>
        <w:pStyle w:val="H4"/>
        <w:rPr>
          <w:b w:val="0"/>
        </w:rPr>
      </w:pPr>
      <w:r w:rsidRPr="00AE0E6D">
        <w:t>3.1.5.13</w:t>
      </w:r>
      <w:r w:rsidRPr="00AE0E6D">
        <w:tab/>
        <w:t>Transmission Report</w:t>
      </w:r>
      <w:bookmarkEnd w:id="1"/>
      <w:bookmarkEnd w:id="2"/>
      <w:bookmarkEnd w:id="3"/>
      <w:bookmarkEnd w:id="4"/>
      <w:bookmarkEnd w:id="5"/>
      <w:bookmarkEnd w:id="6"/>
      <w:bookmarkEnd w:id="7"/>
      <w:bookmarkEnd w:id="8"/>
      <w:bookmarkEnd w:id="9"/>
      <w:bookmarkEnd w:id="10"/>
      <w:bookmarkEnd w:id="11"/>
    </w:p>
    <w:p w14:paraId="6800B928" w14:textId="77777777" w:rsidR="002D7D98" w:rsidRDefault="002D7D98" w:rsidP="002D7D98">
      <w:pPr>
        <w:pStyle w:val="BodyText"/>
      </w:pPr>
      <w:r>
        <w:t>(1)</w:t>
      </w:r>
      <w:r>
        <w:tab/>
        <w:t>ERCOT shall post on the MIS Secure Area:</w:t>
      </w:r>
    </w:p>
    <w:p w14:paraId="7ECC34EE" w14:textId="77777777" w:rsidR="002D7D98" w:rsidRDefault="002D7D98" w:rsidP="002D7D98">
      <w:pPr>
        <w:pStyle w:val="List"/>
      </w:pPr>
      <w:r>
        <w:t>(a)</w:t>
      </w:r>
      <w:r>
        <w:tab/>
        <w:t xml:space="preserve">Within one hour of receipt by ERCOT, all Transmission Facilities Outages that have been submitted into the ERCOT Outage Scheduler, excluding Private Use Network transmission </w:t>
      </w:r>
      <w:proofErr w:type="gramStart"/>
      <w:r>
        <w:t>Outages;</w:t>
      </w:r>
      <w:proofErr w:type="gramEnd"/>
    </w:p>
    <w:p w14:paraId="7B1782E5" w14:textId="77777777" w:rsidR="002D7D98" w:rsidRDefault="002D7D98" w:rsidP="002D7D98">
      <w:pPr>
        <w:pStyle w:val="List"/>
      </w:pPr>
      <w:r>
        <w:t xml:space="preserve">(b) </w:t>
      </w:r>
      <w:r>
        <w:tab/>
        <w:t xml:space="preserve">Within one hour of a change of an Outage, all Transmission Facilities Outages, excluding Private Use Network transmission </w:t>
      </w:r>
      <w:proofErr w:type="gramStart"/>
      <w:r>
        <w:t>Outages;</w:t>
      </w:r>
      <w:proofErr w:type="gramEnd"/>
      <w:r>
        <w:t xml:space="preserve"> </w:t>
      </w:r>
    </w:p>
    <w:p w14:paraId="500595E2" w14:textId="77777777" w:rsidR="002D7D98" w:rsidRDefault="002D7D98" w:rsidP="002D7D98">
      <w:pPr>
        <w:pStyle w:val="List"/>
      </w:pPr>
      <w:r>
        <w:t xml:space="preserve">(c) </w:t>
      </w:r>
      <w:r>
        <w:tab/>
        <w:t xml:space="preserve">Once each day, Outage Scheduler notes related to the coordination of </w:t>
      </w:r>
      <w:proofErr w:type="gramStart"/>
      <w:r>
        <w:t>Outages;</w:t>
      </w:r>
      <w:proofErr w:type="gramEnd"/>
    </w:p>
    <w:p w14:paraId="0153E156" w14:textId="68E3C2D2" w:rsidR="002D7D98" w:rsidRDefault="002D7D98" w:rsidP="002D7D98">
      <w:pPr>
        <w:pStyle w:val="List"/>
      </w:pPr>
      <w:r>
        <w:t>(d)</w:t>
      </w:r>
      <w:r>
        <w:tab/>
        <w:t xml:space="preserve">At least annually, an updated list of High Impact Transmission Elements (HITEs) pursuant to Section 3.1.8, High Impact Transmission Element (HITE) Identification; </w:t>
      </w:r>
      <w:del w:id="90" w:author="ERCOT" w:date="2024-07-02T12:22:00Z">
        <w:r w:rsidDel="00127F84">
          <w:delText>and</w:delText>
        </w:r>
      </w:del>
    </w:p>
    <w:p w14:paraId="09F858BE" w14:textId="1EE10A1B" w:rsidR="002D7D98" w:rsidRDefault="002D7D98" w:rsidP="002D7D98">
      <w:pPr>
        <w:pStyle w:val="List"/>
        <w:rPr>
          <w:ins w:id="91" w:author="ERCOT" w:date="2024-07-02T12:22:00Z"/>
        </w:rPr>
      </w:pPr>
      <w:r>
        <w:t>(e)</w:t>
      </w:r>
      <w:r>
        <w:tab/>
        <w:t>Once each day, list of HIOs submitted with 90-days or less notice that are accepted or approved</w:t>
      </w:r>
      <w:del w:id="92" w:author="ERCOT" w:date="2024-07-02T12:22:00Z">
        <w:r w:rsidDel="00127F84">
          <w:delText>.</w:delText>
        </w:r>
      </w:del>
      <w:ins w:id="93" w:author="ERCOT" w:date="2024-07-02T12:22:00Z">
        <w:r w:rsidR="0074725E">
          <w:t>; and</w:t>
        </w:r>
      </w:ins>
    </w:p>
    <w:p w14:paraId="777683B5" w14:textId="4C6B6CA7" w:rsidR="0074725E" w:rsidRDefault="0074725E" w:rsidP="002D7D98">
      <w:pPr>
        <w:pStyle w:val="List"/>
      </w:pPr>
      <w:ins w:id="94" w:author="ERCOT" w:date="2024-07-02T12:22:00Z">
        <w:r>
          <w:t>(f)</w:t>
        </w:r>
        <w:r>
          <w:tab/>
          <w:t>An updated list of current and future equipment in the Outage Sche</w:t>
        </w:r>
      </w:ins>
      <w:ins w:id="95" w:author="ERCOT" w:date="2024-07-02T12:23:00Z">
        <w:r>
          <w:t>duler by operator.</w:t>
        </w:r>
      </w:ins>
    </w:p>
    <w:p w14:paraId="784D4981" w14:textId="77777777" w:rsidR="002D7D98" w:rsidRPr="00F0611D" w:rsidRDefault="002D7D98" w:rsidP="002D7D98">
      <w:pPr>
        <w:pStyle w:val="H3"/>
        <w:rPr>
          <w:b w:val="0"/>
          <w:bCs w:val="0"/>
          <w:i w:val="0"/>
        </w:rPr>
      </w:pPr>
      <w:r w:rsidRPr="003A4D10">
        <w:t>3.1.8</w:t>
      </w:r>
      <w:r w:rsidRPr="003A4D10">
        <w:tab/>
        <w:t>High Impact Transmission Element (HITE) Identification</w:t>
      </w:r>
      <w:bookmarkEnd w:id="12"/>
      <w:bookmarkEnd w:id="13"/>
      <w:r w:rsidRPr="00F0611D">
        <w:rPr>
          <w:b w:val="0"/>
          <w:bCs w:val="0"/>
          <w:i w:val="0"/>
        </w:rPr>
        <w:t xml:space="preserve"> </w:t>
      </w:r>
    </w:p>
    <w:p w14:paraId="4809DB90" w14:textId="1A394DC8" w:rsidR="002D7D98" w:rsidRDefault="002D7D98" w:rsidP="002D7D98">
      <w:pPr>
        <w:pStyle w:val="BodyTextNumbered"/>
      </w:pPr>
      <w:r>
        <w:rPr>
          <w:iCs w:val="0"/>
        </w:rPr>
        <w:t>(</w:t>
      </w:r>
      <w:r w:rsidRPr="00F0611D">
        <w:rPr>
          <w:iCs w:val="0"/>
        </w:rPr>
        <w:t>1)</w:t>
      </w:r>
      <w:r w:rsidRPr="00F0611D">
        <w:rPr>
          <w:iCs w:val="0"/>
        </w:rPr>
        <w:tab/>
        <w:t>ERCOT, with input from Market Participants, shall develop a list of HITEs</w:t>
      </w:r>
      <w:ins w:id="96" w:author="ERCOT" w:date="2024-07-02T12:23:00Z">
        <w:r w:rsidR="0074725E">
          <w:rPr>
            <w:iCs w:val="0"/>
          </w:rPr>
          <w:t xml:space="preserve">.  </w:t>
        </w:r>
        <w:r w:rsidR="0074725E">
          <w:rPr>
            <w:szCs w:val="20"/>
          </w:rPr>
          <w:t>ERCOT, with input from Market Participants, shall develop a list of Major Transmission Elements</w:t>
        </w:r>
      </w:ins>
      <w:r w:rsidRPr="00F0611D">
        <w:rPr>
          <w:iCs w:val="0"/>
        </w:rPr>
        <w:t xml:space="preserve"> for review and approval at least annually by </w:t>
      </w:r>
      <w:r>
        <w:rPr>
          <w:iCs w:val="0"/>
        </w:rPr>
        <w:t xml:space="preserve">the </w:t>
      </w:r>
      <w:r w:rsidRPr="00F0611D">
        <w:rPr>
          <w:iCs w:val="0"/>
        </w:rPr>
        <w:t>TAC.</w:t>
      </w:r>
    </w:p>
    <w:p w14:paraId="12D900E5" w14:textId="77777777" w:rsidR="00BA482B" w:rsidRDefault="00BA482B" w:rsidP="00BA482B">
      <w:pPr>
        <w:pStyle w:val="H3"/>
      </w:pPr>
      <w:r>
        <w:t>3.2.2</w:t>
      </w:r>
      <w:r>
        <w:tab/>
        <w:t>Demand Forecasts</w:t>
      </w:r>
      <w:bookmarkEnd w:id="14"/>
      <w:bookmarkEnd w:id="15"/>
      <w:bookmarkEnd w:id="16"/>
      <w:bookmarkEnd w:id="17"/>
      <w:bookmarkEnd w:id="18"/>
      <w:bookmarkEnd w:id="19"/>
      <w:bookmarkEnd w:id="20"/>
      <w:bookmarkEnd w:id="21"/>
      <w:bookmarkEnd w:id="22"/>
      <w:bookmarkEnd w:id="23"/>
      <w:bookmarkEnd w:id="24"/>
    </w:p>
    <w:p w14:paraId="2A03FC94" w14:textId="364C3585" w:rsidR="00BA482B" w:rsidRPr="002D7D98" w:rsidRDefault="00BA482B" w:rsidP="00BA482B">
      <w:pPr>
        <w:pStyle w:val="BodyTextNumbered"/>
      </w:pPr>
      <w:r>
        <w:t>(1)</w:t>
      </w:r>
      <w:r>
        <w:tab/>
        <w:t xml:space="preserve">Monthly, ERCOT shall </w:t>
      </w:r>
      <w:del w:id="97" w:author="ERCOT" w:date="2024-07-02T12:23:00Z">
        <w:r w:rsidDel="0074725E">
          <w:delText xml:space="preserve">develop </w:delText>
        </w:r>
      </w:del>
      <w:ins w:id="98" w:author="ERCOT" w:date="2024-07-02T12:23:00Z">
        <w:r w:rsidR="0074725E">
          <w:t xml:space="preserve">post on </w:t>
        </w:r>
      </w:ins>
      <w:ins w:id="99" w:author="ERCOT" w:date="2024-07-02T12:39:00Z">
        <w:r w:rsidR="00A14FC1">
          <w:t>t</w:t>
        </w:r>
      </w:ins>
      <w:ins w:id="100" w:author="ERCOT" w:date="2024-07-02T12:23:00Z">
        <w:r w:rsidR="0074725E">
          <w:t>he E</w:t>
        </w:r>
      </w:ins>
      <w:ins w:id="101" w:author="ERCOT" w:date="2024-07-02T12:24:00Z">
        <w:r w:rsidR="0074725E">
          <w:t xml:space="preserve">RCOT website </w:t>
        </w:r>
      </w:ins>
      <w:r>
        <w:t>the weekly peak hour Demand forecast for the ERCOT Region and for the Forecast Zones based on the 36-Month Load Forecast as described in Section 3.12, Load Forecasting, for the following 36 months, starting with the second week</w:t>
      </w:r>
      <w:r>
        <w:rPr>
          <w:rStyle w:val="DeltaViewInsertion"/>
          <w:color w:val="000000"/>
        </w:rPr>
        <w:t>.</w:t>
      </w:r>
      <w:r>
        <w:t xml:space="preserve">  During the development of this forecast, ERCOT may consult with Qualified Scheduling Entities (QSEs), Transmission Service </w:t>
      </w:r>
      <w:r>
        <w:lastRenderedPageBreak/>
        <w:t xml:space="preserve">Providers (TSPs), and other Market </w:t>
      </w:r>
      <w:r w:rsidRPr="002D7D98">
        <w:t>Participants that may have knowledge of potential Load growth.</w:t>
      </w:r>
    </w:p>
    <w:p w14:paraId="75FD73C2" w14:textId="0F7F8F37" w:rsidR="00BA482B" w:rsidRPr="002D7D98" w:rsidRDefault="00BA482B" w:rsidP="00BA482B">
      <w:pPr>
        <w:pStyle w:val="BodyTextNumbered"/>
      </w:pPr>
      <w:r w:rsidRPr="002D7D98">
        <w:t>(2)</w:t>
      </w:r>
      <w:r w:rsidRPr="002D7D98">
        <w:tab/>
        <w:t xml:space="preserve">ERCOT may, at its discretion, publish on the </w:t>
      </w:r>
      <w:del w:id="102" w:author="ERCOT" w:date="2024-07-02T12:24:00Z">
        <w:r w:rsidRPr="002D7D98" w:rsidDel="0074725E">
          <w:delText>MIS Secure Area</w:delText>
        </w:r>
      </w:del>
      <w:ins w:id="103" w:author="ERCOT" w:date="2024-07-02T12:24:00Z">
        <w:r w:rsidR="0074725E">
          <w:t>ERCOT website</w:t>
        </w:r>
      </w:ins>
      <w:r w:rsidRPr="002D7D98">
        <w:t>, additional peak Demand analyses for periods beyond 36 months.</w:t>
      </w:r>
    </w:p>
    <w:p w14:paraId="174EC9F2" w14:textId="77777777" w:rsidR="00BA482B" w:rsidRPr="002D7D98" w:rsidRDefault="00BA482B" w:rsidP="00BA482B">
      <w:pPr>
        <w:pStyle w:val="BodyTextNumbered"/>
        <w:rPr>
          <w:color w:val="000000"/>
        </w:rPr>
      </w:pPr>
      <w:r w:rsidRPr="002D7D98">
        <w:rPr>
          <w:rStyle w:val="DeltaViewInsertion"/>
          <w:color w:val="000000"/>
          <w:u w:val="none"/>
        </w:rPr>
        <w:t>(3)</w:t>
      </w:r>
      <w:r w:rsidRPr="002D7D98">
        <w:rPr>
          <w:rStyle w:val="DeltaViewInsertion"/>
          <w:color w:val="000000"/>
          <w:u w:val="none"/>
        </w:rPr>
        <w:tab/>
        <w:t xml:space="preserve">ERCOT shall develop and publish hourly on the </w:t>
      </w:r>
      <w:r w:rsidRPr="002D7D98">
        <w:t>ERCOT website</w:t>
      </w:r>
      <w:r w:rsidRPr="002D7D98">
        <w:rPr>
          <w:rStyle w:val="DeltaViewInsertion"/>
          <w:color w:val="000000"/>
          <w:u w:val="none"/>
        </w:rPr>
        <w:t xml:space="preserve">, peak Demand forecasts by Forecast Zone for each hour of the next seven days using the Seven-Day Load Forecast as described in Section 3.12.  </w:t>
      </w:r>
    </w:p>
    <w:p w14:paraId="44A6151E" w14:textId="77777777" w:rsidR="00BA482B" w:rsidRPr="002D7D98" w:rsidRDefault="00BA482B" w:rsidP="00BA482B">
      <w:pPr>
        <w:pStyle w:val="BodyTextNumbered"/>
        <w:rPr>
          <w:color w:val="000000"/>
        </w:rPr>
      </w:pPr>
      <w:r w:rsidRPr="002D7D98">
        <w:rPr>
          <w:rStyle w:val="DeltaViewInsertion"/>
          <w:color w:val="000000"/>
          <w:u w:val="none"/>
        </w:rPr>
        <w:t>(4)</w:t>
      </w:r>
      <w:r w:rsidRPr="002D7D98">
        <w:rPr>
          <w:rStyle w:val="DeltaViewInsertion"/>
          <w:color w:val="000000"/>
          <w:u w:val="none"/>
        </w:rPr>
        <w:tab/>
        <w:t>For purposes of Demand forecasting, ERCOT may choose to use the same forecast as that used for the Load forecast</w:t>
      </w:r>
      <w:r w:rsidRPr="002D7D98">
        <w:rPr>
          <w:color w:val="000000"/>
        </w:rPr>
        <w:t>.</w:t>
      </w:r>
    </w:p>
    <w:p w14:paraId="3284EF53" w14:textId="77777777" w:rsidR="00BA482B" w:rsidRPr="002D7D98" w:rsidRDefault="00BA482B" w:rsidP="00BA482B">
      <w:pPr>
        <w:pStyle w:val="BodyTextNumbered"/>
      </w:pPr>
      <w:r w:rsidRPr="002D7D98">
        <w:t>(5)</w:t>
      </w:r>
      <w:r w:rsidRPr="002D7D98">
        <w:tab/>
        <w:t>ERCOT shall publish procedures describing the forecasting process on the ERCOT website.</w:t>
      </w:r>
    </w:p>
    <w:p w14:paraId="75F6F977" w14:textId="77777777" w:rsidR="00BA482B" w:rsidRDefault="00BA482B" w:rsidP="00BA482B">
      <w:pPr>
        <w:pStyle w:val="H3"/>
        <w:spacing w:before="480"/>
      </w:pPr>
      <w:r>
        <w:t>3.10.2</w:t>
      </w:r>
      <w:r>
        <w:tab/>
        <w:t>Annual Planning Model</w:t>
      </w:r>
      <w:bookmarkEnd w:id="25"/>
      <w:bookmarkEnd w:id="26"/>
      <w:bookmarkEnd w:id="27"/>
      <w:bookmarkEnd w:id="28"/>
      <w:bookmarkEnd w:id="29"/>
      <w:bookmarkEnd w:id="30"/>
      <w:bookmarkEnd w:id="31"/>
      <w:bookmarkEnd w:id="32"/>
      <w:bookmarkEnd w:id="33"/>
      <w:bookmarkEnd w:id="34"/>
      <w:bookmarkEnd w:id="35"/>
      <w:r>
        <w:t xml:space="preserve"> </w:t>
      </w:r>
    </w:p>
    <w:p w14:paraId="1ECD31C9" w14:textId="77777777" w:rsidR="00BA482B" w:rsidRDefault="00BA482B" w:rsidP="00BA482B">
      <w:pPr>
        <w:pStyle w:val="BodyTextNumbered"/>
      </w:pPr>
      <w:r>
        <w:t>(1)</w:t>
      </w:r>
      <w:r>
        <w:tab/>
        <w:t xml:space="preserve">For each of the next six years, ERCOT shall develop models for annual planning purposes that contain, as much as practicable, information consistent with the Network Operations Model.  The “Annual Planning Model” for each of the next six years is a model of </w:t>
      </w:r>
      <w:r>
        <w:rPr>
          <w:rFonts w:cs="Arial"/>
        </w:rPr>
        <w:t>the ERCOT power system (created, approved, posted, and updated regularly by ERCOT) as it is expected to operate during peak Load conditions for the corresponding future year.</w:t>
      </w:r>
    </w:p>
    <w:p w14:paraId="40FBA0B2" w14:textId="77777777" w:rsidR="00BA482B" w:rsidRDefault="00BA482B" w:rsidP="00BA482B">
      <w:pPr>
        <w:pStyle w:val="BodyTextNumbered"/>
      </w:pPr>
      <w:r>
        <w:t>(2)</w:t>
      </w:r>
      <w:r>
        <w:tab/>
      </w:r>
      <w:r>
        <w:rPr>
          <w:rFonts w:cs="Arial"/>
        </w:rPr>
        <w:t>By October 15</w:t>
      </w:r>
      <w:r w:rsidRPr="006F25F3">
        <w:rPr>
          <w:rFonts w:cs="Arial"/>
          <w:vertAlign w:val="superscript"/>
        </w:rPr>
        <w:t>th</w:t>
      </w:r>
      <w:r>
        <w:rPr>
          <w:rFonts w:cs="Arial"/>
        </w:rPr>
        <w:t xml:space="preserve"> of each year, ERCOT shall update, for each of the next six years, the ERCOT Planning Model and post it to the MIS Secure Area</w:t>
      </w:r>
    </w:p>
    <w:p w14:paraId="10509ABE" w14:textId="77777777" w:rsidR="00BA482B" w:rsidRDefault="00BA482B" w:rsidP="00BA482B">
      <w:pPr>
        <w:pStyle w:val="BodyTextNumbered"/>
      </w:pPr>
      <w:r>
        <w:t>(3)</w:t>
      </w:r>
      <w:r>
        <w:tab/>
        <w:t xml:space="preserve">ERCOT shall make available to TSPs and/or Distribution Service Provider (DSPs) and all appropriate Market Participants, consistent with </w:t>
      </w:r>
      <w:r w:rsidRPr="008A33B0">
        <w:t>the requirements</w:t>
      </w:r>
      <w:r>
        <w:t xml:space="preserve"> regarding ECEII</w:t>
      </w:r>
      <w:r w:rsidRPr="00BA7F01">
        <w:t xml:space="preserve"> </w:t>
      </w:r>
      <w:r w:rsidRPr="008A33B0">
        <w:t>set forth in Section 1.3</w:t>
      </w:r>
      <w:r>
        <w:t>, Confidentiality, the transmission model used in transmission planning.  ERCOT shall provide model information through the use of the Electric Power Research Institute (EPRI) and North American Electric Reliability Corporation (NERC) sponsored CIM and web-based Extensible Markup Language (XML) communications or Power System Simulator for Engineering (PSS/E) format.</w:t>
      </w:r>
    </w:p>
    <w:p w14:paraId="7F4D28D6" w14:textId="499B6C1F" w:rsidR="00BA482B" w:rsidRDefault="00BA482B" w:rsidP="00BA482B">
      <w:pPr>
        <w:pStyle w:val="BodyTextNumbered"/>
      </w:pPr>
      <w:r>
        <w:t>(4)</w:t>
      </w:r>
      <w:r>
        <w:tab/>
        <w:t xml:space="preserve">ERCOT shall </w:t>
      </w:r>
      <w:ins w:id="104" w:author="ERCOT" w:date="2024-07-02T12:25:00Z">
        <w:r w:rsidR="0074725E">
          <w:t>make available to TSPs and/or Distribution Service Provider (DSPs)</w:t>
        </w:r>
      </w:ins>
      <w:del w:id="105" w:author="ERCOT" w:date="2024-07-02T12:25:00Z">
        <w:r w:rsidDel="0074725E">
          <w:delText xml:space="preserve">post </w:delText>
        </w:r>
      </w:del>
      <w:r>
        <w:t>the schedule for updating transmission information</w:t>
      </w:r>
      <w:del w:id="106" w:author="ERCOT" w:date="2024-07-02T12:25:00Z">
        <w:r w:rsidDel="0074725E">
          <w:delText xml:space="preserve"> on the MIS Secure Area</w:delText>
        </w:r>
      </w:del>
      <w:r>
        <w:t>.</w:t>
      </w:r>
    </w:p>
    <w:p w14:paraId="4E249453" w14:textId="77777777" w:rsidR="00BA482B" w:rsidRDefault="00BA482B" w:rsidP="00BA482B">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439BCB89" w14:textId="77777777" w:rsidR="00BA482B" w:rsidRDefault="00BA482B" w:rsidP="00BA482B">
      <w:pPr>
        <w:pStyle w:val="H3"/>
      </w:pPr>
      <w:r>
        <w:t>3.10.4</w:t>
      </w:r>
      <w:r>
        <w:tab/>
        <w:t>ERCOT Responsibilities</w:t>
      </w:r>
      <w:bookmarkEnd w:id="36"/>
      <w:bookmarkEnd w:id="37"/>
      <w:bookmarkEnd w:id="38"/>
      <w:bookmarkEnd w:id="39"/>
      <w:bookmarkEnd w:id="40"/>
      <w:bookmarkEnd w:id="41"/>
      <w:bookmarkEnd w:id="42"/>
      <w:bookmarkEnd w:id="43"/>
      <w:bookmarkEnd w:id="44"/>
      <w:bookmarkEnd w:id="45"/>
    </w:p>
    <w:p w14:paraId="4ADC1AC4" w14:textId="1A714D3D" w:rsidR="00BA482B" w:rsidRDefault="00BA482B" w:rsidP="00BA482B">
      <w:pPr>
        <w:pStyle w:val="BodyTextNumbered"/>
      </w:pPr>
      <w:r>
        <w:t>(1)</w:t>
      </w:r>
      <w:r>
        <w:tab/>
        <w:t xml:space="preserve">ERCOT shall design, install, operate, and maintain its systems and establish applicable related processes to meet the State Estimator Standards for Transmission Elements that </w:t>
      </w:r>
      <w:r>
        <w:lastRenderedPageBreak/>
        <w:t>under typical system conditions potentially affect the calculation of Locational Marginal Prices (LMPs) as described in Section 3.10.7.5, Telemetry Standards, and Section 3.10.9, State Estimator Standards.  ERCOT shall post all documents relating to the State Estimator Standards on the MIS Secure Area</w:t>
      </w:r>
      <w:ins w:id="107" w:author="ERCOT" w:date="2024-07-02T12:26:00Z">
        <w:r w:rsidR="0074725E">
          <w:t>,</w:t>
        </w:r>
        <w:r w:rsidR="0074725E" w:rsidRPr="0074725E">
          <w:t xml:space="preserve"> </w:t>
        </w:r>
        <w:r w:rsidR="0074725E">
          <w:t>except where otherwise stated in Section 3.10.9.6, Telemetry and State Estimator Performance Monitoring</w:t>
        </w:r>
      </w:ins>
      <w:r>
        <w:t>.</w:t>
      </w:r>
    </w:p>
    <w:p w14:paraId="78FB9C6E" w14:textId="77777777" w:rsidR="00BA482B" w:rsidRDefault="00BA482B" w:rsidP="00BA482B">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67AD0FE2" w14:textId="77777777" w:rsidR="00BA482B" w:rsidRDefault="00BA482B" w:rsidP="00BA482B">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75474EE7" w14:textId="77777777" w:rsidR="00BA482B" w:rsidRDefault="00BA482B" w:rsidP="00BA482B">
      <w:pPr>
        <w:pStyle w:val="BodyTextNumbered"/>
      </w:pPr>
      <w:r>
        <w:t>(4)</w:t>
      </w:r>
      <w:r>
        <w:tab/>
        <w:t xml:space="preserve">ERCOT shall install EMS test and simulation facilities that accommodate execution of the State Estimator and LMP calculator, respectively.  These facilities will be used to conduct tests prior to placing a new model into ERCOT’s production environment to verify the new model’s accuracy.  The EMS test facilities allow a potential model to be tested before replacing the current production environment model.  The EMS test and simulation facilities must perform Real-Time security analysis to test a proposed transmission model before replacing the current production environment model. The EMS State Estimator test facilities must have Real-Time ICCP links to test the state estimation function using actual Real-Time conditions.  The EMS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For TSPs, ERCOT shall acquire model comparison software that will show all differences between </w:t>
      </w:r>
      <w:r w:rsidRPr="009369AC">
        <w:rPr>
          <w:iCs w:val="0"/>
        </w:rPr>
        <w:t>subsequent versions of the Network Operations Model</w:t>
      </w:r>
      <w:r>
        <w:t xml:space="preserve"> and shall make this information available to TSPs only within one week following test completion.  </w:t>
      </w:r>
      <w:r w:rsidRPr="009369AC">
        <w:rPr>
          <w:iCs w:val="0"/>
        </w:rPr>
        <w:t xml:space="preserve">For non-TSP Market Participants, ERCOT shall post the differences </w:t>
      </w:r>
      <w:r>
        <w:rPr>
          <w:iCs w:val="0"/>
        </w:rPr>
        <w:t xml:space="preserve">within one week following test completion </w:t>
      </w:r>
      <w:r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4BAAF325" w14:textId="77777777" w:rsidR="00BA482B" w:rsidRDefault="00BA482B" w:rsidP="00BA482B">
      <w:pPr>
        <w:pStyle w:val="BodyTextNumbered"/>
      </w:pPr>
      <w:r>
        <w:t>(5)</w:t>
      </w:r>
      <w:r>
        <w:tab/>
        <w:t xml:space="preserve">When implementing Transmission Element changes, ERCOT shall correct errors uncovered during testing that are due to submission of inaccurate information.  Each TSP and Resource Entity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82B" w14:paraId="3A75F980" w14:textId="77777777" w:rsidTr="00B42B60">
        <w:tc>
          <w:tcPr>
            <w:tcW w:w="9445" w:type="dxa"/>
            <w:tcBorders>
              <w:top w:val="single" w:sz="4" w:space="0" w:color="auto"/>
              <w:left w:val="single" w:sz="4" w:space="0" w:color="auto"/>
              <w:bottom w:val="single" w:sz="4" w:space="0" w:color="auto"/>
              <w:right w:val="single" w:sz="4" w:space="0" w:color="auto"/>
            </w:tcBorders>
            <w:shd w:val="clear" w:color="auto" w:fill="D9D9D9"/>
          </w:tcPr>
          <w:p w14:paraId="783EBCC3" w14:textId="77777777" w:rsidR="00BA482B" w:rsidRDefault="00BA482B" w:rsidP="00B42B60">
            <w:pPr>
              <w:spacing w:before="120" w:after="240"/>
              <w:rPr>
                <w:b/>
                <w:i/>
              </w:rPr>
            </w:pPr>
            <w:r>
              <w:rPr>
                <w:b/>
                <w:i/>
              </w:rPr>
              <w:t>[NPRR857</w:t>
            </w:r>
            <w:r w:rsidRPr="004B0726">
              <w:rPr>
                <w:b/>
                <w:i/>
              </w:rPr>
              <w:t xml:space="preserve">: </w:t>
            </w:r>
            <w:r>
              <w:rPr>
                <w:b/>
                <w:i/>
              </w:rPr>
              <w:t xml:space="preserve"> Replace paragraph (5) above with the following upon system implementation and </w:t>
            </w:r>
            <w:r w:rsidRPr="00ED2B32">
              <w:rPr>
                <w:b/>
                <w:i/>
              </w:rPr>
              <w:t xml:space="preserve">satisfying the following conditions: (1) Southern Cross provides ERCOT with funds to cover the entire estimated cost of the project; and (2) Southern Cross has signed an </w:t>
            </w:r>
            <w:r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9DC7B61" w14:textId="77777777" w:rsidR="00BA482B" w:rsidRPr="00F977F7" w:rsidRDefault="00BA482B" w:rsidP="00B42B60">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5AF1855B" w14:textId="77777777" w:rsidR="00BA482B" w:rsidRDefault="00BA482B" w:rsidP="00BA482B">
      <w:pPr>
        <w:pStyle w:val="BodyTextNumbered"/>
        <w:spacing w:before="240"/>
      </w:pPr>
      <w:r>
        <w:lastRenderedPageBreak/>
        <w:t>(6)</w:t>
      </w:r>
      <w:r>
        <w:tab/>
        <w:t xml:space="preserve">ERCOT may update the model on an interim basis, outside of the timeline described in Section 3.10.1, </w:t>
      </w:r>
      <w:proofErr w:type="gramStart"/>
      <w:r>
        <w:t>Time Line</w:t>
      </w:r>
      <w:proofErr w:type="gramEnd"/>
      <w:r>
        <w:t xml:space="preserve"> for Network Operations Model Changes, for the correction of temporary configuration changes in a system restoration situation, such as after a storm, or correction of impedances and ratings.  </w:t>
      </w:r>
    </w:p>
    <w:p w14:paraId="7E95D670" w14:textId="77777777" w:rsidR="00BA482B" w:rsidRDefault="00BA482B" w:rsidP="00BA482B">
      <w:pPr>
        <w:pStyle w:val="BodyTextNumbered"/>
      </w:pPr>
      <w:r>
        <w:t>(7)</w:t>
      </w:r>
      <w:r>
        <w:tab/>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5550737B" w14:textId="77777777" w:rsidR="00BA482B" w:rsidRDefault="00BA482B" w:rsidP="00BA482B">
      <w:pPr>
        <w:pStyle w:val="BodyTextNumbered"/>
      </w:pPr>
      <w:r>
        <w:t>(8)</w:t>
      </w:r>
      <w:r>
        <w:tab/>
        <w:t>A TSP and Resource Entity, with ERCOT’s assistance, shall validate its portion of the Network Operations Model according to the timeline provided in Section 3.10.1.  ERCOT shall provide TSPs access, consistent with the requirements regarding ECEII</w:t>
      </w:r>
      <w:r w:rsidRPr="00BA7F01">
        <w:t xml:space="preserve"> </w:t>
      </w:r>
      <w:r>
        <w:t xml:space="preserve">set forth in Section 1.3, Confidentiality, to an environment of the ERCOT EMS where the Network Operations Model and the results of the Real-Time State Estimator are available for review and analysis within five minutes of the Real-Time solution.  This environment is provided as a tool to TSPs to perform power flow studies, contingency analyses and validation of State Estimator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82B" w14:paraId="71D8D989" w14:textId="77777777" w:rsidTr="00B42B60">
        <w:tc>
          <w:tcPr>
            <w:tcW w:w="9445" w:type="dxa"/>
            <w:tcBorders>
              <w:top w:val="single" w:sz="4" w:space="0" w:color="auto"/>
              <w:left w:val="single" w:sz="4" w:space="0" w:color="auto"/>
              <w:bottom w:val="single" w:sz="4" w:space="0" w:color="auto"/>
              <w:right w:val="single" w:sz="4" w:space="0" w:color="auto"/>
            </w:tcBorders>
            <w:shd w:val="clear" w:color="auto" w:fill="D9D9D9"/>
          </w:tcPr>
          <w:p w14:paraId="0A6B2C00" w14:textId="77777777" w:rsidR="00BA482B" w:rsidRDefault="00BA482B" w:rsidP="00B42B60">
            <w:pPr>
              <w:spacing w:before="120" w:after="240"/>
              <w:rPr>
                <w:b/>
                <w:i/>
              </w:rPr>
            </w:pPr>
            <w:r>
              <w:rPr>
                <w:b/>
                <w:i/>
              </w:rPr>
              <w:t>[NPRR857</w:t>
            </w:r>
            <w:r w:rsidRPr="004B0726">
              <w:rPr>
                <w:b/>
                <w:i/>
              </w:rPr>
              <w:t xml:space="preserve">: </w:t>
            </w:r>
            <w:r>
              <w:rPr>
                <w:b/>
                <w:i/>
              </w:rPr>
              <w:t xml:space="preserve"> Replace paragraph (8)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83A835" w14:textId="77777777" w:rsidR="00BA482B" w:rsidRPr="00F977F7" w:rsidRDefault="00BA482B" w:rsidP="00B42B60">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Pr>
                <w:iCs/>
              </w:rPr>
              <w:t>the requirements</w:t>
            </w:r>
            <w:r w:rsidRPr="00E55E72">
              <w:rPr>
                <w:iCs/>
              </w:rPr>
              <w:t xml:space="preserve"> regarding </w:t>
            </w:r>
            <w:r>
              <w:rPr>
                <w:iCs/>
              </w:rPr>
              <w:t>E</w:t>
            </w:r>
            <w:r w:rsidRPr="00E55E72">
              <w:rPr>
                <w:iCs/>
              </w:rPr>
              <w:t>CEII</w:t>
            </w:r>
            <w:r>
              <w:rPr>
                <w:iCs/>
              </w:rPr>
              <w:t xml:space="preserve"> set forth in Section 1.3</w:t>
            </w:r>
            <w:r w:rsidRPr="00E55E72">
              <w:rPr>
                <w:iCs/>
              </w:rPr>
              <w:t>,</w:t>
            </w:r>
            <w:r>
              <w:rPr>
                <w:iCs/>
              </w:rPr>
              <w:t xml:space="preserve"> Confidentiality,</w:t>
            </w:r>
            <w:r w:rsidRPr="00E55E72">
              <w:rPr>
                <w:iCs/>
              </w:rPr>
              <w:t xml:space="preserve"> to an environment of the ERCOT EMS where the Network Operations Model and the results of the Real-Time </w:t>
            </w:r>
            <w:r>
              <w:t>State Estimator</w:t>
            </w:r>
            <w:r w:rsidRPr="00E55E72">
              <w:rPr>
                <w:iCs/>
              </w:rPr>
              <w:t xml:space="preserve"> are available for review and analysis within five minutes of the Real-Time solution.  </w:t>
            </w:r>
            <w:r w:rsidRPr="00E55E72">
              <w:rPr>
                <w:iCs/>
              </w:rPr>
              <w:lastRenderedPageBreak/>
              <w:t xml:space="preserve">This environment is provided as a tool to TSPs to perform power flow studies, contingency analyses </w:t>
            </w:r>
            <w:r>
              <w:rPr>
                <w:iCs/>
              </w:rPr>
              <w:t xml:space="preserve">and validation of </w:t>
            </w:r>
            <w:r>
              <w:t>State Estimator</w:t>
            </w:r>
            <w:r>
              <w:rPr>
                <w:iCs/>
              </w:rPr>
              <w:t xml:space="preserve"> results.  </w:t>
            </w:r>
          </w:p>
        </w:tc>
      </w:tr>
    </w:tbl>
    <w:p w14:paraId="271E4645" w14:textId="77777777" w:rsidR="00BA482B" w:rsidRDefault="00BA482B" w:rsidP="00BA482B">
      <w:pPr>
        <w:pStyle w:val="List"/>
        <w:spacing w:before="240"/>
      </w:pPr>
      <w:r>
        <w:lastRenderedPageBreak/>
        <w:t>(9)</w:t>
      </w:r>
      <w:r>
        <w:tab/>
        <w:t xml:space="preserve">ERCOT shall make available to TSPs, consistent with the requirements regarding ECEII, the </w:t>
      </w:r>
      <w:r w:rsidRPr="009369AC">
        <w:rPr>
          <w:iCs/>
        </w:rPr>
        <w:t>Network Operations Model</w:t>
      </w:r>
      <w:r>
        <w:t xml:space="preserve"> used to manage the reliability of the transmission system as well as proposed Network Operations Models to be implemented at a future date.  </w:t>
      </w:r>
      <w:r w:rsidRPr="009369AC">
        <w:rPr>
          <w:iCs/>
        </w:rPr>
        <w:t xml:space="preserve">ERCOT shall </w:t>
      </w:r>
      <w:r>
        <w:rPr>
          <w:iCs/>
        </w:rPr>
        <w:t>post on the MIS Secure Area</w:t>
      </w:r>
      <w:r w:rsidRPr="009369AC">
        <w:rPr>
          <w:iCs/>
        </w:rPr>
        <w:t xml:space="preserve"> the Redacted Network Operations Model, consistent with </w:t>
      </w:r>
      <w:r>
        <w:rPr>
          <w:iCs/>
        </w:rPr>
        <w:t>the requirements</w:t>
      </w:r>
      <w:r w:rsidRPr="009369AC">
        <w:rPr>
          <w:iCs/>
        </w:rPr>
        <w:t xml:space="preserve"> regarding release of </w:t>
      </w:r>
      <w:r>
        <w:rPr>
          <w:iCs/>
        </w:rPr>
        <w:t>E</w:t>
      </w:r>
      <w:r w:rsidRPr="009369AC">
        <w:rPr>
          <w:iCs/>
        </w:rPr>
        <w:t>CEII</w:t>
      </w:r>
      <w:r>
        <w:rPr>
          <w:iCs/>
        </w:rPr>
        <w:t>,</w:t>
      </w:r>
      <w:r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56389390" w14:textId="77777777" w:rsidR="00BA482B" w:rsidRPr="00AE0E6D" w:rsidRDefault="00BA482B" w:rsidP="00BA482B">
      <w:pPr>
        <w:pStyle w:val="H4"/>
        <w:rPr>
          <w:b w:val="0"/>
        </w:rPr>
      </w:pPr>
      <w:r w:rsidRPr="00AE0E6D">
        <w:t>3.10.9.</w:t>
      </w:r>
      <w:r>
        <w:t>6</w:t>
      </w:r>
      <w:r w:rsidRPr="00AE0E6D">
        <w:tab/>
        <w:t>Telemetry and State Estimator Performance Monitoring</w:t>
      </w:r>
      <w:bookmarkEnd w:id="46"/>
    </w:p>
    <w:p w14:paraId="5381ECD4" w14:textId="2ED9E4D4" w:rsidR="00BA482B" w:rsidRDefault="00BA482B" w:rsidP="00BA482B">
      <w:pPr>
        <w:pStyle w:val="BodyTextNumbered"/>
      </w:pPr>
      <w:r>
        <w:t>(1)</w:t>
      </w:r>
      <w:r>
        <w:tab/>
        <w:t>ERCOT shall monitor the performance of the State Estimator, Network Security Analysis, SCED, and LMP Calculator.  ERCOT shall post a monthly report of these items on the MIS Secure Area</w:t>
      </w:r>
      <w:ins w:id="108" w:author="ERCOT" w:date="2024-07-02T12:27:00Z">
        <w:r w:rsidR="004F1533">
          <w:rPr>
            <w:szCs w:val="20"/>
          </w:rPr>
          <w:t>, except for reports of State Estimator convergence rates that ERCOT shall post on the ERCOT website</w:t>
        </w:r>
      </w:ins>
      <w:r>
        <w:t>.  ERCOT shall notify affected TSPs and QSEs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82B" w14:paraId="7B94DD6F" w14:textId="77777777" w:rsidTr="00B42B60">
        <w:tc>
          <w:tcPr>
            <w:tcW w:w="9445" w:type="dxa"/>
            <w:tcBorders>
              <w:top w:val="single" w:sz="4" w:space="0" w:color="auto"/>
              <w:left w:val="single" w:sz="4" w:space="0" w:color="auto"/>
              <w:bottom w:val="single" w:sz="4" w:space="0" w:color="auto"/>
              <w:right w:val="single" w:sz="4" w:space="0" w:color="auto"/>
            </w:tcBorders>
            <w:shd w:val="clear" w:color="auto" w:fill="D9D9D9"/>
          </w:tcPr>
          <w:p w14:paraId="3A6761F9" w14:textId="77777777" w:rsidR="00BA482B" w:rsidRDefault="00BA482B" w:rsidP="00B42B60">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2668F2" w14:textId="1EF2E989" w:rsidR="00BA482B" w:rsidRPr="002850C9" w:rsidRDefault="00BA482B" w:rsidP="00B42B60">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w:t>
            </w:r>
            <w:ins w:id="109" w:author="ERCOT" w:date="2024-07-02T12:27:00Z">
              <w:r w:rsidR="004F1533">
                <w:rPr>
                  <w:iCs/>
                  <w:szCs w:val="20"/>
                </w:rPr>
                <w:t>, except for reports of State Estimator convergence rates that ERCOT shall post on the ERCOT website</w:t>
              </w:r>
            </w:ins>
            <w:r w:rsidRPr="00E55E72">
              <w:rPr>
                <w:iCs/>
              </w:rPr>
              <w:t>.  ERCOT shall notify affected TSPs</w:t>
            </w:r>
            <w:r>
              <w:rPr>
                <w:iCs/>
              </w:rPr>
              <w:t>, QSEs,</w:t>
            </w:r>
            <w:r w:rsidRPr="00E55E72">
              <w:rPr>
                <w:iCs/>
              </w:rPr>
              <w:t xml:space="preserve"> or DCTOs of any lapses of observabil</w:t>
            </w:r>
            <w:r>
              <w:rPr>
                <w:iCs/>
              </w:rPr>
              <w:t>ity of the transmission system.</w:t>
            </w:r>
          </w:p>
        </w:tc>
      </w:tr>
    </w:tbl>
    <w:p w14:paraId="7CBD7A86" w14:textId="77777777" w:rsidR="00BA482B" w:rsidRDefault="00BA482B" w:rsidP="00BA482B">
      <w:pPr>
        <w:pStyle w:val="H2"/>
        <w:ind w:left="907" w:hanging="907"/>
      </w:pPr>
      <w:r>
        <w:t>3.12</w:t>
      </w:r>
      <w:r>
        <w:tab/>
        <w:t>Load Forecasting</w:t>
      </w:r>
      <w:bookmarkEnd w:id="47"/>
      <w:bookmarkEnd w:id="48"/>
      <w:bookmarkEnd w:id="49"/>
      <w:bookmarkEnd w:id="50"/>
      <w:bookmarkEnd w:id="51"/>
      <w:bookmarkEnd w:id="52"/>
      <w:bookmarkEnd w:id="53"/>
      <w:bookmarkEnd w:id="54"/>
      <w:bookmarkEnd w:id="55"/>
      <w:bookmarkEnd w:id="56"/>
      <w:bookmarkEnd w:id="57"/>
    </w:p>
    <w:p w14:paraId="0C125AAC" w14:textId="77777777" w:rsidR="00BA482B" w:rsidRDefault="00BA482B" w:rsidP="00BA482B">
      <w:pPr>
        <w:pStyle w:val="BodyTextNumbered"/>
      </w:pPr>
      <w:r>
        <w:t>(1)</w:t>
      </w:r>
      <w:r>
        <w:tab/>
        <w:t xml:space="preserve">ERCOT shall produce and use Load forecasts to serve operations and planning objectives.  </w:t>
      </w:r>
    </w:p>
    <w:p w14:paraId="372D32DB" w14:textId="77777777" w:rsidR="00BA482B" w:rsidRPr="00461CE4" w:rsidRDefault="00BA482B" w:rsidP="00BA482B">
      <w:pPr>
        <w:pStyle w:val="List"/>
      </w:pPr>
      <w:r w:rsidRPr="006D7115">
        <w:t>(a)</w:t>
      </w:r>
      <w:r w:rsidRPr="006D7115">
        <w:tab/>
        <w:t xml:space="preserve">ERCOT shall update and post hourly on the </w:t>
      </w:r>
      <w:r>
        <w:t>ERCOT website,</w:t>
      </w:r>
      <w:r w:rsidRPr="006D7115">
        <w:t xml:space="preserve"> a “Seven-Day Load Forecast” as described in Section 3.12.1, Seven-Day Load Forecast, that provides forecasted hourly Load over the next 168 hours for each of the Weather Zones and for each of the Forecast Zones.  </w:t>
      </w:r>
    </w:p>
    <w:p w14:paraId="5C04C224" w14:textId="05C0E37F" w:rsidR="00BA482B" w:rsidRDefault="00BA482B" w:rsidP="00BA482B">
      <w:pPr>
        <w:pStyle w:val="List"/>
      </w:pPr>
      <w:r>
        <w:lastRenderedPageBreak/>
        <w:t>(b)</w:t>
      </w:r>
      <w:r>
        <w:tab/>
        <w:t xml:space="preserve">ERCOT shall develop and post monthly on the </w:t>
      </w:r>
      <w:del w:id="110" w:author="ERCOT" w:date="2024-07-02T12:29:00Z">
        <w:r w:rsidDel="0050444B">
          <w:delText xml:space="preserve">Market Information System (MIS) Secure Area </w:delText>
        </w:r>
      </w:del>
      <w:ins w:id="111" w:author="ERCOT" w:date="2024-07-02T12:29:00Z">
        <w:r w:rsidR="0050444B">
          <w:t xml:space="preserve">ERCOT website </w:t>
        </w:r>
      </w:ins>
      <w:r>
        <w:t xml:space="preserve">a “36-Month Load Forecast” that provides a daily minimum and maximum Load forecast for the next 36-months for the ERCOT Region, for each of the Weather Zones, and for each of the Forecast Zones.  The 36-Month Load Forecast is used in the Outage </w:t>
      </w:r>
      <w:r w:rsidRPr="009E5660">
        <w:t>c</w:t>
      </w:r>
      <w:r>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A482B" w14:paraId="4472927B" w14:textId="77777777" w:rsidTr="00B42B60">
        <w:tc>
          <w:tcPr>
            <w:tcW w:w="9350" w:type="dxa"/>
            <w:tcBorders>
              <w:top w:val="single" w:sz="4" w:space="0" w:color="auto"/>
              <w:left w:val="single" w:sz="4" w:space="0" w:color="auto"/>
              <w:bottom w:val="single" w:sz="4" w:space="0" w:color="auto"/>
              <w:right w:val="single" w:sz="4" w:space="0" w:color="auto"/>
            </w:tcBorders>
            <w:shd w:val="clear" w:color="auto" w:fill="D9D9D9"/>
          </w:tcPr>
          <w:p w14:paraId="3D98BCF7" w14:textId="77777777" w:rsidR="00BA482B" w:rsidRDefault="00BA482B" w:rsidP="00B42B60">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7961A10" w14:textId="6F333896" w:rsidR="00BA482B" w:rsidRPr="00CC2F56" w:rsidRDefault="00BA482B" w:rsidP="00B42B60">
            <w:pPr>
              <w:pStyle w:val="List"/>
              <w:rPr>
                <w:iCs/>
              </w:rPr>
            </w:pPr>
            <w:r w:rsidRPr="00E64C1E">
              <w:t>(c)</w:t>
            </w:r>
            <w:r w:rsidRPr="00E64C1E">
              <w:tab/>
              <w:t xml:space="preserve">ERCOT shall generate and post daily on the </w:t>
            </w:r>
            <w:r>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w:t>
            </w:r>
            <w:del w:id="112" w:author="ERCOT" w:date="2024-07-02T12:29:00Z">
              <w:r w:rsidRPr="00E64C1E" w:rsidDel="0050444B">
                <w:rPr>
                  <w:iCs/>
                </w:rPr>
                <w:delText xml:space="preserve">MIS </w:delText>
              </w:r>
            </w:del>
            <w:ins w:id="113" w:author="ERCOT" w:date="2024-07-02T12:29:00Z">
              <w:r w:rsidR="0050444B">
                <w:rPr>
                  <w:iCs/>
                </w:rPr>
                <w:t>ERCOT website</w:t>
              </w:r>
              <w:r w:rsidR="0050444B" w:rsidRPr="00E64C1E">
                <w:rPr>
                  <w:iCs/>
                </w:rPr>
                <w:t xml:space="preserve"> </w:t>
              </w:r>
            </w:ins>
            <w:r w:rsidRPr="00E64C1E">
              <w:rPr>
                <w:iCs/>
              </w:rPr>
              <w:t xml:space="preserve">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7A6A5B23" w14:textId="77777777" w:rsidR="00BA482B" w:rsidRDefault="00BA482B" w:rsidP="00BA482B">
      <w:pPr>
        <w:pStyle w:val="BodyTextNumbered"/>
        <w:spacing w:before="240"/>
      </w:pPr>
      <w:r>
        <w:t>(2)</w:t>
      </w:r>
      <w:r>
        <w:tab/>
        <w:t xml:space="preserve">ERCOT shall produce and post to the ERCOT website an Intra-Hour Load Forecast (IHLF) that provides a rolling </w:t>
      </w:r>
      <w:proofErr w:type="gramStart"/>
      <w:r>
        <w:t>two hour five minute</w:t>
      </w:r>
      <w:proofErr w:type="gramEnd"/>
      <w:r>
        <w:t xml:space="preserve"> forecast of ERCOT-wide Load.</w:t>
      </w:r>
    </w:p>
    <w:p w14:paraId="028D2BA4" w14:textId="77777777" w:rsidR="00BA482B" w:rsidRDefault="00BA482B" w:rsidP="00BA482B">
      <w:pPr>
        <w:pStyle w:val="H3"/>
        <w:spacing w:before="480"/>
      </w:pPr>
      <w:r>
        <w:t>3.14.1</w:t>
      </w:r>
      <w:r>
        <w:tab/>
        <w:t>Reliability Must Run</w:t>
      </w:r>
      <w:bookmarkEnd w:id="58"/>
    </w:p>
    <w:p w14:paraId="7CCFDD35" w14:textId="77777777" w:rsidR="00BA482B" w:rsidRDefault="00BA482B" w:rsidP="00BA482B">
      <w:pPr>
        <w:pStyle w:val="BodyTextNumbered"/>
      </w:pPr>
      <w:r>
        <w:t>(1)</w:t>
      </w:r>
      <w:r>
        <w:tab/>
        <w:t>RMR Service is the use by ERCOT, under contracts with Resource Entities, of capacity and energy from Generation Resources that otherwise would not operate and that are necessary to provide voltage support, stability or management of localized transmission constraints under applicable reliability criteria, where market solutions do not exist.</w:t>
      </w:r>
    </w:p>
    <w:p w14:paraId="4D664805" w14:textId="77777777" w:rsidR="00BA482B" w:rsidRDefault="00BA482B" w:rsidP="00BA482B">
      <w:pPr>
        <w:pStyle w:val="List"/>
      </w:pPr>
      <w:r>
        <w:t>(a)</w:t>
      </w:r>
      <w:r>
        <w:tab/>
        <w:t xml:space="preserve">Upon receiving a Notification of Suspension of Operations (NSO) from a Resource Entity as described in Section 3.14.1.1, Notification of Suspension of Operations, ERCOT may begin procurement of RMR Service under this Section.  </w:t>
      </w:r>
    </w:p>
    <w:p w14:paraId="67E5CBD8" w14:textId="77777777" w:rsidR="00BA482B" w:rsidRDefault="00BA482B" w:rsidP="00BA482B">
      <w:pPr>
        <w:pStyle w:val="List"/>
      </w:pPr>
      <w:r>
        <w:t>(b)</w:t>
      </w:r>
      <w:r>
        <w:tab/>
        <w:t>Before entering into an RMR Agreement, ERCOT shall assess alternatives to the proposed RMR Agreement.  ERCOT shall evaluate and present in a written report posted on the Market Information System (MIS) Secure Area the information in items (i) through (iv)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(5) of Section 3.14.1.2, ERCOT Evaluation Process.  The list of alternatives ERCOT must consider includes (as reasonable for each type of reliability concern identified):</w:t>
      </w:r>
    </w:p>
    <w:p w14:paraId="75CA0A1D" w14:textId="77777777" w:rsidR="00BA482B" w:rsidRDefault="00BA482B" w:rsidP="00BA482B">
      <w:pPr>
        <w:pStyle w:val="List2"/>
      </w:pPr>
      <w:r>
        <w:lastRenderedPageBreak/>
        <w:t>(i)</w:t>
      </w:r>
      <w:r>
        <w:tab/>
        <w:t xml:space="preserve">Re-dispatch/reconfiguration through operator </w:t>
      </w:r>
      <w:proofErr w:type="gramStart"/>
      <w:r>
        <w:t>instruction;</w:t>
      </w:r>
      <w:proofErr w:type="gramEnd"/>
    </w:p>
    <w:p w14:paraId="62F2E2E9" w14:textId="77777777" w:rsidR="00BA482B" w:rsidRDefault="00BA482B" w:rsidP="00BA482B">
      <w:pPr>
        <w:spacing w:after="240"/>
        <w:ind w:left="2160" w:hanging="720"/>
      </w:pPr>
      <w:r>
        <w:t>(ii)</w:t>
      </w:r>
      <w:r>
        <w:tab/>
        <w:t>Automatic Mitigation Plans (AMPs) and Remedial Action Plans (RAPs</w:t>
      </w:r>
      <w:proofErr w:type="gramStart"/>
      <w:r>
        <w:t>);</w:t>
      </w:r>
      <w:proofErr w:type="gramEnd"/>
    </w:p>
    <w:p w14:paraId="1AF7DF89" w14:textId="77777777" w:rsidR="00BA482B" w:rsidRDefault="00BA482B" w:rsidP="00BA482B">
      <w:pPr>
        <w:pStyle w:val="List2"/>
      </w:pPr>
      <w:r>
        <w:t>(iii)</w:t>
      </w:r>
      <w:r>
        <w:tab/>
        <w:t>Remedial Action Schemes (RASs) initiated on unit trips or Transmission Facilities’ Outages; and</w:t>
      </w:r>
    </w:p>
    <w:p w14:paraId="32474AE9" w14:textId="77777777" w:rsidR="00BA482B" w:rsidRDefault="00BA482B" w:rsidP="00BA482B">
      <w:pPr>
        <w:pStyle w:val="List2"/>
      </w:pPr>
      <w:r>
        <w:t>(iv)</w:t>
      </w:r>
      <w:r>
        <w:tab/>
        <w:t>Any other operational alternative</w:t>
      </w:r>
      <w:r w:rsidRPr="00B7143C">
        <w:t>s deemed viable by ERCOT</w:t>
      </w:r>
      <w:r>
        <w:t>.</w:t>
      </w:r>
    </w:p>
    <w:p w14:paraId="741192B3" w14:textId="77777777" w:rsidR="00BA482B" w:rsidRDefault="00BA482B" w:rsidP="00BA482B">
      <w:pPr>
        <w:pStyle w:val="List"/>
      </w:pPr>
      <w:r>
        <w:t>(c)</w:t>
      </w:r>
      <w:r>
        <w:tab/>
        <w:t xml:space="preserve">ERCOT shall minimize the use of RMR Units as much as practicable subject to the other provisions of these Protocols.  ERCOT may Dispatch an RMR Unit at any time for ERCOT System security.    </w:t>
      </w:r>
    </w:p>
    <w:p w14:paraId="6135D6DC" w14:textId="77777777" w:rsidR="00BA482B" w:rsidRDefault="00BA482B" w:rsidP="00BA482B">
      <w:pPr>
        <w:pStyle w:val="List"/>
      </w:pPr>
      <w:r>
        <w:t>(d)</w:t>
      </w:r>
      <w:r>
        <w:tab/>
        <w:t>Each RMR Unit must meet technical requirements specified in Section 8.1.1.1, Ancillary Service Qualification and Testing.</w:t>
      </w:r>
    </w:p>
    <w:p w14:paraId="69809D3F" w14:textId="77777777" w:rsidR="00BA482B" w:rsidRDefault="00BA482B" w:rsidP="00BA482B">
      <w:pPr>
        <w:pStyle w:val="List"/>
      </w:pPr>
      <w:r>
        <w:t>(e)</w:t>
      </w:r>
      <w:r>
        <w:tab/>
        <w:t>ERCOT may execute RMR Agreements for no less than one month and no more than one year, with one exception.  ERCOT may execute an RMR Agreement for a term longer than 12 months if the Resource 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The RMR standard Agreement is included in Section 22, Attachment B, Standard Form Reliability Must-Run Agreement.  ERCOT shall post each RMR Agreement in its entirety, including amendments or modifications thereto, within five Business Days of execution</w:t>
      </w:r>
      <w:r w:rsidRPr="00826327">
        <w:t xml:space="preserve"> </w:t>
      </w:r>
      <w:r w:rsidRPr="00BF4E0D">
        <w:t>on the MIS Secure Area</w:t>
      </w:r>
      <w:r>
        <w:t>.</w:t>
      </w:r>
    </w:p>
    <w:p w14:paraId="061D663D" w14:textId="77777777" w:rsidR="00BA482B" w:rsidRDefault="00BA482B" w:rsidP="00BA482B">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w:t>
      </w:r>
      <w:proofErr w:type="gramStart"/>
      <w:r>
        <w:t>Service</w:t>
      </w:r>
      <w:proofErr w:type="gramEnd"/>
      <w:r>
        <w:t xml:space="preserv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  ERCOT shall post to the MIS Secure Area the criteria upon which it evaluates whether an </w:t>
      </w:r>
      <w:r>
        <w:lastRenderedPageBreak/>
        <w:t xml:space="preserve">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82B" w14:paraId="47189051" w14:textId="77777777" w:rsidTr="00B42B60">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0E7D84D" w14:textId="77777777" w:rsidR="00BA482B" w:rsidRDefault="00BA482B" w:rsidP="00B42B60">
            <w:pPr>
              <w:spacing w:before="120" w:after="240"/>
              <w:rPr>
                <w:b/>
                <w:i/>
              </w:rPr>
            </w:pPr>
            <w:r>
              <w:rPr>
                <w:b/>
                <w:i/>
              </w:rPr>
              <w:t>[NPRR1183:  Replace paragraph (f) above with the following upon system implementation:]</w:t>
            </w:r>
          </w:p>
          <w:p w14:paraId="4961C6E8" w14:textId="77777777" w:rsidR="00BA482B" w:rsidRPr="002A012A" w:rsidRDefault="00BA482B" w:rsidP="00B42B60">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w:t>
            </w:r>
            <w:proofErr w:type="gramStart"/>
            <w:r>
              <w:t>Service</w:t>
            </w:r>
            <w:proofErr w:type="gramEnd"/>
            <w:r>
              <w:t xml:space="preserv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w:t>
            </w:r>
          </w:p>
        </w:tc>
      </w:tr>
    </w:tbl>
    <w:p w14:paraId="14654BB2" w14:textId="77777777" w:rsidR="00BA482B" w:rsidRDefault="00BA482B" w:rsidP="00BA482B">
      <w:pPr>
        <w:pStyle w:val="List"/>
        <w:spacing w:before="240"/>
      </w:pPr>
      <w:r>
        <w:t>(g)</w:t>
      </w:r>
      <w:r>
        <w:tab/>
        <w:t>A Resource Entity cannot be compelled to enter into an RMR Agreement.  A Resource Entity that owns or controls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0D159E18" w14:textId="77777777" w:rsidR="00BA482B" w:rsidRDefault="00BA482B" w:rsidP="00BA482B">
      <w:pPr>
        <w:pStyle w:val="List"/>
      </w:pPr>
      <w:r>
        <w:t>(h)</w:t>
      </w:r>
      <w:r>
        <w:tab/>
        <w:t>ERCOT must contract for the entire capacity of each RMR Unit.</w:t>
      </w:r>
    </w:p>
    <w:p w14:paraId="115EBB90" w14:textId="52518234" w:rsidR="00BA482B" w:rsidRDefault="00BA482B" w:rsidP="00BA482B">
      <w:pPr>
        <w:pStyle w:val="List"/>
      </w:pPr>
      <w:r>
        <w:t>(i)</w:t>
      </w:r>
      <w:r>
        <w:tab/>
        <w:t xml:space="preserve">ERCOT shall post on the </w:t>
      </w:r>
      <w:del w:id="114" w:author="ERCOT" w:date="2024-07-02T12:30:00Z">
        <w:r w:rsidDel="008B3F0A">
          <w:delText>MIS Secure Area</w:delText>
        </w:r>
      </w:del>
      <w:ins w:id="115" w:author="ERCOT" w:date="2024-07-02T12:30:00Z">
        <w:r w:rsidR="008B3F0A">
          <w:t>ERCOT website</w:t>
        </w:r>
      </w:ins>
      <w:r>
        <w:t xml:space="preserve"> all information relative to the use of RMR Units including energy deployed monthly.</w:t>
      </w:r>
    </w:p>
    <w:p w14:paraId="7A4E49AB" w14:textId="77777777" w:rsidR="00BA482B" w:rsidRDefault="00BA482B" w:rsidP="00BA482B">
      <w:pPr>
        <w:pStyle w:val="List"/>
      </w:pPr>
      <w:r>
        <w:t>(j)</w:t>
      </w:r>
      <w:r>
        <w:tab/>
        <w:t>The Resource Entity that owns or controls the RMR Unit may not use the RMR Unit for:</w:t>
      </w:r>
    </w:p>
    <w:p w14:paraId="286D1477" w14:textId="77777777" w:rsidR="00BA482B" w:rsidRDefault="00BA482B" w:rsidP="00BA482B">
      <w:pPr>
        <w:pStyle w:val="List2"/>
      </w:pPr>
      <w:r>
        <w:t>(i)</w:t>
      </w:r>
      <w:r>
        <w:tab/>
        <w:t xml:space="preserve">Participating in the bilateral energy </w:t>
      </w:r>
      <w:proofErr w:type="gramStart"/>
      <w:r>
        <w:t>market;</w:t>
      </w:r>
      <w:proofErr w:type="gramEnd"/>
    </w:p>
    <w:p w14:paraId="7BB6F012" w14:textId="77777777" w:rsidR="00BA482B" w:rsidRDefault="00BA482B" w:rsidP="00BA482B">
      <w:pPr>
        <w:pStyle w:val="List2"/>
      </w:pPr>
      <w:r>
        <w:t>(ii)</w:t>
      </w:r>
      <w:r>
        <w:tab/>
        <w:t>Self-providing of energy except for plant auxiliary Load obligations under the RMR Agreement; and</w:t>
      </w:r>
    </w:p>
    <w:p w14:paraId="3424D063" w14:textId="77777777" w:rsidR="00BA482B" w:rsidRDefault="00BA482B" w:rsidP="00BA482B">
      <w:pPr>
        <w:pStyle w:val="List2"/>
      </w:pPr>
      <w:r>
        <w:t>(iii)</w:t>
      </w:r>
      <w:r>
        <w:tab/>
        <w:t>Providing of Ancillary Service to any Entity.</w:t>
      </w:r>
    </w:p>
    <w:p w14:paraId="035B2489" w14:textId="77777777" w:rsidR="00BA482B" w:rsidRDefault="00BA482B" w:rsidP="00BA482B">
      <w:pPr>
        <w:pStyle w:val="List"/>
      </w:pPr>
      <w:r>
        <w:t>(k)</w:t>
      </w:r>
      <w:r>
        <w:tab/>
        <w:t xml:space="preserve">ERCOT shall issue a Market Notice on the need for an RMR Unit prior to entering negotiations for the RMR Unit.  Such Market Notice shall include the link to the ERCOT final RMR evaluation, the Resource name and unit code, the name of the Resource Entity, the name of the Qualified Scheduling Entity (QSE) for the Resource, the Resource </w:t>
      </w:r>
      <w:r>
        <w:lastRenderedPageBreak/>
        <w:t>MW rating by Season, and potential duration of the RMR Agreement, including anticipated start and end dates.</w:t>
      </w:r>
    </w:p>
    <w:p w14:paraId="5A954295" w14:textId="77777777" w:rsidR="00BA482B" w:rsidRDefault="00BA482B" w:rsidP="00BA482B">
      <w:pPr>
        <w:pStyle w:val="List2"/>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318FE74D" w14:textId="77777777" w:rsidR="00BA482B" w:rsidRDefault="00BA482B" w:rsidP="00BA482B">
      <w:pPr>
        <w:pStyle w:val="H2"/>
        <w:ind w:left="907" w:hanging="907"/>
      </w:pPr>
      <w:r>
        <w:t>3.15</w:t>
      </w:r>
      <w:r>
        <w:tab/>
        <w:t>Voltage Support</w:t>
      </w:r>
      <w:bookmarkEnd w:id="59"/>
    </w:p>
    <w:p w14:paraId="78A93389" w14:textId="0DD80506" w:rsidR="00BA482B" w:rsidRDefault="00BA482B" w:rsidP="00BA482B">
      <w:pPr>
        <w:pStyle w:val="BodyTextNumbered"/>
      </w:pPr>
      <w:r>
        <w:t>(1)</w:t>
      </w:r>
      <w:r>
        <w:tab/>
        <w:t xml:space="preserve">ERCOT, in coordination with the Transmission Service Providers (TSPs), shall establish and update, as necessary, the ERCOT System Voltage Profile and shall post it on the </w:t>
      </w:r>
      <w:ins w:id="116" w:author="ERCOT" w:date="2024-07-02T12:34:00Z">
        <w:r w:rsidR="00B603A3">
          <w:t>ERCOT website</w:t>
        </w:r>
      </w:ins>
      <w:del w:id="117" w:author="ERCOT" w:date="2024-07-02T12:34:00Z">
        <w:r w:rsidDel="00B603A3">
          <w:delText>Market Information System (MIS) Secure Area</w:delText>
        </w:r>
      </w:del>
      <w:r>
        <w:t xml:space="preserve">.  ERCOT, the interconnecting TSP, or that TSP’s agent, may modify the Voltage Set Point described in the Voltage Profile based on current system conditions. </w:t>
      </w:r>
    </w:p>
    <w:p w14:paraId="0E2B0250" w14:textId="77777777" w:rsidR="00BA482B" w:rsidRDefault="00BA482B" w:rsidP="00BA482B">
      <w:pPr>
        <w:pStyle w:val="BodyTextNumbered"/>
      </w:pPr>
      <w:r>
        <w:t>(2)</w:t>
      </w:r>
      <w:r>
        <w:tab/>
      </w:r>
      <w:r w:rsidRPr="0091754B">
        <w:t xml:space="preserve">All Generation Resources (including self-serve generating units) </w:t>
      </w:r>
      <w:r>
        <w:t>and Energy Storage Resources (ESRs)</w:t>
      </w:r>
      <w:r w:rsidRPr="0078794F">
        <w:t xml:space="preserve"> </w:t>
      </w:r>
      <w:r w:rsidRPr="0091754B">
        <w:t xml:space="preserve">that </w:t>
      </w:r>
      <w:r>
        <w:t xml:space="preserve">are connected to Transmission Facilities and that </w:t>
      </w:r>
      <w:r w:rsidRPr="0091754B">
        <w:t xml:space="preserve">have a gross unit rating greater than 20 MVA or those units connected at the same Point of Interconnection </w:t>
      </w:r>
      <w:r>
        <w:t xml:space="preserve">Bus </w:t>
      </w:r>
      <w:r w:rsidRPr="0091754B">
        <w:t>(POI</w:t>
      </w:r>
      <w:r>
        <w:t>B</w:t>
      </w:r>
      <w:r w:rsidRPr="0091754B">
        <w:t>) that have gross unit ratings aggregating to greater than 20 MVA, that supply power to the ERCOT Transmission Grid, shall provide Voltage Support Service (VSS).</w:t>
      </w:r>
    </w:p>
    <w:p w14:paraId="23046E23" w14:textId="77777777" w:rsidR="00BA482B" w:rsidRPr="000050EA" w:rsidRDefault="00BA482B" w:rsidP="00BA482B">
      <w:pPr>
        <w:spacing w:after="240"/>
        <w:ind w:left="720" w:hanging="720"/>
        <w:rPr>
          <w:iCs/>
        </w:rPr>
      </w:pPr>
      <w:r w:rsidRPr="000050EA">
        <w:rPr>
          <w:iCs/>
        </w:rPr>
        <w:t>(3)</w:t>
      </w:r>
      <w:r w:rsidRPr="000050EA">
        <w:rPr>
          <w:iCs/>
        </w:rPr>
        <w:tab/>
      </w:r>
      <w:r w:rsidRPr="0091754B">
        <w:rPr>
          <w:rFonts w:hint="eastAsia"/>
        </w:rPr>
        <w:t>Except as reasonably necessary to ensure reliability or operational efficiency</w:t>
      </w:r>
      <w:r w:rsidRPr="0091754B">
        <w:t xml:space="preserve">, </w:t>
      </w:r>
      <w:r w:rsidRPr="0091754B">
        <w:rPr>
          <w:iCs/>
        </w:rPr>
        <w:t>TSPs should utilize available static reactive devices prior to requesting a Voltage Set Point change from a Generation Resource</w:t>
      </w:r>
      <w:r>
        <w:rPr>
          <w:iCs/>
        </w:rPr>
        <w:t xml:space="preserve"> or ESR</w:t>
      </w:r>
      <w:r w:rsidRPr="0091754B">
        <w:rPr>
          <w:iCs/>
        </w:rPr>
        <w:t>.</w:t>
      </w:r>
    </w:p>
    <w:p w14:paraId="7C01FB98" w14:textId="77777777" w:rsidR="00BA482B" w:rsidRPr="0091754B" w:rsidRDefault="00BA482B" w:rsidP="00BA482B">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731DEFF9" w14:textId="77777777" w:rsidR="00BA482B" w:rsidRPr="0091754B" w:rsidRDefault="00BA482B" w:rsidP="00BA482B">
      <w:pPr>
        <w:spacing w:after="240"/>
        <w:ind w:left="1440" w:hanging="720"/>
        <w:rPr>
          <w:iCs/>
        </w:rPr>
      </w:pPr>
      <w:r w:rsidRPr="0091754B">
        <w:rPr>
          <w:iCs/>
        </w:rPr>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w:t>
      </w:r>
      <w:proofErr w:type="gramStart"/>
      <w:r w:rsidRPr="0091754B">
        <w:rPr>
          <w:iCs/>
        </w:rPr>
        <w:t>POI</w:t>
      </w:r>
      <w:r>
        <w:rPr>
          <w:iCs/>
        </w:rPr>
        <w:t>B</w:t>
      </w:r>
      <w:r w:rsidRPr="0091754B">
        <w:rPr>
          <w:iCs/>
        </w:rPr>
        <w:t>;</w:t>
      </w:r>
      <w:proofErr w:type="gramEnd"/>
    </w:p>
    <w:p w14:paraId="5E8C2A1A" w14:textId="77777777" w:rsidR="00BA482B" w:rsidRPr="0091754B" w:rsidRDefault="00BA482B" w:rsidP="00BA482B">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w:t>
      </w:r>
      <w:proofErr w:type="gramStart"/>
      <w:r w:rsidRPr="0091754B">
        <w:rPr>
          <w:iCs/>
        </w:rPr>
        <w:t>POI</w:t>
      </w:r>
      <w:r>
        <w:rPr>
          <w:iCs/>
        </w:rPr>
        <w:t>B</w:t>
      </w:r>
      <w:r w:rsidRPr="0091754B">
        <w:rPr>
          <w:iCs/>
        </w:rPr>
        <w:t>;</w:t>
      </w:r>
      <w:proofErr w:type="gramEnd"/>
      <w:r w:rsidRPr="0091754B">
        <w:rPr>
          <w:iCs/>
        </w:rPr>
        <w:t xml:space="preserve">  </w:t>
      </w:r>
    </w:p>
    <w:p w14:paraId="42381105" w14:textId="77777777" w:rsidR="00BA482B" w:rsidRPr="0091754B" w:rsidRDefault="00BA482B" w:rsidP="00BA482B">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w:t>
      </w:r>
      <w:proofErr w:type="gramStart"/>
      <w:r w:rsidRPr="0091754B">
        <w:rPr>
          <w:iCs/>
        </w:rPr>
        <w:t>Point;</w:t>
      </w:r>
      <w:proofErr w:type="gramEnd"/>
    </w:p>
    <w:p w14:paraId="7BF1C408" w14:textId="77777777" w:rsidR="00BA482B" w:rsidRPr="0091754B" w:rsidRDefault="00BA482B" w:rsidP="00BA482B">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w:t>
      </w:r>
      <w:r w:rsidRPr="0091754B">
        <w:rPr>
          <w:iCs/>
        </w:rPr>
        <w:lastRenderedPageBreak/>
        <w:t>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w:t>
      </w:r>
      <w:proofErr w:type="gramStart"/>
      <w:r w:rsidRPr="0091754B">
        <w:rPr>
          <w:iCs/>
        </w:rPr>
        <w:t>Requirements;</w:t>
      </w:r>
      <w:proofErr w:type="gramEnd"/>
    </w:p>
    <w:p w14:paraId="04FA513C" w14:textId="77777777" w:rsidR="00BA482B" w:rsidRDefault="00BA482B" w:rsidP="00BA482B">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20B14AF" w14:textId="77777777" w:rsidR="00BA482B" w:rsidRDefault="00BA482B" w:rsidP="00BA482B">
      <w:pPr>
        <w:pStyle w:val="BodyTextNumbered"/>
        <w:ind w:left="1440"/>
      </w:pPr>
      <w:r>
        <w:t>(f)</w:t>
      </w:r>
      <w:r>
        <w:tab/>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p>
    <w:p w14:paraId="4E2545A8" w14:textId="77777777" w:rsidR="00BA482B" w:rsidRDefault="00BA482B" w:rsidP="00BA482B">
      <w:pPr>
        <w:pStyle w:val="BodyTextNumbered"/>
      </w:pPr>
      <w:r>
        <w:t>(5)</w:t>
      </w:r>
      <w:r>
        <w:tab/>
      </w:r>
      <w:r w:rsidRPr="0091754B">
        <w:t xml:space="preserve">As part of the technical Resource testing requirements prior to the Resource Commissioning Date, all Generation Resources </w:t>
      </w:r>
      <w:r>
        <w:t xml:space="preserve">and ESRs </w:t>
      </w:r>
      <w:r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06EE0DD5" w14:textId="77777777" w:rsidR="00BA482B" w:rsidRPr="000050EA" w:rsidRDefault="00BA482B" w:rsidP="00BA482B">
      <w:pPr>
        <w:spacing w:after="240"/>
        <w:ind w:left="720" w:hanging="720"/>
        <w:rPr>
          <w:iCs/>
        </w:rPr>
      </w:pPr>
      <w:r w:rsidRPr="000050EA">
        <w:rPr>
          <w:iCs/>
        </w:rPr>
        <w:t>(6)</w:t>
      </w:r>
      <w:r w:rsidRPr="000050EA">
        <w:rPr>
          <w:iCs/>
        </w:rPr>
        <w:tab/>
      </w:r>
      <w:r w:rsidRPr="0091754B">
        <w:rPr>
          <w:iCs/>
        </w:rPr>
        <w:t>Except for a Generation Resource</w:t>
      </w:r>
      <w:r>
        <w:rPr>
          <w:iCs/>
        </w:rPr>
        <w:t xml:space="preserve"> or an ESR</w:t>
      </w:r>
      <w:r w:rsidRPr="0091754B">
        <w:rPr>
          <w:iCs/>
        </w:rPr>
        <w:t xml:space="preserve"> subject to Planning Guide Section 5.</w:t>
      </w:r>
      <w:r>
        <w:rPr>
          <w:iCs/>
        </w:rPr>
        <w:t>2</w:t>
      </w:r>
      <w:r w:rsidRPr="0091754B">
        <w:rPr>
          <w:iCs/>
        </w:rPr>
        <w:t>.1, Applicability, a Generation Resource</w:t>
      </w:r>
      <w:r>
        <w:rPr>
          <w:iCs/>
        </w:rPr>
        <w:t xml:space="preserve"> or an ESR</w:t>
      </w:r>
      <w:r w:rsidRPr="0091754B">
        <w:rPr>
          <w:iCs/>
        </w:rPr>
        <w:t xml:space="preserve"> that has already been commissioned is not required to submit a new reactive study or conduct commissioning-related reactive testing, as described in paragraph (5) above.</w:t>
      </w:r>
    </w:p>
    <w:p w14:paraId="75956903" w14:textId="77777777" w:rsidR="00BA482B" w:rsidRDefault="00BA482B" w:rsidP="00BA482B">
      <w:pPr>
        <w:pStyle w:val="BodyTextNumbered"/>
      </w:pPr>
      <w:r>
        <w:t>(7)</w:t>
      </w:r>
      <w:r>
        <w:tab/>
        <w:t xml:space="preserve">Wind-powered Generation Resources (WGRs) that commenced operation on or after February 17, 2004, and have a signed Standard Generation Interconnection Agreement (SGIA) on or before December 1, 2009 (“Existing Non-Exempt WGRs”), must be </w:t>
      </w:r>
      <w:r>
        <w:lastRenderedPageBreak/>
        <w:t xml:space="preserve">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7FEA809C" w14:textId="77777777" w:rsidR="00BA482B" w:rsidRPr="00B5256C" w:rsidRDefault="00BA482B" w:rsidP="00BA482B">
      <w:pPr>
        <w:pStyle w:val="List"/>
      </w:pPr>
      <w:r w:rsidRPr="00B5256C">
        <w:t>(a)</w:t>
      </w:r>
      <w:r w:rsidRPr="00B5256C">
        <w:tab/>
      </w:r>
      <w:r w:rsidRPr="002C5FC4">
        <w:t>Existing Non-Exempt WGRs whose current design does not allow them to meet the Reactive Power requirements established in paragraph (</w:t>
      </w:r>
      <w:r>
        <w:t>4</w:t>
      </w:r>
      <w:r w:rsidRPr="002C5FC4">
        <w:t xml:space="preserve">) above must conduct an engineering study using the Summer/Fall 2010 on-peak/off-peak Voltage </w:t>
      </w:r>
      <w:proofErr w:type="gramStart"/>
      <w:r w:rsidRPr="002C5FC4">
        <w:t>Profiles, or</w:t>
      </w:r>
      <w:proofErr w:type="gramEnd"/>
      <w:r w:rsidRPr="002C5FC4">
        <w:t xml:space="preserve">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t>WGR’s set point in the</w:t>
      </w:r>
      <w:r w:rsidRPr="002C5FC4">
        <w:t xml:space="preserve"> </w:t>
      </w:r>
      <w:r>
        <w:t xml:space="preserve">Voltage Profile established by ERCOT, and both measured at the </w:t>
      </w:r>
      <w:r w:rsidRPr="002C5FC4">
        <w:t>POI</w:t>
      </w:r>
      <w:r>
        <w:t>B</w:t>
      </w:r>
      <w:r w:rsidRPr="002C5FC4">
        <w:t>.</w:t>
      </w:r>
    </w:p>
    <w:p w14:paraId="6254EFDC" w14:textId="77777777" w:rsidR="00BA482B" w:rsidRPr="00B5256C" w:rsidRDefault="00BA482B" w:rsidP="00BA482B">
      <w:pPr>
        <w:pStyle w:val="List2"/>
      </w:pPr>
      <w:r w:rsidRPr="00B5256C">
        <w:t>(i)</w:t>
      </w:r>
      <w:r w:rsidRPr="00B5256C">
        <w:tab/>
        <w:t>Existing Non-Exempt WGRs shall submit the engineering study results or testing results to ERCOT no later than five Business Days after its completion</w:t>
      </w:r>
      <w:r>
        <w:t>.</w:t>
      </w:r>
    </w:p>
    <w:p w14:paraId="6F82A941" w14:textId="77777777" w:rsidR="00BA482B" w:rsidRPr="00B5256C" w:rsidRDefault="00BA482B" w:rsidP="00BA482B">
      <w:pPr>
        <w:pStyle w:val="List2"/>
      </w:pPr>
      <w:r w:rsidRPr="00B5256C">
        <w:t>(ii)</w:t>
      </w:r>
      <w:r w:rsidRPr="00B5256C">
        <w:tab/>
        <w:t xml:space="preserve">Existing Non-Exempt WGRs shall update any and all Resource </w:t>
      </w:r>
      <w:r>
        <w:t>R</w:t>
      </w:r>
      <w:r w:rsidRPr="00B5256C">
        <w:t xml:space="preserve">egistration </w:t>
      </w:r>
      <w:r>
        <w:t xml:space="preserve">data </w:t>
      </w:r>
      <w:r w:rsidRPr="00B5256C">
        <w:t>regarding their Reactive Power capability documented by the engineering study results or testing results</w:t>
      </w:r>
      <w:r>
        <w:t>.</w:t>
      </w:r>
    </w:p>
    <w:p w14:paraId="02A416C2" w14:textId="77777777" w:rsidR="00BA482B" w:rsidRPr="00B5256C" w:rsidRDefault="00BA482B" w:rsidP="00BA482B">
      <w:pPr>
        <w:pStyle w:val="List2"/>
      </w:pPr>
      <w:r w:rsidRPr="00B5256C">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t>Unit Reactive Limit (</w:t>
      </w:r>
      <w:r w:rsidRPr="00B5256C">
        <w:t>URL</w:t>
      </w:r>
      <w:r>
        <w:t>)</w:t>
      </w:r>
      <w:r w:rsidRPr="00B5256C">
        <w:t xml:space="preserve"> and/or automatically switchable static VAr</w:t>
      </w:r>
      <w:r>
        <w:t>-</w:t>
      </w:r>
      <w:r w:rsidRPr="00B5256C">
        <w:t>capable devices and/or dynamic VAr</w:t>
      </w:r>
      <w:r>
        <w:t>-</w:t>
      </w:r>
      <w:r w:rsidRPr="00B5256C">
        <w:t>capable d</w:t>
      </w:r>
      <w:r>
        <w:t xml:space="preserve">evices.  No later than five </w:t>
      </w:r>
      <w:r w:rsidRPr="00B5256C">
        <w:t xml:space="preserve">Business Days after completion of the steps to meet that Reactive Power requirement, the Existing Non-Exempt WGR will update any and all Resource </w:t>
      </w:r>
      <w:r>
        <w:t>R</w:t>
      </w:r>
      <w:r w:rsidRPr="00B5256C">
        <w:t xml:space="preserve">egistration </w:t>
      </w:r>
      <w:r>
        <w:t xml:space="preserve">data </w:t>
      </w:r>
      <w:r w:rsidRPr="00B5256C">
        <w:t>regarding its Reactive Power and provide written notice to ERCOT that it has completed the steps necessary to meet its Reactive Power requirement.</w:t>
      </w:r>
    </w:p>
    <w:p w14:paraId="6C09B291" w14:textId="77777777" w:rsidR="00BA482B" w:rsidRPr="00B5256C" w:rsidRDefault="00BA482B" w:rsidP="00BA482B">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4B145751" w14:textId="77777777" w:rsidR="00BA482B" w:rsidRPr="00B5256C" w:rsidRDefault="00BA482B" w:rsidP="00BA482B">
      <w:pPr>
        <w:pStyle w:val="BodyTextNumbered"/>
        <w:ind w:left="1440"/>
      </w:pPr>
      <w:r w:rsidRPr="00B5256C">
        <w:lastRenderedPageBreak/>
        <w:t>(b)</w:t>
      </w:r>
      <w:r w:rsidRPr="00B5256C">
        <w:tab/>
        <w:t>Existing Non-Exempt WGRs whose current design allows them to meet the Reactive Power requirements established in paragraph (</w:t>
      </w:r>
      <w:r>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t>R</w:t>
      </w:r>
      <w:r w:rsidRPr="00B5256C">
        <w:t xml:space="preserve">egistration </w:t>
      </w:r>
      <w:r>
        <w:t xml:space="preserve">data </w:t>
      </w:r>
      <w:r w:rsidRPr="00B5256C">
        <w:t>supporting their Reactive Power capability.</w:t>
      </w:r>
    </w:p>
    <w:p w14:paraId="6666ABE5" w14:textId="77777777" w:rsidR="00BA482B" w:rsidRDefault="00BA482B" w:rsidP="00BA482B">
      <w:pPr>
        <w:pStyle w:val="BodyTextNumbered"/>
      </w:pPr>
      <w:r>
        <w:t>(8)</w:t>
      </w:r>
      <w: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0BDD587F" w14:textId="77777777" w:rsidR="00BA482B" w:rsidRDefault="00BA482B" w:rsidP="00BA482B">
      <w:pPr>
        <w:pStyle w:val="BodyTextNumbered"/>
      </w:pPr>
      <w:r>
        <w:t>(9)</w:t>
      </w:r>
      <w: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4598AD9E" w14:textId="77777777" w:rsidR="00BA482B" w:rsidRDefault="00BA482B" w:rsidP="00BA482B">
      <w:pPr>
        <w:pStyle w:val="BodyTextNumbered"/>
      </w:pPr>
      <w:r>
        <w:t>(10)</w:t>
      </w:r>
      <w:r>
        <w:tab/>
      </w:r>
      <w:r w:rsidRPr="0091754B">
        <w:t xml:space="preserve">For purposes of meeting the Reactive Power requirements in paragraphs (4) through (9) above, multiple units including IRRs shall, at a </w:t>
      </w:r>
      <w:r>
        <w:t>Resource</w:t>
      </w:r>
      <w:r w:rsidRPr="0091754B">
        <w:t xml:space="preserve"> Entity’s option, be treated as a single Resource if the units are connected to the same transmission bus.</w:t>
      </w:r>
    </w:p>
    <w:p w14:paraId="0D496A0E" w14:textId="77777777" w:rsidR="00BA482B" w:rsidRDefault="00BA482B" w:rsidP="00BA482B">
      <w:pPr>
        <w:pStyle w:val="BodyTextNumbered"/>
      </w:pPr>
      <w:r>
        <w:t>(11)</w:t>
      </w:r>
      <w:r>
        <w:tab/>
        <w:t xml:space="preserve">Resource </w:t>
      </w:r>
      <w:r w:rsidRPr="0091754B">
        <w:t xml:space="preserve">Entities may submit to ERCOT specific proposals to meet the Reactive Power requirements established in paragraph (4) above by employing a combination of the </w:t>
      </w:r>
      <w:r>
        <w:t>C</w:t>
      </w:r>
      <w:r w:rsidRPr="0091754B">
        <w:t xml:space="preserve">URL and added VAr capability, provided that the added VAr capability shall be automatically switchable static and/or dynamic VAr devices.  A </w:t>
      </w:r>
      <w:r>
        <w:t>Resource Entity</w:t>
      </w:r>
      <w:r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547664E4" w14:textId="77777777" w:rsidR="00BA482B" w:rsidRDefault="00BA482B" w:rsidP="00BA482B">
      <w:pPr>
        <w:pStyle w:val="BodyTextNumbered"/>
      </w:pPr>
      <w:r>
        <w:t>(12)</w:t>
      </w:r>
      <w:r>
        <w:tab/>
      </w:r>
      <w:r w:rsidRPr="0091754B">
        <w:t xml:space="preserve">A </w:t>
      </w:r>
      <w:r>
        <w:t>Resource Entity</w:t>
      </w:r>
      <w:r w:rsidRPr="0091754B">
        <w:t xml:space="preserve"> and TSP may enter into an agreement in which the Generation Resource </w:t>
      </w:r>
      <w:r>
        <w:t xml:space="preserve">or ESR </w:t>
      </w:r>
      <w:r w:rsidRPr="0091754B">
        <w:t xml:space="preserve">compensates the TSP to provide VSS to meet the Reactive Power requirements of paragraph (4) above in part or in whole.  The TSP shall certify to ERCOT that the agreement complies with the Reactive Power </w:t>
      </w:r>
      <w:r>
        <w:t>requirements of paragraph (4).</w:t>
      </w:r>
    </w:p>
    <w:p w14:paraId="5D095572" w14:textId="77777777" w:rsidR="00BA482B" w:rsidRDefault="00BA482B" w:rsidP="00BA482B">
      <w:pPr>
        <w:pStyle w:val="BodyTextNumbered"/>
      </w:pPr>
      <w:r>
        <w:t>(13)</w:t>
      </w:r>
      <w:r>
        <w:tab/>
      </w:r>
      <w:r w:rsidRPr="0091754B">
        <w:t xml:space="preserve">Unless specifically approved by ERCOT, no unit equipment replacement or modification at a Generation Resource </w:t>
      </w:r>
      <w:r>
        <w:t xml:space="preserve">or ESR </w:t>
      </w:r>
      <w:r w:rsidRPr="0091754B">
        <w:t>shall reduce the capability of the unit below the Reactive Power requirements that applied prior to the replacement or modification.</w:t>
      </w:r>
    </w:p>
    <w:p w14:paraId="4A1FCF5B" w14:textId="77777777" w:rsidR="00BA482B" w:rsidRDefault="00BA482B" w:rsidP="00BA482B">
      <w:pPr>
        <w:pStyle w:val="BodyTextNumbered"/>
      </w:pPr>
      <w:r>
        <w:lastRenderedPageBreak/>
        <w:t>(14)</w:t>
      </w:r>
      <w:r>
        <w:tab/>
      </w:r>
      <w:r w:rsidRPr="0091754B">
        <w:t xml:space="preserve">Generation Resources </w:t>
      </w:r>
      <w:r>
        <w:t xml:space="preserve">or ESRs </w:t>
      </w:r>
      <w:r w:rsidRPr="0091754B">
        <w:t>shall not reduce high reactive loading on individual units during abnormal conditions without the consent of ERCOT unless equipment damage is imminent.</w:t>
      </w:r>
    </w:p>
    <w:p w14:paraId="4162A0D6" w14:textId="77777777" w:rsidR="00BA482B" w:rsidRDefault="00BA482B" w:rsidP="00BA482B">
      <w:pPr>
        <w:pStyle w:val="List"/>
      </w:pPr>
      <w:r>
        <w:t>(15)</w:t>
      </w:r>
      <w:r>
        <w:tab/>
      </w:r>
      <w:r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t>nicate to ERCOT the following:</w:t>
      </w:r>
    </w:p>
    <w:p w14:paraId="7FC11638" w14:textId="77777777" w:rsidR="00BA482B" w:rsidRDefault="00BA482B" w:rsidP="00BA482B">
      <w:pPr>
        <w:pStyle w:val="List"/>
      </w:pPr>
      <w:r>
        <w:t>(a)</w:t>
      </w:r>
      <w:r>
        <w:tab/>
        <w:t xml:space="preserve">The number of wind turbines that are not able to communicate and whose status is unknown; and </w:t>
      </w:r>
    </w:p>
    <w:p w14:paraId="2D7E5270" w14:textId="77777777" w:rsidR="00BA482B" w:rsidRDefault="00BA482B" w:rsidP="00BA482B">
      <w:pPr>
        <w:pStyle w:val="List"/>
      </w:pPr>
      <w:r>
        <w:t>(b)</w:t>
      </w:r>
      <w:r>
        <w:tab/>
        <w:t>The number of wind turbines out of service and not available for operation.</w:t>
      </w:r>
    </w:p>
    <w:p w14:paraId="622D6256" w14:textId="77777777" w:rsidR="00BA482B" w:rsidRPr="000E70A9" w:rsidRDefault="00BA482B" w:rsidP="00BA482B">
      <w:pPr>
        <w:spacing w:after="240"/>
        <w:ind w:left="720" w:hanging="720"/>
      </w:pPr>
      <w:r w:rsidRPr="000E70A9">
        <w:t>(1</w:t>
      </w:r>
      <w:r>
        <w:t>6</w:t>
      </w:r>
      <w:r w:rsidRPr="000E70A9">
        <w:t>)</w:t>
      </w:r>
      <w:r w:rsidRPr="000E70A9">
        <w:tab/>
      </w:r>
      <w:r w:rsidRPr="0091754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02225A4F" w14:textId="77777777" w:rsidR="00BA482B" w:rsidRPr="000E70A9" w:rsidRDefault="00BA482B" w:rsidP="00BA482B">
      <w:pPr>
        <w:spacing w:after="240"/>
        <w:ind w:left="1440" w:hanging="720"/>
      </w:pPr>
      <w:r w:rsidRPr="000E70A9">
        <w:t>(a)</w:t>
      </w:r>
      <w:r w:rsidRPr="000E70A9">
        <w:tab/>
        <w:t>The capacity of PV equipment that is not able to communicate and whose status is unknown; and</w:t>
      </w:r>
    </w:p>
    <w:p w14:paraId="7AEF2CBD" w14:textId="77777777" w:rsidR="00BA482B" w:rsidRDefault="00BA482B" w:rsidP="00BA482B">
      <w:pPr>
        <w:pStyle w:val="List"/>
      </w:pPr>
      <w:r w:rsidRPr="000E70A9">
        <w:t>(b)</w:t>
      </w:r>
      <w:r w:rsidRPr="000E70A9">
        <w:tab/>
        <w:t>The capacity of PV equipment that is out of service and not available for operation.</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A482B" w14:paraId="430D591F" w14:textId="77777777" w:rsidTr="00B42B60">
        <w:tc>
          <w:tcPr>
            <w:tcW w:w="9350" w:type="dxa"/>
            <w:tcBorders>
              <w:top w:val="single" w:sz="4" w:space="0" w:color="auto"/>
              <w:left w:val="single" w:sz="4" w:space="0" w:color="auto"/>
              <w:bottom w:val="single" w:sz="4" w:space="0" w:color="auto"/>
              <w:right w:val="single" w:sz="4" w:space="0" w:color="auto"/>
            </w:tcBorders>
            <w:shd w:val="clear" w:color="auto" w:fill="D9D9D9"/>
          </w:tcPr>
          <w:p w14:paraId="449436AA" w14:textId="77777777" w:rsidR="00BA482B" w:rsidRDefault="00BA482B" w:rsidP="00B42B60">
            <w:pPr>
              <w:spacing w:before="120" w:after="240"/>
              <w:rPr>
                <w:b/>
                <w:i/>
              </w:rPr>
            </w:pPr>
            <w:r>
              <w:rPr>
                <w:b/>
                <w:i/>
              </w:rPr>
              <w:t>[NPRR1029</w:t>
            </w:r>
            <w:r w:rsidRPr="004B0726">
              <w:rPr>
                <w:b/>
                <w:i/>
              </w:rPr>
              <w:t xml:space="preserve">: </w:t>
            </w:r>
            <w:r>
              <w:rPr>
                <w:b/>
                <w:i/>
              </w:rPr>
              <w:t xml:space="preserve"> Insert paragraph (17) below upon system implementation and renumber accordingly:</w:t>
            </w:r>
            <w:r w:rsidRPr="004B0726">
              <w:rPr>
                <w:b/>
                <w:i/>
              </w:rPr>
              <w:t>]</w:t>
            </w:r>
          </w:p>
          <w:p w14:paraId="0501E6D0" w14:textId="77777777" w:rsidR="00BA482B" w:rsidRPr="00EE66C8" w:rsidRDefault="00BA482B" w:rsidP="00B42B6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35005EE1" w14:textId="77777777" w:rsidR="00BA482B" w:rsidRPr="00EE66C8" w:rsidRDefault="00BA482B" w:rsidP="00B42B6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w:t>
            </w:r>
            <w:proofErr w:type="gramStart"/>
            <w:r w:rsidRPr="00EE66C8">
              <w:t>unknown;</w:t>
            </w:r>
            <w:proofErr w:type="gramEnd"/>
            <w:r w:rsidRPr="00EE66C8">
              <w:t xml:space="preserve"> </w:t>
            </w:r>
          </w:p>
          <w:p w14:paraId="6A44A2BF" w14:textId="77777777" w:rsidR="00BA482B" w:rsidRPr="00EE66C8" w:rsidRDefault="00BA482B" w:rsidP="00B42B6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w:t>
            </w:r>
            <w:proofErr w:type="gramStart"/>
            <w:r w:rsidRPr="00EE66C8">
              <w:t>operation;</w:t>
            </w:r>
            <w:proofErr w:type="gramEnd"/>
            <w:r w:rsidRPr="00EE66C8">
              <w:t xml:space="preserve">  </w:t>
            </w:r>
          </w:p>
          <w:p w14:paraId="66245E63" w14:textId="77777777" w:rsidR="00BA482B" w:rsidRPr="00EE66C8" w:rsidRDefault="00BA482B" w:rsidP="00B42B6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1C45F67A" w14:textId="77777777" w:rsidR="00BA482B" w:rsidRPr="004D1650" w:rsidRDefault="00BA482B" w:rsidP="00B42B6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7220D9F1" w14:textId="77777777" w:rsidR="00BA482B" w:rsidRDefault="00BA482B" w:rsidP="00BA482B">
      <w:pPr>
        <w:pStyle w:val="BodyTextNumbered"/>
        <w:spacing w:before="240"/>
      </w:pPr>
      <w:r>
        <w:lastRenderedPageBreak/>
        <w:t>(17)</w:t>
      </w:r>
      <w:r>
        <w:tab/>
        <w:t>For the purpose of complying with the Reactive Power requirements under this Section 3.15, Reactive Power losses that occur on privately-owned transmission lines behind the POIB may be compensated by automatically switchable static VAr-capable devices.</w:t>
      </w:r>
    </w:p>
    <w:p w14:paraId="53A60674" w14:textId="77777777" w:rsidR="00BA482B" w:rsidRPr="004E3EDB" w:rsidRDefault="00BA482B" w:rsidP="00BA482B">
      <w:pPr>
        <w:pStyle w:val="H3"/>
      </w:pPr>
      <w:r w:rsidRPr="004E3EDB">
        <w:t>3.2</w:t>
      </w:r>
      <w:r>
        <w:t>0</w:t>
      </w:r>
      <w:r w:rsidRPr="004E3EDB">
        <w:t>.1</w:t>
      </w:r>
      <w:r w:rsidRPr="004E3EDB">
        <w:tab/>
        <w:t>Evaluation of Chronic Congestion</w:t>
      </w:r>
      <w:bookmarkEnd w:id="60"/>
      <w:bookmarkEnd w:id="61"/>
      <w:bookmarkEnd w:id="62"/>
      <w:bookmarkEnd w:id="63"/>
      <w:bookmarkEnd w:id="64"/>
      <w:bookmarkEnd w:id="65"/>
      <w:bookmarkEnd w:id="66"/>
      <w:bookmarkEnd w:id="67"/>
      <w:bookmarkEnd w:id="68"/>
      <w:bookmarkEnd w:id="69"/>
    </w:p>
    <w:p w14:paraId="235274B2" w14:textId="46CAB837" w:rsidR="00BA482B" w:rsidRPr="006D5EC8" w:rsidRDefault="00BA482B" w:rsidP="00BA482B">
      <w:pPr>
        <w:spacing w:after="240"/>
        <w:ind w:left="720" w:hanging="720"/>
      </w:pPr>
      <w:r w:rsidRPr="0041108D">
        <w:t>(1)</w:t>
      </w:r>
      <w:r w:rsidRPr="0041108D">
        <w:tab/>
      </w:r>
      <w:r w:rsidRPr="006D5EC8">
        <w:t xml:space="preserve">ERCOT shall evaluate chronic congestion </w:t>
      </w:r>
      <w:r>
        <w:t>monthly</w:t>
      </w:r>
      <w:r w:rsidRPr="006D5EC8">
        <w:t xml:space="preserve"> and shall </w:t>
      </w:r>
      <w:r>
        <w:t>report</w:t>
      </w:r>
      <w:ins w:id="118" w:author="ERCOT" w:date="2024-07-02T12:35:00Z">
        <w:r w:rsidR="00CF343C">
          <w:t xml:space="preserve"> on </w:t>
        </w:r>
      </w:ins>
      <w:ins w:id="119" w:author="ERCOT" w:date="2024-07-02T14:13:00Z">
        <w:r w:rsidR="00174042">
          <w:t>t</w:t>
        </w:r>
      </w:ins>
      <w:ins w:id="120" w:author="ERCOT" w:date="2024-07-02T12:35:00Z">
        <w:r w:rsidR="00CF343C">
          <w:t>he ERCOT website</w:t>
        </w:r>
      </w:ins>
      <w:r w:rsidRPr="006D5EC8">
        <w:t xml:space="preserve"> the results of its evaluation to the appropriate Technical Advisory Committee (TAC) subcommittee(s).  Th</w:t>
      </w:r>
      <w:r>
        <w:t>e</w:t>
      </w:r>
      <w:r w:rsidRPr="006D5EC8">
        <w:t xml:space="preserve"> </w:t>
      </w:r>
      <w:r>
        <w:t>report</w:t>
      </w:r>
      <w:r w:rsidRPr="006D5EC8">
        <w:t xml:space="preserve"> </w:t>
      </w:r>
      <w:r>
        <w:t>must</w:t>
      </w:r>
      <w:r w:rsidRPr="006D5EC8">
        <w:t xml:space="preserve"> </w:t>
      </w:r>
      <w:r>
        <w:t xml:space="preserve">identify </w:t>
      </w:r>
      <w:r w:rsidRPr="002852C0">
        <w:t>the constraint(s) causing</w:t>
      </w:r>
      <w:r>
        <w:t xml:space="preserve"> the </w:t>
      </w:r>
      <w:r w:rsidRPr="004E3EDB">
        <w:t>chronic congestion</w:t>
      </w:r>
      <w:r>
        <w:t>.</w:t>
      </w:r>
    </w:p>
    <w:p w14:paraId="660D28A1" w14:textId="77777777" w:rsidR="00BA482B" w:rsidRPr="00F13210" w:rsidRDefault="00BA482B" w:rsidP="00BA482B">
      <w:pPr>
        <w:pStyle w:val="H3"/>
        <w:spacing w:before="480"/>
      </w:pPr>
      <w:r w:rsidRPr="00F13210">
        <w:t>6.3.1</w:t>
      </w:r>
      <w:r w:rsidRPr="00F13210">
        <w:tab/>
        <w:t>Activities for the Adjustment Period</w:t>
      </w:r>
      <w:bookmarkEnd w:id="70"/>
    </w:p>
    <w:p w14:paraId="21DC8853" w14:textId="77777777" w:rsidR="00BA482B" w:rsidRDefault="00BA482B" w:rsidP="00BA482B">
      <w:pPr>
        <w:pStyle w:val="BodyTextNumbered"/>
      </w:pPr>
      <w:r>
        <w:t>(1)</w:t>
      </w:r>
      <w:r>
        <w:tab/>
        <w:t>The following table summarizes the timeline for the Adjustment Period and the activities of QSEs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3596"/>
        <w:gridCol w:w="3826"/>
      </w:tblGrid>
      <w:tr w:rsidR="00BA482B" w14:paraId="648DCECB" w14:textId="77777777" w:rsidTr="00B42B60">
        <w:trPr>
          <w:cantSplit/>
          <w:trHeight w:val="576"/>
          <w:tblHeader/>
        </w:trPr>
        <w:tc>
          <w:tcPr>
            <w:tcW w:w="1820" w:type="dxa"/>
          </w:tcPr>
          <w:p w14:paraId="246697D8" w14:textId="77777777" w:rsidR="00BA482B" w:rsidRDefault="00BA482B" w:rsidP="00B42B60">
            <w:pPr>
              <w:pStyle w:val="TableHead"/>
            </w:pPr>
            <w:r>
              <w:t xml:space="preserve">Adjustment Period </w:t>
            </w:r>
          </w:p>
        </w:tc>
        <w:tc>
          <w:tcPr>
            <w:tcW w:w="3596" w:type="dxa"/>
          </w:tcPr>
          <w:p w14:paraId="0EDBFC15" w14:textId="77777777" w:rsidR="00BA482B" w:rsidRDefault="00BA482B" w:rsidP="00B42B60">
            <w:pPr>
              <w:pStyle w:val="TableHead"/>
              <w:rPr>
                <w:bCs/>
              </w:rPr>
            </w:pPr>
            <w:r>
              <w:rPr>
                <w:bCs/>
              </w:rPr>
              <w:t>QSE Activities</w:t>
            </w:r>
          </w:p>
        </w:tc>
        <w:tc>
          <w:tcPr>
            <w:tcW w:w="3826" w:type="dxa"/>
          </w:tcPr>
          <w:p w14:paraId="28627777" w14:textId="77777777" w:rsidR="00BA482B" w:rsidRDefault="00BA482B" w:rsidP="00B42B60">
            <w:pPr>
              <w:pStyle w:val="TableHead"/>
              <w:rPr>
                <w:bCs/>
              </w:rPr>
            </w:pPr>
            <w:r>
              <w:rPr>
                <w:bCs/>
              </w:rPr>
              <w:t>ERCOT Activities</w:t>
            </w:r>
          </w:p>
        </w:tc>
      </w:tr>
      <w:tr w:rsidR="00BA482B" w14:paraId="246B0D3C" w14:textId="77777777" w:rsidTr="00B42B60">
        <w:trPr>
          <w:trHeight w:val="576"/>
        </w:trPr>
        <w:tc>
          <w:tcPr>
            <w:tcW w:w="1820" w:type="dxa"/>
          </w:tcPr>
          <w:p w14:paraId="2F433549" w14:textId="77777777" w:rsidR="00BA482B" w:rsidRDefault="00BA482B" w:rsidP="00B42B60">
            <w:pPr>
              <w:pStyle w:val="TableBody"/>
            </w:pPr>
            <w:r>
              <w:t>Time = From 1800 in the Day-</w:t>
            </w:r>
            <w:proofErr w:type="gramStart"/>
            <w:r>
              <w:t>Ahead  up</w:t>
            </w:r>
            <w:proofErr w:type="gramEnd"/>
            <w:r>
              <w:t xml:space="preserve"> to one hour before the start of the Operating Hour</w:t>
            </w:r>
          </w:p>
        </w:tc>
        <w:tc>
          <w:tcPr>
            <w:tcW w:w="3596" w:type="dxa"/>
          </w:tcPr>
          <w:p w14:paraId="40600ECE" w14:textId="77777777" w:rsidR="00BA482B" w:rsidRDefault="00BA482B" w:rsidP="00B42B60">
            <w:pPr>
              <w:pStyle w:val="TableBody"/>
              <w:spacing w:after="0"/>
            </w:pPr>
            <w:r>
              <w:t xml:space="preserve">Submit and update Energy Trades, Capacity Trades, Self-Schedules, and Ancillary Service Trades </w:t>
            </w:r>
          </w:p>
          <w:p w14:paraId="4024D425" w14:textId="77777777" w:rsidR="00BA482B" w:rsidRDefault="00BA482B" w:rsidP="00B42B60">
            <w:pPr>
              <w:pStyle w:val="TableBody"/>
              <w:spacing w:after="0"/>
            </w:pPr>
          </w:p>
          <w:p w14:paraId="5FEB6B14" w14:textId="77777777" w:rsidR="00BA482B" w:rsidRDefault="00BA482B" w:rsidP="00B42B60">
            <w:pPr>
              <w:pStyle w:val="TableBody"/>
              <w:spacing w:after="0"/>
            </w:pPr>
            <w:r>
              <w:t>Submit and update Output Schedules</w:t>
            </w:r>
          </w:p>
          <w:p w14:paraId="6577BDB9" w14:textId="77777777" w:rsidR="00BA482B" w:rsidRDefault="00BA482B" w:rsidP="00B42B60">
            <w:pPr>
              <w:pStyle w:val="TableBody"/>
              <w:spacing w:after="0"/>
            </w:pPr>
          </w:p>
          <w:p w14:paraId="3DB64BC8" w14:textId="77777777" w:rsidR="00BA482B" w:rsidRDefault="00BA482B" w:rsidP="00B42B60">
            <w:pPr>
              <w:pStyle w:val="TableBody"/>
              <w:spacing w:after="240"/>
            </w:pPr>
            <w:r>
              <w:t>Submit and update Incremental and Decremental Energy Offer Curves for Dynamically Scheduled Resources (DSRs)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BA482B" w14:paraId="52F56B56" w14:textId="77777777" w:rsidTr="00B42B60">
              <w:trPr>
                <w:trHeight w:val="206"/>
              </w:trPr>
              <w:tc>
                <w:tcPr>
                  <w:tcW w:w="9576" w:type="dxa"/>
                  <w:shd w:val="pct12" w:color="auto" w:fill="auto"/>
                </w:tcPr>
                <w:p w14:paraId="15860EE0" w14:textId="77777777" w:rsidR="00BA482B" w:rsidRPr="00B37C4B" w:rsidRDefault="00BA482B" w:rsidP="00B42B60">
                  <w:pPr>
                    <w:pStyle w:val="Instructions"/>
                    <w:spacing w:before="120"/>
                  </w:pPr>
                  <w:r>
                    <w:t>[NPRR1000:  Delete the item above upon system implementation.]</w:t>
                  </w:r>
                </w:p>
              </w:tc>
            </w:tr>
          </w:tbl>
          <w:p w14:paraId="2C23926B" w14:textId="77777777" w:rsidR="00BA482B" w:rsidRDefault="00BA482B" w:rsidP="00B42B60">
            <w:pPr>
              <w:pStyle w:val="TableBody"/>
              <w:spacing w:after="0"/>
            </w:pPr>
          </w:p>
          <w:p w14:paraId="6BB4D3FB" w14:textId="77777777" w:rsidR="00BA482B" w:rsidRDefault="00BA482B" w:rsidP="00B42B60">
            <w:pPr>
              <w:pStyle w:val="TableBody"/>
              <w:spacing w:after="0"/>
            </w:pPr>
            <w:r>
              <w:t>Submit and update Energy Offer Curves and/or RTM Energy Bids</w:t>
            </w:r>
          </w:p>
          <w:p w14:paraId="13353E78" w14:textId="77777777" w:rsidR="00BA482B" w:rsidRDefault="00BA482B" w:rsidP="00B42B60">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BA482B" w14:paraId="50B129AA" w14:textId="77777777" w:rsidTr="00B42B60">
              <w:trPr>
                <w:trHeight w:val="206"/>
              </w:trPr>
              <w:tc>
                <w:tcPr>
                  <w:tcW w:w="9576" w:type="dxa"/>
                  <w:shd w:val="pct12" w:color="auto" w:fill="auto"/>
                </w:tcPr>
                <w:p w14:paraId="7CAA45DA" w14:textId="77777777" w:rsidR="00BA482B" w:rsidRDefault="00BA482B" w:rsidP="00B42B60">
                  <w:pPr>
                    <w:pStyle w:val="Instructions"/>
                    <w:spacing w:before="120"/>
                  </w:pPr>
                  <w:r>
                    <w:t>[NPRR1014:  Insert the item below upon system implementation:]</w:t>
                  </w:r>
                </w:p>
                <w:p w14:paraId="2B46A83E" w14:textId="77777777" w:rsidR="00BA482B" w:rsidRPr="00C61B40" w:rsidRDefault="00BA482B" w:rsidP="00B42B60">
                  <w:pPr>
                    <w:rPr>
                      <w:iCs/>
                      <w:sz w:val="20"/>
                    </w:rPr>
                  </w:pPr>
                  <w:r w:rsidRPr="00A552C3">
                    <w:rPr>
                      <w:iCs/>
                      <w:sz w:val="20"/>
                    </w:rPr>
                    <w:t>Submit Energy Bid/Offer Curves for Energy Storage Resources (ESRs)</w:t>
                  </w:r>
                </w:p>
              </w:tc>
            </w:tr>
          </w:tbl>
          <w:p w14:paraId="3798421D" w14:textId="77777777" w:rsidR="00BA482B" w:rsidRDefault="00BA482B" w:rsidP="00B42B60">
            <w:pPr>
              <w:pStyle w:val="TableBody"/>
              <w:spacing w:after="0"/>
            </w:pPr>
          </w:p>
          <w:p w14:paraId="672D26D4" w14:textId="77777777" w:rsidR="00BA482B" w:rsidRDefault="00BA482B" w:rsidP="00B42B60">
            <w:pPr>
              <w:pStyle w:val="TableBody"/>
              <w:spacing w:after="0"/>
            </w:pPr>
            <w:r>
              <w:t>Update Current Operating Plan (COP)</w:t>
            </w:r>
          </w:p>
          <w:p w14:paraId="4A377A1E" w14:textId="77777777" w:rsidR="00BA482B" w:rsidRDefault="00BA482B" w:rsidP="00B42B60">
            <w:pPr>
              <w:pStyle w:val="TableBody"/>
              <w:spacing w:before="240" w:after="0"/>
            </w:pPr>
            <w:r>
              <w:lastRenderedPageBreak/>
              <w:t xml:space="preserve">Request Resource </w:t>
            </w:r>
            <w:proofErr w:type="gramStart"/>
            <w:r>
              <w:t>decommitments</w:t>
            </w:r>
            <w:proofErr w:type="gramEnd"/>
            <w:r>
              <w:t xml:space="preserve"> </w:t>
            </w:r>
          </w:p>
          <w:p w14:paraId="4D54A857" w14:textId="77777777" w:rsidR="00BA482B" w:rsidRDefault="00BA482B" w:rsidP="00B42B60">
            <w:pPr>
              <w:pStyle w:val="TableBody"/>
              <w:spacing w:after="0"/>
            </w:pPr>
          </w:p>
          <w:p w14:paraId="43CAEA78" w14:textId="77777777" w:rsidR="00BA482B" w:rsidRDefault="00BA482B" w:rsidP="00B42B60">
            <w:pPr>
              <w:pStyle w:val="TableBody"/>
              <w:spacing w:after="0"/>
            </w:pPr>
            <w:r>
              <w:t>Submit Three-Part Supply Offers for Off-Line Generation Resources</w:t>
            </w:r>
          </w:p>
          <w:p w14:paraId="5A91E7C4" w14:textId="77777777" w:rsidR="00BA482B" w:rsidRDefault="00BA482B" w:rsidP="00B42B60">
            <w:pPr>
              <w:pStyle w:val="TableBody"/>
              <w:spacing w:after="0"/>
            </w:pPr>
          </w:p>
          <w:p w14:paraId="2A7532CE" w14:textId="77777777" w:rsidR="00BA482B" w:rsidRDefault="00BA482B" w:rsidP="00B42B60">
            <w:pPr>
              <w:pStyle w:val="TableBody"/>
              <w:spacing w:after="240"/>
            </w:pPr>
            <w:r>
              <w:t>Submit offers for any Supplemental Ancillary Service Markets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BA482B" w14:paraId="716A3FE8" w14:textId="77777777" w:rsidTr="00B42B60">
              <w:trPr>
                <w:trHeight w:val="206"/>
              </w:trPr>
              <w:tc>
                <w:tcPr>
                  <w:tcW w:w="9576" w:type="dxa"/>
                  <w:shd w:val="pct12" w:color="auto" w:fill="auto"/>
                </w:tcPr>
                <w:p w14:paraId="6D2AD230" w14:textId="77777777" w:rsidR="00BA482B" w:rsidRDefault="00BA482B" w:rsidP="00B42B60">
                  <w:pPr>
                    <w:pStyle w:val="Instructions"/>
                    <w:spacing w:before="120"/>
                  </w:pPr>
                  <w:r>
                    <w:t>[NPRR1010 and NPRR1014:  Replace applicable portions of the item above with the following upon system implementation of the Real-Time Co-Optimization (RTC) project for NPRR1010; or upon system implementation for NPRR1014:]</w:t>
                  </w:r>
                </w:p>
                <w:p w14:paraId="1ECE74F9" w14:textId="77777777" w:rsidR="00BA482B" w:rsidRPr="00C61B40" w:rsidRDefault="00BA482B" w:rsidP="00B42B60">
                  <w:pPr>
                    <w:rPr>
                      <w:iCs/>
                      <w:sz w:val="20"/>
                    </w:rPr>
                  </w:pPr>
                  <w:r>
                    <w:rPr>
                      <w:iCs/>
                      <w:sz w:val="20"/>
                    </w:rPr>
                    <w:t>Submit and update Ancillary Service Offers</w:t>
                  </w:r>
                </w:p>
              </w:tc>
            </w:tr>
          </w:tbl>
          <w:p w14:paraId="1422A41D" w14:textId="77777777" w:rsidR="00BA482B" w:rsidRDefault="00BA482B" w:rsidP="00B42B60">
            <w:pPr>
              <w:pStyle w:val="TableBody"/>
              <w:spacing w:after="0"/>
            </w:pPr>
          </w:p>
          <w:p w14:paraId="0FFEB7B1" w14:textId="77777777" w:rsidR="00BA482B" w:rsidRDefault="00BA482B" w:rsidP="00B42B60">
            <w:pPr>
              <w:pStyle w:val="TableBody"/>
              <w:spacing w:after="0"/>
            </w:pPr>
            <w:r>
              <w:t>Communicate Resource Forced Outages</w:t>
            </w:r>
          </w:p>
          <w:p w14:paraId="39D9BBE5" w14:textId="77777777" w:rsidR="00BA482B" w:rsidRDefault="00BA482B" w:rsidP="00B42B60">
            <w:pPr>
              <w:pStyle w:val="TableBody"/>
            </w:pPr>
          </w:p>
          <w:p w14:paraId="710A1BAD" w14:textId="77777777" w:rsidR="00BA482B" w:rsidRDefault="00BA482B" w:rsidP="00B42B60">
            <w:pPr>
              <w:pStyle w:val="TableBody"/>
            </w:pPr>
          </w:p>
          <w:p w14:paraId="2BD4B3BC" w14:textId="77777777" w:rsidR="00BA482B" w:rsidRDefault="00BA482B" w:rsidP="00B42B60">
            <w:pPr>
              <w:pStyle w:val="TableBody"/>
            </w:pPr>
          </w:p>
        </w:tc>
        <w:tc>
          <w:tcPr>
            <w:tcW w:w="3826" w:type="dxa"/>
          </w:tcPr>
          <w:p w14:paraId="19FFFEC1" w14:textId="00A44180" w:rsidR="00BA482B" w:rsidRDefault="00BA482B" w:rsidP="00B42B60">
            <w:pPr>
              <w:pStyle w:val="TableBody"/>
              <w:spacing w:after="0"/>
            </w:pPr>
            <w:del w:id="121" w:author="ERCOT" w:date="2024-07-02T14:13:00Z">
              <w:r w:rsidDel="00174042">
                <w:lastRenderedPageBreak/>
                <w:delText>Post shift schedules</w:delText>
              </w:r>
            </w:del>
            <w:del w:id="122" w:author="ERCOT" w:date="2024-07-02T12:36:00Z">
              <w:r w:rsidDel="00F102DA">
                <w:delText xml:space="preserve"> on the Market Information System (MIS) Secure Area</w:delText>
              </w:r>
            </w:del>
          </w:p>
          <w:p w14:paraId="0CDCE238" w14:textId="77777777" w:rsidR="00BA482B" w:rsidRDefault="00BA482B" w:rsidP="00B42B60">
            <w:pPr>
              <w:pStyle w:val="TableBody"/>
              <w:spacing w:after="0"/>
            </w:pPr>
          </w:p>
          <w:p w14:paraId="10DF495A" w14:textId="77777777" w:rsidR="00BA482B" w:rsidRDefault="00BA482B" w:rsidP="00B42B60">
            <w:pPr>
              <w:pStyle w:val="TableBody"/>
              <w:spacing w:after="0"/>
            </w:pPr>
            <w:r>
              <w:t xml:space="preserve">Validate Energy Trades, Capacity Trades, Self-Schedules, and Ancillary Service Trades and identify invalid or mismatched </w:t>
            </w:r>
            <w:proofErr w:type="gramStart"/>
            <w:r>
              <w:t>trades</w:t>
            </w:r>
            <w:proofErr w:type="gramEnd"/>
          </w:p>
          <w:p w14:paraId="610DAE5A" w14:textId="77777777" w:rsidR="00BA482B" w:rsidRDefault="00BA482B" w:rsidP="00B42B60">
            <w:pPr>
              <w:pStyle w:val="TableBody"/>
              <w:spacing w:after="0"/>
            </w:pPr>
          </w:p>
          <w:p w14:paraId="64E6966C" w14:textId="77777777" w:rsidR="00BA482B" w:rsidRDefault="00BA482B" w:rsidP="00B42B60">
            <w:pPr>
              <w:pStyle w:val="TableBody"/>
              <w:spacing w:after="0"/>
            </w:pPr>
            <w:r>
              <w:t xml:space="preserve">Validate Output Schedules </w:t>
            </w:r>
          </w:p>
          <w:p w14:paraId="7D25A45E" w14:textId="77777777" w:rsidR="00BA482B" w:rsidRDefault="00BA482B" w:rsidP="00B42B60">
            <w:pPr>
              <w:pStyle w:val="TableBody"/>
              <w:spacing w:after="0"/>
            </w:pPr>
          </w:p>
          <w:p w14:paraId="281FA302" w14:textId="77777777" w:rsidR="00BA482B" w:rsidRDefault="00BA482B" w:rsidP="00B42B60">
            <w:pPr>
              <w:pStyle w:val="TableBody"/>
              <w:spacing w:after="0"/>
            </w:pPr>
            <w:r>
              <w:t xml:space="preserve">Validate Incremental and Decremental Energy Offer Curves </w:t>
            </w:r>
          </w:p>
          <w:p w14:paraId="60BD5D1D" w14:textId="77777777" w:rsidR="00BA482B" w:rsidRDefault="00BA482B" w:rsidP="00B42B60">
            <w:pPr>
              <w:pStyle w:val="TableBody"/>
              <w:spacing w:after="0"/>
            </w:pPr>
          </w:p>
          <w:p w14:paraId="5BAA161F" w14:textId="77777777" w:rsidR="00BA482B" w:rsidRDefault="00BA482B" w:rsidP="00B42B60">
            <w:pPr>
              <w:pStyle w:val="TableBody"/>
              <w:spacing w:after="0"/>
            </w:pPr>
            <w:r>
              <w:t>Validate Energy Offer Curves and/or RTM Energy Bids</w:t>
            </w:r>
          </w:p>
          <w:p w14:paraId="271F9561" w14:textId="77777777" w:rsidR="00BA482B" w:rsidRDefault="00BA482B" w:rsidP="00B42B60">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BA482B" w14:paraId="348A7ECF" w14:textId="77777777" w:rsidTr="00B42B60">
              <w:trPr>
                <w:trHeight w:val="206"/>
              </w:trPr>
              <w:tc>
                <w:tcPr>
                  <w:tcW w:w="9576" w:type="dxa"/>
                  <w:shd w:val="pct12" w:color="auto" w:fill="auto"/>
                </w:tcPr>
                <w:p w14:paraId="01B27638" w14:textId="77777777" w:rsidR="00BA482B" w:rsidRDefault="00BA482B" w:rsidP="00B42B60">
                  <w:pPr>
                    <w:pStyle w:val="Instructions"/>
                    <w:spacing w:before="120"/>
                  </w:pPr>
                  <w:r>
                    <w:t>[NPRR1014:  Insert the item below upon system implementation:]</w:t>
                  </w:r>
                </w:p>
                <w:p w14:paraId="366DFCDD" w14:textId="77777777" w:rsidR="00BA482B" w:rsidRPr="00C61B40" w:rsidRDefault="00BA482B" w:rsidP="00B42B60">
                  <w:pPr>
                    <w:rPr>
                      <w:iCs/>
                      <w:sz w:val="20"/>
                    </w:rPr>
                  </w:pPr>
                  <w:r w:rsidRPr="00A552C3">
                    <w:rPr>
                      <w:iCs/>
                      <w:sz w:val="20"/>
                    </w:rPr>
                    <w:t>Validate Energy Bid/Offer Curves</w:t>
                  </w:r>
                </w:p>
              </w:tc>
            </w:tr>
          </w:tbl>
          <w:p w14:paraId="402F917B" w14:textId="77777777" w:rsidR="00BA482B" w:rsidRDefault="00BA482B" w:rsidP="00B42B60">
            <w:pPr>
              <w:pStyle w:val="TableBody"/>
              <w:spacing w:before="240" w:after="0"/>
            </w:pPr>
            <w:r>
              <w:t>Validate COP including validation of the deliverability of Ancillary Services from Resources for the next Operating Period</w:t>
            </w:r>
          </w:p>
          <w:p w14:paraId="7BED040E" w14:textId="77777777" w:rsidR="00BA482B" w:rsidRDefault="00BA482B" w:rsidP="00B42B60">
            <w:pPr>
              <w:pStyle w:val="TableBody"/>
              <w:spacing w:after="0"/>
            </w:pPr>
          </w:p>
          <w:p w14:paraId="4EC18E43" w14:textId="77777777" w:rsidR="00BA482B" w:rsidRDefault="00BA482B" w:rsidP="00B42B60">
            <w:pPr>
              <w:pStyle w:val="TableBody"/>
              <w:spacing w:after="0"/>
            </w:pPr>
            <w:r>
              <w:t xml:space="preserve">Review and approve or reject Resource </w:t>
            </w:r>
            <w:proofErr w:type="gramStart"/>
            <w:r>
              <w:t>decommitments</w:t>
            </w:r>
            <w:proofErr w:type="gramEnd"/>
            <w:r>
              <w:t xml:space="preserve"> </w:t>
            </w:r>
          </w:p>
          <w:p w14:paraId="727B7FDF" w14:textId="77777777" w:rsidR="00BA482B" w:rsidRDefault="00BA482B" w:rsidP="00B42B60">
            <w:pPr>
              <w:pStyle w:val="TableBody"/>
              <w:spacing w:after="0"/>
            </w:pPr>
          </w:p>
          <w:p w14:paraId="06E57E8F" w14:textId="77777777" w:rsidR="00BA482B" w:rsidRDefault="00BA482B" w:rsidP="00B42B60">
            <w:pPr>
              <w:pStyle w:val="TableBody"/>
              <w:spacing w:after="0"/>
            </w:pPr>
            <w:r>
              <w:lastRenderedPageBreak/>
              <w:t xml:space="preserve">Validate Three-Part Supply Offers  </w:t>
            </w:r>
          </w:p>
          <w:p w14:paraId="2D34E0D5" w14:textId="77777777" w:rsidR="00BA482B" w:rsidRDefault="00BA482B" w:rsidP="00B42B60">
            <w:pPr>
              <w:pStyle w:val="TableBody"/>
              <w:spacing w:after="0"/>
            </w:pPr>
          </w:p>
          <w:p w14:paraId="60A21DA6" w14:textId="77777777" w:rsidR="00BA482B" w:rsidRDefault="00BA482B" w:rsidP="00B42B60">
            <w:pPr>
              <w:pStyle w:val="TableBody"/>
              <w:spacing w:after="0"/>
            </w:pPr>
            <w:r>
              <w:t xml:space="preserve">Publish Notice of Need to Procure Additional Ancillary Service capacity if </w:t>
            </w:r>
            <w:proofErr w:type="gramStart"/>
            <w:r>
              <w:t>required</w:t>
            </w:r>
            <w:proofErr w:type="gramEnd"/>
          </w:p>
          <w:p w14:paraId="46585414" w14:textId="77777777" w:rsidR="00BA482B" w:rsidRDefault="00BA482B" w:rsidP="00B42B60">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BA482B" w14:paraId="27394126" w14:textId="77777777" w:rsidTr="00B42B60">
              <w:trPr>
                <w:trHeight w:val="206"/>
              </w:trPr>
              <w:tc>
                <w:tcPr>
                  <w:tcW w:w="9576" w:type="dxa"/>
                  <w:shd w:val="pct12" w:color="auto" w:fill="auto"/>
                </w:tcPr>
                <w:p w14:paraId="459E56E3" w14:textId="77777777" w:rsidR="00BA482B" w:rsidRDefault="00BA482B" w:rsidP="00B42B60">
                  <w:pPr>
                    <w:pStyle w:val="Instructions"/>
                    <w:spacing w:before="120"/>
                  </w:pPr>
                  <w:r>
                    <w:t>[NPRR1010 and NPRR1014:  Replace applicable portions of the item above with the following upon system implementation of the Real-Time Co-Optimization (RTC) project for NPRR1010; or upon system implementation for NPRR1014:]</w:t>
                  </w:r>
                </w:p>
                <w:p w14:paraId="66781136" w14:textId="77777777" w:rsidR="00BA482B" w:rsidRPr="00C61B40" w:rsidRDefault="00BA482B" w:rsidP="00B42B60">
                  <w:pPr>
                    <w:rPr>
                      <w:iCs/>
                      <w:sz w:val="20"/>
                    </w:rPr>
                  </w:pPr>
                  <w:r w:rsidRPr="003161DC">
                    <w:rPr>
                      <w:iCs/>
                      <w:sz w:val="20"/>
                    </w:rPr>
                    <w:t xml:space="preserve">Publish Notice of </w:t>
                  </w:r>
                  <w:r>
                    <w:rPr>
                      <w:iCs/>
                      <w:sz w:val="20"/>
                    </w:rPr>
                    <w:t>n</w:t>
                  </w:r>
                  <w:r w:rsidRPr="003161DC">
                    <w:rPr>
                      <w:iCs/>
                      <w:sz w:val="20"/>
                    </w:rPr>
                    <w:t xml:space="preserve">eed to </w:t>
                  </w:r>
                  <w:r>
                    <w:rPr>
                      <w:iCs/>
                      <w:sz w:val="20"/>
                    </w:rPr>
                    <w:t xml:space="preserve">update </w:t>
                  </w:r>
                  <w:proofErr w:type="gramStart"/>
                  <w:r>
                    <w:rPr>
                      <w:iCs/>
                      <w:sz w:val="20"/>
                    </w:rPr>
                    <w:t xml:space="preserve">the </w:t>
                  </w:r>
                  <w:r w:rsidRPr="003161DC">
                    <w:rPr>
                      <w:iCs/>
                      <w:sz w:val="20"/>
                    </w:rPr>
                    <w:t xml:space="preserve"> Ancillary</w:t>
                  </w:r>
                  <w:proofErr w:type="gramEnd"/>
                  <w:r w:rsidRPr="003161DC">
                    <w:rPr>
                      <w:iCs/>
                      <w:sz w:val="20"/>
                    </w:rPr>
                    <w:t xml:space="preserve"> Service </w:t>
                  </w:r>
                  <w:r>
                    <w:rPr>
                      <w:iCs/>
                      <w:sz w:val="20"/>
                    </w:rPr>
                    <w:t>Plan</w:t>
                  </w:r>
                  <w:r w:rsidRPr="003161DC">
                    <w:rPr>
                      <w:iCs/>
                      <w:sz w:val="20"/>
                    </w:rPr>
                    <w:t xml:space="preserve"> if required</w:t>
                  </w:r>
                  <w:r>
                    <w:rPr>
                      <w:iCs/>
                      <w:sz w:val="20"/>
                    </w:rPr>
                    <w:t xml:space="preserve"> and update the Ancillary Service Demand Curves (ASDCs) for the affected hours and Ancillary Services</w:t>
                  </w:r>
                </w:p>
              </w:tc>
            </w:tr>
          </w:tbl>
          <w:p w14:paraId="5A85244C" w14:textId="77777777" w:rsidR="00BA482B" w:rsidRDefault="00BA482B" w:rsidP="00B42B60">
            <w:pPr>
              <w:pStyle w:val="TableBody"/>
              <w:spacing w:before="240" w:after="0"/>
            </w:pPr>
            <w:r>
              <w:t>Validate Ancillary Service Offers</w:t>
            </w:r>
          </w:p>
          <w:p w14:paraId="40CE5B1D" w14:textId="77777777" w:rsidR="00BA482B" w:rsidRDefault="00BA482B" w:rsidP="00B42B60">
            <w:pPr>
              <w:pStyle w:val="TableBody"/>
              <w:spacing w:after="0"/>
            </w:pPr>
          </w:p>
          <w:p w14:paraId="478A49C4" w14:textId="77777777" w:rsidR="00BA482B" w:rsidRDefault="00BA482B" w:rsidP="00B42B60">
            <w:pPr>
              <w:pStyle w:val="TableBody"/>
              <w:spacing w:after="0"/>
            </w:pPr>
            <w:r>
              <w:t xml:space="preserve">At the end of the Adjustment Period </w:t>
            </w:r>
            <w:proofErr w:type="gramStart"/>
            <w:r>
              <w:t>snap-shot</w:t>
            </w:r>
            <w:proofErr w:type="gramEnd"/>
            <w:r>
              <w:t xml:space="preserve"> the net capacity credits for Hourly Reliability Unit Commitment (HRUC) Settlement</w:t>
            </w:r>
          </w:p>
          <w:p w14:paraId="1F3CC311" w14:textId="77777777" w:rsidR="00BA482B" w:rsidRDefault="00BA482B" w:rsidP="00B42B60">
            <w:pPr>
              <w:pStyle w:val="TableBody"/>
              <w:spacing w:after="0"/>
            </w:pPr>
          </w:p>
          <w:p w14:paraId="79141500" w14:textId="77777777" w:rsidR="00BA482B" w:rsidRDefault="00BA482B" w:rsidP="00B42B60">
            <w:pPr>
              <w:pStyle w:val="TableBody"/>
              <w:spacing w:after="0"/>
            </w:pPr>
            <w:r>
              <w:t>Update Short-Term Wind Power Forecast (STWPF)</w:t>
            </w:r>
          </w:p>
          <w:p w14:paraId="12769930" w14:textId="77777777" w:rsidR="00BA482B" w:rsidRDefault="00BA482B" w:rsidP="00B42B60">
            <w:pPr>
              <w:pStyle w:val="TableBody"/>
              <w:spacing w:after="0"/>
            </w:pPr>
          </w:p>
          <w:p w14:paraId="6ADF8766" w14:textId="77777777" w:rsidR="00BA482B" w:rsidRDefault="00BA482B" w:rsidP="00B42B60">
            <w:pPr>
              <w:pStyle w:val="TableBody"/>
              <w:spacing w:after="0"/>
            </w:pPr>
            <w:r>
              <w:t>Update Short-Term PhotoVoltaic Power Forecast (STPPF)</w:t>
            </w:r>
          </w:p>
          <w:p w14:paraId="1C5A4067" w14:textId="77777777" w:rsidR="00BA482B" w:rsidRDefault="00BA482B" w:rsidP="00B42B60">
            <w:pPr>
              <w:pStyle w:val="TableBody"/>
              <w:spacing w:after="0"/>
            </w:pPr>
          </w:p>
          <w:p w14:paraId="4D657C12" w14:textId="77777777" w:rsidR="00BA482B" w:rsidRDefault="00BA482B" w:rsidP="00B42B60">
            <w:pPr>
              <w:pStyle w:val="TableBody"/>
              <w:spacing w:after="0"/>
            </w:pPr>
            <w:r>
              <w:t>Execute the Hour-Ahead Sequence</w:t>
            </w:r>
          </w:p>
          <w:p w14:paraId="49559169" w14:textId="77777777" w:rsidR="00BA482B" w:rsidRDefault="00BA482B" w:rsidP="00B42B60">
            <w:pPr>
              <w:pStyle w:val="TableBody"/>
              <w:spacing w:after="0"/>
            </w:pPr>
          </w:p>
          <w:p w14:paraId="72B83EEF" w14:textId="77777777" w:rsidR="00BA482B" w:rsidRDefault="00BA482B" w:rsidP="00B42B60">
            <w:pPr>
              <w:pStyle w:val="TableBody"/>
              <w:spacing w:after="240"/>
            </w:pPr>
            <w:r>
              <w:t xml:space="preserve">Notify the QSE via the MIS Certified Area that an Energy Offer Curve, RTM Energy Bid or Output Schedule has not yet been submitted for a Resource as a reminder that one of the three must be submitted by the end of the Adjustment Period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BA482B" w14:paraId="20D8EB5B" w14:textId="77777777" w:rsidTr="00B42B60">
              <w:trPr>
                <w:trHeight w:val="206"/>
              </w:trPr>
              <w:tc>
                <w:tcPr>
                  <w:tcW w:w="9576" w:type="dxa"/>
                  <w:shd w:val="pct12" w:color="auto" w:fill="auto"/>
                </w:tcPr>
                <w:p w14:paraId="21535634" w14:textId="77777777" w:rsidR="00BA482B" w:rsidRDefault="00BA482B" w:rsidP="00B42B60">
                  <w:pPr>
                    <w:pStyle w:val="Instructions"/>
                    <w:spacing w:before="120"/>
                  </w:pPr>
                  <w:r>
                    <w:t xml:space="preserve">[NPRR1010 and NPRR1014:  Insert applicable portions of the items below upon system implementation of the Real-Time </w:t>
                  </w:r>
                  <w:r>
                    <w:lastRenderedPageBreak/>
                    <w:t>Co-Optimization (RTC) project for NPRR1010; or upon system implementation for NPRR1014:]</w:t>
                  </w:r>
                </w:p>
                <w:p w14:paraId="151EDAA4" w14:textId="77777777" w:rsidR="00BA482B" w:rsidRDefault="00BA482B" w:rsidP="00B42B60">
                  <w:pPr>
                    <w:rPr>
                      <w:iCs/>
                      <w:sz w:val="20"/>
                    </w:rPr>
                  </w:pPr>
                  <w:r>
                    <w:rPr>
                      <w:iCs/>
                      <w:sz w:val="20"/>
                    </w:rPr>
                    <w:t>Notify the QSE via the MIS Certified Area that an Ancillary Service Offer has not yet been submitted for a Resource by the end of the Adjustment Period</w:t>
                  </w:r>
                </w:p>
                <w:p w14:paraId="5BB67F92" w14:textId="77777777" w:rsidR="00BA482B" w:rsidRDefault="00BA482B" w:rsidP="00B42B60">
                  <w:pPr>
                    <w:rPr>
                      <w:iCs/>
                      <w:sz w:val="20"/>
                    </w:rPr>
                  </w:pPr>
                </w:p>
                <w:p w14:paraId="0348F483" w14:textId="77777777" w:rsidR="00BA482B" w:rsidRPr="00C61B40" w:rsidRDefault="00BA482B" w:rsidP="00B42B60">
                  <w:pPr>
                    <w:rPr>
                      <w:iCs/>
                      <w:sz w:val="20"/>
                    </w:rPr>
                  </w:pPr>
                  <w:r w:rsidRPr="00A552C3">
                    <w:rPr>
                      <w:iCs/>
                      <w:sz w:val="20"/>
                    </w:rPr>
                    <w:t>Notify the QSE via the MIS Certified Area that an Energy Bid/Offer Curve has not yet been submitted for an ESR by the end of the Adjustment Period</w:t>
                  </w:r>
                </w:p>
              </w:tc>
            </w:tr>
          </w:tbl>
          <w:p w14:paraId="3CC9CA84" w14:textId="77777777" w:rsidR="00BA482B" w:rsidRDefault="00BA482B" w:rsidP="00B42B60">
            <w:pPr>
              <w:pStyle w:val="TableBody"/>
              <w:spacing w:after="0"/>
            </w:pPr>
          </w:p>
        </w:tc>
      </w:tr>
    </w:tbl>
    <w:p w14:paraId="00CAB35A" w14:textId="77777777" w:rsidR="00BA482B" w:rsidRDefault="00BA482B" w:rsidP="00BA482B">
      <w:pPr>
        <w:pStyle w:val="H4"/>
        <w:spacing w:before="480"/>
        <w:ind w:left="1267" w:hanging="1267"/>
      </w:pPr>
      <w:r>
        <w:lastRenderedPageBreak/>
        <w:t>6.5.1.2</w:t>
      </w:r>
      <w:r>
        <w:tab/>
        <w:t>Centralized Dispatch</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7B4F2EA0" w14:textId="77777777" w:rsidR="00BA482B" w:rsidRDefault="00BA482B" w:rsidP="00BA482B">
      <w:pPr>
        <w:pStyle w:val="BodyTextNumbered"/>
      </w:pPr>
      <w:r>
        <w:t>(1)</w:t>
      </w:r>
      <w:r>
        <w:tab/>
        <w:t>ERCOT shall centrally Dispatch Resources and Transmission Facilities under these Protocols, including deploying energy by establishing Base Points, and Emergency Base Points, and by deploying Regulation Service, ERCOT Contingency Reserve Service (ECRS), and Non-Spinning Reserve (Non-Spin) to ensure operational security.</w:t>
      </w:r>
      <w:r w:rsidRPr="00A93ECE">
        <w:t xml:space="preserve"> </w:t>
      </w:r>
      <w:r>
        <w:t xml:space="preserve"> Responsive Reserve</w:t>
      </w:r>
      <w:r w:rsidRPr="0003648D">
        <w:t xml:space="preserve"> (</w:t>
      </w:r>
      <w:r>
        <w:t>RRS</w:t>
      </w:r>
      <w:r w:rsidRPr="0003648D">
        <w:t>) shall be self-deployed in response to frequency deviations</w:t>
      </w:r>
      <w:r>
        <w:t xml:space="preserve"> or as specified in Nodal Operating Guide Section 4.8,</w:t>
      </w:r>
      <w:r w:rsidRPr="004072AA">
        <w:t xml:space="preserve"> Responsive Reserve Service During Scarcity Conditions</w:t>
      </w:r>
      <w:r w:rsidRPr="0003648D">
        <w:t>.</w:t>
      </w:r>
    </w:p>
    <w:p w14:paraId="27BCB367" w14:textId="77777777" w:rsidR="00BA482B" w:rsidRDefault="00BA482B" w:rsidP="00BA482B">
      <w:pPr>
        <w:pStyle w:val="BodyTextNumbered"/>
      </w:pPr>
      <w:r>
        <w:t>(2)</w:t>
      </w:r>
      <w:r>
        <w:tab/>
        <w:t>ERCOT shall verify that either an Energy Offer Curve providing prices for the Resource between its High Sustained Limit (HSL) and Low Sustained Limit (LSL</w:t>
      </w:r>
      <w:proofErr w:type="gramStart"/>
      <w:r>
        <w:t>)</w:t>
      </w:r>
      <w:proofErr w:type="gramEnd"/>
      <w:r>
        <w:t xml:space="preserve"> or an Output Schedule has been submitted for each On-Line Resource an hour before the end of the Adjustment Period for the upcoming Operating Hour.  ERCOT shall notify QSEs that have not submitted an Output Schedule or Energy Offer Curve through the Market Information System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A482B" w14:paraId="296ED8B8" w14:textId="77777777" w:rsidTr="00B42B60">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D3B3E6D" w14:textId="77777777" w:rsidR="00BA482B" w:rsidRDefault="00BA482B" w:rsidP="00B42B60">
            <w:pPr>
              <w:pStyle w:val="Instructions"/>
              <w:spacing w:before="120"/>
            </w:pPr>
            <w:r>
              <w:t>[NPRR1014:  Replace paragraph (2) above with the following upon system implementation:]</w:t>
            </w:r>
          </w:p>
          <w:p w14:paraId="34D6A46E" w14:textId="77777777" w:rsidR="00BA482B" w:rsidRPr="00B37C4B" w:rsidRDefault="00BA482B" w:rsidP="00B42B60">
            <w:pPr>
              <w:spacing w:before="240" w:after="240"/>
              <w:ind w:left="720" w:hanging="720"/>
            </w:pPr>
            <w:r w:rsidRPr="00A552C3">
              <w:t>(2)</w:t>
            </w:r>
            <w:r w:rsidRPr="00A552C3">
              <w:tab/>
              <w:t>ERCOT shall verify that either an Energy Offer Curve or Energy Bid/Offer Curve providing prices for the Resource between its High Sustained Limit (HSL) and Low Sustained Limit (LSL</w:t>
            </w:r>
            <w:proofErr w:type="gramStart"/>
            <w:r w:rsidRPr="00A552C3">
              <w:t>)</w:t>
            </w:r>
            <w:proofErr w:type="gramEnd"/>
            <w:r w:rsidRPr="00A552C3">
              <w:t xml:space="preserve"> or an Output Schedule has been submitted for each On-Line Resource an hour before the end of the Adjustment Period for the upcoming Operating Hour.  ERCOT shall notify QSEs that have not submitted an Output Schedule or Energy Offer Curve or Energy Bid/Offer Curve through the Market Information System (MIS) Certified Area.</w:t>
            </w:r>
          </w:p>
        </w:tc>
      </w:tr>
    </w:tbl>
    <w:p w14:paraId="1C7CCCA2" w14:textId="77777777" w:rsidR="00BA482B" w:rsidRDefault="00BA482B" w:rsidP="00BA482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A482B" w14:paraId="04D2D9EF" w14:textId="77777777" w:rsidTr="00B42B60">
        <w:trPr>
          <w:trHeight w:val="206"/>
        </w:trPr>
        <w:tc>
          <w:tcPr>
            <w:tcW w:w="9350" w:type="dxa"/>
            <w:shd w:val="pct12" w:color="auto" w:fill="auto"/>
          </w:tcPr>
          <w:p w14:paraId="7AC328C2" w14:textId="77777777" w:rsidR="00BA482B" w:rsidRDefault="00BA482B" w:rsidP="00B42B60">
            <w:pPr>
              <w:pStyle w:val="Instructions"/>
              <w:spacing w:before="120"/>
            </w:pPr>
            <w:r>
              <w:lastRenderedPageBreak/>
              <w:t>[NPRR1010 and NPRR1014:  Insert applicable portions of paragraph (3) below upon system implementation of the Real-Time Co-Optimization (RTC) project for NPRR1010; or upon system implementation for NPRR1014; and renumber accordingly:]</w:t>
            </w:r>
          </w:p>
          <w:p w14:paraId="2BFF8660" w14:textId="77777777" w:rsidR="00BA482B" w:rsidRPr="0058150D" w:rsidRDefault="00BA482B" w:rsidP="00B42B60">
            <w:pPr>
              <w:spacing w:before="240" w:after="240"/>
              <w:ind w:left="720" w:hanging="720"/>
            </w:pPr>
            <w:r>
              <w:t>(3)</w:t>
            </w:r>
            <w:r>
              <w:tab/>
              <w:t xml:space="preserve">If a Resource is scheduled to be On-Line and available to provide an Ancillary </w:t>
            </w:r>
            <w:proofErr w:type="gramStart"/>
            <w:r>
              <w:t>Service, but</w:t>
            </w:r>
            <w:proofErr w:type="gramEnd"/>
            <w:r>
              <w:t xml:space="preserve"> does not have any Ancillary Service Offers for which the Resource is qualified to provide, then at the end of the Adjustment Period, ERCOT shall notify the Resource’s QSE through the MIS Certified Area.</w:t>
            </w:r>
          </w:p>
        </w:tc>
      </w:tr>
    </w:tbl>
    <w:p w14:paraId="27FF5D20" w14:textId="77777777" w:rsidR="00BA482B" w:rsidRDefault="00BA482B" w:rsidP="00BA482B">
      <w:pPr>
        <w:pStyle w:val="BodyTextNumbered"/>
        <w:spacing w:before="240"/>
      </w:pPr>
      <w:r>
        <w:t>(3)</w:t>
      </w:r>
      <w:r>
        <w:tab/>
        <w:t>ERCOT may only issue Dispatch Instructions for the Real-Time operation of Transmission Facilities to a TSP, for the Real-Time operation of distribution facilities to a Distribution Service Provider (DSP), or for a Resource to the QSE that represents 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A482B" w14:paraId="7A991C71" w14:textId="77777777" w:rsidTr="00B42B60">
        <w:trPr>
          <w:trHeight w:val="566"/>
        </w:trPr>
        <w:tc>
          <w:tcPr>
            <w:tcW w:w="9576" w:type="dxa"/>
            <w:shd w:val="pct12" w:color="auto" w:fill="auto"/>
          </w:tcPr>
          <w:p w14:paraId="0AA44A0D" w14:textId="77777777" w:rsidR="00BA482B" w:rsidRDefault="00BA482B" w:rsidP="00B42B60">
            <w:pPr>
              <w:pStyle w:val="Instructions"/>
              <w:spacing w:before="120"/>
            </w:pPr>
            <w:r>
              <w:t xml:space="preserve">[NPRR857:  Replace paragraph (3) above with the following upon system implementation </w:t>
            </w:r>
            <w:r w:rsidRPr="006628B7">
              <w:rPr>
                <w:bCs/>
                <w:iCs w:val="0"/>
              </w:rPr>
              <w:t xml:space="preserve">and </w:t>
            </w:r>
            <w:r w:rsidRPr="00ED2B32">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t>:]</w:t>
            </w:r>
          </w:p>
          <w:p w14:paraId="5BB99BC1" w14:textId="77777777" w:rsidR="00BA482B" w:rsidRPr="00B37C4B" w:rsidRDefault="00BA482B" w:rsidP="00B42B60">
            <w:pPr>
              <w:spacing w:after="240"/>
              <w:ind w:left="720" w:hanging="720"/>
            </w:pPr>
            <w:r w:rsidRPr="00E55E72">
              <w:t>(3)</w:t>
            </w:r>
            <w:r w:rsidRPr="00E55E72">
              <w:tab/>
              <w:t xml:space="preserve">In Real-Time operations, ERCOT may only issue Dispatch Instructions for </w:t>
            </w:r>
            <w:r>
              <w:t>Direct Current Ties (</w:t>
            </w:r>
            <w:r w:rsidRPr="00E55E72">
              <w:t>DC Ties</w:t>
            </w:r>
            <w:r>
              <w:t>)</w:t>
            </w:r>
            <w:r w:rsidRPr="00E55E72">
              <w:t xml:space="preserve"> to the appropriate Direct Current Tie Operator (DCTO), for Transmission Facilities to a Transmission Service Provider (TSP), for distribution facilities to a Distribution Service Provider (DSP), or for a Resource</w:t>
            </w:r>
            <w:r>
              <w:t xml:space="preserve"> to the QSE that represents it.</w:t>
            </w:r>
          </w:p>
        </w:tc>
      </w:tr>
    </w:tbl>
    <w:p w14:paraId="5EE51961" w14:textId="38EA9484" w:rsidR="00BA482B" w:rsidDel="00F102DA" w:rsidRDefault="00BA482B" w:rsidP="00BA482B">
      <w:pPr>
        <w:pStyle w:val="BodyTextNumbered"/>
        <w:spacing w:before="240"/>
        <w:rPr>
          <w:del w:id="123" w:author="ERCOT" w:date="2024-07-02T12:38:00Z"/>
        </w:rPr>
      </w:pPr>
      <w:del w:id="124" w:author="ERCOT" w:date="2024-07-02T12:38:00Z">
        <w:r w:rsidDel="00F102DA">
          <w:delText>(4)</w:delText>
        </w:r>
        <w:r w:rsidDel="00F102DA">
          <w:tab/>
          <w:delText>ERCOT shall post shift schedules on the MIS Secure Area.</w:delText>
        </w:r>
      </w:del>
    </w:p>
    <w:p w14:paraId="2F7C07D2" w14:textId="26A833D2" w:rsidR="00A46B10" w:rsidRPr="00AB2B8C" w:rsidRDefault="00A46B10" w:rsidP="006F43F7">
      <w:pPr>
        <w:spacing w:before="240" w:after="240"/>
        <w:ind w:left="720" w:hanging="720"/>
        <w:rPr>
          <w:szCs w:val="20"/>
        </w:rPr>
      </w:pPr>
    </w:p>
    <w:sectPr w:rsidR="00A46B10" w:rsidRPr="00AB2B8C">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7072E" w14:textId="77777777" w:rsidR="00FE4221" w:rsidRDefault="00FE4221">
      <w:r>
        <w:separator/>
      </w:r>
    </w:p>
  </w:endnote>
  <w:endnote w:type="continuationSeparator" w:id="0">
    <w:p w14:paraId="6F2F54B7" w14:textId="77777777" w:rsidR="00FE4221" w:rsidRDefault="00FE4221">
      <w:r>
        <w:continuationSeparator/>
      </w:r>
    </w:p>
  </w:endnote>
  <w:endnote w:type="continuationNotice" w:id="1">
    <w:p w14:paraId="60BDCA52" w14:textId="77777777" w:rsidR="00FE4221" w:rsidRDefault="00FE42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74310AB" w:rsidR="00D176CF" w:rsidRDefault="00140AE6">
    <w:pPr>
      <w:pStyle w:val="Footer"/>
      <w:tabs>
        <w:tab w:val="clear" w:pos="4320"/>
        <w:tab w:val="clear" w:pos="8640"/>
        <w:tab w:val="right" w:pos="9360"/>
      </w:tabs>
      <w:rPr>
        <w:rFonts w:ascii="Arial" w:hAnsi="Arial" w:cs="Arial"/>
        <w:sz w:val="18"/>
      </w:rPr>
    </w:pPr>
    <w:bookmarkStart w:id="125" w:name="_Hlk160447317"/>
    <w:r>
      <w:rPr>
        <w:rFonts w:ascii="Arial" w:hAnsi="Arial" w:cs="Arial"/>
        <w:sz w:val="18"/>
      </w:rPr>
      <w:t>1240</w:t>
    </w:r>
    <w:r w:rsidR="00FA0933">
      <w:rPr>
        <w:rFonts w:ascii="Arial" w:hAnsi="Arial" w:cs="Arial"/>
        <w:sz w:val="18"/>
      </w:rPr>
      <w:t>NPRR</w:t>
    </w:r>
    <w:bookmarkEnd w:id="125"/>
    <w:r w:rsidR="000D4F15">
      <w:rPr>
        <w:rFonts w:ascii="Arial" w:hAnsi="Arial" w:cs="Arial"/>
        <w:sz w:val="18"/>
      </w:rPr>
      <w:t>-</w:t>
    </w:r>
    <w:r w:rsidR="00240468">
      <w:rPr>
        <w:rFonts w:ascii="Arial" w:hAnsi="Arial" w:cs="Arial"/>
        <w:sz w:val="18"/>
      </w:rPr>
      <w:t>1</w:t>
    </w:r>
    <w:r w:rsidR="00572C55">
      <w:rPr>
        <w:rFonts w:ascii="Arial" w:hAnsi="Arial" w:cs="Arial"/>
        <w:sz w:val="18"/>
      </w:rPr>
      <w:t>5</w:t>
    </w:r>
    <w:r w:rsidR="000D4F15">
      <w:rPr>
        <w:rFonts w:ascii="Arial" w:hAnsi="Arial" w:cs="Arial"/>
        <w:sz w:val="18"/>
      </w:rPr>
      <w:t xml:space="preserve"> PRS Report </w:t>
    </w:r>
    <w:r w:rsidR="00572C55">
      <w:rPr>
        <w:rFonts w:ascii="Arial" w:hAnsi="Arial" w:cs="Arial"/>
        <w:sz w:val="18"/>
      </w:rPr>
      <w:t>1114</w:t>
    </w:r>
    <w:r w:rsidR="000D4F15">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2FFA0" w14:textId="77777777" w:rsidR="00FE4221" w:rsidRDefault="00FE4221">
      <w:r>
        <w:separator/>
      </w:r>
    </w:p>
  </w:footnote>
  <w:footnote w:type="continuationSeparator" w:id="0">
    <w:p w14:paraId="65DBAD31" w14:textId="77777777" w:rsidR="00FE4221" w:rsidRDefault="00FE4221">
      <w:r>
        <w:continuationSeparator/>
      </w:r>
    </w:p>
  </w:footnote>
  <w:footnote w:type="continuationNotice" w:id="1">
    <w:p w14:paraId="30BD9029" w14:textId="77777777" w:rsidR="00FE4221" w:rsidRDefault="00FE42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4691979" w:rsidR="00D176CF" w:rsidRDefault="000D4F1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2F5698"/>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CB6B5D"/>
    <w:multiLevelType w:val="hybridMultilevel"/>
    <w:tmpl w:val="21AC0722"/>
    <w:lvl w:ilvl="0" w:tplc="4E4C2CE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DD5CDE"/>
    <w:multiLevelType w:val="hybridMultilevel"/>
    <w:tmpl w:val="9D54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F0321D"/>
    <w:multiLevelType w:val="hybridMultilevel"/>
    <w:tmpl w:val="8C58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0D6796"/>
    <w:multiLevelType w:val="hybridMultilevel"/>
    <w:tmpl w:val="78DC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EE46B84"/>
    <w:multiLevelType w:val="hybridMultilevel"/>
    <w:tmpl w:val="0C8EE5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B633A0"/>
    <w:multiLevelType w:val="hybridMultilevel"/>
    <w:tmpl w:val="F678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47553402">
    <w:abstractNumId w:val="0"/>
  </w:num>
  <w:num w:numId="2" w16cid:durableId="2000646410">
    <w:abstractNumId w:val="17"/>
  </w:num>
  <w:num w:numId="3" w16cid:durableId="807943382">
    <w:abstractNumId w:val="18"/>
  </w:num>
  <w:num w:numId="4" w16cid:durableId="196048924">
    <w:abstractNumId w:val="1"/>
  </w:num>
  <w:num w:numId="5" w16cid:durableId="1847819076">
    <w:abstractNumId w:val="10"/>
  </w:num>
  <w:num w:numId="6" w16cid:durableId="297758303">
    <w:abstractNumId w:val="10"/>
  </w:num>
  <w:num w:numId="7" w16cid:durableId="1765802990">
    <w:abstractNumId w:val="10"/>
  </w:num>
  <w:num w:numId="8" w16cid:durableId="1704137919">
    <w:abstractNumId w:val="10"/>
  </w:num>
  <w:num w:numId="9" w16cid:durableId="1723824379">
    <w:abstractNumId w:val="10"/>
  </w:num>
  <w:num w:numId="10" w16cid:durableId="1770814937">
    <w:abstractNumId w:val="10"/>
  </w:num>
  <w:num w:numId="11" w16cid:durableId="1171525594">
    <w:abstractNumId w:val="10"/>
  </w:num>
  <w:num w:numId="12" w16cid:durableId="797182125">
    <w:abstractNumId w:val="10"/>
  </w:num>
  <w:num w:numId="13" w16cid:durableId="1307780507">
    <w:abstractNumId w:val="10"/>
  </w:num>
  <w:num w:numId="14" w16cid:durableId="1830365368">
    <w:abstractNumId w:val="3"/>
  </w:num>
  <w:num w:numId="15" w16cid:durableId="859973946">
    <w:abstractNumId w:val="9"/>
  </w:num>
  <w:num w:numId="16" w16cid:durableId="620264665">
    <w:abstractNumId w:val="13"/>
  </w:num>
  <w:num w:numId="17" w16cid:durableId="106855471">
    <w:abstractNumId w:val="15"/>
  </w:num>
  <w:num w:numId="18" w16cid:durableId="640622745">
    <w:abstractNumId w:val="5"/>
  </w:num>
  <w:num w:numId="19" w16cid:durableId="136386368">
    <w:abstractNumId w:val="11"/>
  </w:num>
  <w:num w:numId="20" w16cid:durableId="826550374">
    <w:abstractNumId w:val="2"/>
  </w:num>
  <w:num w:numId="21" w16cid:durableId="1260141944">
    <w:abstractNumId w:val="12"/>
  </w:num>
  <w:num w:numId="22" w16cid:durableId="378626565">
    <w:abstractNumId w:val="7"/>
  </w:num>
  <w:num w:numId="23" w16cid:durableId="1433159028">
    <w:abstractNumId w:val="6"/>
  </w:num>
  <w:num w:numId="24" w16cid:durableId="272058562">
    <w:abstractNumId w:val="16"/>
  </w:num>
  <w:num w:numId="25" w16cid:durableId="1284462803">
    <w:abstractNumId w:val="8"/>
  </w:num>
  <w:num w:numId="26" w16cid:durableId="857936581">
    <w:abstractNumId w:val="4"/>
  </w:num>
  <w:num w:numId="27" w16cid:durableId="1313679635">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5C2"/>
    <w:rsid w:val="00006711"/>
    <w:rsid w:val="00007E78"/>
    <w:rsid w:val="00012A24"/>
    <w:rsid w:val="00013E50"/>
    <w:rsid w:val="00023C1E"/>
    <w:rsid w:val="00036D41"/>
    <w:rsid w:val="000373E0"/>
    <w:rsid w:val="000421E8"/>
    <w:rsid w:val="00057826"/>
    <w:rsid w:val="00060A5A"/>
    <w:rsid w:val="00062373"/>
    <w:rsid w:val="000624A0"/>
    <w:rsid w:val="000629FE"/>
    <w:rsid w:val="00062F46"/>
    <w:rsid w:val="00063E54"/>
    <w:rsid w:val="00064B44"/>
    <w:rsid w:val="00067FE2"/>
    <w:rsid w:val="00074BF1"/>
    <w:rsid w:val="0007682E"/>
    <w:rsid w:val="00083407"/>
    <w:rsid w:val="00090983"/>
    <w:rsid w:val="00090DA4"/>
    <w:rsid w:val="00095FBE"/>
    <w:rsid w:val="000A348E"/>
    <w:rsid w:val="000A4A15"/>
    <w:rsid w:val="000A4A93"/>
    <w:rsid w:val="000B0304"/>
    <w:rsid w:val="000B5BD0"/>
    <w:rsid w:val="000B60ED"/>
    <w:rsid w:val="000C7AFF"/>
    <w:rsid w:val="000D1AEB"/>
    <w:rsid w:val="000D22E9"/>
    <w:rsid w:val="000D3E64"/>
    <w:rsid w:val="000D4F15"/>
    <w:rsid w:val="000F13C5"/>
    <w:rsid w:val="000F4FC4"/>
    <w:rsid w:val="000F66FA"/>
    <w:rsid w:val="00100568"/>
    <w:rsid w:val="001026C1"/>
    <w:rsid w:val="001054C4"/>
    <w:rsid w:val="00105A36"/>
    <w:rsid w:val="00106809"/>
    <w:rsid w:val="00110351"/>
    <w:rsid w:val="00111FDE"/>
    <w:rsid w:val="001267E0"/>
    <w:rsid w:val="00127F84"/>
    <w:rsid w:val="001313B4"/>
    <w:rsid w:val="0013489D"/>
    <w:rsid w:val="001352AA"/>
    <w:rsid w:val="0013709E"/>
    <w:rsid w:val="00140AE6"/>
    <w:rsid w:val="001424DE"/>
    <w:rsid w:val="0014546D"/>
    <w:rsid w:val="0015006E"/>
    <w:rsid w:val="001500D9"/>
    <w:rsid w:val="001510EE"/>
    <w:rsid w:val="00154BF0"/>
    <w:rsid w:val="0015548B"/>
    <w:rsid w:val="00156DB7"/>
    <w:rsid w:val="00157228"/>
    <w:rsid w:val="00160C3C"/>
    <w:rsid w:val="00174042"/>
    <w:rsid w:val="00176F44"/>
    <w:rsid w:val="001770D6"/>
    <w:rsid w:val="0017783C"/>
    <w:rsid w:val="0019314C"/>
    <w:rsid w:val="0019348E"/>
    <w:rsid w:val="001A563B"/>
    <w:rsid w:val="001B0B57"/>
    <w:rsid w:val="001B15E1"/>
    <w:rsid w:val="001B4B5A"/>
    <w:rsid w:val="001B5350"/>
    <w:rsid w:val="001E22C4"/>
    <w:rsid w:val="001F38F0"/>
    <w:rsid w:val="001F4E70"/>
    <w:rsid w:val="00204544"/>
    <w:rsid w:val="00204EEA"/>
    <w:rsid w:val="002066C8"/>
    <w:rsid w:val="00236C61"/>
    <w:rsid w:val="00237430"/>
    <w:rsid w:val="00237BCE"/>
    <w:rsid w:val="00240468"/>
    <w:rsid w:val="00251408"/>
    <w:rsid w:val="002535C3"/>
    <w:rsid w:val="00256513"/>
    <w:rsid w:val="00261D36"/>
    <w:rsid w:val="00263AA9"/>
    <w:rsid w:val="002704D1"/>
    <w:rsid w:val="00276A99"/>
    <w:rsid w:val="00280358"/>
    <w:rsid w:val="0028284D"/>
    <w:rsid w:val="00286AD9"/>
    <w:rsid w:val="0029414C"/>
    <w:rsid w:val="002966F3"/>
    <w:rsid w:val="002972DC"/>
    <w:rsid w:val="002B514E"/>
    <w:rsid w:val="002B6206"/>
    <w:rsid w:val="002B69F3"/>
    <w:rsid w:val="002B6A07"/>
    <w:rsid w:val="002B763A"/>
    <w:rsid w:val="002C2748"/>
    <w:rsid w:val="002C2E3F"/>
    <w:rsid w:val="002C4484"/>
    <w:rsid w:val="002C63E6"/>
    <w:rsid w:val="002C6BF0"/>
    <w:rsid w:val="002C788C"/>
    <w:rsid w:val="002D382A"/>
    <w:rsid w:val="002D72D2"/>
    <w:rsid w:val="002D7D98"/>
    <w:rsid w:val="002E64DB"/>
    <w:rsid w:val="002F1EDD"/>
    <w:rsid w:val="002F4590"/>
    <w:rsid w:val="002F7EF6"/>
    <w:rsid w:val="003013F2"/>
    <w:rsid w:val="0030232A"/>
    <w:rsid w:val="003026BE"/>
    <w:rsid w:val="00304EB3"/>
    <w:rsid w:val="0030694A"/>
    <w:rsid w:val="003069F4"/>
    <w:rsid w:val="00310145"/>
    <w:rsid w:val="0032052B"/>
    <w:rsid w:val="00326416"/>
    <w:rsid w:val="0033242C"/>
    <w:rsid w:val="00332522"/>
    <w:rsid w:val="00335346"/>
    <w:rsid w:val="003413C1"/>
    <w:rsid w:val="00347D87"/>
    <w:rsid w:val="0035500C"/>
    <w:rsid w:val="00360920"/>
    <w:rsid w:val="00364D17"/>
    <w:rsid w:val="00365822"/>
    <w:rsid w:val="00370860"/>
    <w:rsid w:val="0037425A"/>
    <w:rsid w:val="00375424"/>
    <w:rsid w:val="00383D69"/>
    <w:rsid w:val="00384709"/>
    <w:rsid w:val="00386C35"/>
    <w:rsid w:val="003A2412"/>
    <w:rsid w:val="003A3D77"/>
    <w:rsid w:val="003B5AED"/>
    <w:rsid w:val="003C6B7B"/>
    <w:rsid w:val="003D2264"/>
    <w:rsid w:val="003E16B6"/>
    <w:rsid w:val="003E75E2"/>
    <w:rsid w:val="003F4574"/>
    <w:rsid w:val="003F7071"/>
    <w:rsid w:val="00407674"/>
    <w:rsid w:val="00407B2A"/>
    <w:rsid w:val="004135BD"/>
    <w:rsid w:val="00415360"/>
    <w:rsid w:val="00415E59"/>
    <w:rsid w:val="00416348"/>
    <w:rsid w:val="00423CF3"/>
    <w:rsid w:val="00427C47"/>
    <w:rsid w:val="004302A4"/>
    <w:rsid w:val="004376E8"/>
    <w:rsid w:val="00441B2F"/>
    <w:rsid w:val="004463BA"/>
    <w:rsid w:val="00450622"/>
    <w:rsid w:val="004510EC"/>
    <w:rsid w:val="00457112"/>
    <w:rsid w:val="00465532"/>
    <w:rsid w:val="004712C1"/>
    <w:rsid w:val="00471D0C"/>
    <w:rsid w:val="00472863"/>
    <w:rsid w:val="004822D4"/>
    <w:rsid w:val="00482D94"/>
    <w:rsid w:val="0048305E"/>
    <w:rsid w:val="00483E93"/>
    <w:rsid w:val="00487149"/>
    <w:rsid w:val="00490BBC"/>
    <w:rsid w:val="0049290B"/>
    <w:rsid w:val="0049374A"/>
    <w:rsid w:val="00493BEC"/>
    <w:rsid w:val="004A4451"/>
    <w:rsid w:val="004A66AC"/>
    <w:rsid w:val="004B0586"/>
    <w:rsid w:val="004B7D31"/>
    <w:rsid w:val="004D3307"/>
    <w:rsid w:val="004D3958"/>
    <w:rsid w:val="004D71E9"/>
    <w:rsid w:val="004E2F88"/>
    <w:rsid w:val="004E4E0E"/>
    <w:rsid w:val="004F1533"/>
    <w:rsid w:val="004F6E66"/>
    <w:rsid w:val="005008DF"/>
    <w:rsid w:val="0050444B"/>
    <w:rsid w:val="005045D0"/>
    <w:rsid w:val="00506117"/>
    <w:rsid w:val="00507867"/>
    <w:rsid w:val="00512197"/>
    <w:rsid w:val="00523962"/>
    <w:rsid w:val="00525120"/>
    <w:rsid w:val="005277E9"/>
    <w:rsid w:val="00533D2F"/>
    <w:rsid w:val="00534C6C"/>
    <w:rsid w:val="005359E7"/>
    <w:rsid w:val="00560DBE"/>
    <w:rsid w:val="0057149D"/>
    <w:rsid w:val="00572C55"/>
    <w:rsid w:val="005734EB"/>
    <w:rsid w:val="0057418A"/>
    <w:rsid w:val="00575977"/>
    <w:rsid w:val="00582C43"/>
    <w:rsid w:val="005841C0"/>
    <w:rsid w:val="00591EB9"/>
    <w:rsid w:val="0059260F"/>
    <w:rsid w:val="00593288"/>
    <w:rsid w:val="005935B2"/>
    <w:rsid w:val="00595C7D"/>
    <w:rsid w:val="00597D08"/>
    <w:rsid w:val="005B002E"/>
    <w:rsid w:val="005B79D1"/>
    <w:rsid w:val="005C2DAA"/>
    <w:rsid w:val="005C2FF6"/>
    <w:rsid w:val="005C4EA6"/>
    <w:rsid w:val="005D00A7"/>
    <w:rsid w:val="005D1FE0"/>
    <w:rsid w:val="005D2F6B"/>
    <w:rsid w:val="005E051D"/>
    <w:rsid w:val="005E5074"/>
    <w:rsid w:val="005E5C2F"/>
    <w:rsid w:val="005F6DDA"/>
    <w:rsid w:val="0060384B"/>
    <w:rsid w:val="00603DCF"/>
    <w:rsid w:val="006061EC"/>
    <w:rsid w:val="00610FCA"/>
    <w:rsid w:val="00612E4F"/>
    <w:rsid w:val="006135AA"/>
    <w:rsid w:val="00615C7C"/>
    <w:rsid w:val="00615D5E"/>
    <w:rsid w:val="00622E99"/>
    <w:rsid w:val="00625E5D"/>
    <w:rsid w:val="00627D74"/>
    <w:rsid w:val="0063024F"/>
    <w:rsid w:val="00631D16"/>
    <w:rsid w:val="006417A1"/>
    <w:rsid w:val="00651490"/>
    <w:rsid w:val="00655D2F"/>
    <w:rsid w:val="0066370F"/>
    <w:rsid w:val="00666BC0"/>
    <w:rsid w:val="00677EBD"/>
    <w:rsid w:val="00687C0E"/>
    <w:rsid w:val="00690DE7"/>
    <w:rsid w:val="00691ECA"/>
    <w:rsid w:val="00693895"/>
    <w:rsid w:val="006A0784"/>
    <w:rsid w:val="006A65E2"/>
    <w:rsid w:val="006A697B"/>
    <w:rsid w:val="006A7C4F"/>
    <w:rsid w:val="006A7DA9"/>
    <w:rsid w:val="006B11F2"/>
    <w:rsid w:val="006B4DDE"/>
    <w:rsid w:val="006C09A5"/>
    <w:rsid w:val="006C6B52"/>
    <w:rsid w:val="006C7C79"/>
    <w:rsid w:val="006E054C"/>
    <w:rsid w:val="006E4597"/>
    <w:rsid w:val="006E53C0"/>
    <w:rsid w:val="006F43F7"/>
    <w:rsid w:val="0070004D"/>
    <w:rsid w:val="00703405"/>
    <w:rsid w:val="007061F5"/>
    <w:rsid w:val="00725A7A"/>
    <w:rsid w:val="007359DF"/>
    <w:rsid w:val="00741B85"/>
    <w:rsid w:val="00743968"/>
    <w:rsid w:val="0074725E"/>
    <w:rsid w:val="0075595F"/>
    <w:rsid w:val="00766B7F"/>
    <w:rsid w:val="007775AE"/>
    <w:rsid w:val="00784DF9"/>
    <w:rsid w:val="00785415"/>
    <w:rsid w:val="00786011"/>
    <w:rsid w:val="00787704"/>
    <w:rsid w:val="00791CB9"/>
    <w:rsid w:val="00793130"/>
    <w:rsid w:val="00793761"/>
    <w:rsid w:val="007940CB"/>
    <w:rsid w:val="00796EB2"/>
    <w:rsid w:val="00797CD6"/>
    <w:rsid w:val="007A09B8"/>
    <w:rsid w:val="007A1BE1"/>
    <w:rsid w:val="007A4F6D"/>
    <w:rsid w:val="007A68DB"/>
    <w:rsid w:val="007B3227"/>
    <w:rsid w:val="007B3233"/>
    <w:rsid w:val="007B42BE"/>
    <w:rsid w:val="007B5867"/>
    <w:rsid w:val="007B5A42"/>
    <w:rsid w:val="007B5D88"/>
    <w:rsid w:val="007B6842"/>
    <w:rsid w:val="007C199B"/>
    <w:rsid w:val="007D0CE6"/>
    <w:rsid w:val="007D21F5"/>
    <w:rsid w:val="007D3073"/>
    <w:rsid w:val="007D5E26"/>
    <w:rsid w:val="007D64B9"/>
    <w:rsid w:val="007D72D4"/>
    <w:rsid w:val="007E0452"/>
    <w:rsid w:val="00800EC2"/>
    <w:rsid w:val="008070C0"/>
    <w:rsid w:val="00811C12"/>
    <w:rsid w:val="00814191"/>
    <w:rsid w:val="0081715E"/>
    <w:rsid w:val="008243EE"/>
    <w:rsid w:val="00834CA3"/>
    <w:rsid w:val="00834FA7"/>
    <w:rsid w:val="0083585B"/>
    <w:rsid w:val="00843038"/>
    <w:rsid w:val="00845778"/>
    <w:rsid w:val="00845B20"/>
    <w:rsid w:val="008509C1"/>
    <w:rsid w:val="0085598D"/>
    <w:rsid w:val="00855C66"/>
    <w:rsid w:val="00861DF4"/>
    <w:rsid w:val="00863811"/>
    <w:rsid w:val="00863A48"/>
    <w:rsid w:val="00866086"/>
    <w:rsid w:val="00873888"/>
    <w:rsid w:val="008816A2"/>
    <w:rsid w:val="00886AE1"/>
    <w:rsid w:val="00887E28"/>
    <w:rsid w:val="00891726"/>
    <w:rsid w:val="008934AB"/>
    <w:rsid w:val="008A2FB4"/>
    <w:rsid w:val="008B0805"/>
    <w:rsid w:val="008B0F6C"/>
    <w:rsid w:val="008B3F0A"/>
    <w:rsid w:val="008B6A6E"/>
    <w:rsid w:val="008C70D5"/>
    <w:rsid w:val="008D4597"/>
    <w:rsid w:val="008D5C3A"/>
    <w:rsid w:val="008E2455"/>
    <w:rsid w:val="008E6DA2"/>
    <w:rsid w:val="008E6EA4"/>
    <w:rsid w:val="008E73A3"/>
    <w:rsid w:val="008E7CA9"/>
    <w:rsid w:val="008F1488"/>
    <w:rsid w:val="008F2786"/>
    <w:rsid w:val="008F4920"/>
    <w:rsid w:val="009005E8"/>
    <w:rsid w:val="00900FB1"/>
    <w:rsid w:val="009011B4"/>
    <w:rsid w:val="009063DF"/>
    <w:rsid w:val="00907B1E"/>
    <w:rsid w:val="00911673"/>
    <w:rsid w:val="00912AC4"/>
    <w:rsid w:val="00943AFD"/>
    <w:rsid w:val="0095196F"/>
    <w:rsid w:val="0095213B"/>
    <w:rsid w:val="009554F2"/>
    <w:rsid w:val="00957EF4"/>
    <w:rsid w:val="00961A11"/>
    <w:rsid w:val="00963A51"/>
    <w:rsid w:val="00966309"/>
    <w:rsid w:val="00980FF3"/>
    <w:rsid w:val="00983B6E"/>
    <w:rsid w:val="009878CB"/>
    <w:rsid w:val="009907EF"/>
    <w:rsid w:val="009936F8"/>
    <w:rsid w:val="00993B94"/>
    <w:rsid w:val="009A3704"/>
    <w:rsid w:val="009A3772"/>
    <w:rsid w:val="009B55BD"/>
    <w:rsid w:val="009C0AD8"/>
    <w:rsid w:val="009C6E32"/>
    <w:rsid w:val="009D17F0"/>
    <w:rsid w:val="009D4088"/>
    <w:rsid w:val="009D7DF5"/>
    <w:rsid w:val="009E2673"/>
    <w:rsid w:val="009E5046"/>
    <w:rsid w:val="009F66CB"/>
    <w:rsid w:val="00A01BF7"/>
    <w:rsid w:val="00A025A5"/>
    <w:rsid w:val="00A02BB2"/>
    <w:rsid w:val="00A0579F"/>
    <w:rsid w:val="00A06F48"/>
    <w:rsid w:val="00A07A22"/>
    <w:rsid w:val="00A14FC1"/>
    <w:rsid w:val="00A22ECB"/>
    <w:rsid w:val="00A24A5A"/>
    <w:rsid w:val="00A26A92"/>
    <w:rsid w:val="00A30EF5"/>
    <w:rsid w:val="00A362F4"/>
    <w:rsid w:val="00A42796"/>
    <w:rsid w:val="00A4418D"/>
    <w:rsid w:val="00A46B10"/>
    <w:rsid w:val="00A5311D"/>
    <w:rsid w:val="00A61AB1"/>
    <w:rsid w:val="00A6352E"/>
    <w:rsid w:val="00A749EF"/>
    <w:rsid w:val="00A835E7"/>
    <w:rsid w:val="00A8752D"/>
    <w:rsid w:val="00A908DB"/>
    <w:rsid w:val="00A92C35"/>
    <w:rsid w:val="00AA0E92"/>
    <w:rsid w:val="00AA322D"/>
    <w:rsid w:val="00AA63E8"/>
    <w:rsid w:val="00AB2B8C"/>
    <w:rsid w:val="00AB4CC7"/>
    <w:rsid w:val="00AC3103"/>
    <w:rsid w:val="00AD09C0"/>
    <w:rsid w:val="00AD2A09"/>
    <w:rsid w:val="00AD3B58"/>
    <w:rsid w:val="00AF56C6"/>
    <w:rsid w:val="00AF66E1"/>
    <w:rsid w:val="00AF7220"/>
    <w:rsid w:val="00AF7CB2"/>
    <w:rsid w:val="00B00588"/>
    <w:rsid w:val="00B00AD7"/>
    <w:rsid w:val="00B032E8"/>
    <w:rsid w:val="00B03499"/>
    <w:rsid w:val="00B07137"/>
    <w:rsid w:val="00B100A3"/>
    <w:rsid w:val="00B105B8"/>
    <w:rsid w:val="00B105F2"/>
    <w:rsid w:val="00B1547A"/>
    <w:rsid w:val="00B16CC3"/>
    <w:rsid w:val="00B20A9E"/>
    <w:rsid w:val="00B22D3E"/>
    <w:rsid w:val="00B30088"/>
    <w:rsid w:val="00B330EB"/>
    <w:rsid w:val="00B34E10"/>
    <w:rsid w:val="00B57F96"/>
    <w:rsid w:val="00B603A3"/>
    <w:rsid w:val="00B62AA3"/>
    <w:rsid w:val="00B67892"/>
    <w:rsid w:val="00B714DA"/>
    <w:rsid w:val="00B7287D"/>
    <w:rsid w:val="00B811E0"/>
    <w:rsid w:val="00B82E08"/>
    <w:rsid w:val="00B85EEF"/>
    <w:rsid w:val="00B91911"/>
    <w:rsid w:val="00B937A8"/>
    <w:rsid w:val="00B9586D"/>
    <w:rsid w:val="00BA482B"/>
    <w:rsid w:val="00BA4D33"/>
    <w:rsid w:val="00BB6926"/>
    <w:rsid w:val="00BC1714"/>
    <w:rsid w:val="00BC2D06"/>
    <w:rsid w:val="00BC4D22"/>
    <w:rsid w:val="00BC4EE7"/>
    <w:rsid w:val="00BD6796"/>
    <w:rsid w:val="00BF481F"/>
    <w:rsid w:val="00BF4BA3"/>
    <w:rsid w:val="00BF5021"/>
    <w:rsid w:val="00C02439"/>
    <w:rsid w:val="00C106A7"/>
    <w:rsid w:val="00C17280"/>
    <w:rsid w:val="00C17A1E"/>
    <w:rsid w:val="00C23294"/>
    <w:rsid w:val="00C50DAB"/>
    <w:rsid w:val="00C666DC"/>
    <w:rsid w:val="00C744EB"/>
    <w:rsid w:val="00C7739B"/>
    <w:rsid w:val="00C84788"/>
    <w:rsid w:val="00C90702"/>
    <w:rsid w:val="00C917FF"/>
    <w:rsid w:val="00C928B4"/>
    <w:rsid w:val="00C9766A"/>
    <w:rsid w:val="00CA1A1A"/>
    <w:rsid w:val="00CB3357"/>
    <w:rsid w:val="00CC0F81"/>
    <w:rsid w:val="00CC4F39"/>
    <w:rsid w:val="00CD544C"/>
    <w:rsid w:val="00CE1618"/>
    <w:rsid w:val="00CE4C52"/>
    <w:rsid w:val="00CF19B3"/>
    <w:rsid w:val="00CF343C"/>
    <w:rsid w:val="00CF4256"/>
    <w:rsid w:val="00D0068A"/>
    <w:rsid w:val="00D036D4"/>
    <w:rsid w:val="00D04FE8"/>
    <w:rsid w:val="00D176CF"/>
    <w:rsid w:val="00D17AD5"/>
    <w:rsid w:val="00D220EF"/>
    <w:rsid w:val="00D2348B"/>
    <w:rsid w:val="00D25A6F"/>
    <w:rsid w:val="00D271E3"/>
    <w:rsid w:val="00D279C9"/>
    <w:rsid w:val="00D40E0B"/>
    <w:rsid w:val="00D42643"/>
    <w:rsid w:val="00D439DE"/>
    <w:rsid w:val="00D43AC3"/>
    <w:rsid w:val="00D4479F"/>
    <w:rsid w:val="00D47A80"/>
    <w:rsid w:val="00D505E6"/>
    <w:rsid w:val="00D66A2C"/>
    <w:rsid w:val="00D7149F"/>
    <w:rsid w:val="00D725B3"/>
    <w:rsid w:val="00D80FE0"/>
    <w:rsid w:val="00D82184"/>
    <w:rsid w:val="00D830C9"/>
    <w:rsid w:val="00D85807"/>
    <w:rsid w:val="00D87349"/>
    <w:rsid w:val="00D91EE9"/>
    <w:rsid w:val="00D9627A"/>
    <w:rsid w:val="00D97220"/>
    <w:rsid w:val="00DA1048"/>
    <w:rsid w:val="00DB11D1"/>
    <w:rsid w:val="00DB7A75"/>
    <w:rsid w:val="00DB7D0F"/>
    <w:rsid w:val="00DC3AE4"/>
    <w:rsid w:val="00DC4A6C"/>
    <w:rsid w:val="00DC564E"/>
    <w:rsid w:val="00DD25C3"/>
    <w:rsid w:val="00DE70F6"/>
    <w:rsid w:val="00DF5245"/>
    <w:rsid w:val="00DF7A48"/>
    <w:rsid w:val="00E00F41"/>
    <w:rsid w:val="00E01E89"/>
    <w:rsid w:val="00E0230D"/>
    <w:rsid w:val="00E14D47"/>
    <w:rsid w:val="00E15772"/>
    <w:rsid w:val="00E158CD"/>
    <w:rsid w:val="00E1641C"/>
    <w:rsid w:val="00E2006A"/>
    <w:rsid w:val="00E21E45"/>
    <w:rsid w:val="00E2516E"/>
    <w:rsid w:val="00E26708"/>
    <w:rsid w:val="00E34197"/>
    <w:rsid w:val="00E34958"/>
    <w:rsid w:val="00E34B8B"/>
    <w:rsid w:val="00E34FD9"/>
    <w:rsid w:val="00E37AB0"/>
    <w:rsid w:val="00E507A4"/>
    <w:rsid w:val="00E533E7"/>
    <w:rsid w:val="00E53C1D"/>
    <w:rsid w:val="00E53EDC"/>
    <w:rsid w:val="00E570FE"/>
    <w:rsid w:val="00E57102"/>
    <w:rsid w:val="00E57653"/>
    <w:rsid w:val="00E63FDC"/>
    <w:rsid w:val="00E71C39"/>
    <w:rsid w:val="00E91708"/>
    <w:rsid w:val="00EA2854"/>
    <w:rsid w:val="00EA56E6"/>
    <w:rsid w:val="00EA694D"/>
    <w:rsid w:val="00EA6BFB"/>
    <w:rsid w:val="00EB1087"/>
    <w:rsid w:val="00EB13F6"/>
    <w:rsid w:val="00EC243A"/>
    <w:rsid w:val="00EC2EA2"/>
    <w:rsid w:val="00EC335F"/>
    <w:rsid w:val="00EC3F2C"/>
    <w:rsid w:val="00EC48FB"/>
    <w:rsid w:val="00EC60B1"/>
    <w:rsid w:val="00ED3C23"/>
    <w:rsid w:val="00EE0284"/>
    <w:rsid w:val="00EE0C51"/>
    <w:rsid w:val="00EE3588"/>
    <w:rsid w:val="00EE577F"/>
    <w:rsid w:val="00EE7487"/>
    <w:rsid w:val="00EE7B55"/>
    <w:rsid w:val="00EF02E8"/>
    <w:rsid w:val="00EF232A"/>
    <w:rsid w:val="00F04A86"/>
    <w:rsid w:val="00F05A69"/>
    <w:rsid w:val="00F102DA"/>
    <w:rsid w:val="00F20C84"/>
    <w:rsid w:val="00F37DAE"/>
    <w:rsid w:val="00F414B7"/>
    <w:rsid w:val="00F43FFD"/>
    <w:rsid w:val="00F44236"/>
    <w:rsid w:val="00F472A2"/>
    <w:rsid w:val="00F5230B"/>
    <w:rsid w:val="00F52517"/>
    <w:rsid w:val="00F5321E"/>
    <w:rsid w:val="00F60727"/>
    <w:rsid w:val="00F65AFB"/>
    <w:rsid w:val="00F914CB"/>
    <w:rsid w:val="00F961F9"/>
    <w:rsid w:val="00F9635B"/>
    <w:rsid w:val="00F97329"/>
    <w:rsid w:val="00FA0933"/>
    <w:rsid w:val="00FA1941"/>
    <w:rsid w:val="00FA57B2"/>
    <w:rsid w:val="00FA6363"/>
    <w:rsid w:val="00FB0B43"/>
    <w:rsid w:val="00FB509B"/>
    <w:rsid w:val="00FB759F"/>
    <w:rsid w:val="00FC0978"/>
    <w:rsid w:val="00FC2980"/>
    <w:rsid w:val="00FC3224"/>
    <w:rsid w:val="00FC3D4B"/>
    <w:rsid w:val="00FC6312"/>
    <w:rsid w:val="00FD44CD"/>
    <w:rsid w:val="00FD5127"/>
    <w:rsid w:val="00FE1EA9"/>
    <w:rsid w:val="00FE36E3"/>
    <w:rsid w:val="00FE4221"/>
    <w:rsid w:val="00FE6B01"/>
    <w:rsid w:val="00FF203C"/>
    <w:rsid w:val="00FF74DF"/>
    <w:rsid w:val="0D455AA4"/>
    <w:rsid w:val="0F541DE9"/>
    <w:rsid w:val="24F11E7A"/>
    <w:rsid w:val="251282A5"/>
    <w:rsid w:val="2DB1055F"/>
    <w:rsid w:val="361C6962"/>
    <w:rsid w:val="36C07F6C"/>
    <w:rsid w:val="37A3A227"/>
    <w:rsid w:val="38C296B5"/>
    <w:rsid w:val="3AD2B8EE"/>
    <w:rsid w:val="3D3328AE"/>
    <w:rsid w:val="40D4C984"/>
    <w:rsid w:val="480ED89E"/>
    <w:rsid w:val="4BE1AEE4"/>
    <w:rsid w:val="4FE71948"/>
    <w:rsid w:val="56A0CBD1"/>
    <w:rsid w:val="570924A3"/>
    <w:rsid w:val="5CAE6CD8"/>
    <w:rsid w:val="5D20154E"/>
    <w:rsid w:val="5F741494"/>
    <w:rsid w:val="626DEBB9"/>
    <w:rsid w:val="64798C53"/>
    <w:rsid w:val="6F31FFA1"/>
    <w:rsid w:val="701C1DCA"/>
    <w:rsid w:val="7BBB0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C57F0961-0940-4657-8AF9-4B33597DD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8E7CA9"/>
    <w:rPr>
      <w:b/>
      <w:bCs/>
      <w:snapToGrid w:val="0"/>
      <w:sz w:val="24"/>
    </w:rPr>
  </w:style>
  <w:style w:type="character" w:customStyle="1" w:styleId="H5Char">
    <w:name w:val="H5 Char"/>
    <w:link w:val="H5"/>
    <w:rsid w:val="008E7CA9"/>
    <w:rPr>
      <w:b/>
      <w:bCs/>
      <w:i/>
      <w:iCs/>
      <w:sz w:val="24"/>
      <w:szCs w:val="26"/>
    </w:rPr>
  </w:style>
  <w:style w:type="character" w:customStyle="1" w:styleId="H3Char">
    <w:name w:val="H3 Char"/>
    <w:link w:val="H3"/>
    <w:rsid w:val="00C7739B"/>
    <w:rPr>
      <w:b/>
      <w:bCs/>
      <w:i/>
      <w:sz w:val="24"/>
    </w:rPr>
  </w:style>
  <w:style w:type="paragraph" w:customStyle="1" w:styleId="BodyTextNumbered">
    <w:name w:val="Body Text Numbered"/>
    <w:basedOn w:val="Normal"/>
    <w:link w:val="BodyTextNumberedChar"/>
    <w:rsid w:val="00C7739B"/>
    <w:pPr>
      <w:spacing w:after="240"/>
      <w:ind w:left="720" w:hanging="720"/>
    </w:pPr>
    <w:rPr>
      <w:iCs/>
    </w:rPr>
  </w:style>
  <w:style w:type="character" w:customStyle="1" w:styleId="BodyTextNumberedChar">
    <w:name w:val="Body Text Numbered Char"/>
    <w:link w:val="BodyTextNumbered"/>
    <w:rsid w:val="00C7739B"/>
    <w:rPr>
      <w:iCs/>
      <w:sz w:val="24"/>
      <w:szCs w:val="24"/>
    </w:rPr>
  </w:style>
  <w:style w:type="character" w:customStyle="1" w:styleId="msoins0">
    <w:name w:val="msoins"/>
    <w:rsid w:val="00C7739B"/>
    <w:rPr>
      <w:u w:val="single"/>
    </w:rPr>
  </w:style>
  <w:style w:type="character" w:customStyle="1" w:styleId="List2Char">
    <w:name w:val="List 2 Char"/>
    <w:aliases w:val=" Char2 Char1,Char2 Char Char Char"/>
    <w:link w:val="List2"/>
    <w:rsid w:val="003413C1"/>
    <w:rPr>
      <w:sz w:val="24"/>
    </w:rPr>
  </w:style>
  <w:style w:type="character" w:customStyle="1" w:styleId="BodyTextNumberedCharChar">
    <w:name w:val="Body Text Numbered Char Char"/>
    <w:rsid w:val="003413C1"/>
    <w:rPr>
      <w:iCs w:val="0"/>
      <w:sz w:val="24"/>
      <w:lang w:val="en-US" w:eastAsia="en-US" w:bidi="ar-SA"/>
    </w:rPr>
  </w:style>
  <w:style w:type="character" w:customStyle="1" w:styleId="H2Char">
    <w:name w:val="H2 Char"/>
    <w:link w:val="H2"/>
    <w:rsid w:val="00CE4C52"/>
    <w:rPr>
      <w:b/>
      <w:sz w:val="24"/>
    </w:rPr>
  </w:style>
  <w:style w:type="paragraph" w:styleId="ListParagraph">
    <w:name w:val="List Paragraph"/>
    <w:basedOn w:val="Normal"/>
    <w:uiPriority w:val="34"/>
    <w:qFormat/>
    <w:rsid w:val="00FC3224"/>
    <w:pPr>
      <w:ind w:left="720"/>
      <w:contextualSpacing/>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1A563B"/>
    <w:rPr>
      <w:sz w:val="24"/>
      <w:szCs w:val="24"/>
    </w:rPr>
  </w:style>
  <w:style w:type="character" w:customStyle="1" w:styleId="BodyTextNumberedChar1">
    <w:name w:val="Body Text Numbered Char1"/>
    <w:rsid w:val="006C09A5"/>
    <w:rPr>
      <w:iCs/>
      <w:sz w:val="24"/>
      <w:lang w:val="en-US" w:eastAsia="en-US" w:bidi="ar-SA"/>
    </w:rPr>
  </w:style>
  <w:style w:type="character" w:styleId="Mention">
    <w:name w:val="Mention"/>
    <w:basedOn w:val="DefaultParagraphFont"/>
    <w:uiPriority w:val="99"/>
    <w:unhideWhenUsed/>
    <w:rsid w:val="00B7287D"/>
    <w:rPr>
      <w:color w:val="2B579A"/>
      <w:shd w:val="clear" w:color="auto" w:fill="E1DFDD"/>
    </w:rPr>
  </w:style>
  <w:style w:type="character" w:customStyle="1" w:styleId="InstructionsChar">
    <w:name w:val="Instructions Char"/>
    <w:link w:val="Instructions"/>
    <w:rsid w:val="00BA482B"/>
    <w:rPr>
      <w:b/>
      <w:i/>
      <w:iCs/>
      <w:sz w:val="24"/>
      <w:szCs w:val="24"/>
    </w:rPr>
  </w:style>
  <w:style w:type="character" w:customStyle="1" w:styleId="DeltaViewInsertion">
    <w:name w:val="DeltaView Insertion"/>
    <w:rsid w:val="00BA482B"/>
    <w:rPr>
      <w:color w:val="0000FF"/>
      <w:spacing w:val="0"/>
      <w:u w:val="double"/>
    </w:rPr>
  </w:style>
  <w:style w:type="character" w:customStyle="1" w:styleId="HeaderChar">
    <w:name w:val="Header Char"/>
    <w:link w:val="Header"/>
    <w:rsid w:val="000D4F1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84505308">
      <w:bodyDiv w:val="1"/>
      <w:marLeft w:val="0"/>
      <w:marRight w:val="0"/>
      <w:marTop w:val="0"/>
      <w:marBottom w:val="0"/>
      <w:divBdr>
        <w:top w:val="none" w:sz="0" w:space="0" w:color="auto"/>
        <w:left w:val="none" w:sz="0" w:space="0" w:color="auto"/>
        <w:bottom w:val="none" w:sz="0" w:space="0" w:color="auto"/>
        <w:right w:val="none" w:sz="0" w:space="0" w:color="auto"/>
      </w:divBdr>
    </w:div>
    <w:div w:id="32886943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12155673">
      <w:bodyDiv w:val="1"/>
      <w:marLeft w:val="0"/>
      <w:marRight w:val="0"/>
      <w:marTop w:val="0"/>
      <w:marBottom w:val="0"/>
      <w:divBdr>
        <w:top w:val="none" w:sz="0" w:space="0" w:color="auto"/>
        <w:left w:val="none" w:sz="0" w:space="0" w:color="auto"/>
        <w:bottom w:val="none" w:sz="0" w:space="0" w:color="auto"/>
        <w:right w:val="none" w:sz="0" w:space="0" w:color="auto"/>
      </w:divBdr>
    </w:div>
    <w:div w:id="1179663793">
      <w:bodyDiv w:val="1"/>
      <w:marLeft w:val="0"/>
      <w:marRight w:val="0"/>
      <w:marTop w:val="0"/>
      <w:marBottom w:val="0"/>
      <w:divBdr>
        <w:top w:val="none" w:sz="0" w:space="0" w:color="auto"/>
        <w:left w:val="none" w:sz="0" w:space="0" w:color="auto"/>
        <w:bottom w:val="none" w:sz="0" w:space="0" w:color="auto"/>
        <w:right w:val="none" w:sz="0" w:space="0" w:color="auto"/>
      </w:divBdr>
    </w:div>
    <w:div w:id="1294680768">
      <w:bodyDiv w:val="1"/>
      <w:marLeft w:val="0"/>
      <w:marRight w:val="0"/>
      <w:marTop w:val="0"/>
      <w:marBottom w:val="0"/>
      <w:divBdr>
        <w:top w:val="none" w:sz="0" w:space="0" w:color="auto"/>
        <w:left w:val="none" w:sz="0" w:space="0" w:color="auto"/>
        <w:bottom w:val="none" w:sz="0" w:space="0" w:color="auto"/>
        <w:right w:val="none" w:sz="0" w:space="0" w:color="auto"/>
      </w:divBdr>
    </w:div>
    <w:div w:id="1321888791">
      <w:bodyDiv w:val="1"/>
      <w:marLeft w:val="0"/>
      <w:marRight w:val="0"/>
      <w:marTop w:val="0"/>
      <w:marBottom w:val="0"/>
      <w:divBdr>
        <w:top w:val="none" w:sz="0" w:space="0" w:color="auto"/>
        <w:left w:val="none" w:sz="0" w:space="0" w:color="auto"/>
        <w:bottom w:val="none" w:sz="0" w:space="0" w:color="auto"/>
        <w:right w:val="none" w:sz="0" w:space="0" w:color="auto"/>
      </w:divBdr>
    </w:div>
    <w:div w:id="1349940872">
      <w:bodyDiv w:val="1"/>
      <w:marLeft w:val="0"/>
      <w:marRight w:val="0"/>
      <w:marTop w:val="0"/>
      <w:marBottom w:val="0"/>
      <w:divBdr>
        <w:top w:val="none" w:sz="0" w:space="0" w:color="auto"/>
        <w:left w:val="none" w:sz="0" w:space="0" w:color="auto"/>
        <w:bottom w:val="none" w:sz="0" w:space="0" w:color="auto"/>
        <w:right w:val="none" w:sz="0" w:space="0" w:color="auto"/>
      </w:divBdr>
    </w:div>
    <w:div w:id="14102315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Brittney.Albracht@ercot.com" TargetMode="Externa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40" TargetMode="External"/><Relationship Id="rId24" Type="http://schemas.openxmlformats.org/officeDocument/2006/relationships/hyperlink" Target="mailto:"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imberly.Rainwater@ercot.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2.wmf"/><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Azeredo, Chris</DisplayName>
        <AccountId>37</AccountId>
        <AccountType/>
      </UserInfo>
      <UserInfo>
        <DisplayName>Madam, Vamsi</DisplayName>
        <AccountId>38</AccountId>
        <AccountType/>
      </UserInfo>
      <UserInfo>
        <DisplayName>Garcia, Freddy</DisplayName>
        <AccountId>39</AccountId>
        <AccountType/>
      </UserInfo>
      <UserInfo>
        <DisplayName>Guiyab, Rochie</DisplayName>
        <AccountId>40</AccountId>
        <AccountType/>
      </UserInfo>
      <UserInfo>
        <DisplayName>Jenkins, Darrell</DisplayName>
        <AccountId>41</AccountId>
        <AccountType/>
      </UserInfo>
      <UserInfo>
        <DisplayName>Lamb, Kate</DisplayName>
        <AccountId>42</AccountId>
        <AccountType/>
      </UserInfo>
      <UserInfo>
        <DisplayName>Lee, Alex</DisplayName>
        <AccountId>43</AccountId>
        <AccountType/>
      </UserInfo>
      <UserInfo>
        <DisplayName>Morris, Sam</DisplayName>
        <AccountId>44</AccountId>
        <AccountType/>
      </UserInfo>
      <UserInfo>
        <DisplayName>Mortensen, Tim</DisplayName>
        <AccountId>45</AccountId>
        <AccountType/>
      </UserInfo>
      <UserInfo>
        <DisplayName>Rosel, Austin</DisplayName>
        <AccountId>30</AccountId>
        <AccountType/>
      </UserInfo>
      <UserInfo>
        <DisplayName>Levine, Jonathan</DisplayName>
        <AccountId>12</AccountId>
        <AccountType/>
      </UserInfo>
      <UserInfo>
        <DisplayName>Richter, Tracy</DisplayName>
        <AccountId>31</AccountId>
        <AccountType/>
      </UserInfo>
      <UserInfo>
        <DisplayName>Lavas, Jamie</DisplayName>
        <AccountId>32</AccountId>
        <AccountType/>
      </UserInfo>
      <UserInfo>
        <DisplayName>Albracht, Brittney</DisplayName>
        <AccountId>33</AccountId>
        <AccountType/>
      </UserInfo>
      <UserInfo>
        <DisplayName>Golen, Robert</DisplayName>
        <AccountId>51</AccountId>
        <AccountType/>
      </UserInfo>
      <UserInfo>
        <DisplayName>Cannon, Samuel</DisplayName>
        <AccountId>53</AccountId>
        <AccountType/>
      </UserInfo>
      <UserInfo>
        <DisplayName>Heinrich, Holly</DisplayName>
        <AccountId>57</AccountId>
        <AccountType/>
      </UserInfo>
      <UserInfo>
        <DisplayName>Fohn, Doug</DisplayName>
        <AccountId>56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BED02E-6EA4-4FE5-BDFD-BE03D6E828FF}">
  <ds:schemaRefs>
    <ds:schemaRef ds:uri="http://purl.org/dc/dcmitype/"/>
    <ds:schemaRef ds:uri="http://schemas.microsoft.com/office/infopath/2007/PartnerControls"/>
    <ds:schemaRef ds:uri="http://schemas.microsoft.com/office/2006/documentManagement/types"/>
    <ds:schemaRef ds:uri="http://purl.org/dc/terms/"/>
    <ds:schemaRef ds:uri="http://www.w3.org/XML/1998/namespace"/>
    <ds:schemaRef ds:uri="http://schemas.microsoft.com/office/2006/metadata/properties"/>
    <ds:schemaRef ds:uri="http://purl.org/dc/elements/1.1/"/>
    <ds:schemaRef ds:uri="http://schemas.openxmlformats.org/package/2006/metadata/core-properties"/>
    <ds:schemaRef ds:uri="02991f1b-a5c4-40d5-9b39-bc4c839ed1df"/>
    <ds:schemaRef ds:uri="b08b9b37-d175-4f27-901a-52f6a908faa4"/>
  </ds:schemaRefs>
</ds:datastoreItem>
</file>

<file path=customXml/itemProps2.xml><?xml version="1.0" encoding="utf-8"?>
<ds:datastoreItem xmlns:ds="http://schemas.openxmlformats.org/officeDocument/2006/customXml" ds:itemID="{8602911B-CDBD-4A81-86B9-3865FFDA7D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263E9DC9-9076-4C11-81FB-1D28734990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7674</Words>
  <Characters>44115</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2013-11-16T00:11:00Z</cp:lastPrinted>
  <dcterms:created xsi:type="dcterms:W3CDTF">2024-11-15T16:19:00Z</dcterms:created>
  <dcterms:modified xsi:type="dcterms:W3CDTF">2024-11-15T16:20:00Z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2023-08-15T23:18:11Z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123bdd88-b614-4d7b-99f8-cbc671cb6387</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