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CF549E4" w:rsidR="00C97625" w:rsidRDefault="00F87A41" w:rsidP="00D54DC7">
            <w:pPr>
              <w:pStyle w:val="Header"/>
            </w:pPr>
            <w:r>
              <w:t>NO</w:t>
            </w:r>
            <w:r w:rsidR="001F34CD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4BC7CCF" w:rsidR="00C97625" w:rsidRPr="00595DDC" w:rsidRDefault="00754C5C" w:rsidP="00754C5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754C5C">
                <w:rPr>
                  <w:rStyle w:val="Hyperlink"/>
                </w:rPr>
                <w:t>267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327CADC" w:rsidR="00C97625" w:rsidRDefault="00F87A41" w:rsidP="00D54DC7">
            <w:pPr>
              <w:pStyle w:val="Header"/>
            </w:pPr>
            <w:r>
              <w:t>NO</w:t>
            </w:r>
            <w:r w:rsidR="001F34CD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5E89064" w:rsidR="00C97625" w:rsidRPr="009F3D0E" w:rsidRDefault="0024225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35048142"/>
            <w:r>
              <w:t>Related to NPRR</w:t>
            </w:r>
            <w:r w:rsidR="00754C5C">
              <w:t>1240</w:t>
            </w:r>
            <w:r>
              <w:t>, Access to Transmission Planning</w:t>
            </w:r>
            <w:bookmarkEnd w:id="0"/>
            <w:r>
              <w:t xml:space="preserve"> Information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106B880" w:rsidR="00FC0BDC" w:rsidRPr="009F3D0E" w:rsidRDefault="00754C5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5643667" w:rsidR="00B17049" w:rsidRPr="00511748" w:rsidRDefault="0057773F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F87A41">
              <w:t xml:space="preserve">Nodal Operating Guide Revision Request (NOGRR) </w:t>
            </w:r>
            <w:r>
              <w:rPr>
                <w:rFonts w:cs="Arial"/>
              </w:rPr>
              <w:t xml:space="preserve">can take effect upon implementation of Nodal Protocol Revision Request (NPRR) </w:t>
            </w:r>
            <w:r w:rsidR="00754C5C">
              <w:rPr>
                <w:rFonts w:cs="Arial"/>
              </w:rPr>
              <w:t>1240</w:t>
            </w:r>
            <w:r>
              <w:rPr>
                <w:rFonts w:cs="Arial"/>
              </w:rPr>
              <w:t>,</w:t>
            </w:r>
            <w:r w:rsidR="001F34CD">
              <w:rPr>
                <w:rFonts w:cs="Arial"/>
              </w:rPr>
              <w:t xml:space="preserve"> </w:t>
            </w:r>
            <w:r w:rsidR="001F34CD">
              <w:t>Access to Transmission Planning Information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8F0B3C7" w:rsidR="000A2646" w:rsidRPr="00A36BDB" w:rsidRDefault="001F34CD" w:rsidP="0088379F">
            <w:pPr>
              <w:pStyle w:val="NormalArial"/>
            </w:pPr>
            <w:r w:rsidRPr="00E53823">
              <w:rPr>
                <w:rFonts w:cs="Arial"/>
              </w:rPr>
              <w:t xml:space="preserve">There are no additional impacts to this </w:t>
            </w:r>
            <w:r w:rsidR="00F87A41">
              <w:rPr>
                <w:rFonts w:cs="Arial"/>
              </w:rPr>
              <w:t>NO</w:t>
            </w:r>
            <w:r w:rsidRPr="00E53823">
              <w:rPr>
                <w:rFonts w:cs="Arial"/>
              </w:rPr>
              <w:t>GRR beyond what was captured in the Impact Analysis for NPRR</w:t>
            </w:r>
            <w:r w:rsidR="00754C5C">
              <w:rPr>
                <w:rFonts w:cs="Arial"/>
              </w:rPr>
              <w:t>1240</w:t>
            </w:r>
            <w:r w:rsidRPr="00E53823">
              <w:rPr>
                <w:rFonts w:cs="Arial"/>
              </w:rP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5683B92" w:rsidR="006B0C5E" w:rsidRDefault="00754C5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267NOGRR-02 Impact Analysis 070224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28D9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34CD"/>
    <w:rsid w:val="001F4A33"/>
    <w:rsid w:val="0020134E"/>
    <w:rsid w:val="0020272B"/>
    <w:rsid w:val="00206B28"/>
    <w:rsid w:val="002140E5"/>
    <w:rsid w:val="00226DFE"/>
    <w:rsid w:val="00227723"/>
    <w:rsid w:val="00227B32"/>
    <w:rsid w:val="0024225E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73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4C5C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87A41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54C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6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2024-07-02T20:02:00Z</dcterms:created>
  <dcterms:modified xsi:type="dcterms:W3CDTF">2024-07-02T20:03:00Z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2024-06-26T14:02:42Z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ad8ef2fe-48bb-488c-8974-0bcedb579186</vt:lpwstr>
  </property>
  <property fmtid="{D5CDD505-2E9C-101B-9397-08002B2CF9AE}" pid="9" name="MSIP_Label_7084cbda-52b8-46fb-a7b7-cb5bd465ed85_ContentBits">
    <vt:lpwstr>0</vt:lpwstr>
  </property>
</Properties>
</file>