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7A4799" w:rsidRPr="00C97799" w14:paraId="5B8CD8D5" w14:textId="77777777" w:rsidTr="0070729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F247702" w14:textId="77777777" w:rsidR="007A4799" w:rsidRPr="00C97799" w:rsidRDefault="007A4799" w:rsidP="00C97799">
            <w:pPr>
              <w:pStyle w:val="Header"/>
              <w:spacing w:before="120" w:after="120"/>
            </w:pPr>
            <w:r w:rsidRPr="00C97799">
              <w:t>NPRR 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04F63D14" w14:textId="6118219F" w:rsidR="007A4799" w:rsidRPr="00C97799" w:rsidRDefault="00E04003" w:rsidP="00C97799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6" w:history="1">
              <w:r w:rsidRPr="00B21C38">
                <w:rPr>
                  <w:rStyle w:val="Hyperlink"/>
                </w:rPr>
                <w:t>1259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591E854" w14:textId="77777777" w:rsidR="007A4799" w:rsidRPr="00C97799" w:rsidRDefault="007A4799" w:rsidP="00707297">
            <w:pPr>
              <w:pStyle w:val="Header"/>
            </w:pPr>
            <w:r w:rsidRPr="00C97799">
              <w:t>NPRR 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798AC3F7" w14:textId="44768432" w:rsidR="007A4799" w:rsidRPr="00C97799" w:rsidRDefault="00495B0D" w:rsidP="00707297">
            <w:pPr>
              <w:pStyle w:val="Header"/>
              <w:tabs>
                <w:tab w:val="clear" w:pos="4320"/>
                <w:tab w:val="clear" w:pos="8640"/>
              </w:tabs>
            </w:pPr>
            <w:r>
              <w:t>Update Section 15 Level Response Language</w:t>
            </w:r>
          </w:p>
        </w:tc>
      </w:tr>
      <w:tr w:rsidR="007A4799" w:rsidRPr="00C97799" w14:paraId="63E2DE7B" w14:textId="77777777" w:rsidTr="0070729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75831" w14:textId="77777777" w:rsidR="007A4799" w:rsidRPr="00C97799" w:rsidRDefault="007A4799" w:rsidP="00C97799">
            <w:pPr>
              <w:pStyle w:val="Header"/>
              <w:spacing w:before="120" w:after="120"/>
            </w:pPr>
            <w:r w:rsidRPr="00C97799"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F3076" w14:textId="4C142954" w:rsidR="007A4799" w:rsidRPr="00C97799" w:rsidRDefault="00495B0D" w:rsidP="007A479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October </w:t>
            </w:r>
            <w:r w:rsidR="00E04003">
              <w:rPr>
                <w:rFonts w:ascii="Arial" w:hAnsi="Arial" w:cs="Arial"/>
                <w:sz w:val="24"/>
                <w:szCs w:val="24"/>
              </w:rPr>
              <w:t>30</w:t>
            </w:r>
            <w:r>
              <w:rPr>
                <w:rFonts w:ascii="Arial" w:hAnsi="Arial" w:cs="Arial"/>
                <w:sz w:val="24"/>
                <w:szCs w:val="24"/>
              </w:rPr>
              <w:t>, 2024</w:t>
            </w:r>
          </w:p>
        </w:tc>
      </w:tr>
      <w:tr w:rsidR="007A4799" w:rsidRPr="00C97799" w14:paraId="12C2D82C" w14:textId="77777777" w:rsidTr="00707297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17DF6B1" w14:textId="77777777" w:rsidR="007A4799" w:rsidRPr="00C97799" w:rsidRDefault="007A4799" w:rsidP="00C97799">
            <w:pPr>
              <w:pStyle w:val="Header"/>
              <w:spacing w:before="120" w:after="120"/>
            </w:pPr>
            <w:r w:rsidRPr="00C97799">
              <w:t>Estimated  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86DAE42" w14:textId="77777777" w:rsidR="007A4799" w:rsidRPr="00C97799" w:rsidRDefault="007A4799" w:rsidP="0070729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97799">
              <w:rPr>
                <w:rFonts w:ascii="Arial" w:hAnsi="Arial" w:cs="Arial"/>
                <w:sz w:val="24"/>
                <w:szCs w:val="24"/>
              </w:rPr>
              <w:t>None.</w:t>
            </w:r>
          </w:p>
        </w:tc>
      </w:tr>
      <w:tr w:rsidR="007A4799" w:rsidRPr="00C97799" w14:paraId="02BAABDE" w14:textId="77777777" w:rsidTr="00707297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BBA51" w14:textId="77777777" w:rsidR="007A4799" w:rsidRPr="00C97799" w:rsidRDefault="007A4799" w:rsidP="00707297">
            <w:pPr>
              <w:pStyle w:val="Header"/>
            </w:pPr>
            <w:r w:rsidRPr="00C97799"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7A752" w14:textId="5AB7AE34" w:rsidR="007A4799" w:rsidRPr="00C97799" w:rsidRDefault="00422F72" w:rsidP="00422F72">
            <w:pPr>
              <w:pStyle w:val="NormalArial"/>
              <w:spacing w:before="120" w:after="120"/>
            </w:pPr>
            <w:r w:rsidRPr="00C97799">
              <w:rPr>
                <w:rFonts w:cs="Arial"/>
              </w:rPr>
              <w:t xml:space="preserve">No project required.  This Nodal Protocol Revision Request (NPRR) can take effect </w:t>
            </w:r>
            <w:r w:rsidR="00587ABB" w:rsidRPr="00C97799">
              <w:rPr>
                <w:rFonts w:cs="Arial"/>
              </w:rPr>
              <w:t>following</w:t>
            </w:r>
            <w:r w:rsidRPr="00C97799">
              <w:rPr>
                <w:rFonts w:cs="Arial"/>
              </w:rPr>
              <w:t xml:space="preserve"> Public Utility Commission of Texas (PUCT) approval.</w:t>
            </w:r>
          </w:p>
        </w:tc>
      </w:tr>
      <w:tr w:rsidR="007A4799" w:rsidRPr="00C97799" w14:paraId="35A2C5AA" w14:textId="77777777" w:rsidTr="0070729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E60042B" w14:textId="77777777" w:rsidR="007A4799" w:rsidRPr="00C97799" w:rsidRDefault="007A4799" w:rsidP="00707297">
            <w:pPr>
              <w:pStyle w:val="Header"/>
            </w:pPr>
            <w:r w:rsidRPr="00C97799"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48CB905" w14:textId="77777777" w:rsidR="007A4799" w:rsidRPr="00C97799" w:rsidRDefault="007A4799" w:rsidP="00707297">
            <w:pPr>
              <w:pStyle w:val="NormalArial"/>
            </w:pPr>
            <w:r w:rsidRPr="00C97799">
              <w:t>Ongoing Requirements: No impacts to ERCOT staffing.</w:t>
            </w:r>
          </w:p>
        </w:tc>
      </w:tr>
      <w:tr w:rsidR="007A4799" w:rsidRPr="00C97799" w14:paraId="3C80EC8D" w14:textId="77777777" w:rsidTr="0070729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85E439" w14:textId="77777777" w:rsidR="007A4799" w:rsidRPr="00C97799" w:rsidRDefault="007A4799" w:rsidP="00707297">
            <w:pPr>
              <w:pStyle w:val="Header"/>
            </w:pPr>
            <w:r w:rsidRPr="00C97799"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B9133E6" w14:textId="77777777" w:rsidR="007A4799" w:rsidRPr="00C97799" w:rsidRDefault="007A4799" w:rsidP="00707297">
            <w:pPr>
              <w:pStyle w:val="NormalArial"/>
            </w:pPr>
            <w:r w:rsidRPr="00C97799">
              <w:rPr>
                <w:rFonts w:cs="Arial"/>
              </w:rPr>
              <w:t xml:space="preserve">No impacts to ERCOT computer systems. </w:t>
            </w:r>
          </w:p>
        </w:tc>
      </w:tr>
      <w:tr w:rsidR="007A4799" w:rsidRPr="00C97799" w14:paraId="3C2FA41E" w14:textId="77777777" w:rsidTr="0070729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8FFA993" w14:textId="77777777" w:rsidR="007A4799" w:rsidRPr="00C97799" w:rsidRDefault="007A4799" w:rsidP="00707297">
            <w:pPr>
              <w:pStyle w:val="Header"/>
            </w:pPr>
            <w:r w:rsidRPr="00C97799"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31949C3" w14:textId="77777777" w:rsidR="007A4799" w:rsidRPr="00C97799" w:rsidRDefault="007A4799" w:rsidP="00707297">
            <w:pPr>
              <w:pStyle w:val="NormalArial"/>
            </w:pPr>
            <w:r w:rsidRPr="00C97799">
              <w:rPr>
                <w:rFonts w:cs="Arial"/>
              </w:rPr>
              <w:t>No impacts to ERCOT business functions.</w:t>
            </w:r>
          </w:p>
        </w:tc>
      </w:tr>
      <w:tr w:rsidR="007A4799" w:rsidRPr="00C97799" w14:paraId="018123A9" w14:textId="77777777" w:rsidTr="0070729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AB7EA6B" w14:textId="77777777" w:rsidR="007A4799" w:rsidRPr="00C97799" w:rsidRDefault="007A4799" w:rsidP="00707297">
            <w:pPr>
              <w:pStyle w:val="Header"/>
            </w:pPr>
            <w:r w:rsidRPr="00C97799"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4CA8C457" w14:textId="77777777" w:rsidR="007A4799" w:rsidRPr="00C97799" w:rsidRDefault="007A4799" w:rsidP="00707297">
            <w:pPr>
              <w:pStyle w:val="Header"/>
              <w:rPr>
                <w:b w:val="0"/>
              </w:rPr>
            </w:pPr>
            <w:r w:rsidRPr="00C97799">
              <w:rPr>
                <w:b w:val="0"/>
              </w:rPr>
              <w:t>No impacts to ERCOT grid operations and practices.</w:t>
            </w:r>
          </w:p>
        </w:tc>
      </w:tr>
    </w:tbl>
    <w:p w14:paraId="5241CD01" w14:textId="77777777" w:rsidR="007A4799" w:rsidRPr="00C97799" w:rsidRDefault="007A4799" w:rsidP="00C97799">
      <w:pPr>
        <w:spacing w:after="0"/>
        <w:rPr>
          <w:sz w:val="24"/>
          <w:szCs w:val="24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A4799" w:rsidRPr="00C97799" w14:paraId="7C90DD57" w14:textId="77777777" w:rsidTr="0070729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41628B90" w14:textId="77777777" w:rsidR="007A4799" w:rsidRPr="00C97799" w:rsidRDefault="007A4799" w:rsidP="00707297">
            <w:pPr>
              <w:pStyle w:val="Header"/>
              <w:jc w:val="center"/>
            </w:pPr>
            <w:r w:rsidRPr="00C97799">
              <w:t>Evaluation of Interim Solutions or Alternatives for a More Efficient Implementation</w:t>
            </w:r>
          </w:p>
        </w:tc>
      </w:tr>
      <w:tr w:rsidR="007A4799" w:rsidRPr="00C97799" w14:paraId="71C444A3" w14:textId="77777777" w:rsidTr="0070729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C883E20" w14:textId="77777777" w:rsidR="007A4799" w:rsidRPr="00C97799" w:rsidRDefault="007A4799" w:rsidP="00C97799">
            <w:pPr>
              <w:pStyle w:val="NormalArial"/>
              <w:spacing w:before="120" w:after="120"/>
            </w:pPr>
            <w:r w:rsidRPr="00C97799">
              <w:t>None offered.</w:t>
            </w:r>
          </w:p>
        </w:tc>
      </w:tr>
    </w:tbl>
    <w:p w14:paraId="118A1A74" w14:textId="77777777" w:rsidR="007A4799" w:rsidRPr="00C97799" w:rsidRDefault="007A4799" w:rsidP="00C97799">
      <w:pPr>
        <w:spacing w:after="0"/>
        <w:rPr>
          <w:sz w:val="24"/>
          <w:szCs w:val="24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A4799" w:rsidRPr="00C97799" w14:paraId="0C3B10CC" w14:textId="77777777" w:rsidTr="0070729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7A2583B8" w14:textId="77777777" w:rsidR="007A4799" w:rsidRPr="00C97799" w:rsidRDefault="007A4799" w:rsidP="00C97799">
            <w:pPr>
              <w:pStyle w:val="Header"/>
              <w:spacing w:before="120" w:after="120"/>
              <w:jc w:val="center"/>
              <w:rPr>
                <w:rFonts w:ascii="Verdana" w:hAnsi="Verdana"/>
                <w:b w:val="0"/>
              </w:rPr>
            </w:pPr>
            <w:r w:rsidRPr="00C97799">
              <w:t>Comments</w:t>
            </w:r>
          </w:p>
        </w:tc>
      </w:tr>
      <w:tr w:rsidR="007A4799" w:rsidRPr="00C97799" w14:paraId="0E9BC6E3" w14:textId="77777777" w:rsidTr="0070729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1002BC3" w14:textId="77777777" w:rsidR="007A4799" w:rsidRPr="00C97799" w:rsidRDefault="007A4799" w:rsidP="00C97799">
            <w:pPr>
              <w:pStyle w:val="NormalArial"/>
              <w:spacing w:before="120" w:after="120"/>
            </w:pPr>
            <w:r w:rsidRPr="00C97799">
              <w:t>None.</w:t>
            </w:r>
          </w:p>
        </w:tc>
      </w:tr>
    </w:tbl>
    <w:p w14:paraId="0929AD4A" w14:textId="77777777" w:rsidR="007A4799" w:rsidRPr="00C97799" w:rsidRDefault="007A4799" w:rsidP="007A4799">
      <w:pPr>
        <w:rPr>
          <w:sz w:val="24"/>
          <w:szCs w:val="24"/>
        </w:rPr>
      </w:pPr>
    </w:p>
    <w:p w14:paraId="1EE9938D" w14:textId="77777777" w:rsidR="000F3858" w:rsidRDefault="000F3858"/>
    <w:sectPr w:rsidR="000F3858" w:rsidSect="00C26EFC">
      <w:headerReference w:type="default" r:id="rId7"/>
      <w:footerReference w:type="default" r:id="rId8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A8E14C" w14:textId="77777777" w:rsidR="00101C18" w:rsidRDefault="00101C18" w:rsidP="007A4799">
      <w:pPr>
        <w:spacing w:after="0" w:line="240" w:lineRule="auto"/>
      </w:pPr>
      <w:r>
        <w:separator/>
      </w:r>
    </w:p>
  </w:endnote>
  <w:endnote w:type="continuationSeparator" w:id="0">
    <w:p w14:paraId="16577180" w14:textId="77777777" w:rsidR="00101C18" w:rsidRDefault="00101C18" w:rsidP="007A47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F54262" w14:textId="3930D727" w:rsidR="00495B0D" w:rsidRDefault="00E04003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1259</w:t>
    </w:r>
    <w:r w:rsidR="00495B0D">
      <w:rPr>
        <w:rFonts w:ascii="Arial" w:hAnsi="Arial"/>
        <w:sz w:val="18"/>
      </w:rPr>
      <w:t>NPRR-02 Impact Analysis 10</w:t>
    </w:r>
    <w:r>
      <w:rPr>
        <w:rFonts w:ascii="Arial" w:hAnsi="Arial"/>
        <w:sz w:val="18"/>
      </w:rPr>
      <w:t>30</w:t>
    </w:r>
    <w:r w:rsidR="00495B0D">
      <w:rPr>
        <w:rFonts w:ascii="Arial" w:hAnsi="Arial"/>
        <w:sz w:val="18"/>
      </w:rPr>
      <w:t>24</w:t>
    </w:r>
    <w:r w:rsidR="00BA2B92">
      <w:rPr>
        <w:rFonts w:ascii="Arial" w:hAnsi="Arial"/>
        <w:sz w:val="18"/>
      </w:rPr>
      <w:tab/>
      <w:t xml:space="preserve">Page </w:t>
    </w:r>
    <w:r w:rsidR="00BA2B92">
      <w:rPr>
        <w:rFonts w:ascii="Arial" w:hAnsi="Arial"/>
        <w:sz w:val="18"/>
      </w:rPr>
      <w:fldChar w:fldCharType="begin"/>
    </w:r>
    <w:r w:rsidR="00BA2B92">
      <w:rPr>
        <w:rFonts w:ascii="Arial" w:hAnsi="Arial"/>
        <w:sz w:val="18"/>
      </w:rPr>
      <w:instrText xml:space="preserve"> PAGE </w:instrText>
    </w:r>
    <w:r w:rsidR="00BA2B92">
      <w:rPr>
        <w:rFonts w:ascii="Arial" w:hAnsi="Arial"/>
        <w:sz w:val="18"/>
      </w:rPr>
      <w:fldChar w:fldCharType="separate"/>
    </w:r>
    <w:r w:rsidR="00BA2B92">
      <w:rPr>
        <w:rFonts w:ascii="Arial" w:hAnsi="Arial"/>
        <w:noProof/>
        <w:sz w:val="18"/>
      </w:rPr>
      <w:t>1</w:t>
    </w:r>
    <w:r w:rsidR="00BA2B92">
      <w:rPr>
        <w:rFonts w:ascii="Arial" w:hAnsi="Arial"/>
        <w:sz w:val="18"/>
      </w:rPr>
      <w:fldChar w:fldCharType="end"/>
    </w:r>
    <w:r w:rsidR="00BA2B92">
      <w:rPr>
        <w:rFonts w:ascii="Arial" w:hAnsi="Arial"/>
        <w:sz w:val="18"/>
      </w:rPr>
      <w:t xml:space="preserve"> of </w:t>
    </w:r>
    <w:r w:rsidR="00BA2B92">
      <w:rPr>
        <w:rFonts w:ascii="Arial" w:hAnsi="Arial"/>
        <w:sz w:val="18"/>
      </w:rPr>
      <w:fldChar w:fldCharType="begin"/>
    </w:r>
    <w:r w:rsidR="00BA2B92">
      <w:rPr>
        <w:rFonts w:ascii="Arial" w:hAnsi="Arial"/>
        <w:sz w:val="18"/>
      </w:rPr>
      <w:instrText xml:space="preserve"> NUMPAGES </w:instrText>
    </w:r>
    <w:r w:rsidR="00BA2B92">
      <w:rPr>
        <w:rFonts w:ascii="Arial" w:hAnsi="Arial"/>
        <w:sz w:val="18"/>
      </w:rPr>
      <w:fldChar w:fldCharType="separate"/>
    </w:r>
    <w:r w:rsidR="00BA2B92">
      <w:rPr>
        <w:rFonts w:ascii="Arial" w:hAnsi="Arial"/>
        <w:noProof/>
        <w:sz w:val="18"/>
      </w:rPr>
      <w:t>1</w:t>
    </w:r>
    <w:r w:rsidR="00BA2B92">
      <w:rPr>
        <w:rFonts w:ascii="Arial" w:hAnsi="Arial"/>
        <w:sz w:val="18"/>
      </w:rPr>
      <w:fldChar w:fldCharType="end"/>
    </w:r>
  </w:p>
  <w:p w14:paraId="49009ABE" w14:textId="77777777" w:rsidR="00495B0D" w:rsidRDefault="00BA2B92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8617B1" w14:textId="77777777" w:rsidR="00101C18" w:rsidRDefault="00101C18" w:rsidP="007A4799">
      <w:pPr>
        <w:spacing w:after="0" w:line="240" w:lineRule="auto"/>
      </w:pPr>
      <w:r>
        <w:separator/>
      </w:r>
    </w:p>
  </w:footnote>
  <w:footnote w:type="continuationSeparator" w:id="0">
    <w:p w14:paraId="22210AA1" w14:textId="77777777" w:rsidR="00101C18" w:rsidRDefault="00101C18" w:rsidP="007A47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13A27" w14:textId="77777777" w:rsidR="00495B0D" w:rsidRDefault="00BA2B92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4799"/>
    <w:rsid w:val="000F3858"/>
    <w:rsid w:val="00101C18"/>
    <w:rsid w:val="002A4318"/>
    <w:rsid w:val="00422F72"/>
    <w:rsid w:val="00444E94"/>
    <w:rsid w:val="00495B0D"/>
    <w:rsid w:val="00551EA6"/>
    <w:rsid w:val="00587ABB"/>
    <w:rsid w:val="007A4799"/>
    <w:rsid w:val="00BA2B92"/>
    <w:rsid w:val="00C97799"/>
    <w:rsid w:val="00E04003"/>
    <w:rsid w:val="00F11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68F19E"/>
  <w15:chartTrackingRefBased/>
  <w15:docId w15:val="{7DD76A6A-5E02-48EC-B772-31EF6E45F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7A4799"/>
    <w:pPr>
      <w:tabs>
        <w:tab w:val="center" w:pos="4320"/>
        <w:tab w:val="right" w:pos="8640"/>
      </w:tabs>
      <w:spacing w:after="0" w:line="240" w:lineRule="auto"/>
    </w:pPr>
    <w:rPr>
      <w:rFonts w:ascii="Arial" w:eastAsia="Times New Roman" w:hAnsi="Arial" w:cs="Times New Roman"/>
      <w:b/>
      <w:bCs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7A4799"/>
    <w:rPr>
      <w:rFonts w:ascii="Arial" w:eastAsia="Times New Roman" w:hAnsi="Arial" w:cs="Times New Roman"/>
      <w:b/>
      <w:bCs/>
      <w:sz w:val="24"/>
      <w:szCs w:val="24"/>
    </w:rPr>
  </w:style>
  <w:style w:type="paragraph" w:styleId="Footer">
    <w:name w:val="footer"/>
    <w:basedOn w:val="Normal"/>
    <w:link w:val="FooterChar"/>
    <w:rsid w:val="007A4799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7A4799"/>
    <w:rPr>
      <w:rFonts w:ascii="Times New Roman" w:eastAsia="Times New Roman" w:hAnsi="Times New Roman" w:cs="Times New Roman"/>
      <w:sz w:val="24"/>
      <w:szCs w:val="24"/>
    </w:rPr>
  </w:style>
  <w:style w:type="paragraph" w:customStyle="1" w:styleId="NormalArial">
    <w:name w:val="Normal+Arial"/>
    <w:basedOn w:val="Normal"/>
    <w:rsid w:val="007A4799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styleId="Hyperlink">
    <w:name w:val="Hyperlink"/>
    <w:uiPriority w:val="99"/>
    <w:rsid w:val="00E0400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ercot.com/mktrules/issues/NPRR1259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124</Words>
  <Characters>708</Characters>
  <Application>Microsoft Office Word</Application>
  <DocSecurity>0</DocSecurity>
  <Lines>5</Lines>
  <Paragraphs>1</Paragraphs>
  <ScaleCrop>false</ScaleCrop>
  <Company>The Electric Reliability Council of Texas</Company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Jordan Troublefield</dc:creator>
  <cp:keywords/>
  <dc:description/>
  <cp:lastModifiedBy>ERCOT</cp:lastModifiedBy>
  <cp:revision>3</cp:revision>
  <dcterms:created xsi:type="dcterms:W3CDTF">2024-10-30T20:21:00Z</dcterms:created>
  <dcterms:modified xsi:type="dcterms:W3CDTF">2024-10-30T20:24:00Z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2024-10-25T15:15:51Z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644bf50a-cc21-40ca-b9ef-f2a997d85d6b</vt:lpwstr>
  </property>
  <property fmtid="{D5CDD505-2E9C-101B-9397-08002B2CF9AE}" pid="8" name="MSIP_Label_7084cbda-52b8-46fb-a7b7-cb5bd465ed85_ContentBits">
    <vt:lpwstr>0</vt:lpwstr>
  </property>
</Properties>
</file>