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5045D1">
            <w:pPr>
              <w:pStyle w:val="Header"/>
              <w:spacing w:before="120" w:after="120"/>
            </w:pPr>
            <w:r>
              <w:t>NPRR Number</w:t>
            </w:r>
          </w:p>
        </w:tc>
        <w:tc>
          <w:tcPr>
            <w:tcW w:w="1260" w:type="dxa"/>
            <w:tcBorders>
              <w:bottom w:val="single" w:sz="4" w:space="0" w:color="auto"/>
            </w:tcBorders>
            <w:vAlign w:val="center"/>
          </w:tcPr>
          <w:p w14:paraId="58DFDEEC" w14:textId="35D602FB" w:rsidR="00067FE2" w:rsidRDefault="00604C61" w:rsidP="005045D1">
            <w:pPr>
              <w:pStyle w:val="Header"/>
              <w:spacing w:before="120" w:after="120"/>
              <w:jc w:val="center"/>
            </w:pPr>
            <w:hyperlink r:id="rId11" w:history="1">
              <w:r w:rsidRPr="00604C61">
                <w:rPr>
                  <w:rStyle w:val="Hyperlink"/>
                </w:rPr>
                <w:t>1262</w:t>
              </w:r>
            </w:hyperlink>
          </w:p>
        </w:tc>
        <w:tc>
          <w:tcPr>
            <w:tcW w:w="900" w:type="dxa"/>
            <w:tcBorders>
              <w:bottom w:val="single" w:sz="4" w:space="0" w:color="auto"/>
            </w:tcBorders>
            <w:shd w:val="clear" w:color="auto" w:fill="FFFFFF"/>
            <w:vAlign w:val="center"/>
          </w:tcPr>
          <w:p w14:paraId="1F77FB52" w14:textId="77777777" w:rsidR="00067FE2" w:rsidRDefault="00067FE2" w:rsidP="005045D1">
            <w:pPr>
              <w:pStyle w:val="Header"/>
              <w:spacing w:before="120" w:after="120"/>
            </w:pPr>
            <w:r>
              <w:t>NPRR Title</w:t>
            </w:r>
          </w:p>
        </w:tc>
        <w:tc>
          <w:tcPr>
            <w:tcW w:w="6660" w:type="dxa"/>
            <w:tcBorders>
              <w:bottom w:val="single" w:sz="4" w:space="0" w:color="auto"/>
            </w:tcBorders>
            <w:vAlign w:val="center"/>
          </w:tcPr>
          <w:p w14:paraId="58F14EBB" w14:textId="688E2F03" w:rsidR="00067FE2" w:rsidRDefault="003F70E6" w:rsidP="005045D1">
            <w:pPr>
              <w:pStyle w:val="Header"/>
              <w:spacing w:before="120" w:after="120"/>
            </w:pPr>
            <w:r>
              <w:t>Ancillary Service Opt</w:t>
            </w:r>
            <w:r w:rsidR="005045D1">
              <w:t xml:space="preserve"> </w:t>
            </w:r>
            <w:r>
              <w:t>Out Clarification</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5045D1">
            <w:pPr>
              <w:pStyle w:val="Header"/>
              <w:spacing w:before="120" w:after="120"/>
              <w:rPr>
                <w:bCs w:val="0"/>
              </w:rPr>
            </w:pPr>
            <w:r w:rsidRPr="00E01925">
              <w:rPr>
                <w:bCs w:val="0"/>
              </w:rPr>
              <w:t>Date Posted</w:t>
            </w:r>
          </w:p>
        </w:tc>
        <w:tc>
          <w:tcPr>
            <w:tcW w:w="7560" w:type="dxa"/>
            <w:gridSpan w:val="2"/>
            <w:vAlign w:val="center"/>
          </w:tcPr>
          <w:p w14:paraId="16A45634" w14:textId="2C6FE232" w:rsidR="00067FE2" w:rsidRPr="00E01925" w:rsidRDefault="005045D1" w:rsidP="005045D1">
            <w:pPr>
              <w:pStyle w:val="NormalArial"/>
              <w:spacing w:before="120" w:after="120"/>
            </w:pPr>
            <w:r>
              <w:t xml:space="preserve">November </w:t>
            </w:r>
            <w:r w:rsidR="00604C61">
              <w:t>19</w:t>
            </w:r>
            <w:r>
              <w:t>,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5045D1">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6701C976" w:rsidR="009D17F0" w:rsidRPr="00FB509B" w:rsidRDefault="0066370F" w:rsidP="005045D1">
            <w:pPr>
              <w:pStyle w:val="NormalArial"/>
              <w:spacing w:before="120" w:after="120"/>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5045D1">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2D4F0E2A" w:rsidR="009D17F0" w:rsidRPr="00FB509B" w:rsidRDefault="00A2172A" w:rsidP="005045D1">
            <w:pPr>
              <w:pStyle w:val="NormalArial"/>
              <w:spacing w:before="120" w:after="120"/>
            </w:pPr>
            <w:r>
              <w:t>6.4.9.1</w:t>
            </w:r>
            <w:r w:rsidR="005045D1">
              <w:t xml:space="preserve">, </w:t>
            </w:r>
            <w:r>
              <w:t>Evaluation and Maintenance of Ancillary Service Capacity</w:t>
            </w:r>
            <w:r w:rsidR="005045D1">
              <w:t xml:space="preserve"> </w:t>
            </w:r>
            <w:r>
              <w:t xml:space="preserve">Sufficiency </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5045D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41FAA570" w:rsidR="00C9766A" w:rsidRPr="00FB509B" w:rsidRDefault="00A2172A" w:rsidP="005045D1">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5045D1">
            <w:pPr>
              <w:pStyle w:val="Header"/>
              <w:spacing w:before="120" w:after="120"/>
            </w:pPr>
            <w:r>
              <w:t>Revision Description</w:t>
            </w:r>
          </w:p>
        </w:tc>
        <w:tc>
          <w:tcPr>
            <w:tcW w:w="7560" w:type="dxa"/>
            <w:gridSpan w:val="2"/>
            <w:tcBorders>
              <w:bottom w:val="single" w:sz="4" w:space="0" w:color="auto"/>
            </w:tcBorders>
            <w:vAlign w:val="center"/>
          </w:tcPr>
          <w:p w14:paraId="6A00AE95" w14:textId="1BCB080B" w:rsidR="009D17F0" w:rsidRPr="00FB509B" w:rsidRDefault="005045D1" w:rsidP="005045D1">
            <w:pPr>
              <w:pStyle w:val="NormalArial"/>
              <w:spacing w:before="120" w:after="120"/>
            </w:pPr>
            <w:r>
              <w:t>This Nodal Protocol Revision Request (NPRR) c</w:t>
            </w:r>
            <w:r w:rsidR="00A2172A">
              <w:t xml:space="preserve">larifies the ability for a Resource providing Ancillary Services to </w:t>
            </w:r>
            <w:r w:rsidR="00167C3C">
              <w:t xml:space="preserve">opt out </w:t>
            </w:r>
            <w:r w:rsidR="00A2172A">
              <w:t>of that provision.</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142AC80B"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068CD6DC"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5pt;height:15.05pt" o:ole="">
                  <v:imagedata r:id="rId15" o:title=""/>
                </v:shape>
                <w:control r:id="rId16" w:name="TextBox17" w:shapeid="_x0000_i1039"/>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1DB840D3"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5pt;height:15.05pt" o:ole="">
                  <v:imagedata r:id="rId12" o:title=""/>
                </v:shape>
                <w:control r:id="rId18" w:name="TextBox122" w:shapeid="_x0000_i1041"/>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40B19ED3" w:rsidR="00E71C39" w:rsidRDefault="00E71C39" w:rsidP="00E71C39">
            <w:pPr>
              <w:pStyle w:val="NormalArial"/>
              <w:spacing w:before="120"/>
              <w:rPr>
                <w:iCs/>
                <w:kern w:val="24"/>
              </w:rPr>
            </w:pPr>
            <w:r w:rsidRPr="006629C8">
              <w:object w:dxaOrig="225" w:dyaOrig="225" w14:anchorId="200A7673">
                <v:shape id="_x0000_i1043" type="#_x0000_t75" style="width:15.65pt;height:15.05pt" o:ole="">
                  <v:imagedata r:id="rId12" o:title=""/>
                </v:shape>
                <w:control r:id="rId20" w:name="TextBox13" w:shapeid="_x0000_i1043"/>
              </w:object>
            </w:r>
            <w:r w:rsidRPr="006629C8">
              <w:t xml:space="preserve">  </w:t>
            </w:r>
            <w:r w:rsidR="00ED3965" w:rsidRPr="00344591">
              <w:rPr>
                <w:iCs/>
                <w:kern w:val="24"/>
              </w:rPr>
              <w:t>General system and/or process improvement(s)</w:t>
            </w:r>
          </w:p>
          <w:p w14:paraId="17096D73" w14:textId="1056445A" w:rsidR="00E71C39" w:rsidRDefault="00E71C39" w:rsidP="00E71C39">
            <w:pPr>
              <w:pStyle w:val="NormalArial"/>
              <w:spacing w:before="120"/>
              <w:rPr>
                <w:iCs/>
                <w:kern w:val="24"/>
              </w:rPr>
            </w:pPr>
            <w:r w:rsidRPr="006629C8">
              <w:object w:dxaOrig="225" w:dyaOrig="225" w14:anchorId="4C6ED319">
                <v:shape id="_x0000_i1045" type="#_x0000_t75" style="width:15.65pt;height:15.05pt" o:ole="">
                  <v:imagedata r:id="rId12" o:title=""/>
                </v:shape>
                <w:control r:id="rId21" w:name="TextBox14" w:shapeid="_x0000_i1045"/>
              </w:object>
            </w:r>
            <w:r w:rsidRPr="006629C8">
              <w:t xml:space="preserve">  </w:t>
            </w:r>
            <w:r>
              <w:rPr>
                <w:iCs/>
                <w:kern w:val="24"/>
              </w:rPr>
              <w:t>Regulatory requirements</w:t>
            </w:r>
          </w:p>
          <w:p w14:paraId="5FB89AD5" w14:textId="53161548"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5pt;height:15.05pt" o:ole="">
                  <v:imagedata r:id="rId12" o:title=""/>
                </v:shape>
                <w:control r:id="rId22"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t>Justification of Reason for Revision and Market Impacts</w:t>
            </w:r>
          </w:p>
        </w:tc>
        <w:tc>
          <w:tcPr>
            <w:tcW w:w="7560" w:type="dxa"/>
            <w:gridSpan w:val="2"/>
            <w:tcBorders>
              <w:bottom w:val="single" w:sz="4" w:space="0" w:color="auto"/>
            </w:tcBorders>
            <w:vAlign w:val="center"/>
          </w:tcPr>
          <w:p w14:paraId="313E5647" w14:textId="655DF18A" w:rsidR="00625E5D" w:rsidRPr="00625E5D" w:rsidRDefault="00225925" w:rsidP="00625E5D">
            <w:pPr>
              <w:pStyle w:val="NormalArial"/>
              <w:spacing w:before="120" w:after="120"/>
              <w:rPr>
                <w:iCs/>
                <w:kern w:val="24"/>
              </w:rPr>
            </w:pPr>
            <w:r>
              <w:t xml:space="preserve">Confusion exists as to whether the provisions in Section 6.4.9.1 allow for a specific Resource to </w:t>
            </w:r>
            <w:r w:rsidR="00560552">
              <w:t xml:space="preserve">opt out </w:t>
            </w:r>
            <w:r>
              <w:t xml:space="preserve">of providing an Ancillary Service. </w:t>
            </w:r>
            <w:r w:rsidR="00167C3C">
              <w:t xml:space="preserve"> </w:t>
            </w:r>
            <w:r>
              <w:t xml:space="preserve">This </w:t>
            </w:r>
            <w:r w:rsidR="00560552">
              <w:t xml:space="preserve">revision </w:t>
            </w:r>
            <w:r>
              <w:t xml:space="preserve">ensures all parties know and understand this feature exists in the ERCOT </w:t>
            </w:r>
            <w:r w:rsidR="00167C3C">
              <w:t xml:space="preserve">market </w:t>
            </w:r>
            <w:r>
              <w:t>and how it is implemented.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lastRenderedPageBreak/>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6A1E8FF0" w:rsidR="009A3772" w:rsidRDefault="00225925">
            <w:pPr>
              <w:pStyle w:val="NormalArial"/>
            </w:pPr>
            <w:r>
              <w:t>Clayton Greer</w:t>
            </w:r>
            <w:r w:rsidR="000B4AE1">
              <w:t xml:space="preserve">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16DB5BA3" w:rsidR="009A3772" w:rsidRDefault="00604C61">
            <w:pPr>
              <w:pStyle w:val="NormalArial"/>
            </w:pPr>
            <w:hyperlink r:id="rId23" w:history="1">
              <w:r w:rsidR="00225925" w:rsidRPr="009F486B">
                <w:rPr>
                  <w:rStyle w:val="Hyperlink"/>
                </w:rPr>
                <w:t>clayton@chollapetro.com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7253493C" w:rsidR="009A3772" w:rsidRDefault="00225925">
            <w:pPr>
              <w:pStyle w:val="NormalArial"/>
            </w:pPr>
            <w:r>
              <w:t>Cholla Petroleum, Inc.</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3F8B4581" w:rsidR="009A3772" w:rsidRDefault="00225925">
            <w:pPr>
              <w:pStyle w:val="NormalArial"/>
            </w:pPr>
            <w:r>
              <w:t>512-497-2986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10034FF1" w:rsidR="009A3772" w:rsidRDefault="00225925">
            <w:pPr>
              <w:pStyle w:val="NormalArial"/>
            </w:pPr>
            <w:r>
              <w:t>Industrial Consumers</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09D3557" w:rsidR="009A3772" w:rsidRPr="00D56D61" w:rsidRDefault="005045D1">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F6FE63E" w:rsidR="009A3772" w:rsidRPr="00D56D61" w:rsidRDefault="00604C61">
            <w:pPr>
              <w:pStyle w:val="NormalArial"/>
            </w:pPr>
            <w:hyperlink r:id="rId24" w:history="1">
              <w:r w:rsidR="005045D1" w:rsidRPr="00C16515">
                <w:rPr>
                  <w:rStyle w:val="Hyperlink"/>
                </w:rPr>
                <w:t>Brittney.Albracht@ercot.com</w:t>
              </w:r>
            </w:hyperlink>
            <w:r w:rsidR="005045D1">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08602032" w:rsidR="009A3772" w:rsidRDefault="005045D1">
            <w:pPr>
              <w:pStyle w:val="NormalArial"/>
            </w:pPr>
            <w:r>
              <w:t>512-225-7027</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AC5071D" w14:textId="77777777" w:rsidR="005045D1" w:rsidRDefault="005045D1" w:rsidP="005045D1">
      <w:pPr>
        <w:pStyle w:val="H4"/>
        <w:spacing w:before="480"/>
        <w:ind w:left="0" w:firstLine="0"/>
      </w:pPr>
      <w:r>
        <w:t>6.4.9.1</w:t>
      </w:r>
      <w:r>
        <w:tab/>
        <w:t xml:space="preserve">Evaluation and Maintenance of Ancillary Service Capacity Sufficiency </w:t>
      </w:r>
    </w:p>
    <w:p w14:paraId="03AEC35F" w14:textId="77777777" w:rsidR="005045D1" w:rsidRDefault="005045D1" w:rsidP="005045D1">
      <w:pPr>
        <w:pStyle w:val="BodyTextNumbered"/>
      </w:pPr>
      <w:r>
        <w:t>(1)</w:t>
      </w:r>
      <w:r>
        <w:tab/>
        <w:t>ERCOT shall evaluate Ancillary Service requirements and capacity sufficiency using evaluation tools including the Ancillary Services Capacity Monitor, described in Section 6.5.7.5, Ancillary Services Capacity Monitor, throughout the Adjustment Period and Operating Period.</w:t>
      </w:r>
    </w:p>
    <w:p w14:paraId="6289D333" w14:textId="77777777" w:rsidR="005045D1" w:rsidRDefault="005045D1" w:rsidP="005045D1">
      <w:pPr>
        <w:pStyle w:val="BodyTextNumbered"/>
      </w:pPr>
      <w:r>
        <w:t>(2)</w:t>
      </w:r>
      <w:r>
        <w:tab/>
        <w:t>ERCOT may procure Ancillary Services in the Adjustment Period for the following reasons:</w:t>
      </w:r>
    </w:p>
    <w:p w14:paraId="5C783480" w14:textId="77777777" w:rsidR="005045D1" w:rsidRDefault="005045D1" w:rsidP="00604C61">
      <w:pPr>
        <w:pStyle w:val="List"/>
        <w:ind w:left="1440"/>
      </w:pPr>
      <w:r>
        <w:t xml:space="preserve">(a) </w:t>
      </w:r>
      <w:r>
        <w:tab/>
        <w:t>Increased need of Ancillary Services capacity above that specified in the Day-Ahead;</w:t>
      </w:r>
    </w:p>
    <w:p w14:paraId="0A82FEB3" w14:textId="77777777" w:rsidR="005045D1" w:rsidRDefault="005045D1" w:rsidP="00604C61">
      <w:pPr>
        <w:pStyle w:val="List"/>
        <w:ind w:left="1440"/>
      </w:pPr>
      <w:r>
        <w:t xml:space="preserve">(b) </w:t>
      </w:r>
      <w:r>
        <w:tab/>
      </w:r>
      <w:r w:rsidRPr="007779E2">
        <w:t xml:space="preserve">Replacement of Ancillary Services capacity that is </w:t>
      </w:r>
      <w:r>
        <w:t>infeasible</w:t>
      </w:r>
      <w:r w:rsidRPr="007779E2">
        <w:t xml:space="preserve"> due </w:t>
      </w:r>
      <w:r>
        <w:t>to transmission constraints; or</w:t>
      </w:r>
    </w:p>
    <w:p w14:paraId="5E71D797" w14:textId="77777777" w:rsidR="005045D1" w:rsidRDefault="005045D1" w:rsidP="00604C61">
      <w:pPr>
        <w:pStyle w:val="List"/>
        <w:ind w:left="1440"/>
      </w:pPr>
      <w:r>
        <w:t xml:space="preserve">(c) </w:t>
      </w:r>
      <w:r>
        <w:tab/>
        <w:t>Replacement of Ancillary Services capacity due to failure to provide.</w:t>
      </w:r>
    </w:p>
    <w:p w14:paraId="64300273" w14:textId="194F3369" w:rsidR="005045D1" w:rsidRDefault="005045D1" w:rsidP="005045D1">
      <w:pPr>
        <w:pStyle w:val="BodyTextNumbered"/>
      </w:pPr>
      <w:r>
        <w:t>(3)</w:t>
      </w:r>
      <w:r>
        <w:tab/>
      </w:r>
      <w:r w:rsidRPr="007779E2">
        <w:t xml:space="preserve">A QSE may </w:t>
      </w:r>
      <w:ins w:id="1" w:author="Cholla Energy" w:date="2024-11-18T05:36:00Z">
        <w:r>
          <w:t xml:space="preserve">opt out of supplying an Ancillary Service with </w:t>
        </w:r>
      </w:ins>
      <w:del w:id="2" w:author="Cholla Energy" w:date="2024-11-18T05:36:00Z">
        <w:r w:rsidRPr="007779E2" w:rsidDel="005045D1">
          <w:delText xml:space="preserve">change the </w:delText>
        </w:r>
      </w:del>
      <w:r w:rsidRPr="007779E2">
        <w:t>specific</w:t>
      </w:r>
      <w:ins w:id="3" w:author="Cholla Energy" w:date="2024-11-18T05:37:00Z">
        <w:r>
          <w:t>, qualified</w:t>
        </w:r>
      </w:ins>
      <w:r w:rsidRPr="007779E2">
        <w:t xml:space="preserve"> Resources </w:t>
      </w:r>
      <w:ins w:id="4" w:author="Cholla Energy" w:date="2024-11-18T05:37:00Z">
        <w:r>
          <w:t xml:space="preserve">by designating alternative, qualified Resources to </w:t>
        </w:r>
      </w:ins>
      <w:r w:rsidRPr="007779E2">
        <w:t>supply</w:t>
      </w:r>
      <w:del w:id="5" w:author="Cholla Energy" w:date="2024-11-18T05:37:00Z">
        <w:r w:rsidRPr="007779E2" w:rsidDel="005045D1">
          <w:delText>ing</w:delText>
        </w:r>
      </w:del>
      <w:r w:rsidRPr="007779E2">
        <w:t xml:space="preserve"> Ancillary Services under Section 3.9, Current Operating Plan (COP), using the QSE’s Ancillary Service Resource Responsibility in the COP only if, in ERCOT’s determination, that change does not adversely affect the </w:t>
      </w:r>
      <w:r>
        <w:t>feasibility</w:t>
      </w:r>
      <w:r w:rsidRPr="007779E2">
        <w:t xml:space="preserve"> of the service(s) being allocated to an alternate Resource and if that change does not adversely affect the </w:t>
      </w:r>
      <w:r>
        <w:t>feasibility</w:t>
      </w:r>
      <w:r w:rsidRPr="007779E2">
        <w:t xml:space="preserve"> of other services </w:t>
      </w:r>
      <w:r w:rsidRPr="007779E2">
        <w:lastRenderedPageBreak/>
        <w:t xml:space="preserve">previously procured by ERCOT.  A QSE may not change the quantity provided of each type of Ancillary Services awarded through the ERCOT procurement process or the aggregate Self-Arranged Ancillary Service Quantity (by Ancillary Service type) from the DAM.  On detection of a change in COP for Resources providing Ancillary Services, ERCOT shall review the impact on </w:t>
      </w:r>
      <w:r>
        <w:t>feasibility</w:t>
      </w:r>
      <w:r w:rsidRPr="007779E2">
        <w:t xml:space="preserve"> and communicate to the QSE if the change is not approved.  The QSE must update its COP to reflect the ERCOT decision.  If ERCOT does not act on the request by the beginning of the Operating Hour in which the change will take effect, </w:t>
      </w:r>
      <w:r>
        <w:t>the request is deemed approved.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045D1" w14:paraId="0E1CE7B5" w14:textId="77777777" w:rsidTr="00E15E0D">
        <w:trPr>
          <w:trHeight w:val="206"/>
        </w:trPr>
        <w:tc>
          <w:tcPr>
            <w:tcW w:w="9350" w:type="dxa"/>
            <w:shd w:val="pct12" w:color="auto" w:fill="auto"/>
          </w:tcPr>
          <w:p w14:paraId="5B1D92FA" w14:textId="77777777" w:rsidR="005045D1" w:rsidRDefault="005045D1" w:rsidP="00E15E0D">
            <w:pPr>
              <w:pStyle w:val="Instructions"/>
              <w:spacing w:before="120"/>
            </w:pPr>
            <w:r>
              <w:t>[NPRR1010:  Replace Section 6.4.9.1 above with the following upon system implementation of the Real-Time Co-Optimization (RTC) project:]</w:t>
            </w:r>
          </w:p>
          <w:p w14:paraId="189C6022" w14:textId="77777777" w:rsidR="005045D1" w:rsidRDefault="005045D1" w:rsidP="00E15E0D">
            <w:pPr>
              <w:keepNext/>
              <w:widowControl w:val="0"/>
              <w:tabs>
                <w:tab w:val="left" w:pos="1260"/>
              </w:tabs>
              <w:spacing w:before="480" w:after="240"/>
              <w:ind w:left="1267" w:hanging="1267"/>
              <w:outlineLvl w:val="3"/>
              <w:rPr>
                <w:b/>
                <w:bCs/>
                <w:snapToGrid w:val="0"/>
              </w:rPr>
            </w:pPr>
            <w:bookmarkStart w:id="6" w:name="_Toc60040579"/>
            <w:bookmarkStart w:id="7" w:name="_Toc65151639"/>
            <w:bookmarkStart w:id="8" w:name="_Toc80174665"/>
            <w:bookmarkStart w:id="9" w:name="_Toc108712423"/>
            <w:bookmarkStart w:id="10" w:name="_Toc112417543"/>
            <w:bookmarkStart w:id="11" w:name="_Toc119310212"/>
            <w:bookmarkStart w:id="12" w:name="_Toc125966146"/>
            <w:bookmarkStart w:id="13" w:name="_Toc135992243"/>
            <w:bookmarkStart w:id="14" w:name="_Toc170303440"/>
            <w:bookmarkStart w:id="15" w:name="_Toc175157344"/>
            <w:r w:rsidRPr="003161DC">
              <w:rPr>
                <w:b/>
                <w:bCs/>
                <w:snapToGrid w:val="0"/>
              </w:rPr>
              <w:t>6.4.9.1</w:t>
            </w:r>
            <w:r w:rsidRPr="003161DC">
              <w:rPr>
                <w:b/>
                <w:bCs/>
                <w:snapToGrid w:val="0"/>
              </w:rPr>
              <w:tab/>
            </w:r>
            <w:r>
              <w:rPr>
                <w:b/>
                <w:bCs/>
                <w:snapToGrid w:val="0"/>
              </w:rPr>
              <w:t>Ancillary Service Offers</w:t>
            </w:r>
            <w:bookmarkEnd w:id="6"/>
            <w:bookmarkEnd w:id="7"/>
            <w:bookmarkEnd w:id="8"/>
            <w:bookmarkEnd w:id="9"/>
            <w:bookmarkEnd w:id="10"/>
            <w:bookmarkEnd w:id="11"/>
            <w:bookmarkEnd w:id="12"/>
            <w:bookmarkEnd w:id="13"/>
            <w:bookmarkEnd w:id="14"/>
            <w:bookmarkEnd w:id="15"/>
          </w:p>
          <w:p w14:paraId="4220ADA0" w14:textId="77777777" w:rsidR="005045D1" w:rsidRDefault="005045D1" w:rsidP="00E15E0D">
            <w:pPr>
              <w:spacing w:after="240"/>
              <w:ind w:left="720" w:hanging="720"/>
            </w:pPr>
            <w:r w:rsidRPr="00A81A3B">
              <w:t>(1)</w:t>
            </w:r>
            <w:r w:rsidRPr="00A81A3B">
              <w:tab/>
            </w:r>
            <w:r w:rsidRPr="003161DC">
              <w:t xml:space="preserve">A detailed description of </w:t>
            </w:r>
            <w:r>
              <w:t>the Ancillary Service</w:t>
            </w:r>
            <w:r w:rsidRPr="003161DC">
              <w:t xml:space="preserve"> Offer</w:t>
            </w:r>
            <w:r>
              <w:t>s</w:t>
            </w:r>
            <w:r w:rsidRPr="003161DC">
              <w:t xml:space="preserve"> and validations performed by ERCOT is in Section 4.4.</w:t>
            </w:r>
            <w:r>
              <w:t>7.2,</w:t>
            </w:r>
            <w:r w:rsidRPr="00175161">
              <w:t xml:space="preserve"> Ancillary Service Offers</w:t>
            </w:r>
            <w:r w:rsidRPr="003161DC">
              <w:t>.</w:t>
            </w:r>
          </w:p>
          <w:p w14:paraId="7AB1B295" w14:textId="77777777" w:rsidR="005045D1" w:rsidRPr="00B06583" w:rsidRDefault="005045D1" w:rsidP="00E15E0D">
            <w:pPr>
              <w:spacing w:after="240"/>
              <w:ind w:left="720" w:hanging="720"/>
            </w:pPr>
            <w:r>
              <w:t>(2)</w:t>
            </w:r>
            <w:r>
              <w:tab/>
              <w:t>QSEs may update their Ancillary Service Offers in Real-Time.  SCED shall use the latest updated Ancillary Service Offers available to it at the time of the SCED execution.</w:t>
            </w:r>
          </w:p>
        </w:tc>
      </w:tr>
    </w:tbl>
    <w:p w14:paraId="79ABB17D" w14:textId="77777777" w:rsidR="005045D1" w:rsidRDefault="005045D1" w:rsidP="00E71C39">
      <w:pPr>
        <w:rPr>
          <w:rFonts w:ascii="Arial" w:hAnsi="Arial" w:cs="Arial"/>
        </w:rPr>
      </w:pPr>
    </w:p>
    <w:sectPr w:rsidR="005045D1">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A5F44D3" w:rsidR="00D176CF" w:rsidRDefault="00115D37">
    <w:pPr>
      <w:pStyle w:val="Footer"/>
      <w:tabs>
        <w:tab w:val="clear" w:pos="4320"/>
        <w:tab w:val="clear" w:pos="8640"/>
        <w:tab w:val="right" w:pos="9360"/>
      </w:tabs>
      <w:rPr>
        <w:rFonts w:ascii="Arial" w:hAnsi="Arial" w:cs="Arial"/>
        <w:sz w:val="18"/>
      </w:rPr>
    </w:pPr>
    <w:r>
      <w:rPr>
        <w:rFonts w:ascii="Arial" w:hAnsi="Arial" w:cs="Arial"/>
        <w:sz w:val="18"/>
      </w:rPr>
      <w:t>XXX</w:t>
    </w:r>
    <w:r w:rsidR="00D176CF">
      <w:rPr>
        <w:rFonts w:ascii="Arial" w:hAnsi="Arial" w:cs="Arial"/>
        <w:sz w:val="18"/>
      </w:rPr>
      <w:t>NPRR</w:t>
    </w:r>
    <w:r>
      <w:rPr>
        <w:rFonts w:ascii="Arial" w:hAnsi="Arial" w:cs="Arial"/>
        <w:sz w:val="18"/>
      </w:rPr>
      <w:t>-01</w:t>
    </w:r>
    <w:r w:rsidR="00D176CF">
      <w:rPr>
        <w:rFonts w:ascii="Arial" w:hAnsi="Arial" w:cs="Arial"/>
        <w:sz w:val="18"/>
      </w:rPr>
      <w:t xml:space="preserve"> </w:t>
    </w:r>
    <w:r w:rsidRPr="00115D37">
      <w:rPr>
        <w:rFonts w:ascii="Arial" w:hAnsi="Arial" w:cs="Arial"/>
        <w:sz w:val="18"/>
      </w:rPr>
      <w:t>Ancillary Service Opt Out Clarification</w:t>
    </w:r>
    <w:r w:rsidR="00D176CF">
      <w:rPr>
        <w:rFonts w:ascii="Arial" w:hAnsi="Arial" w:cs="Arial"/>
        <w:sz w:val="18"/>
      </w:rPr>
      <w:t xml:space="preserve"> </w:t>
    </w:r>
    <w:r>
      <w:rPr>
        <w:rFonts w:ascii="Arial" w:hAnsi="Arial" w:cs="Arial"/>
        <w:sz w:val="18"/>
      </w:rPr>
      <w:t>11</w:t>
    </w:r>
    <w:r w:rsidR="00604C61">
      <w:rPr>
        <w:rFonts w:ascii="Arial" w:hAnsi="Arial" w:cs="Arial"/>
        <w:sz w:val="18"/>
      </w:rPr>
      <w:t>19</w:t>
    </w:r>
    <w:r>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olla Energy">
    <w15:presenceInfo w15:providerId="None" w15:userId="Cholla Energ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zzmp10NoTrailerPromptID" w:val="NG-JG20DMX7.4866-6411-0840.1"/>
    <w:docVar w:name="zzmpLegacyTrailerRemoved" w:val="True"/>
  </w:docVars>
  <w:rsids>
    <w:rsidRoot w:val="00534C6C"/>
    <w:rsid w:val="00006711"/>
    <w:rsid w:val="00060A5A"/>
    <w:rsid w:val="00064B44"/>
    <w:rsid w:val="00067FE2"/>
    <w:rsid w:val="0007682E"/>
    <w:rsid w:val="000A64F6"/>
    <w:rsid w:val="000B4AE1"/>
    <w:rsid w:val="000D1AEB"/>
    <w:rsid w:val="000D3E64"/>
    <w:rsid w:val="000F13C5"/>
    <w:rsid w:val="000F3FD0"/>
    <w:rsid w:val="00105A36"/>
    <w:rsid w:val="00115D37"/>
    <w:rsid w:val="001313B4"/>
    <w:rsid w:val="00131B21"/>
    <w:rsid w:val="0014546D"/>
    <w:rsid w:val="001500D9"/>
    <w:rsid w:val="00156DB7"/>
    <w:rsid w:val="00157228"/>
    <w:rsid w:val="00160C3C"/>
    <w:rsid w:val="00167C3C"/>
    <w:rsid w:val="00176375"/>
    <w:rsid w:val="0017783C"/>
    <w:rsid w:val="0019314C"/>
    <w:rsid w:val="001F38F0"/>
    <w:rsid w:val="00225925"/>
    <w:rsid w:val="00237430"/>
    <w:rsid w:val="0026307D"/>
    <w:rsid w:val="00276A99"/>
    <w:rsid w:val="00286AD9"/>
    <w:rsid w:val="00292F87"/>
    <w:rsid w:val="002966F3"/>
    <w:rsid w:val="002B69F3"/>
    <w:rsid w:val="002B763A"/>
    <w:rsid w:val="002D382A"/>
    <w:rsid w:val="002F1EDD"/>
    <w:rsid w:val="003013F2"/>
    <w:rsid w:val="0030232A"/>
    <w:rsid w:val="0030694A"/>
    <w:rsid w:val="003069F4"/>
    <w:rsid w:val="00360920"/>
    <w:rsid w:val="00384709"/>
    <w:rsid w:val="00386C35"/>
    <w:rsid w:val="003A3D77"/>
    <w:rsid w:val="003B5AED"/>
    <w:rsid w:val="003C6B7B"/>
    <w:rsid w:val="003F70E6"/>
    <w:rsid w:val="004135BD"/>
    <w:rsid w:val="004302A4"/>
    <w:rsid w:val="00435411"/>
    <w:rsid w:val="004463BA"/>
    <w:rsid w:val="00477972"/>
    <w:rsid w:val="004822D4"/>
    <w:rsid w:val="0049290B"/>
    <w:rsid w:val="004A4451"/>
    <w:rsid w:val="004D3958"/>
    <w:rsid w:val="005008DF"/>
    <w:rsid w:val="005045D0"/>
    <w:rsid w:val="005045D1"/>
    <w:rsid w:val="00506D56"/>
    <w:rsid w:val="00534C6C"/>
    <w:rsid w:val="00555554"/>
    <w:rsid w:val="00560552"/>
    <w:rsid w:val="005841C0"/>
    <w:rsid w:val="0059260F"/>
    <w:rsid w:val="005E5074"/>
    <w:rsid w:val="00604C61"/>
    <w:rsid w:val="00612E4F"/>
    <w:rsid w:val="00613501"/>
    <w:rsid w:val="00615D5E"/>
    <w:rsid w:val="00622E99"/>
    <w:rsid w:val="00625E5D"/>
    <w:rsid w:val="00657C61"/>
    <w:rsid w:val="0066370F"/>
    <w:rsid w:val="006A0784"/>
    <w:rsid w:val="006A697B"/>
    <w:rsid w:val="006B4DDE"/>
    <w:rsid w:val="006E4597"/>
    <w:rsid w:val="00743968"/>
    <w:rsid w:val="00780BF2"/>
    <w:rsid w:val="00785415"/>
    <w:rsid w:val="00786294"/>
    <w:rsid w:val="00791CB9"/>
    <w:rsid w:val="00793130"/>
    <w:rsid w:val="00797DEE"/>
    <w:rsid w:val="007A1BE1"/>
    <w:rsid w:val="007B3233"/>
    <w:rsid w:val="007B5A42"/>
    <w:rsid w:val="007C199B"/>
    <w:rsid w:val="007D3073"/>
    <w:rsid w:val="007D64B9"/>
    <w:rsid w:val="007D72D4"/>
    <w:rsid w:val="007E0452"/>
    <w:rsid w:val="008070C0"/>
    <w:rsid w:val="00811C12"/>
    <w:rsid w:val="00845778"/>
    <w:rsid w:val="00851259"/>
    <w:rsid w:val="00851A26"/>
    <w:rsid w:val="00887E28"/>
    <w:rsid w:val="008C5EE6"/>
    <w:rsid w:val="008D5C3A"/>
    <w:rsid w:val="008E2870"/>
    <w:rsid w:val="008E6DA2"/>
    <w:rsid w:val="008F6DD5"/>
    <w:rsid w:val="00903E4C"/>
    <w:rsid w:val="00907B1E"/>
    <w:rsid w:val="009408B0"/>
    <w:rsid w:val="00943AFD"/>
    <w:rsid w:val="00963A51"/>
    <w:rsid w:val="00983B6E"/>
    <w:rsid w:val="009936F8"/>
    <w:rsid w:val="009A3772"/>
    <w:rsid w:val="009D17F0"/>
    <w:rsid w:val="00A2172A"/>
    <w:rsid w:val="00A42796"/>
    <w:rsid w:val="00A5311D"/>
    <w:rsid w:val="00AD3B58"/>
    <w:rsid w:val="00AF56C6"/>
    <w:rsid w:val="00AF7CB2"/>
    <w:rsid w:val="00B032E8"/>
    <w:rsid w:val="00B228A7"/>
    <w:rsid w:val="00B57F96"/>
    <w:rsid w:val="00B67892"/>
    <w:rsid w:val="00BA4D33"/>
    <w:rsid w:val="00BC2D06"/>
    <w:rsid w:val="00C47AD5"/>
    <w:rsid w:val="00C744EB"/>
    <w:rsid w:val="00C90702"/>
    <w:rsid w:val="00C917FF"/>
    <w:rsid w:val="00C9766A"/>
    <w:rsid w:val="00CC4F39"/>
    <w:rsid w:val="00CD544C"/>
    <w:rsid w:val="00CF4256"/>
    <w:rsid w:val="00D04FE8"/>
    <w:rsid w:val="00D176CF"/>
    <w:rsid w:val="00D17AD5"/>
    <w:rsid w:val="00D271E3"/>
    <w:rsid w:val="00D47A80"/>
    <w:rsid w:val="00D85807"/>
    <w:rsid w:val="00D87349"/>
    <w:rsid w:val="00D91EE9"/>
    <w:rsid w:val="00D9627A"/>
    <w:rsid w:val="00D97220"/>
    <w:rsid w:val="00DC0AEA"/>
    <w:rsid w:val="00E14D47"/>
    <w:rsid w:val="00E1641C"/>
    <w:rsid w:val="00E26708"/>
    <w:rsid w:val="00E34958"/>
    <w:rsid w:val="00E37AB0"/>
    <w:rsid w:val="00E71C39"/>
    <w:rsid w:val="00EA56E6"/>
    <w:rsid w:val="00EA694D"/>
    <w:rsid w:val="00EC335F"/>
    <w:rsid w:val="00EC48FB"/>
    <w:rsid w:val="00ED3965"/>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3F70E6"/>
    <w:pPr>
      <w:ind w:left="720" w:hanging="720"/>
    </w:pPr>
    <w:rPr>
      <w:szCs w:val="20"/>
    </w:rPr>
  </w:style>
  <w:style w:type="character" w:customStyle="1" w:styleId="BodyTextNumberedChar">
    <w:name w:val="Body Text Numbered Char"/>
    <w:link w:val="BodyTextNumbered"/>
    <w:rsid w:val="003F70E6"/>
    <w:rPr>
      <w:sz w:val="24"/>
    </w:rPr>
  </w:style>
  <w:style w:type="character" w:customStyle="1" w:styleId="H4Char">
    <w:name w:val="H4 Char"/>
    <w:link w:val="H4"/>
    <w:rsid w:val="003F70E6"/>
    <w:rPr>
      <w:b/>
      <w:bCs/>
      <w:snapToGrid w:val="0"/>
      <w:sz w:val="24"/>
    </w:rPr>
  </w:style>
  <w:style w:type="character" w:customStyle="1" w:styleId="InstructionsChar">
    <w:name w:val="Instructions Char"/>
    <w:link w:val="Instructions"/>
    <w:rsid w:val="005045D1"/>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3.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files/docs/2023/08/25/ERCOT-Strategic-Plan-2024-2028.pdf"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62" TargetMode="External"/><Relationship Id="rId24" Type="http://schemas.openxmlformats.org/officeDocument/2006/relationships/hyperlink" Target="mailto:Brittney.Albracht@ercot.com" TargetMode="Externa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hyperlink" Target="mailto:clayton@chollapetro.com"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ercot.com/files/docs/2023/08/25/ERCOT-Strategic-Plan-2024-2028.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activity xmlns="e50c2e4a-fb1d-4161-81b9-5623c3f0c82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DE1FCA776AD4B44B81A57B059081B18" ma:contentTypeVersion="16" ma:contentTypeDescription="Create a new document." ma:contentTypeScope="" ma:versionID="51a36420d1b667b76a9518af8f3024de">
  <xsd:schema xmlns:xsd="http://www.w3.org/2001/XMLSchema" xmlns:xs="http://www.w3.org/2001/XMLSchema" xmlns:p="http://schemas.microsoft.com/office/2006/metadata/properties" xmlns:ns3="e50c2e4a-fb1d-4161-81b9-5623c3f0c82b" xmlns:ns4="cab09d9c-5730-44ce-a74a-32ebb28ed15c" targetNamespace="http://schemas.microsoft.com/office/2006/metadata/properties" ma:root="true" ma:fieldsID="b8492d7a54718b738e9b019c095ebff1" ns3:_="" ns4:_="">
    <xsd:import namespace="e50c2e4a-fb1d-4161-81b9-5623c3f0c82b"/>
    <xsd:import namespace="cab09d9c-5730-44ce-a74a-32ebb28ed15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_activity" minOccurs="0"/>
                <xsd:element ref="ns3:MediaLengthInSeconds"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0c2e4a-fb1d-4161-81b9-5623c3f0c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_activity" ma:index="16" nillable="true" ma:displayName="_activity" ma:hidden="true" ma:internalName="_activity">
      <xsd:simpleType>
        <xsd:restriction base="dms:Note"/>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ab09d9c-5730-44ce-a74a-32ebb28ed15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1CF8FD5F-FEB1-4011-BE16-E1A1044EF297}">
  <ds:schemaRefs>
    <ds:schemaRef ds:uri="http://purl.org/dc/dcmitype/"/>
    <ds:schemaRef ds:uri="http://purl.org/dc/elements/1.1/"/>
    <ds:schemaRef ds:uri="cab09d9c-5730-44ce-a74a-32ebb28ed15c"/>
    <ds:schemaRef ds:uri="http://www.w3.org/XML/1998/namespace"/>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e50c2e4a-fb1d-4161-81b9-5623c3f0c82b"/>
    <ds:schemaRef ds:uri="http://schemas.microsoft.com/office/2006/metadata/properties"/>
  </ds:schemaRefs>
</ds:datastoreItem>
</file>

<file path=customXml/itemProps3.xml><?xml version="1.0" encoding="utf-8"?>
<ds:datastoreItem xmlns:ds="http://schemas.openxmlformats.org/officeDocument/2006/customXml" ds:itemID="{025596B4-5976-432C-BB87-52DD5DAFED6D}">
  <ds:schemaRefs>
    <ds:schemaRef ds:uri="http://schemas.microsoft.com/sharepoint/v3/contenttype/forms"/>
  </ds:schemaRefs>
</ds:datastoreItem>
</file>

<file path=customXml/itemProps4.xml><?xml version="1.0" encoding="utf-8"?>
<ds:datastoreItem xmlns:ds="http://schemas.openxmlformats.org/officeDocument/2006/customXml" ds:itemID="{85079652-34A3-40E4-BB1E-1EB4D3BD4B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0c2e4a-fb1d-4161-81b9-5623c3f0c82b"/>
    <ds:schemaRef ds:uri="cab09d9c-5730-44ce-a74a-32ebb28ed1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599</Words>
  <Characters>4240</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4830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Cholla Energy</cp:lastModifiedBy>
  <cp:revision>2</cp:revision>
  <cp:lastPrinted>2013-11-15T22:11:00Z</cp:lastPrinted>
  <dcterms:created xsi:type="dcterms:W3CDTF">2024-11-19T22:28:00Z</dcterms:created>
  <dcterms:modified xsi:type="dcterms:W3CDTF">2024-11-19T22:28:00Z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0x0101009DE1FCA776AD4B44B81A57B059081B18</vt:lpwstr>
  </property>
</Properties>
</file>