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0C02B847" w14:textId="77777777">
        <w:tblPrEx>
          <w:tblCellMar>
            <w:top w:w="0" w:type="dxa"/>
            <w:bottom w:w="0" w:type="dxa"/>
          </w:tblCellMar>
        </w:tblPrEx>
        <w:tc>
          <w:tcPr>
            <w:tcW w:w="1620" w:type="dxa"/>
            <w:tcBorders>
              <w:bottom w:val="single" w:sz="4" w:space="0" w:color="auto"/>
            </w:tcBorders>
            <w:shd w:val="clear" w:color="auto" w:fill="FFFFFF"/>
            <w:vAlign w:val="center"/>
          </w:tcPr>
          <w:p w14:paraId="172ABB2B"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D5B0E40" w14:textId="26519045" w:rsidR="00152993" w:rsidRDefault="00A35A56">
            <w:pPr>
              <w:pStyle w:val="Header"/>
            </w:pPr>
            <w:hyperlink r:id="rId8" w:history="1">
              <w:r w:rsidR="005257F5" w:rsidRPr="00A35A56">
                <w:rPr>
                  <w:rStyle w:val="Hyperlink"/>
                </w:rPr>
                <w:t>1235</w:t>
              </w:r>
            </w:hyperlink>
          </w:p>
        </w:tc>
        <w:tc>
          <w:tcPr>
            <w:tcW w:w="900" w:type="dxa"/>
            <w:tcBorders>
              <w:bottom w:val="single" w:sz="4" w:space="0" w:color="auto"/>
            </w:tcBorders>
            <w:shd w:val="clear" w:color="auto" w:fill="FFFFFF"/>
            <w:vAlign w:val="center"/>
          </w:tcPr>
          <w:p w14:paraId="093E9ED8" w14:textId="77777777" w:rsidR="00152993" w:rsidRDefault="00EE6681">
            <w:pPr>
              <w:pStyle w:val="Header"/>
            </w:pPr>
            <w:r>
              <w:t>N</w:t>
            </w:r>
            <w:r w:rsidR="00152993">
              <w:t>PRR Title</w:t>
            </w:r>
          </w:p>
        </w:tc>
        <w:tc>
          <w:tcPr>
            <w:tcW w:w="6660" w:type="dxa"/>
            <w:tcBorders>
              <w:bottom w:val="single" w:sz="4" w:space="0" w:color="auto"/>
            </w:tcBorders>
            <w:vAlign w:val="center"/>
          </w:tcPr>
          <w:p w14:paraId="42608608" w14:textId="77777777" w:rsidR="00152993" w:rsidRPr="00A35A56" w:rsidRDefault="005257F5">
            <w:pPr>
              <w:pStyle w:val="Header"/>
              <w:rPr>
                <w:b w:val="0"/>
                <w:bCs w:val="0"/>
              </w:rPr>
            </w:pPr>
            <w:r w:rsidRPr="00A35A56">
              <w:rPr>
                <w:rStyle w:val="Strong"/>
                <w:rFonts w:cs="Arial"/>
                <w:b/>
                <w:bCs/>
                <w:color w:val="212529"/>
                <w:shd w:val="clear" w:color="auto" w:fill="FFFFFF"/>
              </w:rPr>
              <w:t>Dispatchable Reliability Reserve Service as a Stand-Alone Ancillary Service</w:t>
            </w:r>
          </w:p>
        </w:tc>
      </w:tr>
      <w:tr w:rsidR="00152993" w14:paraId="26B6C2A4"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5F642753"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0458973" w14:textId="77777777" w:rsidR="00152993" w:rsidRDefault="00152993">
            <w:pPr>
              <w:pStyle w:val="NormalArial"/>
            </w:pPr>
          </w:p>
        </w:tc>
      </w:tr>
      <w:tr w:rsidR="00152993" w14:paraId="6B60AFCC"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C55DA74"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AA7BEB" w14:textId="58DEFF50" w:rsidR="00152993" w:rsidRDefault="00A35A56">
            <w:pPr>
              <w:pStyle w:val="NormalArial"/>
            </w:pPr>
            <w:r>
              <w:t>November 20, 2024</w:t>
            </w:r>
          </w:p>
        </w:tc>
      </w:tr>
      <w:tr w:rsidR="00152993" w14:paraId="27777032"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7745259C" w14:textId="77777777" w:rsidR="00152993" w:rsidRDefault="00152993">
            <w:pPr>
              <w:pStyle w:val="NormalArial"/>
            </w:pPr>
          </w:p>
        </w:tc>
        <w:tc>
          <w:tcPr>
            <w:tcW w:w="7560" w:type="dxa"/>
            <w:gridSpan w:val="2"/>
            <w:tcBorders>
              <w:top w:val="nil"/>
              <w:left w:val="nil"/>
              <w:bottom w:val="nil"/>
              <w:right w:val="nil"/>
            </w:tcBorders>
            <w:vAlign w:val="center"/>
          </w:tcPr>
          <w:p w14:paraId="32C0BF4B" w14:textId="77777777" w:rsidR="00152993" w:rsidRDefault="00152993">
            <w:pPr>
              <w:pStyle w:val="NormalArial"/>
            </w:pPr>
          </w:p>
        </w:tc>
      </w:tr>
      <w:tr w:rsidR="00152993" w14:paraId="2FE10C95"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2C1800BD" w14:textId="77777777" w:rsidR="00152993" w:rsidRDefault="00152993">
            <w:pPr>
              <w:pStyle w:val="Header"/>
              <w:jc w:val="center"/>
            </w:pPr>
            <w:r>
              <w:t>Submitter’s Information</w:t>
            </w:r>
          </w:p>
        </w:tc>
      </w:tr>
      <w:tr w:rsidR="00E6666F" w14:paraId="60D9A3B8" w14:textId="77777777">
        <w:tblPrEx>
          <w:tblCellMar>
            <w:top w:w="0" w:type="dxa"/>
            <w:bottom w:w="0" w:type="dxa"/>
          </w:tblCellMar>
        </w:tblPrEx>
        <w:trPr>
          <w:trHeight w:val="350"/>
        </w:trPr>
        <w:tc>
          <w:tcPr>
            <w:tcW w:w="2880" w:type="dxa"/>
            <w:gridSpan w:val="2"/>
            <w:shd w:val="clear" w:color="auto" w:fill="FFFFFF"/>
            <w:vAlign w:val="center"/>
          </w:tcPr>
          <w:p w14:paraId="67AC7343" w14:textId="77777777" w:rsidR="00E6666F" w:rsidRPr="00EC55B3" w:rsidRDefault="00E6666F" w:rsidP="00E6666F">
            <w:pPr>
              <w:pStyle w:val="Header"/>
            </w:pPr>
            <w:r w:rsidRPr="00EC55B3">
              <w:t>Name</w:t>
            </w:r>
          </w:p>
        </w:tc>
        <w:tc>
          <w:tcPr>
            <w:tcW w:w="7560" w:type="dxa"/>
            <w:gridSpan w:val="2"/>
            <w:vAlign w:val="center"/>
          </w:tcPr>
          <w:p w14:paraId="5DCEC7F3" w14:textId="77777777" w:rsidR="00E6666F" w:rsidRDefault="00E6666F" w:rsidP="00E6666F">
            <w:pPr>
              <w:pStyle w:val="NormalArial"/>
            </w:pPr>
            <w:r>
              <w:t>Jeff McDonald</w:t>
            </w:r>
          </w:p>
        </w:tc>
      </w:tr>
      <w:tr w:rsidR="00E6666F" w14:paraId="1AF09EF3" w14:textId="77777777">
        <w:tblPrEx>
          <w:tblCellMar>
            <w:top w:w="0" w:type="dxa"/>
            <w:bottom w:w="0" w:type="dxa"/>
          </w:tblCellMar>
        </w:tblPrEx>
        <w:trPr>
          <w:trHeight w:val="350"/>
        </w:trPr>
        <w:tc>
          <w:tcPr>
            <w:tcW w:w="2880" w:type="dxa"/>
            <w:gridSpan w:val="2"/>
            <w:shd w:val="clear" w:color="auto" w:fill="FFFFFF"/>
            <w:vAlign w:val="center"/>
          </w:tcPr>
          <w:p w14:paraId="186AC002" w14:textId="77777777" w:rsidR="00E6666F" w:rsidRPr="00EC55B3" w:rsidRDefault="00E6666F" w:rsidP="00E6666F">
            <w:pPr>
              <w:pStyle w:val="Header"/>
            </w:pPr>
            <w:r w:rsidRPr="00EC55B3">
              <w:t>E-mail Address</w:t>
            </w:r>
          </w:p>
        </w:tc>
        <w:tc>
          <w:tcPr>
            <w:tcW w:w="7560" w:type="dxa"/>
            <w:gridSpan w:val="2"/>
            <w:vAlign w:val="center"/>
          </w:tcPr>
          <w:p w14:paraId="5254D15C" w14:textId="77777777" w:rsidR="00E6666F" w:rsidRDefault="00E6666F" w:rsidP="00E6666F">
            <w:pPr>
              <w:pStyle w:val="NormalArial"/>
            </w:pPr>
            <w:hyperlink r:id="rId9" w:history="1">
              <w:r w:rsidRPr="00A72730">
                <w:rPr>
                  <w:rStyle w:val="Hyperlink"/>
                </w:rPr>
                <w:t>JMcDonald@PotomacEconomics.com</w:t>
              </w:r>
            </w:hyperlink>
          </w:p>
        </w:tc>
      </w:tr>
      <w:tr w:rsidR="00E6666F" w14:paraId="5F3ACCA6" w14:textId="77777777">
        <w:tblPrEx>
          <w:tblCellMar>
            <w:top w:w="0" w:type="dxa"/>
            <w:bottom w:w="0" w:type="dxa"/>
          </w:tblCellMar>
        </w:tblPrEx>
        <w:trPr>
          <w:trHeight w:val="350"/>
        </w:trPr>
        <w:tc>
          <w:tcPr>
            <w:tcW w:w="2880" w:type="dxa"/>
            <w:gridSpan w:val="2"/>
            <w:shd w:val="clear" w:color="auto" w:fill="FFFFFF"/>
            <w:vAlign w:val="center"/>
          </w:tcPr>
          <w:p w14:paraId="1C0E92AB" w14:textId="77777777" w:rsidR="00E6666F" w:rsidRPr="00EC55B3" w:rsidRDefault="00E6666F" w:rsidP="00E6666F">
            <w:pPr>
              <w:pStyle w:val="Header"/>
            </w:pPr>
            <w:r w:rsidRPr="00EC55B3">
              <w:t>Company</w:t>
            </w:r>
          </w:p>
        </w:tc>
        <w:tc>
          <w:tcPr>
            <w:tcW w:w="7560" w:type="dxa"/>
            <w:gridSpan w:val="2"/>
            <w:vAlign w:val="center"/>
          </w:tcPr>
          <w:p w14:paraId="761D5B0C" w14:textId="77777777" w:rsidR="00E6666F" w:rsidRDefault="00E6666F" w:rsidP="00E6666F">
            <w:pPr>
              <w:pStyle w:val="NormalArial"/>
            </w:pPr>
            <w:r>
              <w:t>Potomac Economics, Ltd., Independent Market Monitor (IMM)</w:t>
            </w:r>
          </w:p>
        </w:tc>
      </w:tr>
      <w:tr w:rsidR="00E6666F" w14:paraId="5539AD36"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DC9EEB8" w14:textId="77777777" w:rsidR="00E6666F" w:rsidRPr="00EC55B3" w:rsidRDefault="00E6666F" w:rsidP="00E6666F">
            <w:pPr>
              <w:pStyle w:val="Header"/>
            </w:pPr>
            <w:r w:rsidRPr="00EC55B3">
              <w:t>Phone Number</w:t>
            </w:r>
          </w:p>
        </w:tc>
        <w:tc>
          <w:tcPr>
            <w:tcW w:w="7560" w:type="dxa"/>
            <w:gridSpan w:val="2"/>
            <w:tcBorders>
              <w:bottom w:val="single" w:sz="4" w:space="0" w:color="auto"/>
            </w:tcBorders>
            <w:vAlign w:val="center"/>
          </w:tcPr>
          <w:p w14:paraId="76D7F0B1" w14:textId="77777777" w:rsidR="00E6666F" w:rsidRDefault="00E6666F" w:rsidP="00E6666F">
            <w:pPr>
              <w:pStyle w:val="NormalArial"/>
            </w:pPr>
          </w:p>
        </w:tc>
      </w:tr>
      <w:tr w:rsidR="00E6666F" w14:paraId="648524DE" w14:textId="77777777">
        <w:tblPrEx>
          <w:tblCellMar>
            <w:top w:w="0" w:type="dxa"/>
            <w:bottom w:w="0" w:type="dxa"/>
          </w:tblCellMar>
        </w:tblPrEx>
        <w:trPr>
          <w:trHeight w:val="350"/>
        </w:trPr>
        <w:tc>
          <w:tcPr>
            <w:tcW w:w="2880" w:type="dxa"/>
            <w:gridSpan w:val="2"/>
            <w:shd w:val="clear" w:color="auto" w:fill="FFFFFF"/>
            <w:vAlign w:val="center"/>
          </w:tcPr>
          <w:p w14:paraId="20B6D4A6" w14:textId="77777777" w:rsidR="00E6666F" w:rsidRPr="00EC55B3" w:rsidRDefault="00E6666F" w:rsidP="00E6666F">
            <w:pPr>
              <w:pStyle w:val="Header"/>
            </w:pPr>
            <w:r>
              <w:t>Cell</w:t>
            </w:r>
            <w:r w:rsidRPr="00EC55B3">
              <w:t xml:space="preserve"> Number</w:t>
            </w:r>
          </w:p>
        </w:tc>
        <w:tc>
          <w:tcPr>
            <w:tcW w:w="7560" w:type="dxa"/>
            <w:gridSpan w:val="2"/>
            <w:vAlign w:val="center"/>
          </w:tcPr>
          <w:p w14:paraId="2108AA97" w14:textId="77777777" w:rsidR="00E6666F" w:rsidRDefault="00E6666F" w:rsidP="00E6666F">
            <w:pPr>
              <w:pStyle w:val="NormalArial"/>
            </w:pPr>
          </w:p>
        </w:tc>
      </w:tr>
      <w:tr w:rsidR="00E6666F" w14:paraId="2A1CDA99"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2E43376" w14:textId="77777777" w:rsidR="00E6666F" w:rsidRPr="00EC55B3" w:rsidDel="00075A94" w:rsidRDefault="00E6666F" w:rsidP="00E6666F">
            <w:pPr>
              <w:pStyle w:val="Header"/>
            </w:pPr>
            <w:r>
              <w:t>Market Segment</w:t>
            </w:r>
          </w:p>
        </w:tc>
        <w:tc>
          <w:tcPr>
            <w:tcW w:w="7560" w:type="dxa"/>
            <w:gridSpan w:val="2"/>
            <w:tcBorders>
              <w:bottom w:val="single" w:sz="4" w:space="0" w:color="auto"/>
            </w:tcBorders>
            <w:vAlign w:val="center"/>
          </w:tcPr>
          <w:p w14:paraId="67971566" w14:textId="77777777" w:rsidR="00E6666F" w:rsidRDefault="00E6666F" w:rsidP="00E6666F">
            <w:pPr>
              <w:pStyle w:val="NormalArial"/>
            </w:pPr>
            <w:r>
              <w:t>Not applicable</w:t>
            </w:r>
          </w:p>
        </w:tc>
      </w:tr>
    </w:tbl>
    <w:p w14:paraId="2FFAF2AE"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54204876" w14:textId="77777777" w:rsidTr="00B5080A">
        <w:trPr>
          <w:trHeight w:val="422"/>
          <w:jc w:val="center"/>
        </w:trPr>
        <w:tc>
          <w:tcPr>
            <w:tcW w:w="10440" w:type="dxa"/>
            <w:vAlign w:val="center"/>
          </w:tcPr>
          <w:p w14:paraId="3AD9E483" w14:textId="77777777" w:rsidR="00075A94" w:rsidRPr="00075A94" w:rsidRDefault="00075A94" w:rsidP="00B5080A">
            <w:pPr>
              <w:pStyle w:val="Header"/>
              <w:jc w:val="center"/>
            </w:pPr>
            <w:r w:rsidRPr="00075A94">
              <w:t>Comments</w:t>
            </w:r>
          </w:p>
        </w:tc>
      </w:tr>
    </w:tbl>
    <w:p w14:paraId="1754A86A" w14:textId="16F39F2C" w:rsidR="00C35D61" w:rsidRDefault="00C35D61" w:rsidP="00946F7E">
      <w:pPr>
        <w:pStyle w:val="NormalArial"/>
        <w:spacing w:before="120" w:after="120"/>
      </w:pPr>
      <w:r>
        <w:t xml:space="preserve">In our initial set of comments on </w:t>
      </w:r>
      <w:r w:rsidR="00946F7E">
        <w:t>Nodal Protocol Revision Request (</w:t>
      </w:r>
      <w:r>
        <w:t>NPRR</w:t>
      </w:r>
      <w:r w:rsidR="00946F7E">
        <w:t>)</w:t>
      </w:r>
      <w:r>
        <w:t xml:space="preserve"> 1235, we suggested that ERCOT’s </w:t>
      </w:r>
      <w:r w:rsidR="00CC5D3D">
        <w:t xml:space="preserve">concept of procuring physical obligations to provide </w:t>
      </w:r>
      <w:r w:rsidR="00946F7E" w:rsidRPr="00946F7E">
        <w:t xml:space="preserve">Dispatchable Reliability Reserve Service </w:t>
      </w:r>
      <w:r w:rsidR="00946F7E">
        <w:t>(</w:t>
      </w:r>
      <w:r w:rsidR="00CC5D3D">
        <w:t>DRRS</w:t>
      </w:r>
      <w:r w:rsidR="00946F7E">
        <w:t>)</w:t>
      </w:r>
      <w:r w:rsidR="00CC5D3D">
        <w:t xml:space="preserve"> through </w:t>
      </w:r>
      <w:r w:rsidR="00946F7E">
        <w:t>the Day-Ahead Market (</w:t>
      </w:r>
      <w:r w:rsidR="00CC5D3D">
        <w:t>DAM</w:t>
      </w:r>
      <w:r w:rsidR="00946F7E">
        <w:t>)</w:t>
      </w:r>
      <w:r w:rsidR="00CC5D3D">
        <w:t xml:space="preserve"> and then deploying DRRS through </w:t>
      </w:r>
      <w:r w:rsidR="00946F7E">
        <w:t>Reliability Unit Commitment (</w:t>
      </w:r>
      <w:r w:rsidR="00CC5D3D">
        <w:t>RUC</w:t>
      </w:r>
      <w:r w:rsidR="00946F7E">
        <w:t>)</w:t>
      </w:r>
      <w:r w:rsidR="00CC5D3D">
        <w:t xml:space="preserve"> is likely an improvement compared to over-procuring NSPIN or relying on out-of-market RUCs, but a </w:t>
      </w:r>
      <w:r w:rsidR="00946F7E">
        <w:t>R</w:t>
      </w:r>
      <w:r w:rsidR="00CC5D3D">
        <w:t>eal-</w:t>
      </w:r>
      <w:r w:rsidR="00946F7E">
        <w:t>T</w:t>
      </w:r>
      <w:r w:rsidR="00CC5D3D">
        <w:t xml:space="preserve">ime procurement process would improve market outcomes and better account for </w:t>
      </w:r>
      <w:r w:rsidR="00946F7E">
        <w:t>R</w:t>
      </w:r>
      <w:r w:rsidR="00CC5D3D">
        <w:t>eal-</w:t>
      </w:r>
      <w:r w:rsidR="00946F7E">
        <w:t>T</w:t>
      </w:r>
      <w:r w:rsidR="00CC5D3D">
        <w:t xml:space="preserve">ime system conditions. </w:t>
      </w:r>
      <w:r w:rsidR="00FA13BC">
        <w:t>After further consideration</w:t>
      </w:r>
      <w:r>
        <w:t xml:space="preserve">, </w:t>
      </w:r>
      <w:r w:rsidR="00FA13BC">
        <w:t xml:space="preserve">our position is that </w:t>
      </w:r>
      <w:r w:rsidR="00946F7E">
        <w:t>R</w:t>
      </w:r>
      <w:r>
        <w:t>eal-</w:t>
      </w:r>
      <w:r w:rsidR="00946F7E">
        <w:t>T</w:t>
      </w:r>
      <w:r>
        <w:t>ime procurement and co-optimization of DRRS is critical and that NPRR1235 should not be approved without the following criteria:</w:t>
      </w:r>
    </w:p>
    <w:p w14:paraId="25CD95E5" w14:textId="3C900164" w:rsidR="00C35D61" w:rsidRDefault="00C35D61" w:rsidP="00946F7E">
      <w:pPr>
        <w:pStyle w:val="NormalArial"/>
        <w:numPr>
          <w:ilvl w:val="0"/>
          <w:numId w:val="12"/>
        </w:numPr>
        <w:spacing w:before="120" w:after="120"/>
      </w:pPr>
      <w:r>
        <w:t xml:space="preserve">DRRS should be procured and co-optimized in </w:t>
      </w:r>
      <w:r w:rsidR="00946F7E">
        <w:t>R</w:t>
      </w:r>
      <w:r>
        <w:t>eal-</w:t>
      </w:r>
      <w:r w:rsidR="00946F7E">
        <w:t>T</w:t>
      </w:r>
      <w:r>
        <w:t>ime</w:t>
      </w:r>
      <w:r w:rsidR="004731AC">
        <w:t>. Co-optimization allows shortages of available DRRS capacity to be factored into price formation, thus addressing concerns about price suppression and sending efficient price signals related to the value of reserves. Off</w:t>
      </w:r>
      <w:r w:rsidR="00946F7E">
        <w:t>-L</w:t>
      </w:r>
      <w:r w:rsidR="004731AC">
        <w:t>ine DRRS capacity could still be deployed in tandem with RUC.</w:t>
      </w:r>
    </w:p>
    <w:p w14:paraId="5AFC2C2F" w14:textId="5FA8FE9A" w:rsidR="00C35D61" w:rsidRDefault="00C35D61" w:rsidP="00946F7E">
      <w:pPr>
        <w:pStyle w:val="NormalArial"/>
        <w:numPr>
          <w:ilvl w:val="0"/>
          <w:numId w:val="12"/>
        </w:numPr>
        <w:spacing w:before="120" w:after="120"/>
      </w:pPr>
      <w:r>
        <w:t>On</w:t>
      </w:r>
      <w:r w:rsidR="00946F7E">
        <w:t>-L</w:t>
      </w:r>
      <w:r>
        <w:t>ine units should be able to provide DRRS</w:t>
      </w:r>
      <w:r w:rsidR="004731AC">
        <w:t xml:space="preserve">. Only allowing </w:t>
      </w:r>
      <w:r w:rsidR="00946F7E">
        <w:t>O</w:t>
      </w:r>
      <w:r w:rsidR="004731AC">
        <w:t>ff</w:t>
      </w:r>
      <w:r w:rsidR="00946F7E">
        <w:t>-L</w:t>
      </w:r>
      <w:r w:rsidR="004731AC">
        <w:t xml:space="preserve">ine units to provide DRRS could incentivize units not to commit in situations where their commitment would be more economically efficient. </w:t>
      </w:r>
    </w:p>
    <w:p w14:paraId="59205B9F" w14:textId="4D49FA55" w:rsidR="00C35D61" w:rsidRDefault="004731AC" w:rsidP="00946F7E">
      <w:pPr>
        <w:pStyle w:val="NormalArial"/>
        <w:numPr>
          <w:ilvl w:val="0"/>
          <w:numId w:val="12"/>
        </w:numPr>
        <w:spacing w:before="120" w:after="120"/>
      </w:pPr>
      <w:r>
        <w:t xml:space="preserve">As an operating reserve, the DRRS methodology and corresponding demand curve should be designed according to the marginal reliability of DRRS and not with an explicit resource adequacy/revenue sufficiency target in mind. Setting DRRS procurement volumes today to produce revenue sufficiency for future demand would </w:t>
      </w:r>
      <w:r w:rsidR="00FA13BC">
        <w:t>introduce price formation issues that would affect the price of other reserve services and energy and likely result in excess cost</w:t>
      </w:r>
      <w:r>
        <w:t>.</w:t>
      </w:r>
    </w:p>
    <w:p w14:paraId="5B12CDBE" w14:textId="054FCC2F" w:rsidR="00BD7258" w:rsidRDefault="00C35D61" w:rsidP="00946F7E">
      <w:pPr>
        <w:pStyle w:val="NormalArial"/>
        <w:spacing w:before="120" w:after="120"/>
      </w:pPr>
      <w:r>
        <w:lastRenderedPageBreak/>
        <w:t>We recognize that</w:t>
      </w:r>
      <w:r w:rsidR="00F357B0">
        <w:t xml:space="preserve"> aspects of ERCOT’s concept for DRRS </w:t>
      </w:r>
      <w:r w:rsidR="009123EF">
        <w:t xml:space="preserve">are </w:t>
      </w:r>
      <w:r w:rsidR="00F357B0">
        <w:t xml:space="preserve">related to the statutory requirement that DRRS procurement volumes offset commitment through RUC. As our proposed criteria might complicate </w:t>
      </w:r>
      <w:r w:rsidR="00FA13BC">
        <w:t xml:space="preserve">the interpretation of compliance with </w:t>
      </w:r>
      <w:r w:rsidR="00F357B0">
        <w:t xml:space="preserve">that requirement, we intend to work with ERCOT to find a satisfactory solution to meeting this requirement.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2E5BE88"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7B6BD560" w14:textId="77777777" w:rsidR="00BD7258" w:rsidRDefault="00BD7258" w:rsidP="00B5080A">
            <w:pPr>
              <w:pStyle w:val="Header"/>
              <w:jc w:val="center"/>
            </w:pPr>
            <w:r>
              <w:t>Revised Cover Page Language</w:t>
            </w:r>
          </w:p>
        </w:tc>
      </w:tr>
    </w:tbl>
    <w:p w14:paraId="5C5045C6" w14:textId="51499E82" w:rsidR="00BD7258" w:rsidRDefault="001B6E21" w:rsidP="001B6E2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72B9D60"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E91B724" w14:textId="77777777" w:rsidR="00152993" w:rsidRDefault="00152993">
            <w:pPr>
              <w:pStyle w:val="Header"/>
              <w:jc w:val="center"/>
            </w:pPr>
            <w:r>
              <w:t>Revised Proposed Protocol Language</w:t>
            </w:r>
          </w:p>
        </w:tc>
      </w:tr>
    </w:tbl>
    <w:p w14:paraId="6DF56D0A" w14:textId="7D9E69FA" w:rsidR="00152993" w:rsidRDefault="001B6E21" w:rsidP="001B6E21">
      <w:pPr>
        <w:pStyle w:val="NormalArial"/>
        <w:spacing w:before="120" w:after="120"/>
      </w:pPr>
      <w:r>
        <w:t>None</w:t>
      </w: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D89B6" w14:textId="77777777" w:rsidR="001E2BD1" w:rsidRDefault="001E2BD1">
      <w:r>
        <w:separator/>
      </w:r>
    </w:p>
  </w:endnote>
  <w:endnote w:type="continuationSeparator" w:id="0">
    <w:p w14:paraId="23FCCC87" w14:textId="77777777" w:rsidR="001E2BD1" w:rsidRDefault="001E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69AE4" w14:textId="2D7C892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946F7E">
      <w:rPr>
        <w:rFonts w:ascii="Arial" w:hAnsi="Arial"/>
        <w:noProof/>
        <w:sz w:val="18"/>
      </w:rPr>
      <w:t>1235NPRR-20 IMM Comments 112024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7510CD9"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41D0A" w14:textId="77777777" w:rsidR="001E2BD1" w:rsidRDefault="001E2BD1">
      <w:r>
        <w:separator/>
      </w:r>
    </w:p>
  </w:footnote>
  <w:footnote w:type="continuationSeparator" w:id="0">
    <w:p w14:paraId="01A56F30" w14:textId="77777777" w:rsidR="001E2BD1" w:rsidRDefault="001E2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E8730" w14:textId="395AF267" w:rsidR="00EE6681" w:rsidRPr="00A35A56" w:rsidRDefault="00EE6681" w:rsidP="00A35A5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F5C77"/>
    <w:multiLevelType w:val="hybridMultilevel"/>
    <w:tmpl w:val="1C925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34964"/>
    <w:multiLevelType w:val="hybridMultilevel"/>
    <w:tmpl w:val="9E9A0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F750A"/>
    <w:multiLevelType w:val="hybridMultilevel"/>
    <w:tmpl w:val="A55C2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864F7"/>
    <w:multiLevelType w:val="hybridMultilevel"/>
    <w:tmpl w:val="3CBE9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FD2C44"/>
    <w:multiLevelType w:val="hybridMultilevel"/>
    <w:tmpl w:val="BD26FD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E64CB"/>
    <w:multiLevelType w:val="hybridMultilevel"/>
    <w:tmpl w:val="F58A67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1619B6"/>
    <w:multiLevelType w:val="hybridMultilevel"/>
    <w:tmpl w:val="02028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BC79C5"/>
    <w:multiLevelType w:val="hybridMultilevel"/>
    <w:tmpl w:val="09729DE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DB0636B"/>
    <w:multiLevelType w:val="hybridMultilevel"/>
    <w:tmpl w:val="BD141B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1060E2"/>
    <w:multiLevelType w:val="hybridMultilevel"/>
    <w:tmpl w:val="00DAF6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86355372">
    <w:abstractNumId w:val="0"/>
  </w:num>
  <w:num w:numId="2" w16cid:durableId="1933514976">
    <w:abstractNumId w:val="11"/>
  </w:num>
  <w:num w:numId="3" w16cid:durableId="1902207883">
    <w:abstractNumId w:val="5"/>
  </w:num>
  <w:num w:numId="4" w16cid:durableId="185217859">
    <w:abstractNumId w:val="1"/>
  </w:num>
  <w:num w:numId="5" w16cid:durableId="1204094473">
    <w:abstractNumId w:val="3"/>
  </w:num>
  <w:num w:numId="6" w16cid:durableId="687147843">
    <w:abstractNumId w:val="9"/>
  </w:num>
  <w:num w:numId="7" w16cid:durableId="1210846094">
    <w:abstractNumId w:val="4"/>
  </w:num>
  <w:num w:numId="8" w16cid:durableId="174539309">
    <w:abstractNumId w:val="8"/>
  </w:num>
  <w:num w:numId="9" w16cid:durableId="1816872114">
    <w:abstractNumId w:val="10"/>
  </w:num>
  <w:num w:numId="10" w16cid:durableId="518353359">
    <w:abstractNumId w:val="7"/>
  </w:num>
  <w:num w:numId="11" w16cid:durableId="1968195634">
    <w:abstractNumId w:val="6"/>
  </w:num>
  <w:num w:numId="12" w16cid:durableId="17911690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500CA"/>
    <w:rsid w:val="00075A94"/>
    <w:rsid w:val="000822ED"/>
    <w:rsid w:val="00132855"/>
    <w:rsid w:val="00152993"/>
    <w:rsid w:val="00170297"/>
    <w:rsid w:val="0017718A"/>
    <w:rsid w:val="001A227D"/>
    <w:rsid w:val="001B62A0"/>
    <w:rsid w:val="001B6E21"/>
    <w:rsid w:val="001E2032"/>
    <w:rsid w:val="001E2BD1"/>
    <w:rsid w:val="00281987"/>
    <w:rsid w:val="002A1736"/>
    <w:rsid w:val="003010C0"/>
    <w:rsid w:val="00332A97"/>
    <w:rsid w:val="00350C00"/>
    <w:rsid w:val="00366113"/>
    <w:rsid w:val="003C270C"/>
    <w:rsid w:val="003D0994"/>
    <w:rsid w:val="00404D32"/>
    <w:rsid w:val="00423824"/>
    <w:rsid w:val="0043567D"/>
    <w:rsid w:val="004731AC"/>
    <w:rsid w:val="00486F59"/>
    <w:rsid w:val="004B7B90"/>
    <w:rsid w:val="004C09E9"/>
    <w:rsid w:val="004E2C19"/>
    <w:rsid w:val="005257F5"/>
    <w:rsid w:val="0058668C"/>
    <w:rsid w:val="005D284C"/>
    <w:rsid w:val="00604512"/>
    <w:rsid w:val="00633E23"/>
    <w:rsid w:val="006566EF"/>
    <w:rsid w:val="00673B94"/>
    <w:rsid w:val="00680AC6"/>
    <w:rsid w:val="006835D8"/>
    <w:rsid w:val="006C316E"/>
    <w:rsid w:val="006D0F7C"/>
    <w:rsid w:val="007269C4"/>
    <w:rsid w:val="0074209E"/>
    <w:rsid w:val="007F2CA8"/>
    <w:rsid w:val="007F7161"/>
    <w:rsid w:val="0085559E"/>
    <w:rsid w:val="00896B1B"/>
    <w:rsid w:val="008E559E"/>
    <w:rsid w:val="009123EF"/>
    <w:rsid w:val="00916080"/>
    <w:rsid w:val="00921A68"/>
    <w:rsid w:val="00934D34"/>
    <w:rsid w:val="00946F7E"/>
    <w:rsid w:val="00971135"/>
    <w:rsid w:val="009A1076"/>
    <w:rsid w:val="009E7E0D"/>
    <w:rsid w:val="00A015C4"/>
    <w:rsid w:val="00A15172"/>
    <w:rsid w:val="00A35A56"/>
    <w:rsid w:val="00A83412"/>
    <w:rsid w:val="00AB0FD6"/>
    <w:rsid w:val="00AC1057"/>
    <w:rsid w:val="00B45EEB"/>
    <w:rsid w:val="00B5080A"/>
    <w:rsid w:val="00B943AE"/>
    <w:rsid w:val="00BD7258"/>
    <w:rsid w:val="00BE4CF6"/>
    <w:rsid w:val="00C0598D"/>
    <w:rsid w:val="00C11956"/>
    <w:rsid w:val="00C35D61"/>
    <w:rsid w:val="00C602E5"/>
    <w:rsid w:val="00C748FD"/>
    <w:rsid w:val="00CC5D3D"/>
    <w:rsid w:val="00D4046E"/>
    <w:rsid w:val="00D4362F"/>
    <w:rsid w:val="00DC6713"/>
    <w:rsid w:val="00DD4739"/>
    <w:rsid w:val="00DE3BC1"/>
    <w:rsid w:val="00DE5F33"/>
    <w:rsid w:val="00E07B54"/>
    <w:rsid w:val="00E11F78"/>
    <w:rsid w:val="00E57D2F"/>
    <w:rsid w:val="00E621E1"/>
    <w:rsid w:val="00E6666F"/>
    <w:rsid w:val="00EC55B3"/>
    <w:rsid w:val="00EE6681"/>
    <w:rsid w:val="00F357B0"/>
    <w:rsid w:val="00F96FB2"/>
    <w:rsid w:val="00FA13BC"/>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CD1D2CE"/>
  <w15:chartTrackingRefBased/>
  <w15:docId w15:val="{26AEAE3F-52DD-4D15-BDE1-FAA2861C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5257F5"/>
    <w:rPr>
      <w:b/>
      <w:bCs/>
    </w:rPr>
  </w:style>
  <w:style w:type="paragraph" w:styleId="Revision">
    <w:name w:val="Revision"/>
    <w:hidden/>
    <w:uiPriority w:val="99"/>
    <w:semiHidden/>
    <w:rsid w:val="00FA13BC"/>
    <w:rPr>
      <w:sz w:val="24"/>
      <w:szCs w:val="24"/>
    </w:rPr>
  </w:style>
  <w:style w:type="character" w:styleId="UnresolvedMention">
    <w:name w:val="Unresolved Mention"/>
    <w:basedOn w:val="DefaultParagraphFont"/>
    <w:uiPriority w:val="99"/>
    <w:semiHidden/>
    <w:unhideWhenUsed/>
    <w:rsid w:val="00A35A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3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McDonald@PotomacEconomic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FF3E2-2614-489C-BB9B-B67632AC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348</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2587</CharactersWithSpaces>
  <SharedDoc>false</SharedDoc>
  <HLinks>
    <vt:vector size="6" baseType="variant">
      <vt:variant>
        <vt:i4>4784252</vt:i4>
      </vt:variant>
      <vt:variant>
        <vt:i4>0</vt:i4>
      </vt:variant>
      <vt:variant>
        <vt:i4>0</vt:i4>
      </vt:variant>
      <vt:variant>
        <vt:i4>5</vt:i4>
      </vt:variant>
      <vt:variant>
        <vt:lpwstr>mailto:JMcDonald@PotomacEconomics.com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2024-11-20T17:34:00Z</dcterms:created>
  <dcterms:modified xsi:type="dcterms:W3CDTF">2024-11-20T17:46:00Z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2024-11-20T17:34:39Z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5fd340be-82f1-4cb9-bcd3-8af34a8ac723</vt:lpwstr>
  </property>
  <property fmtid="{D5CDD505-2E9C-101B-9397-08002B2CF9AE}" pid="8" name="MSIP_Label_7084cbda-52b8-46fb-a7b7-cb5bd465ed85_ContentBits">
    <vt:lpwstr>0</vt:lpwstr>
  </property>
</Properties>
</file>