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2F086424" w:rsidR="00632D8F" w:rsidRPr="005008FD" w:rsidRDefault="0003340F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D9774C">
        <w:rPr>
          <w:b/>
          <w:color w:val="000000" w:themeColor="text1"/>
          <w:sz w:val="22"/>
          <w:szCs w:val="22"/>
          <w:highlight w:val="red"/>
        </w:rPr>
        <w:t>DRAFT</w:t>
      </w:r>
      <w:r w:rsidRPr="008C476A">
        <w:rPr>
          <w:b/>
          <w:color w:val="000000" w:themeColor="text1"/>
          <w:sz w:val="22"/>
          <w:szCs w:val="22"/>
        </w:rPr>
        <w:t xml:space="preserve"> </w:t>
      </w:r>
      <w:r w:rsidR="00D9774C">
        <w:rPr>
          <w:b/>
          <w:color w:val="000000" w:themeColor="text1"/>
          <w:sz w:val="22"/>
          <w:szCs w:val="22"/>
        </w:rPr>
        <w:t xml:space="preserve"> </w:t>
      </w:r>
    </w:p>
    <w:p w14:paraId="48CE2E4A" w14:textId="4FAB293F" w:rsidR="00204C25" w:rsidRPr="005008FD" w:rsidRDefault="00D53C9D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5008FD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5008FD">
        <w:rPr>
          <w:b/>
          <w:color w:val="000000" w:themeColor="text1"/>
          <w:sz w:val="22"/>
          <w:szCs w:val="22"/>
        </w:rPr>
        <w:t>Retail Market</w:t>
      </w:r>
      <w:r w:rsidR="00600DA7" w:rsidRPr="005008FD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5008FD">
        <w:rPr>
          <w:b/>
          <w:color w:val="000000" w:themeColor="text1"/>
          <w:sz w:val="22"/>
          <w:szCs w:val="22"/>
        </w:rPr>
        <w:t>RM</w:t>
      </w:r>
      <w:r w:rsidR="00600DA7" w:rsidRPr="005008FD">
        <w:rPr>
          <w:b/>
          <w:color w:val="000000" w:themeColor="text1"/>
          <w:sz w:val="22"/>
          <w:szCs w:val="22"/>
        </w:rPr>
        <w:t>S</w:t>
      </w:r>
      <w:r w:rsidRPr="005008FD">
        <w:rPr>
          <w:b/>
          <w:color w:val="000000" w:themeColor="text1"/>
          <w:sz w:val="22"/>
          <w:szCs w:val="22"/>
        </w:rPr>
        <w:t>) Meeting</w:t>
      </w:r>
      <w:r w:rsidR="008C476A">
        <w:rPr>
          <w:b/>
          <w:color w:val="000000" w:themeColor="text1"/>
          <w:sz w:val="22"/>
          <w:szCs w:val="22"/>
        </w:rPr>
        <w:t xml:space="preserve"> – Webex Only </w:t>
      </w:r>
    </w:p>
    <w:p w14:paraId="5544A192" w14:textId="56349040" w:rsidR="00D53C9D" w:rsidRPr="005008FD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5008FD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074252">
        <w:rPr>
          <w:b/>
          <w:color w:val="000000" w:themeColor="text1"/>
          <w:sz w:val="22"/>
          <w:szCs w:val="22"/>
        </w:rPr>
        <w:t>October</w:t>
      </w:r>
      <w:r w:rsidR="00074252" w:rsidRPr="005008FD">
        <w:rPr>
          <w:b/>
          <w:color w:val="000000" w:themeColor="text1"/>
          <w:sz w:val="22"/>
          <w:szCs w:val="22"/>
        </w:rPr>
        <w:t xml:space="preserve"> </w:t>
      </w:r>
      <w:r w:rsidR="000128F8" w:rsidRPr="005008FD">
        <w:rPr>
          <w:b/>
          <w:color w:val="000000" w:themeColor="text1"/>
          <w:sz w:val="22"/>
          <w:szCs w:val="22"/>
        </w:rPr>
        <w:t>1</w:t>
      </w:r>
      <w:r w:rsidR="00074252">
        <w:rPr>
          <w:b/>
          <w:color w:val="000000" w:themeColor="text1"/>
          <w:sz w:val="22"/>
          <w:szCs w:val="22"/>
        </w:rPr>
        <w:t>5</w:t>
      </w:r>
      <w:r w:rsidR="00163663" w:rsidRPr="005008FD">
        <w:rPr>
          <w:b/>
          <w:color w:val="000000" w:themeColor="text1"/>
          <w:sz w:val="22"/>
          <w:szCs w:val="22"/>
        </w:rPr>
        <w:t>, 202</w:t>
      </w:r>
      <w:r w:rsidR="0056393A" w:rsidRPr="005008FD">
        <w:rPr>
          <w:b/>
          <w:color w:val="000000" w:themeColor="text1"/>
          <w:sz w:val="22"/>
          <w:szCs w:val="22"/>
        </w:rPr>
        <w:t>4</w:t>
      </w:r>
      <w:r w:rsidR="00472958" w:rsidRPr="005008FD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5008FD">
        <w:rPr>
          <w:b/>
          <w:color w:val="000000" w:themeColor="text1"/>
          <w:sz w:val="22"/>
          <w:szCs w:val="22"/>
        </w:rPr>
        <w:t xml:space="preserve">– </w:t>
      </w:r>
      <w:r w:rsidR="00102775" w:rsidRPr="005008FD">
        <w:rPr>
          <w:b/>
          <w:color w:val="000000" w:themeColor="text1"/>
          <w:sz w:val="22"/>
          <w:szCs w:val="22"/>
        </w:rPr>
        <w:t>9:30 a.m.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4"/>
        <w:gridCol w:w="3141"/>
        <w:gridCol w:w="819"/>
        <w:gridCol w:w="3059"/>
      </w:tblGrid>
      <w:tr w:rsidR="00626D7B" w:rsidRPr="000128F8" w14:paraId="1A721ADF" w14:textId="77777777" w:rsidTr="00340B63">
        <w:trPr>
          <w:trHeight w:val="20"/>
        </w:trPr>
        <w:tc>
          <w:tcPr>
            <w:tcW w:w="1391" w:type="pct"/>
            <w:vAlign w:val="center"/>
          </w:tcPr>
          <w:p w14:paraId="6D5519AF" w14:textId="77777777" w:rsidR="009454C3" w:rsidRPr="000128F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36" w:type="pct"/>
            <w:gridSpan w:val="2"/>
            <w:vAlign w:val="center"/>
          </w:tcPr>
          <w:p w14:paraId="74C7384C" w14:textId="77777777" w:rsidR="009454C3" w:rsidRPr="000128F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0128F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0128F8" w14:paraId="7F356ADB" w14:textId="77777777" w:rsidTr="00340B63">
        <w:trPr>
          <w:trHeight w:val="90"/>
        </w:trPr>
        <w:tc>
          <w:tcPr>
            <w:tcW w:w="1391" w:type="pct"/>
            <w:vAlign w:val="center"/>
          </w:tcPr>
          <w:p w14:paraId="638D2197" w14:textId="77777777" w:rsidR="007674D4" w:rsidRPr="0023750C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23750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23750C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6" w:type="pct"/>
            <w:gridSpan w:val="2"/>
            <w:vAlign w:val="center"/>
          </w:tcPr>
          <w:p w14:paraId="1C12C6E1" w14:textId="56DB3443" w:rsidR="009454C3" w:rsidRPr="000128F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0128F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2"/>
      <w:tr w:rsidR="00D9774C" w:rsidRPr="000128F8" w14:paraId="2C42CF4E" w14:textId="77777777" w:rsidTr="00D9774C">
        <w:trPr>
          <w:trHeight w:val="360"/>
        </w:trPr>
        <w:tc>
          <w:tcPr>
            <w:tcW w:w="1391" w:type="pct"/>
            <w:vAlign w:val="center"/>
          </w:tcPr>
          <w:p w14:paraId="3F51594E" w14:textId="76B85A47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2F17ED">
              <w:rPr>
                <w:color w:val="000000" w:themeColor="text1"/>
                <w:sz w:val="22"/>
                <w:szCs w:val="22"/>
              </w:rPr>
              <w:t>Andrews, Cameron</w:t>
            </w:r>
          </w:p>
        </w:tc>
        <w:tc>
          <w:tcPr>
            <w:tcW w:w="2036" w:type="pct"/>
            <w:gridSpan w:val="2"/>
            <w:vAlign w:val="center"/>
          </w:tcPr>
          <w:p w14:paraId="2EDBE805" w14:textId="616DC304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17ED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</w:tcPr>
          <w:p w14:paraId="4560C3C2" w14:textId="77777777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9774C" w:rsidRPr="008F4595" w14:paraId="50FF9228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738DECC7" w14:textId="77777777" w:rsidR="00D9774C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14AB">
              <w:rPr>
                <w:color w:val="000000" w:themeColor="text1"/>
                <w:sz w:val="22"/>
                <w:szCs w:val="22"/>
              </w:rPr>
              <w:t>Bevill, Rob</w:t>
            </w:r>
          </w:p>
          <w:p w14:paraId="44FC0386" w14:textId="196C4A3C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036" w:type="pct"/>
            <w:gridSpan w:val="2"/>
            <w:vAlign w:val="center"/>
          </w:tcPr>
          <w:p w14:paraId="131FFF74" w14:textId="6A689DC3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814AB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573" w:type="pct"/>
          </w:tcPr>
          <w:p w14:paraId="4D97BB77" w14:textId="6281EE9B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A0514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D9774C" w:rsidRPr="0030525C" w14:paraId="2620C94C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5A9A3B9A" w14:textId="4A7923FF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F332A">
              <w:rPr>
                <w:color w:val="000000" w:themeColor="text1"/>
                <w:sz w:val="22"/>
                <w:szCs w:val="22"/>
              </w:rPr>
              <w:t>Blakey</w:t>
            </w:r>
            <w:r w:rsidRPr="00C441C2">
              <w:rPr>
                <w:color w:val="000000" w:themeColor="text1"/>
                <w:sz w:val="22"/>
                <w:szCs w:val="22"/>
              </w:rPr>
              <w:t>,</w:t>
            </w:r>
            <w:r w:rsidRPr="007F332A">
              <w:rPr>
                <w:color w:val="000000" w:themeColor="text1"/>
                <w:sz w:val="22"/>
                <w:szCs w:val="22"/>
              </w:rPr>
              <w:t xml:space="preserve"> Eric</w:t>
            </w:r>
          </w:p>
        </w:tc>
        <w:tc>
          <w:tcPr>
            <w:tcW w:w="2036" w:type="pct"/>
            <w:gridSpan w:val="2"/>
            <w:vAlign w:val="center"/>
          </w:tcPr>
          <w:p w14:paraId="69ED719D" w14:textId="2466C588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F332A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</w:tcPr>
          <w:p w14:paraId="552C78BD" w14:textId="3D255447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D9774C" w:rsidRPr="0030525C" w14:paraId="05595BDC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6B4B5A15" w14:textId="15B4A85C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2036" w:type="pct"/>
            <w:gridSpan w:val="2"/>
            <w:vAlign w:val="center"/>
          </w:tcPr>
          <w:p w14:paraId="44CBD270" w14:textId="22695FB5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>RWE Renewables (RWE)</w:t>
            </w:r>
          </w:p>
        </w:tc>
        <w:tc>
          <w:tcPr>
            <w:tcW w:w="1573" w:type="pct"/>
          </w:tcPr>
          <w:p w14:paraId="5A54E170" w14:textId="5C1F0B72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9774C" w:rsidRPr="0030525C" w14:paraId="2E91F70A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62CBA9A7" w14:textId="3F896D62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17ED">
              <w:rPr>
                <w:color w:val="000000" w:themeColor="text1"/>
                <w:sz w:val="22"/>
                <w:szCs w:val="22"/>
              </w:rPr>
              <w:t>Callender, Wayne</w:t>
            </w:r>
          </w:p>
        </w:tc>
        <w:tc>
          <w:tcPr>
            <w:tcW w:w="2036" w:type="pct"/>
            <w:gridSpan w:val="2"/>
            <w:vAlign w:val="center"/>
          </w:tcPr>
          <w:p w14:paraId="3A3844C2" w14:textId="16361F26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17ED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</w:tcPr>
          <w:p w14:paraId="1BB29F32" w14:textId="1C01FBDD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3A0514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D9774C" w:rsidRPr="0030525C" w14:paraId="24A55425" w14:textId="77777777" w:rsidTr="00D9774C">
        <w:trPr>
          <w:trHeight w:val="315"/>
        </w:trPr>
        <w:tc>
          <w:tcPr>
            <w:tcW w:w="1391" w:type="pct"/>
            <w:shd w:val="clear" w:color="auto" w:fill="auto"/>
            <w:vAlign w:val="center"/>
          </w:tcPr>
          <w:p w14:paraId="13D17A27" w14:textId="3555A06A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3647DF">
              <w:rPr>
                <w:color w:val="000000" w:themeColor="text1"/>
                <w:sz w:val="22"/>
                <w:szCs w:val="22"/>
              </w:rPr>
              <w:t>Gh</w:t>
            </w:r>
            <w:r w:rsidRPr="00C441C2">
              <w:rPr>
                <w:color w:val="000000" w:themeColor="text1"/>
                <w:sz w:val="22"/>
                <w:szCs w:val="22"/>
              </w:rPr>
              <w:t>or</w:t>
            </w:r>
            <w:r w:rsidRPr="003647DF">
              <w:rPr>
                <w:color w:val="000000" w:themeColor="text1"/>
                <w:sz w:val="22"/>
                <w:szCs w:val="22"/>
              </w:rPr>
              <w:t>mley, Angela</w:t>
            </w:r>
          </w:p>
        </w:tc>
        <w:tc>
          <w:tcPr>
            <w:tcW w:w="2036" w:type="pct"/>
            <w:gridSpan w:val="2"/>
            <w:shd w:val="clear" w:color="auto" w:fill="auto"/>
            <w:vAlign w:val="center"/>
          </w:tcPr>
          <w:p w14:paraId="6647DB18" w14:textId="30F7D169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3647DF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</w:tcPr>
          <w:p w14:paraId="6DAD1902" w14:textId="7A866D0B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3A0514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D9774C" w:rsidRPr="0030525C" w14:paraId="05DB91B6" w14:textId="77777777" w:rsidTr="00340B63">
        <w:trPr>
          <w:trHeight w:val="288"/>
        </w:trPr>
        <w:tc>
          <w:tcPr>
            <w:tcW w:w="1391" w:type="pct"/>
            <w:shd w:val="clear" w:color="auto" w:fill="auto"/>
            <w:vAlign w:val="center"/>
          </w:tcPr>
          <w:p w14:paraId="20F9DB82" w14:textId="2E2966E3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C441C2">
              <w:rPr>
                <w:color w:val="000000" w:themeColor="text1"/>
                <w:sz w:val="22"/>
                <w:szCs w:val="22"/>
              </w:rPr>
              <w:t>Hermes,</w:t>
            </w:r>
            <w:r w:rsidRPr="00997BE1">
              <w:rPr>
                <w:color w:val="000000" w:themeColor="text1"/>
                <w:sz w:val="22"/>
                <w:szCs w:val="22"/>
              </w:rPr>
              <w:t xml:space="preserve"> Connie</w:t>
            </w:r>
          </w:p>
        </w:tc>
        <w:tc>
          <w:tcPr>
            <w:tcW w:w="2036" w:type="pct"/>
            <w:gridSpan w:val="2"/>
            <w:shd w:val="clear" w:color="auto" w:fill="auto"/>
            <w:vAlign w:val="center"/>
          </w:tcPr>
          <w:p w14:paraId="2C66C9B1" w14:textId="055CDFB8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97BE1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</w:tcPr>
          <w:p w14:paraId="7E545F5E" w14:textId="5E479EBF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9774C" w:rsidRPr="0030525C" w14:paraId="2F7CF357" w14:textId="77777777" w:rsidTr="00D9774C">
        <w:trPr>
          <w:trHeight w:val="288"/>
        </w:trPr>
        <w:tc>
          <w:tcPr>
            <w:tcW w:w="1391" w:type="pct"/>
            <w:vAlign w:val="center"/>
          </w:tcPr>
          <w:p w14:paraId="6B573FAD" w14:textId="56FF53BC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B59AD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6" w:type="pct"/>
            <w:gridSpan w:val="2"/>
            <w:vAlign w:val="center"/>
          </w:tcPr>
          <w:p w14:paraId="0D32BEBF" w14:textId="1C3C2E7D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B59AD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</w:tcPr>
          <w:p w14:paraId="6ECC5244" w14:textId="7CA1DE53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9774C" w:rsidRPr="0030525C" w14:paraId="1C51AF53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60729BC7" w14:textId="4BD0270F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226B6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2036" w:type="pct"/>
            <w:gridSpan w:val="2"/>
            <w:vAlign w:val="center"/>
          </w:tcPr>
          <w:p w14:paraId="27CEFEBB" w14:textId="0B774664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226B6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73" w:type="pct"/>
          </w:tcPr>
          <w:p w14:paraId="4B0F12D1" w14:textId="68DB074B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9774C" w:rsidRPr="0030525C" w14:paraId="74950188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6D87ABD1" w14:textId="79D418EE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18D9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6" w:type="pct"/>
            <w:gridSpan w:val="2"/>
            <w:vAlign w:val="center"/>
          </w:tcPr>
          <w:p w14:paraId="08D753D6" w14:textId="58CD61EA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18D9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</w:tcPr>
          <w:p w14:paraId="47B7E33A" w14:textId="5A3226CC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3A0514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D9774C" w:rsidRPr="0030525C" w14:paraId="24F86065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0BC2FE77" w14:textId="51074350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CF725E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6" w:type="pct"/>
            <w:gridSpan w:val="2"/>
            <w:vAlign w:val="center"/>
          </w:tcPr>
          <w:p w14:paraId="52A8CD0F" w14:textId="1EAE40C9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CF725E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</w:tcPr>
          <w:p w14:paraId="30CF8A46" w14:textId="1DF82801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3A0514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D9774C" w:rsidRPr="0030525C" w14:paraId="37E34FE4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23FAC72B" w14:textId="54235EB1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C52B6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6" w:type="pct"/>
            <w:gridSpan w:val="2"/>
            <w:vAlign w:val="center"/>
          </w:tcPr>
          <w:p w14:paraId="66B789DF" w14:textId="6BF48C35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C52B6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</w:tcPr>
          <w:p w14:paraId="2A311444" w14:textId="1FB3BA47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9774C" w:rsidRPr="0030525C" w14:paraId="5502721C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585A545D" w14:textId="4CFDF45C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F332A">
              <w:rPr>
                <w:color w:val="000000" w:themeColor="text1"/>
                <w:sz w:val="22"/>
                <w:szCs w:val="22"/>
              </w:rPr>
              <w:t>Schatz</w:t>
            </w:r>
            <w:r w:rsidRPr="00C441C2">
              <w:rPr>
                <w:color w:val="000000" w:themeColor="text1"/>
                <w:sz w:val="22"/>
                <w:szCs w:val="22"/>
              </w:rPr>
              <w:t>, John</w:t>
            </w:r>
          </w:p>
        </w:tc>
        <w:tc>
          <w:tcPr>
            <w:tcW w:w="2036" w:type="pct"/>
            <w:gridSpan w:val="2"/>
            <w:vAlign w:val="center"/>
          </w:tcPr>
          <w:p w14:paraId="1C634FF3" w14:textId="6298DCDE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F332A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</w:tcPr>
          <w:p w14:paraId="28FEE0CA" w14:textId="02CE7467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3A0514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D9774C" w:rsidRPr="0030525C" w14:paraId="4CE17F90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3CEE879A" w14:textId="1D5E0FF6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B59AD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36" w:type="pct"/>
            <w:gridSpan w:val="2"/>
            <w:vAlign w:val="center"/>
          </w:tcPr>
          <w:p w14:paraId="25D4F364" w14:textId="3C9705A4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B59AD">
              <w:rPr>
                <w:color w:val="000000" w:themeColor="text1"/>
                <w:sz w:val="22"/>
                <w:szCs w:val="22"/>
              </w:rPr>
              <w:t>Rhythm Ops, LLC</w:t>
            </w:r>
          </w:p>
        </w:tc>
        <w:tc>
          <w:tcPr>
            <w:tcW w:w="1573" w:type="pct"/>
          </w:tcPr>
          <w:p w14:paraId="758A1200" w14:textId="5A4E6F3F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9774C" w:rsidRPr="0030525C" w14:paraId="6CE31E50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724A79A4" w14:textId="08C0440A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814AB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6" w:type="pct"/>
            <w:gridSpan w:val="2"/>
            <w:vAlign w:val="center"/>
          </w:tcPr>
          <w:p w14:paraId="2E298436" w14:textId="52FEF6D8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814AB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</w:tcPr>
          <w:p w14:paraId="09C1DA5F" w14:textId="53563393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3A0514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D9774C" w:rsidRPr="0030525C" w14:paraId="719B4896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4487A87F" w14:textId="1A5093B0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36" w:type="pct"/>
            <w:gridSpan w:val="2"/>
            <w:vAlign w:val="center"/>
          </w:tcPr>
          <w:p w14:paraId="2357D67F" w14:textId="203E8AE6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</w:tcPr>
          <w:p w14:paraId="7BCC8F1D" w14:textId="345FB33B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9774C" w:rsidRPr="0030525C" w14:paraId="3878A1E1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1981859F" w14:textId="77777777" w:rsidR="00D9774C" w:rsidRPr="008814AB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14AB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036" w:type="pct"/>
            <w:gridSpan w:val="2"/>
            <w:vAlign w:val="center"/>
          </w:tcPr>
          <w:p w14:paraId="57F6B827" w14:textId="72DBEC0B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814AB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</w:tcPr>
          <w:p w14:paraId="131E500D" w14:textId="77777777" w:rsidR="00D9774C" w:rsidRPr="003A0514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A0514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  <w:p w14:paraId="2F039BB1" w14:textId="09D4A421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9774C" w:rsidRPr="0030525C" w14:paraId="5C3E93A4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1EF80704" w14:textId="3B0FFA6B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97BE1">
              <w:rPr>
                <w:color w:val="000000" w:themeColor="text1"/>
                <w:sz w:val="22"/>
                <w:szCs w:val="22"/>
              </w:rPr>
              <w:t>Wilson</w:t>
            </w:r>
            <w:r w:rsidRPr="00C441C2">
              <w:rPr>
                <w:color w:val="000000" w:themeColor="text1"/>
                <w:sz w:val="22"/>
                <w:szCs w:val="22"/>
              </w:rPr>
              <w:t>, F</w:t>
            </w:r>
            <w:r w:rsidRPr="00997BE1">
              <w:rPr>
                <w:color w:val="000000" w:themeColor="text1"/>
                <w:sz w:val="22"/>
                <w:szCs w:val="22"/>
              </w:rPr>
              <w:t>rank</w:t>
            </w:r>
          </w:p>
        </w:tc>
        <w:tc>
          <w:tcPr>
            <w:tcW w:w="2036" w:type="pct"/>
            <w:gridSpan w:val="2"/>
            <w:vAlign w:val="center"/>
          </w:tcPr>
          <w:p w14:paraId="2C31EFFB" w14:textId="6F06A0A0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97BE1">
              <w:rPr>
                <w:color w:val="000000" w:themeColor="text1"/>
                <w:sz w:val="22"/>
                <w:szCs w:val="22"/>
              </w:rPr>
              <w:t>Nueces Electric Cooperative (NEC)</w:t>
            </w:r>
          </w:p>
        </w:tc>
        <w:tc>
          <w:tcPr>
            <w:tcW w:w="1573" w:type="pct"/>
          </w:tcPr>
          <w:p w14:paraId="12D04D9F" w14:textId="44A0BCA1" w:rsidR="00D9774C" w:rsidRPr="008C476A" w:rsidRDefault="00D9774C" w:rsidP="00D9774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0525C" w:rsidRPr="000128F8" w14:paraId="2706FD36" w14:textId="77777777" w:rsidTr="00340B63">
        <w:trPr>
          <w:trHeight w:hRule="exact" w:val="20"/>
        </w:trPr>
        <w:tc>
          <w:tcPr>
            <w:tcW w:w="1391" w:type="pct"/>
            <w:vAlign w:val="center"/>
          </w:tcPr>
          <w:p w14:paraId="6ED84AEC" w14:textId="415EB47F" w:rsidR="0030525C" w:rsidRPr="008C476A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3" w:name="_c1c896e1_9266_40e4_9911_3f03dd030411"/>
            <w:bookmarkEnd w:id="3"/>
          </w:p>
        </w:tc>
        <w:tc>
          <w:tcPr>
            <w:tcW w:w="2036" w:type="pct"/>
            <w:gridSpan w:val="2"/>
            <w:vAlign w:val="center"/>
          </w:tcPr>
          <w:p w14:paraId="7ABF3884" w14:textId="77777777" w:rsidR="0030525C" w:rsidRPr="008C476A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4E818AA" w14:textId="48CC678A" w:rsidR="0030525C" w:rsidRPr="008C476A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0525C" w:rsidRPr="000128F8" w14:paraId="0DDE81C4" w14:textId="77777777" w:rsidTr="00B64651">
        <w:trPr>
          <w:trHeight w:val="288"/>
        </w:trPr>
        <w:tc>
          <w:tcPr>
            <w:tcW w:w="3006" w:type="pct"/>
            <w:gridSpan w:val="2"/>
            <w:shd w:val="clear" w:color="auto" w:fill="FFFFFF" w:themeFill="background1"/>
            <w:vAlign w:val="center"/>
          </w:tcPr>
          <w:p w14:paraId="331EEE33" w14:textId="77777777" w:rsidR="00D9774C" w:rsidRDefault="00D9774C" w:rsidP="00D9774C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44A4F138" w14:textId="77777777" w:rsidR="00D9774C" w:rsidRPr="0010742B" w:rsidRDefault="00D9774C" w:rsidP="00D9774C">
            <w:pPr>
              <w:jc w:val="both"/>
              <w:rPr>
                <w:rFonts w:eastAsia="Calibri"/>
                <w:sz w:val="22"/>
                <w:szCs w:val="22"/>
              </w:rPr>
            </w:pPr>
            <w:r w:rsidRPr="0010742B">
              <w:rPr>
                <w:rFonts w:eastAsia="Calibri"/>
                <w:sz w:val="22"/>
                <w:szCs w:val="22"/>
              </w:rPr>
              <w:t xml:space="preserve">The following proxy was assigned: </w:t>
            </w:r>
          </w:p>
          <w:p w14:paraId="06C6D141" w14:textId="77777777" w:rsidR="00D9774C" w:rsidRPr="0010742B" w:rsidRDefault="00D9774C" w:rsidP="00D9774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10742B">
              <w:rPr>
                <w:sz w:val="22"/>
                <w:szCs w:val="22"/>
              </w:rPr>
              <w:t xml:space="preserve">Jonathan Arnold to Jennifer Schmitt </w:t>
            </w:r>
          </w:p>
          <w:p w14:paraId="189FB7D5" w14:textId="77777777" w:rsidR="00D9774C" w:rsidRDefault="00D9774C" w:rsidP="0030525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  <w:p w14:paraId="7DE7447F" w14:textId="24C44535" w:rsidR="0030525C" w:rsidRPr="008C476A" w:rsidRDefault="0030525C" w:rsidP="0030525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B64651">
              <w:rPr>
                <w:i/>
                <w:color w:val="000000" w:themeColor="text1"/>
                <w:sz w:val="22"/>
                <w:szCs w:val="22"/>
                <w:shd w:val="clear" w:color="auto" w:fill="FFFFFF" w:themeFill="background1"/>
              </w:rPr>
              <w:t>Guests:</w:t>
            </w: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14:paraId="2C3BC21C" w14:textId="77777777" w:rsidR="0030525C" w:rsidRPr="008C476A" w:rsidRDefault="0030525C" w:rsidP="0030525C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30525C" w:rsidRPr="008C476A" w:rsidRDefault="0030525C" w:rsidP="0030525C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4FE328BE" w14:textId="77777777" w:rsidTr="00B64651">
        <w:trPr>
          <w:trHeight w:val="288"/>
        </w:trPr>
        <w:tc>
          <w:tcPr>
            <w:tcW w:w="1391" w:type="pct"/>
            <w:shd w:val="clear" w:color="auto" w:fill="FFFFFF" w:themeFill="background1"/>
          </w:tcPr>
          <w:p w14:paraId="3C805405" w14:textId="1725CB3D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715DA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6" w:type="pct"/>
            <w:gridSpan w:val="2"/>
            <w:shd w:val="clear" w:color="auto" w:fill="FFFFFF" w:themeFill="background1"/>
          </w:tcPr>
          <w:p w14:paraId="22240F80" w14:textId="37957362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715DA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</w:tcPr>
          <w:p w14:paraId="5C735726" w14:textId="7A2AE4E6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76CED51E" w14:textId="77777777" w:rsidTr="00340B63">
        <w:trPr>
          <w:trHeight w:val="288"/>
        </w:trPr>
        <w:tc>
          <w:tcPr>
            <w:tcW w:w="1391" w:type="pct"/>
          </w:tcPr>
          <w:p w14:paraId="330776DF" w14:textId="4ED461BA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9798C">
              <w:rPr>
                <w:color w:val="000000" w:themeColor="text1"/>
                <w:sz w:val="22"/>
                <w:szCs w:val="22"/>
              </w:rPr>
              <w:t>Bonde, Vrushal</w:t>
            </w:r>
          </w:p>
        </w:tc>
        <w:tc>
          <w:tcPr>
            <w:tcW w:w="2036" w:type="pct"/>
            <w:gridSpan w:val="2"/>
          </w:tcPr>
          <w:p w14:paraId="40680EEC" w14:textId="15B4D50F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9798C"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73113944" w14:textId="5A9C4AEE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2E629CF0" w14:textId="77777777" w:rsidTr="00340B63">
        <w:trPr>
          <w:trHeight w:val="288"/>
        </w:trPr>
        <w:tc>
          <w:tcPr>
            <w:tcW w:w="1391" w:type="pct"/>
          </w:tcPr>
          <w:p w14:paraId="1ACAFC60" w14:textId="1F3F375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95772">
              <w:rPr>
                <w:color w:val="000000" w:themeColor="text1"/>
                <w:sz w:val="22"/>
                <w:szCs w:val="22"/>
              </w:rPr>
              <w:t>Burke, Thomas</w:t>
            </w:r>
          </w:p>
        </w:tc>
        <w:tc>
          <w:tcPr>
            <w:tcW w:w="2036" w:type="pct"/>
            <w:gridSpan w:val="2"/>
          </w:tcPr>
          <w:p w14:paraId="78409EC0" w14:textId="05722FC0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95772">
              <w:rPr>
                <w:color w:val="000000" w:themeColor="text1"/>
                <w:sz w:val="22"/>
                <w:szCs w:val="22"/>
              </w:rPr>
              <w:t>RWE</w:t>
            </w:r>
          </w:p>
        </w:tc>
        <w:tc>
          <w:tcPr>
            <w:tcW w:w="1573" w:type="pct"/>
          </w:tcPr>
          <w:p w14:paraId="62172E93" w14:textId="38F38492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30525C" w14:paraId="52FB42EB" w14:textId="77777777" w:rsidTr="00340B63">
        <w:trPr>
          <w:trHeight w:val="288"/>
        </w:trPr>
        <w:tc>
          <w:tcPr>
            <w:tcW w:w="1391" w:type="pct"/>
          </w:tcPr>
          <w:p w14:paraId="42CD0A50" w14:textId="442EAD7C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E017A">
              <w:rPr>
                <w:color w:val="000000" w:themeColor="text1"/>
                <w:sz w:val="22"/>
                <w:szCs w:val="22"/>
              </w:rPr>
              <w:t>Clark, Joanne</w:t>
            </w:r>
          </w:p>
        </w:tc>
        <w:tc>
          <w:tcPr>
            <w:tcW w:w="2036" w:type="pct"/>
            <w:gridSpan w:val="2"/>
          </w:tcPr>
          <w:p w14:paraId="4F117920" w14:textId="32A5919E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E017A">
              <w:rPr>
                <w:color w:val="000000" w:themeColor="text1"/>
                <w:sz w:val="22"/>
                <w:szCs w:val="22"/>
              </w:rPr>
              <w:t>Hansen</w:t>
            </w:r>
            <w:r>
              <w:rPr>
                <w:color w:val="000000" w:themeColor="text1"/>
                <w:sz w:val="22"/>
                <w:szCs w:val="22"/>
              </w:rPr>
              <w:t xml:space="preserve"> CX</w:t>
            </w:r>
          </w:p>
        </w:tc>
        <w:tc>
          <w:tcPr>
            <w:tcW w:w="1573" w:type="pct"/>
          </w:tcPr>
          <w:p w14:paraId="6C60A733" w14:textId="7131B565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30525C" w14:paraId="600B3E17" w14:textId="77777777" w:rsidTr="00340B63">
        <w:trPr>
          <w:trHeight w:val="288"/>
        </w:trPr>
        <w:tc>
          <w:tcPr>
            <w:tcW w:w="1391" w:type="pct"/>
          </w:tcPr>
          <w:p w14:paraId="7BF3906E" w14:textId="1300935E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346C9">
              <w:rPr>
                <w:color w:val="000000" w:themeColor="text1"/>
                <w:sz w:val="22"/>
                <w:szCs w:val="22"/>
              </w:rPr>
              <w:t>Contreras, Johanna</w:t>
            </w:r>
          </w:p>
        </w:tc>
        <w:tc>
          <w:tcPr>
            <w:tcW w:w="2036" w:type="pct"/>
            <w:gridSpan w:val="2"/>
          </w:tcPr>
          <w:p w14:paraId="49F8BF93" w14:textId="763C92ED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346C9">
              <w:rPr>
                <w:color w:val="000000" w:themeColor="text1"/>
                <w:sz w:val="22"/>
                <w:szCs w:val="22"/>
              </w:rPr>
              <w:t>Hansen</w:t>
            </w:r>
            <w:r>
              <w:rPr>
                <w:color w:val="000000" w:themeColor="text1"/>
                <w:sz w:val="22"/>
                <w:szCs w:val="22"/>
              </w:rPr>
              <w:t xml:space="preserve"> CX</w:t>
            </w:r>
          </w:p>
        </w:tc>
        <w:tc>
          <w:tcPr>
            <w:tcW w:w="1573" w:type="pct"/>
          </w:tcPr>
          <w:p w14:paraId="66DA4EBB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05870033" w14:textId="77777777" w:rsidTr="00340B63">
        <w:trPr>
          <w:trHeight w:val="288"/>
        </w:trPr>
        <w:tc>
          <w:tcPr>
            <w:tcW w:w="1391" w:type="pct"/>
          </w:tcPr>
          <w:p w14:paraId="5DA1A25D" w14:textId="2AE82EE0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2036" w:type="pct"/>
            <w:gridSpan w:val="2"/>
          </w:tcPr>
          <w:p w14:paraId="1CDEB7B5" w14:textId="49F97975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273A6024" w14:textId="1B08D429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0D82AED0" w14:textId="77777777" w:rsidTr="00340B63">
        <w:trPr>
          <w:trHeight w:val="288"/>
        </w:trPr>
        <w:tc>
          <w:tcPr>
            <w:tcW w:w="1391" w:type="pct"/>
          </w:tcPr>
          <w:p w14:paraId="77CC2370" w14:textId="7FB9D599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715DA">
              <w:rPr>
                <w:color w:val="000000" w:themeColor="text1"/>
                <w:sz w:val="22"/>
                <w:szCs w:val="22"/>
              </w:rPr>
              <w:t>Hughey, Christine</w:t>
            </w:r>
          </w:p>
        </w:tc>
        <w:tc>
          <w:tcPr>
            <w:tcW w:w="2036" w:type="pct"/>
            <w:gridSpan w:val="2"/>
          </w:tcPr>
          <w:p w14:paraId="6D787639" w14:textId="30F45044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715DA"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573" w:type="pct"/>
          </w:tcPr>
          <w:p w14:paraId="415C5055" w14:textId="3CBFF519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263BFE2E" w14:textId="77777777" w:rsidTr="00340B63">
        <w:trPr>
          <w:trHeight w:val="288"/>
        </w:trPr>
        <w:tc>
          <w:tcPr>
            <w:tcW w:w="1391" w:type="pct"/>
          </w:tcPr>
          <w:p w14:paraId="21290933" w14:textId="58D166DA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2036" w:type="pct"/>
            <w:gridSpan w:val="2"/>
          </w:tcPr>
          <w:p w14:paraId="3E52A4DF" w14:textId="2F763F1E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38BD376" w14:textId="2B2A8F82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53D4C09D" w14:textId="77777777" w:rsidTr="00340B63">
        <w:trPr>
          <w:trHeight w:val="288"/>
        </w:trPr>
        <w:tc>
          <w:tcPr>
            <w:tcW w:w="1391" w:type="pct"/>
          </w:tcPr>
          <w:p w14:paraId="09D39F12" w14:textId="13932256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CC9">
              <w:rPr>
                <w:color w:val="000000" w:themeColor="text1"/>
                <w:sz w:val="22"/>
                <w:szCs w:val="22"/>
              </w:rPr>
              <w:t>Levine, Norm</w:t>
            </w:r>
          </w:p>
        </w:tc>
        <w:tc>
          <w:tcPr>
            <w:tcW w:w="2036" w:type="pct"/>
            <w:gridSpan w:val="2"/>
          </w:tcPr>
          <w:p w14:paraId="168A3442" w14:textId="1EECB6C6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CC9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4F037CBA" w14:textId="1AD03663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52B0C2DA" w14:textId="77777777" w:rsidTr="00340B63">
        <w:trPr>
          <w:trHeight w:val="288"/>
        </w:trPr>
        <w:tc>
          <w:tcPr>
            <w:tcW w:w="1391" w:type="pct"/>
          </w:tcPr>
          <w:p w14:paraId="54449B2C" w14:textId="1971BDD5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E017A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6" w:type="pct"/>
            <w:gridSpan w:val="2"/>
          </w:tcPr>
          <w:p w14:paraId="6701BFEC" w14:textId="12AFCB93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E017A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492CB1E0" w14:textId="40C3245E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30525C" w14:paraId="3084A790" w14:textId="77777777" w:rsidTr="00340B63">
        <w:trPr>
          <w:trHeight w:val="288"/>
        </w:trPr>
        <w:tc>
          <w:tcPr>
            <w:tcW w:w="1391" w:type="pct"/>
          </w:tcPr>
          <w:p w14:paraId="5CC197F9" w14:textId="0972B139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60625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2036" w:type="pct"/>
            <w:gridSpan w:val="2"/>
          </w:tcPr>
          <w:p w14:paraId="09F02212" w14:textId="3FE759AD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60625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5C57D49E" w14:textId="1957110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275E3183" w14:textId="77777777" w:rsidTr="00340B63">
        <w:trPr>
          <w:trHeight w:val="288"/>
        </w:trPr>
        <w:tc>
          <w:tcPr>
            <w:tcW w:w="1391" w:type="pct"/>
          </w:tcPr>
          <w:p w14:paraId="48A267B2" w14:textId="1B87AEC4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9798C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6" w:type="pct"/>
            <w:gridSpan w:val="2"/>
          </w:tcPr>
          <w:p w14:paraId="1970E43E" w14:textId="540A8205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9798C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73" w:type="pct"/>
          </w:tcPr>
          <w:p w14:paraId="1AF0EA6E" w14:textId="3C34FC14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0F1ECA62" w14:textId="77777777" w:rsidTr="00340B63">
        <w:trPr>
          <w:trHeight w:val="288"/>
        </w:trPr>
        <w:tc>
          <w:tcPr>
            <w:tcW w:w="1391" w:type="pct"/>
          </w:tcPr>
          <w:p w14:paraId="5AB5D08B" w14:textId="2FD2E808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CC9">
              <w:rPr>
                <w:color w:val="000000" w:themeColor="text1"/>
                <w:sz w:val="22"/>
                <w:szCs w:val="22"/>
              </w:rPr>
              <w:t>Rochelle, Jenni</w:t>
            </w:r>
          </w:p>
        </w:tc>
        <w:tc>
          <w:tcPr>
            <w:tcW w:w="2036" w:type="pct"/>
            <w:gridSpan w:val="2"/>
          </w:tcPr>
          <w:p w14:paraId="0C0E38DE" w14:textId="5E78FA3B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CC9">
              <w:rPr>
                <w:color w:val="000000" w:themeColor="text1"/>
                <w:sz w:val="22"/>
                <w:szCs w:val="22"/>
              </w:rPr>
              <w:t>CES LTD</w:t>
            </w:r>
          </w:p>
        </w:tc>
        <w:tc>
          <w:tcPr>
            <w:tcW w:w="1573" w:type="pct"/>
          </w:tcPr>
          <w:p w14:paraId="18A8645C" w14:textId="57B7707E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2F325446" w14:textId="77777777" w:rsidTr="00340B63">
        <w:trPr>
          <w:trHeight w:val="288"/>
        </w:trPr>
        <w:tc>
          <w:tcPr>
            <w:tcW w:w="1391" w:type="pct"/>
          </w:tcPr>
          <w:p w14:paraId="7FB0981D" w14:textId="2F709339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C0FE3">
              <w:rPr>
                <w:color w:val="000000" w:themeColor="text1"/>
                <w:sz w:val="22"/>
                <w:szCs w:val="22"/>
              </w:rPr>
              <w:t>Shadle, Paula</w:t>
            </w:r>
          </w:p>
        </w:tc>
        <w:tc>
          <w:tcPr>
            <w:tcW w:w="2036" w:type="pct"/>
            <w:gridSpan w:val="2"/>
          </w:tcPr>
          <w:p w14:paraId="34C89FB9" w14:textId="23AA3993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C0FE3">
              <w:rPr>
                <w:color w:val="000000" w:themeColor="text1"/>
                <w:sz w:val="22"/>
                <w:szCs w:val="22"/>
              </w:rPr>
              <w:t>NEC</w:t>
            </w:r>
          </w:p>
        </w:tc>
        <w:tc>
          <w:tcPr>
            <w:tcW w:w="1573" w:type="pct"/>
          </w:tcPr>
          <w:p w14:paraId="0FA45A8C" w14:textId="33637AD3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30525C" w14:paraId="57EB8E90" w14:textId="77777777" w:rsidTr="00340B63">
        <w:trPr>
          <w:trHeight w:val="288"/>
        </w:trPr>
        <w:tc>
          <w:tcPr>
            <w:tcW w:w="1391" w:type="pct"/>
          </w:tcPr>
          <w:p w14:paraId="11EA778D" w14:textId="53770D26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9798C">
              <w:rPr>
                <w:color w:val="000000" w:themeColor="text1"/>
                <w:sz w:val="22"/>
                <w:szCs w:val="22"/>
              </w:rPr>
              <w:t>Wade, Jim</w:t>
            </w:r>
          </w:p>
        </w:tc>
        <w:tc>
          <w:tcPr>
            <w:tcW w:w="2036" w:type="pct"/>
            <w:gridSpan w:val="2"/>
          </w:tcPr>
          <w:p w14:paraId="6AF90AE7" w14:textId="53622AEC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9798C">
              <w:rPr>
                <w:color w:val="000000" w:themeColor="text1"/>
                <w:sz w:val="22"/>
                <w:szCs w:val="22"/>
              </w:rPr>
              <w:t>CES LTD</w:t>
            </w:r>
          </w:p>
        </w:tc>
        <w:tc>
          <w:tcPr>
            <w:tcW w:w="1573" w:type="pct"/>
          </w:tcPr>
          <w:p w14:paraId="6F241FF9" w14:textId="0A6BBD75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05B35965" w14:textId="77777777" w:rsidTr="00340B63">
        <w:trPr>
          <w:trHeight w:val="288"/>
        </w:trPr>
        <w:tc>
          <w:tcPr>
            <w:tcW w:w="1391" w:type="pct"/>
          </w:tcPr>
          <w:p w14:paraId="2924333D" w14:textId="69C09B43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E017A"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2036" w:type="pct"/>
            <w:gridSpan w:val="2"/>
          </w:tcPr>
          <w:p w14:paraId="6CCE672D" w14:textId="3D547ECA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E017A">
              <w:rPr>
                <w:color w:val="000000" w:themeColor="text1"/>
                <w:sz w:val="22"/>
                <w:szCs w:val="22"/>
              </w:rPr>
              <w:t>Hansen CX</w:t>
            </w:r>
          </w:p>
        </w:tc>
        <w:tc>
          <w:tcPr>
            <w:tcW w:w="1573" w:type="pct"/>
          </w:tcPr>
          <w:p w14:paraId="45591625" w14:textId="624FEBF2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4EB6889E" w14:textId="77777777" w:rsidTr="00340B63">
        <w:trPr>
          <w:trHeight w:val="288"/>
        </w:trPr>
        <w:tc>
          <w:tcPr>
            <w:tcW w:w="1391" w:type="pct"/>
          </w:tcPr>
          <w:p w14:paraId="6A0F1892" w14:textId="6AB0CDA3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A567C9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6" w:type="pct"/>
            <w:gridSpan w:val="2"/>
          </w:tcPr>
          <w:p w14:paraId="602E9BF0" w14:textId="40789D4F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27E47">
              <w:rPr>
                <w:color w:val="000000" w:themeColor="text1"/>
                <w:sz w:val="22"/>
                <w:szCs w:val="22"/>
              </w:rPr>
              <w:t>TXU</w:t>
            </w:r>
          </w:p>
        </w:tc>
        <w:tc>
          <w:tcPr>
            <w:tcW w:w="1573" w:type="pct"/>
          </w:tcPr>
          <w:p w14:paraId="77212C89" w14:textId="2F1B96D4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7D751080" w14:textId="77777777" w:rsidTr="00340B63">
        <w:trPr>
          <w:trHeight w:val="288"/>
        </w:trPr>
        <w:tc>
          <w:tcPr>
            <w:tcW w:w="1391" w:type="pct"/>
          </w:tcPr>
          <w:p w14:paraId="68DF1C31" w14:textId="0913C172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036" w:type="pct"/>
            <w:gridSpan w:val="2"/>
          </w:tcPr>
          <w:p w14:paraId="524965F5" w14:textId="55F0DA0D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4D93FE5" w14:textId="7735C69E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C476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64651" w:rsidRPr="000128F8" w14:paraId="0ADE1FFE" w14:textId="77777777" w:rsidTr="00340B63">
        <w:trPr>
          <w:trHeight w:val="288"/>
        </w:trPr>
        <w:tc>
          <w:tcPr>
            <w:tcW w:w="1391" w:type="pct"/>
          </w:tcPr>
          <w:p w14:paraId="0E75DE50" w14:textId="1359062B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  <w:highlight w:val="lightGray"/>
              </w:rPr>
            </w:pPr>
            <w:r w:rsidRPr="00B64651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6" w:type="pct"/>
            <w:gridSpan w:val="2"/>
          </w:tcPr>
          <w:p w14:paraId="5ADE6D51" w14:textId="594E5904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2214967E" w14:textId="6C71D862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C476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64651" w:rsidRPr="000128F8" w14:paraId="37ACCE76" w14:textId="77777777" w:rsidTr="00340B63">
        <w:trPr>
          <w:trHeight w:val="288"/>
        </w:trPr>
        <w:tc>
          <w:tcPr>
            <w:tcW w:w="1391" w:type="pct"/>
          </w:tcPr>
          <w:p w14:paraId="39EAE9AF" w14:textId="2D0FD7F4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06F9B"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2036" w:type="pct"/>
            <w:gridSpan w:val="2"/>
          </w:tcPr>
          <w:p w14:paraId="0413B98B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3C1AA3E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2D858423" w14:textId="77777777" w:rsidTr="00340B63">
        <w:trPr>
          <w:trHeight w:val="288"/>
        </w:trPr>
        <w:tc>
          <w:tcPr>
            <w:tcW w:w="1391" w:type="pct"/>
          </w:tcPr>
          <w:p w14:paraId="0A1F6DF2" w14:textId="4A9B382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06F9B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2036" w:type="pct"/>
            <w:gridSpan w:val="2"/>
          </w:tcPr>
          <w:p w14:paraId="72C98BD1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3905C5E4" w14:textId="5FF88546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6723E32C" w14:textId="77777777" w:rsidTr="00340B63">
        <w:trPr>
          <w:trHeight w:val="288"/>
        </w:trPr>
        <w:tc>
          <w:tcPr>
            <w:tcW w:w="1391" w:type="pct"/>
          </w:tcPr>
          <w:p w14:paraId="3E3CD620" w14:textId="2CB6F22D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06F9B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6" w:type="pct"/>
            <w:gridSpan w:val="2"/>
          </w:tcPr>
          <w:p w14:paraId="3EEF7094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2BEA746" w14:textId="5C1DAB6A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30525C" w14:paraId="508CA1F4" w14:textId="77777777" w:rsidTr="00340B63">
        <w:trPr>
          <w:trHeight w:val="288"/>
        </w:trPr>
        <w:tc>
          <w:tcPr>
            <w:tcW w:w="1391" w:type="pct"/>
          </w:tcPr>
          <w:p w14:paraId="0C3ACE3A" w14:textId="0F4D73F2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06F9B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2036" w:type="pct"/>
            <w:gridSpan w:val="2"/>
          </w:tcPr>
          <w:p w14:paraId="47063C7E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554B9B2B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30525C" w14:paraId="5E4F47AA" w14:textId="77777777" w:rsidTr="00340B63">
        <w:trPr>
          <w:trHeight w:val="288"/>
        </w:trPr>
        <w:tc>
          <w:tcPr>
            <w:tcW w:w="1391" w:type="pct"/>
          </w:tcPr>
          <w:p w14:paraId="2369C8B9" w14:textId="42597C11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06F9B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6" w:type="pct"/>
            <w:gridSpan w:val="2"/>
          </w:tcPr>
          <w:p w14:paraId="2C462E76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1B7122C3" w14:textId="7945EB4E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64651" w:rsidRPr="000128F8" w14:paraId="21EC8212" w14:textId="77777777" w:rsidTr="00340B63">
        <w:trPr>
          <w:trHeight w:val="288"/>
        </w:trPr>
        <w:tc>
          <w:tcPr>
            <w:tcW w:w="1391" w:type="pct"/>
          </w:tcPr>
          <w:p w14:paraId="203B7BF0" w14:textId="653A695D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06F9B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6" w:type="pct"/>
            <w:gridSpan w:val="2"/>
          </w:tcPr>
          <w:p w14:paraId="250E7337" w14:textId="77777777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3666D455" w14:textId="0A60FB76" w:rsidR="00B64651" w:rsidRPr="008C476A" w:rsidRDefault="00B64651" w:rsidP="00B6465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</w:tbl>
    <w:p w14:paraId="3B39C044" w14:textId="639B134F" w:rsidR="00654BF5" w:rsidRPr="008C476A" w:rsidRDefault="00654BF5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  <w:bookmarkStart w:id="4" w:name="_d5f17948_b70d_4fc2_9811_fc9573ffc159"/>
      <w:bookmarkEnd w:id="4"/>
    </w:p>
    <w:p w14:paraId="4F40B476" w14:textId="5725FEDD" w:rsidR="007A6EF8" w:rsidRPr="008C476A" w:rsidRDefault="007A6EF8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31AB6F97" w:rsidR="0093026D" w:rsidRPr="00F64A0F" w:rsidRDefault="0093026D" w:rsidP="004E561E">
      <w:pPr>
        <w:rPr>
          <w:i/>
          <w:color w:val="000000" w:themeColor="text1"/>
          <w:sz w:val="22"/>
          <w:szCs w:val="22"/>
        </w:rPr>
      </w:pPr>
      <w:r w:rsidRPr="00F64A0F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F64A0F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F64A0F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F64A0F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</w:p>
    <w:p w14:paraId="30875CE9" w14:textId="3F95FCFD" w:rsidR="000A351C" w:rsidRPr="00F64A0F" w:rsidRDefault="00AD06D8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 w:rsidRPr="00F64A0F">
        <w:rPr>
          <w:color w:val="000000" w:themeColor="text1"/>
          <w:sz w:val="22"/>
          <w:szCs w:val="22"/>
        </w:rPr>
        <w:t>John Schatz</w:t>
      </w:r>
      <w:r w:rsidR="00FD4351" w:rsidRPr="00F64A0F">
        <w:rPr>
          <w:color w:val="000000" w:themeColor="text1"/>
          <w:sz w:val="22"/>
          <w:szCs w:val="22"/>
        </w:rPr>
        <w:t xml:space="preserve"> </w:t>
      </w:r>
      <w:r w:rsidR="00462E8E" w:rsidRPr="00F64A0F">
        <w:rPr>
          <w:color w:val="000000" w:themeColor="text1"/>
          <w:sz w:val="22"/>
          <w:szCs w:val="22"/>
        </w:rPr>
        <w:t>c</w:t>
      </w:r>
      <w:r w:rsidR="00866DF1" w:rsidRPr="00F64A0F">
        <w:rPr>
          <w:color w:val="000000" w:themeColor="text1"/>
          <w:sz w:val="22"/>
          <w:szCs w:val="22"/>
        </w:rPr>
        <w:t>alled the</w:t>
      </w:r>
      <w:r w:rsidR="00462E8E" w:rsidRPr="00F64A0F">
        <w:rPr>
          <w:color w:val="000000" w:themeColor="text1"/>
          <w:sz w:val="22"/>
          <w:szCs w:val="22"/>
        </w:rPr>
        <w:t xml:space="preserve"> </w:t>
      </w:r>
      <w:r w:rsidR="00F64A0F" w:rsidRPr="00F64A0F">
        <w:rPr>
          <w:color w:val="000000" w:themeColor="text1"/>
          <w:sz w:val="22"/>
          <w:szCs w:val="22"/>
        </w:rPr>
        <w:t>October 15</w:t>
      </w:r>
      <w:r w:rsidR="00861091" w:rsidRPr="00F64A0F">
        <w:rPr>
          <w:color w:val="000000" w:themeColor="text1"/>
          <w:sz w:val="22"/>
          <w:szCs w:val="22"/>
        </w:rPr>
        <w:t xml:space="preserve">, 2024 </w:t>
      </w:r>
      <w:r w:rsidR="00685672" w:rsidRPr="00F64A0F">
        <w:rPr>
          <w:color w:val="000000" w:themeColor="text1"/>
          <w:sz w:val="22"/>
          <w:szCs w:val="22"/>
        </w:rPr>
        <w:t xml:space="preserve">RMS </w:t>
      </w:r>
      <w:r w:rsidR="000A351C" w:rsidRPr="00F64A0F">
        <w:rPr>
          <w:color w:val="000000" w:themeColor="text1"/>
          <w:sz w:val="22"/>
          <w:szCs w:val="22"/>
        </w:rPr>
        <w:t xml:space="preserve">meeting to order at </w:t>
      </w:r>
      <w:r w:rsidR="000909E2" w:rsidRPr="00F64A0F">
        <w:rPr>
          <w:color w:val="000000" w:themeColor="text1"/>
          <w:sz w:val="22"/>
          <w:szCs w:val="22"/>
        </w:rPr>
        <w:t>9:</w:t>
      </w:r>
      <w:r w:rsidR="008A1565" w:rsidRPr="00F64A0F">
        <w:rPr>
          <w:color w:val="000000" w:themeColor="text1"/>
          <w:sz w:val="22"/>
          <w:szCs w:val="22"/>
        </w:rPr>
        <w:t>3</w:t>
      </w:r>
      <w:r w:rsidR="00685672" w:rsidRPr="00F64A0F">
        <w:rPr>
          <w:color w:val="000000" w:themeColor="text1"/>
          <w:sz w:val="22"/>
          <w:szCs w:val="22"/>
        </w:rPr>
        <w:t>0</w:t>
      </w:r>
      <w:r w:rsidR="000909E2" w:rsidRPr="00F64A0F">
        <w:rPr>
          <w:color w:val="000000" w:themeColor="text1"/>
          <w:sz w:val="22"/>
          <w:szCs w:val="22"/>
        </w:rPr>
        <w:t xml:space="preserve"> a.m</w:t>
      </w:r>
      <w:r w:rsidR="00B44557" w:rsidRPr="00F64A0F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F64A0F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</w:rPr>
      </w:pPr>
    </w:p>
    <w:p w14:paraId="3EE3A6BB" w14:textId="77777777" w:rsidR="00D174FB" w:rsidRPr="00F64A0F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</w:rPr>
      </w:pPr>
    </w:p>
    <w:p w14:paraId="32BA09AB" w14:textId="245D6DC2" w:rsidR="000A351C" w:rsidRPr="00F64A0F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F64A0F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F64A0F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56AA42FE" w:rsidR="00166E21" w:rsidRPr="00F64A0F" w:rsidRDefault="00AD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F64A0F">
        <w:rPr>
          <w:color w:val="000000" w:themeColor="text1"/>
          <w:sz w:val="22"/>
          <w:szCs w:val="22"/>
        </w:rPr>
        <w:t>Mr. Schatz</w:t>
      </w:r>
      <w:r w:rsidR="00B234A8" w:rsidRPr="00F64A0F">
        <w:rPr>
          <w:color w:val="000000" w:themeColor="text1"/>
          <w:sz w:val="22"/>
          <w:szCs w:val="22"/>
        </w:rPr>
        <w:t xml:space="preserve"> </w:t>
      </w:r>
      <w:r w:rsidR="00472958" w:rsidRPr="00F64A0F">
        <w:rPr>
          <w:color w:val="000000" w:themeColor="text1"/>
          <w:sz w:val="22"/>
          <w:szCs w:val="22"/>
        </w:rPr>
        <w:t>d</w:t>
      </w:r>
      <w:r w:rsidR="009B5420" w:rsidRPr="00F64A0F">
        <w:rPr>
          <w:color w:val="000000" w:themeColor="text1"/>
          <w:sz w:val="22"/>
          <w:szCs w:val="22"/>
        </w:rPr>
        <w:t>irected attention to</w:t>
      </w:r>
      <w:r w:rsidR="000A351C" w:rsidRPr="00F64A0F">
        <w:rPr>
          <w:color w:val="000000" w:themeColor="text1"/>
          <w:sz w:val="22"/>
          <w:szCs w:val="22"/>
        </w:rPr>
        <w:t xml:space="preserve"> t</w:t>
      </w:r>
      <w:r w:rsidR="009B5420" w:rsidRPr="00F64A0F">
        <w:rPr>
          <w:color w:val="000000" w:themeColor="text1"/>
          <w:sz w:val="22"/>
          <w:szCs w:val="22"/>
        </w:rPr>
        <w:t>he ERCOT Antitrust Admonition, which was</w:t>
      </w:r>
      <w:r w:rsidR="000A351C" w:rsidRPr="00F64A0F">
        <w:rPr>
          <w:color w:val="000000" w:themeColor="text1"/>
          <w:sz w:val="22"/>
          <w:szCs w:val="22"/>
        </w:rPr>
        <w:t xml:space="preserve"> displayed</w:t>
      </w:r>
      <w:r w:rsidR="009B5420" w:rsidRPr="00F64A0F">
        <w:rPr>
          <w:color w:val="000000" w:themeColor="text1"/>
          <w:sz w:val="22"/>
          <w:szCs w:val="22"/>
        </w:rPr>
        <w:t>.</w:t>
      </w:r>
      <w:r w:rsidR="009167B9" w:rsidRPr="00F64A0F">
        <w:rPr>
          <w:color w:val="000000" w:themeColor="text1"/>
          <w:sz w:val="22"/>
          <w:szCs w:val="22"/>
        </w:rPr>
        <w:t xml:space="preserve">  </w:t>
      </w:r>
    </w:p>
    <w:p w14:paraId="15473F87" w14:textId="65606461" w:rsidR="00C52D75" w:rsidRPr="00F64A0F" w:rsidRDefault="00C52D75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0AFC8A5" w14:textId="77777777" w:rsidR="001D52B8" w:rsidRPr="008C476A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41B07AFD" w14:textId="474558A0" w:rsidR="00DC06D8" w:rsidRPr="00F64A0F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F64A0F">
        <w:rPr>
          <w:color w:val="000000" w:themeColor="text1"/>
          <w:sz w:val="22"/>
          <w:szCs w:val="22"/>
          <w:u w:val="single"/>
        </w:rPr>
        <w:t>Agenda Review</w:t>
      </w:r>
      <w:r w:rsidR="006336E8" w:rsidRPr="00F64A0F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F64A0F">
        <w:rPr>
          <w:color w:val="000000" w:themeColor="text1"/>
          <w:sz w:val="22"/>
          <w:szCs w:val="22"/>
          <w:u w:val="single"/>
        </w:rPr>
        <w:t xml:space="preserve"> </w:t>
      </w:r>
    </w:p>
    <w:p w14:paraId="437281EA" w14:textId="4478D075" w:rsidR="00181EBE" w:rsidRPr="00F64A0F" w:rsidRDefault="00A17380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F64A0F">
        <w:rPr>
          <w:rFonts w:eastAsiaTheme="minorHAnsi"/>
          <w:bCs/>
          <w:sz w:val="22"/>
          <w:szCs w:val="22"/>
        </w:rPr>
        <w:t xml:space="preserve">Mr. Schatz </w:t>
      </w:r>
      <w:r w:rsidR="00DB7DE8" w:rsidRPr="00F64A0F">
        <w:rPr>
          <w:rFonts w:eastAsiaTheme="minorHAnsi"/>
          <w:bCs/>
          <w:sz w:val="22"/>
          <w:szCs w:val="22"/>
        </w:rPr>
        <w:t>reviewed the agenda</w:t>
      </w:r>
      <w:r w:rsidRPr="00F64A0F">
        <w:rPr>
          <w:rFonts w:eastAsiaTheme="minorHAnsi"/>
          <w:bCs/>
          <w:sz w:val="22"/>
          <w:szCs w:val="22"/>
        </w:rPr>
        <w:t xml:space="preserve">.  </w:t>
      </w:r>
    </w:p>
    <w:p w14:paraId="23A59483" w14:textId="77777777" w:rsidR="007A6EF8" w:rsidRPr="00F64A0F" w:rsidRDefault="007A6EF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12082862" w14:textId="77777777" w:rsidR="005E399F" w:rsidRPr="00F64A0F" w:rsidRDefault="005E399F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25D2B10B" w14:textId="75E22B99" w:rsidR="00C625B6" w:rsidRPr="00F64A0F" w:rsidRDefault="00C625B6" w:rsidP="004E561E">
      <w:pPr>
        <w:outlineLvl w:val="0"/>
        <w:rPr>
          <w:color w:val="000000" w:themeColor="text1"/>
          <w:sz w:val="22"/>
          <w:szCs w:val="22"/>
          <w:u w:val="single"/>
        </w:rPr>
      </w:pPr>
      <w:r w:rsidRPr="00F64A0F">
        <w:rPr>
          <w:color w:val="000000" w:themeColor="text1"/>
          <w:sz w:val="22"/>
          <w:szCs w:val="22"/>
          <w:u w:val="single"/>
        </w:rPr>
        <w:t>Approval of RMS Meeting Minutes (see Key Documents</w:t>
      </w:r>
      <w:r w:rsidR="00B8167E" w:rsidRPr="00F64A0F">
        <w:rPr>
          <w:color w:val="000000" w:themeColor="text1"/>
          <w:sz w:val="22"/>
          <w:szCs w:val="22"/>
          <w:u w:val="single"/>
        </w:rPr>
        <w:t>)</w:t>
      </w:r>
      <w:r w:rsidR="00EE0026" w:rsidRPr="00F64A0F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="00366B59" w:rsidRPr="00F64A0F">
        <w:rPr>
          <w:color w:val="000000" w:themeColor="text1"/>
          <w:sz w:val="22"/>
          <w:szCs w:val="22"/>
          <w:u w:val="single"/>
        </w:rPr>
        <w:t xml:space="preserve">  </w:t>
      </w:r>
    </w:p>
    <w:p w14:paraId="44601123" w14:textId="77777777" w:rsidR="008C476A" w:rsidRPr="00F64A0F" w:rsidRDefault="008C476A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F64A0F">
        <w:rPr>
          <w:i/>
          <w:iCs/>
          <w:color w:val="000000" w:themeColor="text1"/>
          <w:sz w:val="22"/>
          <w:szCs w:val="22"/>
        </w:rPr>
        <w:t>September 10, 2024</w:t>
      </w:r>
    </w:p>
    <w:p w14:paraId="14682CAA" w14:textId="5B126FA0" w:rsidR="00C625B6" w:rsidRPr="00F64A0F" w:rsidRDefault="000543D1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F64A0F">
        <w:rPr>
          <w:color w:val="000000" w:themeColor="text1"/>
          <w:sz w:val="22"/>
          <w:szCs w:val="22"/>
        </w:rPr>
        <w:t>Participants</w:t>
      </w:r>
      <w:r w:rsidR="004559F2" w:rsidRPr="00F64A0F">
        <w:rPr>
          <w:color w:val="000000" w:themeColor="text1"/>
          <w:sz w:val="22"/>
          <w:szCs w:val="22"/>
        </w:rPr>
        <w:t xml:space="preserve"> reviewed the</w:t>
      </w:r>
      <w:r w:rsidR="001F6A42" w:rsidRPr="00F64A0F">
        <w:rPr>
          <w:color w:val="000000" w:themeColor="text1"/>
          <w:sz w:val="22"/>
          <w:szCs w:val="22"/>
        </w:rPr>
        <w:t xml:space="preserve"> </w:t>
      </w:r>
      <w:r w:rsidR="00F64A0F" w:rsidRPr="00F64A0F">
        <w:rPr>
          <w:color w:val="000000" w:themeColor="text1"/>
          <w:sz w:val="22"/>
          <w:szCs w:val="22"/>
        </w:rPr>
        <w:t>September 10</w:t>
      </w:r>
      <w:r w:rsidR="008B3CC4" w:rsidRPr="00F64A0F">
        <w:rPr>
          <w:color w:val="000000" w:themeColor="text1"/>
          <w:sz w:val="22"/>
          <w:szCs w:val="22"/>
        </w:rPr>
        <w:t xml:space="preserve">, 2024 </w:t>
      </w:r>
      <w:r w:rsidR="004559F2" w:rsidRPr="00F64A0F">
        <w:rPr>
          <w:color w:val="000000" w:themeColor="text1"/>
          <w:sz w:val="22"/>
          <w:szCs w:val="22"/>
        </w:rPr>
        <w:t>RMS Meeting Minutes</w:t>
      </w:r>
      <w:r w:rsidR="00DB2107" w:rsidRPr="00F64A0F">
        <w:rPr>
          <w:color w:val="000000" w:themeColor="text1"/>
          <w:sz w:val="22"/>
          <w:szCs w:val="22"/>
        </w:rPr>
        <w:t xml:space="preserve"> and </w:t>
      </w:r>
      <w:r w:rsidR="004559F2" w:rsidRPr="00F64A0F">
        <w:rPr>
          <w:color w:val="000000" w:themeColor="text1"/>
          <w:sz w:val="22"/>
          <w:szCs w:val="22"/>
        </w:rPr>
        <w:t>noted that th</w:t>
      </w:r>
      <w:r w:rsidR="009D16D5" w:rsidRPr="00F64A0F">
        <w:rPr>
          <w:color w:val="000000" w:themeColor="text1"/>
          <w:sz w:val="22"/>
          <w:szCs w:val="22"/>
        </w:rPr>
        <w:t>is</w:t>
      </w:r>
      <w:r w:rsidR="004559F2" w:rsidRPr="00F64A0F">
        <w:rPr>
          <w:color w:val="000000" w:themeColor="text1"/>
          <w:sz w:val="22"/>
          <w:szCs w:val="22"/>
        </w:rPr>
        <w:t xml:space="preserve"> item could be considered </w:t>
      </w:r>
      <w:r w:rsidR="004559F2" w:rsidRPr="00F64A0F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4559F2" w:rsidRPr="00F64A0F">
        <w:rPr>
          <w:color w:val="000000" w:themeColor="text1"/>
          <w:sz w:val="22"/>
          <w:szCs w:val="22"/>
        </w:rPr>
        <w:t xml:space="preserve">in </w:t>
      </w:r>
      <w:bookmarkStart w:id="5" w:name="_Hlk152071825"/>
      <w:r w:rsidR="00485CCA" w:rsidRPr="00F64A0F">
        <w:rPr>
          <w:iCs/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="00E90101" w:rsidRPr="00F64A0F">
          <w:rPr>
            <w:rStyle w:val="Hyperlink"/>
            <w:iCs/>
            <w:sz w:val="22"/>
            <w:szCs w:val="22"/>
          </w:rPr>
          <w:t>Combined Ballot</w:t>
        </w:r>
      </w:hyperlink>
      <w:r w:rsidR="00E90101" w:rsidRPr="00F64A0F">
        <w:rPr>
          <w:iCs/>
          <w:color w:val="000000" w:themeColor="text1"/>
          <w:sz w:val="22"/>
          <w:szCs w:val="22"/>
        </w:rPr>
        <w:t xml:space="preserve">.  </w:t>
      </w:r>
    </w:p>
    <w:bookmarkEnd w:id="5"/>
    <w:p w14:paraId="246B0C9A" w14:textId="2063FC96" w:rsidR="00C625B6" w:rsidRPr="00F64A0F" w:rsidRDefault="00C625B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AE3FB91" w14:textId="243956FD" w:rsidR="00E93E1D" w:rsidRPr="008C476A" w:rsidRDefault="00E93E1D" w:rsidP="004E561E">
      <w:pPr>
        <w:rPr>
          <w:color w:val="000000" w:themeColor="text1"/>
          <w:sz w:val="22"/>
          <w:szCs w:val="22"/>
          <w:highlight w:val="lightGray"/>
        </w:rPr>
      </w:pPr>
    </w:p>
    <w:p w14:paraId="0B371026" w14:textId="2D88380B" w:rsidR="000C0D50" w:rsidRPr="00521CA7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521CA7">
        <w:rPr>
          <w:color w:val="000000" w:themeColor="text1"/>
          <w:sz w:val="22"/>
          <w:szCs w:val="22"/>
          <w:u w:val="single"/>
        </w:rPr>
        <w:t>T</w:t>
      </w:r>
      <w:r w:rsidRPr="00521CA7">
        <w:rPr>
          <w:sz w:val="22"/>
          <w:szCs w:val="22"/>
          <w:u w:val="single"/>
        </w:rPr>
        <w:t>echnical Advisory Committee (TAC) Update</w:t>
      </w:r>
      <w:r w:rsidR="00926D39" w:rsidRPr="00521CA7">
        <w:rPr>
          <w:sz w:val="22"/>
          <w:szCs w:val="22"/>
          <w:u w:val="single"/>
        </w:rPr>
        <w:t xml:space="preserve"> </w:t>
      </w:r>
      <w:r w:rsidR="00230579" w:rsidRPr="00521CA7">
        <w:rPr>
          <w:color w:val="000000" w:themeColor="text1"/>
          <w:sz w:val="22"/>
          <w:szCs w:val="22"/>
          <w:u w:val="single"/>
        </w:rPr>
        <w:t xml:space="preserve"> </w:t>
      </w:r>
    </w:p>
    <w:p w14:paraId="1B226E40" w14:textId="4A093D47" w:rsidR="00E122D4" w:rsidRPr="00521CA7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521CA7">
        <w:rPr>
          <w:sz w:val="22"/>
          <w:szCs w:val="22"/>
        </w:rPr>
        <w:t xml:space="preserve">Mr. Schatz reviewed the disposition of items considered at the </w:t>
      </w:r>
      <w:r w:rsidR="00A6446A" w:rsidRPr="00521CA7">
        <w:rPr>
          <w:sz w:val="22"/>
          <w:szCs w:val="22"/>
        </w:rPr>
        <w:t>September 19</w:t>
      </w:r>
      <w:r w:rsidRPr="00521CA7">
        <w:rPr>
          <w:sz w:val="22"/>
          <w:szCs w:val="22"/>
        </w:rPr>
        <w:t>, 202</w:t>
      </w:r>
      <w:r w:rsidR="00004B1E" w:rsidRPr="00521CA7">
        <w:rPr>
          <w:sz w:val="22"/>
          <w:szCs w:val="22"/>
        </w:rPr>
        <w:t>4</w:t>
      </w:r>
      <w:r w:rsidRPr="00521CA7">
        <w:rPr>
          <w:sz w:val="22"/>
          <w:szCs w:val="22"/>
        </w:rPr>
        <w:t xml:space="preserve"> TAC </w:t>
      </w:r>
      <w:r w:rsidR="00C93417" w:rsidRPr="00521CA7">
        <w:rPr>
          <w:sz w:val="22"/>
          <w:szCs w:val="22"/>
        </w:rPr>
        <w:t>meeting</w:t>
      </w:r>
      <w:r w:rsidR="00F97355" w:rsidRPr="00521CA7">
        <w:rPr>
          <w:sz w:val="22"/>
          <w:szCs w:val="22"/>
        </w:rPr>
        <w:t xml:space="preserve">.  </w:t>
      </w:r>
    </w:p>
    <w:p w14:paraId="3CCB337C" w14:textId="77777777" w:rsidR="00CA5985" w:rsidRPr="008C476A" w:rsidRDefault="00CA5985" w:rsidP="004E561E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</w:p>
    <w:p w14:paraId="64DBA65A" w14:textId="4FCBEE8A" w:rsidR="00664EDC" w:rsidRPr="008C476A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9C4ED46" w14:textId="3A918FC4" w:rsidR="001529AB" w:rsidRPr="00B635DE" w:rsidRDefault="00152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B635DE">
        <w:rPr>
          <w:color w:val="000000" w:themeColor="text1"/>
          <w:sz w:val="22"/>
          <w:szCs w:val="22"/>
          <w:u w:val="single"/>
        </w:rPr>
        <w:t>ERCOT Updates (see Key Documents)</w:t>
      </w:r>
      <w:r w:rsidR="00366B59" w:rsidRPr="00B635DE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C5056EC" w:rsidR="001529AB" w:rsidRPr="00B635DE" w:rsidRDefault="001529AB" w:rsidP="002C0CFF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B635DE">
        <w:rPr>
          <w:i/>
          <w:iCs/>
          <w:color w:val="000000" w:themeColor="text1"/>
          <w:sz w:val="22"/>
          <w:szCs w:val="22"/>
        </w:rPr>
        <w:t>Flight Update</w:t>
      </w:r>
      <w:r w:rsidR="00366B59" w:rsidRPr="00B635DE">
        <w:rPr>
          <w:i/>
          <w:iCs/>
          <w:color w:val="000000" w:themeColor="text1"/>
          <w:sz w:val="22"/>
          <w:szCs w:val="22"/>
        </w:rPr>
        <w:t xml:space="preserve">  </w:t>
      </w:r>
    </w:p>
    <w:p w14:paraId="23FAFE77" w14:textId="6B2D2FCD" w:rsidR="008A641B" w:rsidRPr="008C476A" w:rsidRDefault="00185EF7" w:rsidP="000543D1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  <w:r w:rsidRPr="00B635DE">
        <w:rPr>
          <w:color w:val="000000" w:themeColor="text1"/>
          <w:sz w:val="22"/>
          <w:szCs w:val="22"/>
        </w:rPr>
        <w:t>Dave Michelsen</w:t>
      </w:r>
      <w:r w:rsidR="003F2769" w:rsidRPr="00B635DE">
        <w:rPr>
          <w:color w:val="000000" w:themeColor="text1"/>
          <w:sz w:val="22"/>
          <w:szCs w:val="22"/>
        </w:rPr>
        <w:t xml:space="preserve"> </w:t>
      </w:r>
      <w:r w:rsidR="00CD7A3B" w:rsidRPr="00B635DE">
        <w:rPr>
          <w:color w:val="000000" w:themeColor="text1"/>
          <w:sz w:val="22"/>
          <w:szCs w:val="22"/>
        </w:rPr>
        <w:t>summarized the Flight Update</w:t>
      </w:r>
      <w:r w:rsidR="00B37248" w:rsidRPr="00B635DE">
        <w:rPr>
          <w:iCs/>
          <w:color w:val="000000" w:themeColor="text1"/>
          <w:sz w:val="22"/>
          <w:szCs w:val="22"/>
        </w:rPr>
        <w:t xml:space="preserve"> </w:t>
      </w:r>
      <w:r w:rsidR="00CD7A3B" w:rsidRPr="00B635DE">
        <w:rPr>
          <w:iCs/>
          <w:color w:val="000000" w:themeColor="text1"/>
          <w:sz w:val="22"/>
          <w:szCs w:val="22"/>
        </w:rPr>
        <w:t>including</w:t>
      </w:r>
      <w:r w:rsidR="00B37248" w:rsidRPr="00B635DE">
        <w:rPr>
          <w:iCs/>
          <w:color w:val="000000" w:themeColor="text1"/>
          <w:sz w:val="22"/>
          <w:szCs w:val="22"/>
        </w:rPr>
        <w:t xml:space="preserve"> Retail Market Test Flight 0924.  </w:t>
      </w:r>
      <w:r w:rsidR="00A6446A" w:rsidRPr="003128B8">
        <w:rPr>
          <w:iCs/>
          <w:color w:val="000000" w:themeColor="text1"/>
          <w:sz w:val="22"/>
          <w:szCs w:val="22"/>
        </w:rPr>
        <w:t xml:space="preserve">Some participants requested future discussions regarding lessons learned and </w:t>
      </w:r>
      <w:r w:rsidR="00A6446A">
        <w:rPr>
          <w:iCs/>
          <w:color w:val="000000" w:themeColor="text1"/>
          <w:sz w:val="22"/>
          <w:szCs w:val="22"/>
        </w:rPr>
        <w:t>requested</w:t>
      </w:r>
      <w:r w:rsidR="00A6446A" w:rsidRPr="003128B8">
        <w:rPr>
          <w:iCs/>
          <w:color w:val="000000" w:themeColor="text1"/>
          <w:sz w:val="22"/>
          <w:szCs w:val="22"/>
        </w:rPr>
        <w:t xml:space="preserve"> deadline clarification.</w:t>
      </w:r>
    </w:p>
    <w:p w14:paraId="0E6577A7" w14:textId="77777777" w:rsidR="008A641B" w:rsidRPr="008C476A" w:rsidRDefault="008A641B" w:rsidP="000543D1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37BDD631" w14:textId="6B5659C4" w:rsidR="000A5079" w:rsidRPr="00521CA7" w:rsidRDefault="000A5079" w:rsidP="008A641B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521CA7">
        <w:rPr>
          <w:i/>
          <w:color w:val="000000" w:themeColor="text1"/>
          <w:sz w:val="22"/>
          <w:szCs w:val="22"/>
        </w:rPr>
        <w:t xml:space="preserve">Retail Projects Update  </w:t>
      </w:r>
    </w:p>
    <w:p w14:paraId="241A1310" w14:textId="12DBF574" w:rsidR="00BB2E92" w:rsidRPr="00521CA7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  <w:r w:rsidRPr="00521CA7">
        <w:rPr>
          <w:iCs/>
          <w:color w:val="000000" w:themeColor="text1"/>
          <w:sz w:val="22"/>
          <w:szCs w:val="22"/>
        </w:rPr>
        <w:t xml:space="preserve">Mr. Michelsen </w:t>
      </w:r>
      <w:r w:rsidR="0089275B" w:rsidRPr="00521CA7">
        <w:rPr>
          <w:iCs/>
          <w:color w:val="000000" w:themeColor="text1"/>
          <w:sz w:val="22"/>
          <w:szCs w:val="22"/>
        </w:rPr>
        <w:t>reminded participants</w:t>
      </w:r>
      <w:r w:rsidR="00B62EEC" w:rsidRPr="00521CA7">
        <w:rPr>
          <w:iCs/>
          <w:color w:val="000000" w:themeColor="text1"/>
          <w:sz w:val="22"/>
          <w:szCs w:val="22"/>
        </w:rPr>
        <w:t xml:space="preserve"> that </w:t>
      </w:r>
      <w:r w:rsidR="00FB1B51" w:rsidRPr="00521CA7">
        <w:rPr>
          <w:iCs/>
          <w:color w:val="000000" w:themeColor="text1"/>
          <w:sz w:val="22"/>
          <w:szCs w:val="22"/>
        </w:rPr>
        <w:t xml:space="preserve">the </w:t>
      </w:r>
      <w:r w:rsidR="00671C5B" w:rsidRPr="00521CA7">
        <w:rPr>
          <w:iCs/>
          <w:color w:val="000000" w:themeColor="text1"/>
          <w:sz w:val="22"/>
          <w:szCs w:val="22"/>
        </w:rPr>
        <w:t xml:space="preserve">Texas </w:t>
      </w:r>
      <w:r w:rsidR="00E16180" w:rsidRPr="00521CA7">
        <w:rPr>
          <w:iCs/>
          <w:color w:val="000000" w:themeColor="text1"/>
          <w:sz w:val="22"/>
          <w:szCs w:val="22"/>
        </w:rPr>
        <w:t xml:space="preserve">Standard Electronic Transaction (Texas </w:t>
      </w:r>
      <w:r w:rsidR="00671C5B" w:rsidRPr="00521CA7">
        <w:rPr>
          <w:iCs/>
          <w:color w:val="000000" w:themeColor="text1"/>
          <w:sz w:val="22"/>
          <w:szCs w:val="22"/>
        </w:rPr>
        <w:t>SET</w:t>
      </w:r>
      <w:r w:rsidR="00792CDD" w:rsidRPr="00521CA7">
        <w:rPr>
          <w:iCs/>
          <w:color w:val="000000" w:themeColor="text1"/>
          <w:sz w:val="22"/>
          <w:szCs w:val="22"/>
        </w:rPr>
        <w:t>)</w:t>
      </w:r>
      <w:r w:rsidR="00A74E0D" w:rsidRPr="00521CA7">
        <w:rPr>
          <w:iCs/>
          <w:color w:val="000000" w:themeColor="text1"/>
          <w:sz w:val="22"/>
          <w:szCs w:val="22"/>
        </w:rPr>
        <w:t xml:space="preserve"> Version</w:t>
      </w:r>
      <w:r w:rsidR="00671C5B" w:rsidRPr="00521CA7">
        <w:rPr>
          <w:iCs/>
          <w:color w:val="000000" w:themeColor="text1"/>
          <w:sz w:val="22"/>
          <w:szCs w:val="22"/>
        </w:rPr>
        <w:t xml:space="preserve"> 5.0 implementation </w:t>
      </w:r>
      <w:r w:rsidR="00FB1B51" w:rsidRPr="00521CA7">
        <w:rPr>
          <w:iCs/>
          <w:color w:val="000000" w:themeColor="text1"/>
          <w:sz w:val="22"/>
          <w:szCs w:val="22"/>
        </w:rPr>
        <w:t>date is November 11, 2024</w:t>
      </w:r>
      <w:r w:rsidR="00671C5B" w:rsidRPr="00521CA7">
        <w:rPr>
          <w:iCs/>
          <w:color w:val="000000" w:themeColor="text1"/>
          <w:sz w:val="22"/>
          <w:szCs w:val="22"/>
        </w:rPr>
        <w:t xml:space="preserve">. </w:t>
      </w:r>
      <w:r w:rsidR="00613B83" w:rsidRPr="00521CA7">
        <w:rPr>
          <w:iCs/>
          <w:color w:val="000000" w:themeColor="text1"/>
          <w:sz w:val="22"/>
          <w:szCs w:val="22"/>
        </w:rPr>
        <w:t xml:space="preserve"> </w:t>
      </w:r>
    </w:p>
    <w:p w14:paraId="45810D1B" w14:textId="77777777" w:rsidR="000A5079" w:rsidRPr="00521CA7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</w:p>
    <w:p w14:paraId="64888D3C" w14:textId="2431FAB7" w:rsidR="00172326" w:rsidRPr="00521CA7" w:rsidRDefault="0096263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521CA7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521CA7">
        <w:rPr>
          <w:i/>
          <w:color w:val="000000" w:themeColor="text1"/>
          <w:sz w:val="22"/>
          <w:szCs w:val="22"/>
        </w:rPr>
        <w:t>(IT</w:t>
      </w:r>
      <w:r w:rsidR="00680CC8" w:rsidRPr="00521CA7">
        <w:rPr>
          <w:i/>
          <w:color w:val="000000" w:themeColor="text1"/>
          <w:sz w:val="22"/>
          <w:szCs w:val="22"/>
        </w:rPr>
        <w:t xml:space="preserve">) </w:t>
      </w:r>
      <w:r w:rsidRPr="00521CA7">
        <w:rPr>
          <w:i/>
          <w:color w:val="000000" w:themeColor="text1"/>
          <w:sz w:val="22"/>
          <w:szCs w:val="22"/>
        </w:rPr>
        <w:t>Report</w:t>
      </w:r>
      <w:r w:rsidR="00DB3023" w:rsidRPr="00521CA7">
        <w:rPr>
          <w:i/>
          <w:color w:val="000000" w:themeColor="text1"/>
          <w:sz w:val="22"/>
          <w:szCs w:val="22"/>
        </w:rPr>
        <w:t xml:space="preserve">  </w:t>
      </w:r>
    </w:p>
    <w:p w14:paraId="61D60EDF" w14:textId="61B2451B" w:rsidR="00FE6A52" w:rsidRPr="00521CA7" w:rsidRDefault="00B1134B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521CA7">
        <w:rPr>
          <w:iCs/>
          <w:color w:val="000000" w:themeColor="text1"/>
          <w:sz w:val="22"/>
          <w:szCs w:val="22"/>
        </w:rPr>
        <w:t>Mr. Michelsen</w:t>
      </w:r>
      <w:r w:rsidR="0096263A" w:rsidRPr="00521CA7">
        <w:rPr>
          <w:iCs/>
          <w:color w:val="000000" w:themeColor="text1"/>
          <w:sz w:val="22"/>
          <w:szCs w:val="22"/>
        </w:rPr>
        <w:t xml:space="preserve"> reviewed the </w:t>
      </w:r>
      <w:r w:rsidR="00A6446A" w:rsidRPr="00521CA7">
        <w:rPr>
          <w:iCs/>
          <w:color w:val="000000" w:themeColor="text1"/>
          <w:sz w:val="22"/>
          <w:szCs w:val="22"/>
        </w:rPr>
        <w:t xml:space="preserve">September </w:t>
      </w:r>
      <w:r w:rsidR="008417D3" w:rsidRPr="00521CA7">
        <w:rPr>
          <w:iCs/>
          <w:color w:val="000000" w:themeColor="text1"/>
          <w:sz w:val="22"/>
          <w:szCs w:val="22"/>
        </w:rPr>
        <w:t>2024</w:t>
      </w:r>
      <w:r w:rsidR="00F807D6" w:rsidRPr="00521CA7">
        <w:rPr>
          <w:iCs/>
          <w:color w:val="000000" w:themeColor="text1"/>
          <w:sz w:val="22"/>
          <w:szCs w:val="22"/>
        </w:rPr>
        <w:t xml:space="preserve"> </w:t>
      </w:r>
      <w:r w:rsidR="00EE3233" w:rsidRPr="00521CA7">
        <w:rPr>
          <w:iCs/>
          <w:color w:val="000000" w:themeColor="text1"/>
          <w:sz w:val="22"/>
          <w:szCs w:val="22"/>
        </w:rPr>
        <w:t>IT</w:t>
      </w:r>
      <w:r w:rsidR="0096263A" w:rsidRPr="00521CA7">
        <w:rPr>
          <w:iCs/>
          <w:color w:val="000000" w:themeColor="text1"/>
          <w:sz w:val="22"/>
          <w:szCs w:val="22"/>
        </w:rPr>
        <w:t xml:space="preserve"> Report</w:t>
      </w:r>
      <w:r w:rsidR="005D3B64" w:rsidRPr="00521CA7">
        <w:rPr>
          <w:iCs/>
          <w:color w:val="000000" w:themeColor="text1"/>
          <w:sz w:val="22"/>
          <w:szCs w:val="22"/>
        </w:rPr>
        <w:t>.</w:t>
      </w:r>
      <w:r w:rsidR="00FE6A52" w:rsidRPr="00521CA7">
        <w:rPr>
          <w:iCs/>
          <w:color w:val="000000" w:themeColor="text1"/>
          <w:sz w:val="22"/>
          <w:szCs w:val="22"/>
        </w:rPr>
        <w:t xml:space="preserve"> </w:t>
      </w:r>
      <w:r w:rsidR="00883880" w:rsidRPr="00521CA7">
        <w:rPr>
          <w:iCs/>
          <w:color w:val="000000" w:themeColor="text1"/>
          <w:sz w:val="22"/>
          <w:szCs w:val="22"/>
        </w:rPr>
        <w:t xml:space="preserve"> </w:t>
      </w:r>
    </w:p>
    <w:p w14:paraId="6C6A8E81" w14:textId="77777777" w:rsidR="00AF5850" w:rsidRPr="008C476A" w:rsidRDefault="00AF5850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40A332D2" w14:textId="77777777" w:rsidR="00A6446A" w:rsidRPr="003A0514" w:rsidRDefault="00A6446A" w:rsidP="00A6446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6B206A">
        <w:rPr>
          <w:i/>
          <w:color w:val="000000" w:themeColor="text1"/>
          <w:sz w:val="22"/>
          <w:szCs w:val="22"/>
        </w:rPr>
        <w:t>Service Level Agreement (SLA) Discussion for 2025</w:t>
      </w:r>
      <w:r w:rsidRPr="003A0514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61517CC6" w14:textId="2A4A7CE2" w:rsidR="00A6446A" w:rsidRPr="003A0514" w:rsidRDefault="00A6446A" w:rsidP="00A6446A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82436C">
        <w:rPr>
          <w:iCs/>
          <w:color w:val="000000" w:themeColor="text1"/>
          <w:sz w:val="22"/>
          <w:szCs w:val="22"/>
        </w:rPr>
        <w:t>M</w:t>
      </w:r>
      <w:r w:rsidR="009B7F56">
        <w:rPr>
          <w:iCs/>
          <w:color w:val="000000" w:themeColor="text1"/>
          <w:sz w:val="22"/>
          <w:szCs w:val="22"/>
        </w:rPr>
        <w:t>ick Hanna</w:t>
      </w:r>
      <w:r w:rsidRPr="0082436C">
        <w:rPr>
          <w:iCs/>
          <w:color w:val="000000" w:themeColor="text1"/>
          <w:sz w:val="22"/>
          <w:szCs w:val="22"/>
        </w:rPr>
        <w:t xml:space="preserve"> previewed 2025 Release Calendar dates and details and remarked that this item will receive further discussion at the October 24, 2024 Texas Data Transport and MarkeTrak Systems (TDTMS) </w:t>
      </w:r>
      <w:r w:rsidRPr="0082436C">
        <w:rPr>
          <w:iCs/>
          <w:color w:val="000000" w:themeColor="text1"/>
          <w:sz w:val="22"/>
          <w:szCs w:val="22"/>
        </w:rPr>
        <w:lastRenderedPageBreak/>
        <w:t>Working Group meeting.  Mr. Michelsen acknowledged a potential need for a related Nodal Protocol Revision Request (NPRR) to clarify that retail transaction response timing requirements will not include the duration of a planned and approved ERCOT retail system.</w:t>
      </w:r>
    </w:p>
    <w:p w14:paraId="40860566" w14:textId="77777777" w:rsidR="00676108" w:rsidRPr="008C476A" w:rsidRDefault="00676108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4FDCCD00" w14:textId="77777777" w:rsidR="00A6446A" w:rsidRPr="003A0514" w:rsidRDefault="00A6446A" w:rsidP="00A6446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6B206A">
        <w:rPr>
          <w:i/>
          <w:color w:val="000000" w:themeColor="text1"/>
          <w:sz w:val="22"/>
          <w:szCs w:val="22"/>
        </w:rPr>
        <w:t>Changes in File Sharing</w:t>
      </w:r>
      <w:r w:rsidRPr="003A0514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64B15682" w14:textId="77777777" w:rsidR="00A6446A" w:rsidRPr="003A0514" w:rsidRDefault="00A6446A" w:rsidP="00A6446A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3425A2">
        <w:rPr>
          <w:iCs/>
          <w:color w:val="000000" w:themeColor="text1"/>
          <w:sz w:val="22"/>
          <w:szCs w:val="22"/>
        </w:rPr>
        <w:t xml:space="preserve">Cory Carswell </w:t>
      </w:r>
      <w:r>
        <w:rPr>
          <w:iCs/>
          <w:color w:val="000000" w:themeColor="text1"/>
          <w:sz w:val="22"/>
          <w:szCs w:val="22"/>
        </w:rPr>
        <w:t>provided a ‘</w:t>
      </w:r>
      <w:r w:rsidRPr="003425A2">
        <w:rPr>
          <w:iCs/>
          <w:color w:val="000000" w:themeColor="text1"/>
          <w:sz w:val="22"/>
          <w:szCs w:val="22"/>
        </w:rPr>
        <w:t>2024 Demand Response Survey Transition from Proofpoint to Share</w:t>
      </w:r>
      <w:r>
        <w:rPr>
          <w:iCs/>
          <w:color w:val="000000" w:themeColor="text1"/>
          <w:sz w:val="22"/>
          <w:szCs w:val="22"/>
        </w:rPr>
        <w:t>P</w:t>
      </w:r>
      <w:r w:rsidRPr="003425A2">
        <w:rPr>
          <w:iCs/>
          <w:color w:val="000000" w:themeColor="text1"/>
          <w:sz w:val="22"/>
          <w:szCs w:val="22"/>
        </w:rPr>
        <w:t>oint</w:t>
      </w:r>
      <w:r>
        <w:rPr>
          <w:iCs/>
          <w:color w:val="000000" w:themeColor="text1"/>
          <w:sz w:val="22"/>
          <w:szCs w:val="22"/>
        </w:rPr>
        <w:t xml:space="preserve">’ presentation </w:t>
      </w:r>
      <w:r w:rsidRPr="000B42EA">
        <w:rPr>
          <w:iCs/>
          <w:color w:val="000000" w:themeColor="text1"/>
          <w:sz w:val="22"/>
          <w:szCs w:val="22"/>
        </w:rPr>
        <w:t>and clarified that October 31, 2024 is the final deadline for participants to transfer from Proofpoint to Share</w:t>
      </w:r>
      <w:r>
        <w:rPr>
          <w:iCs/>
          <w:color w:val="000000" w:themeColor="text1"/>
          <w:sz w:val="22"/>
          <w:szCs w:val="22"/>
        </w:rPr>
        <w:t>P</w:t>
      </w:r>
      <w:r w:rsidRPr="000B42EA">
        <w:rPr>
          <w:iCs/>
          <w:color w:val="000000" w:themeColor="text1"/>
          <w:sz w:val="22"/>
          <w:szCs w:val="22"/>
        </w:rPr>
        <w:t>oint.</w:t>
      </w:r>
    </w:p>
    <w:p w14:paraId="53F4D8B1" w14:textId="0A999CE5" w:rsidR="00640E8C" w:rsidRPr="008C476A" w:rsidRDefault="00640E8C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571F6999" w14:textId="77777777" w:rsidR="002B4679" w:rsidRPr="008C476A" w:rsidRDefault="002B4679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1849BFCE" w14:textId="55CB54D8" w:rsidR="006D3632" w:rsidRPr="00A6446A" w:rsidRDefault="00AF6F85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6446A">
        <w:rPr>
          <w:color w:val="000000" w:themeColor="text1"/>
          <w:sz w:val="22"/>
          <w:szCs w:val="22"/>
          <w:u w:val="single"/>
        </w:rPr>
        <w:t xml:space="preserve">Texas SET </w:t>
      </w:r>
      <w:r w:rsidR="006D3632" w:rsidRPr="00A6446A">
        <w:rPr>
          <w:color w:val="000000" w:themeColor="text1"/>
          <w:sz w:val="22"/>
          <w:szCs w:val="22"/>
          <w:u w:val="single"/>
        </w:rPr>
        <w:t xml:space="preserve">Working Group (see Key Documents)  </w:t>
      </w:r>
    </w:p>
    <w:p w14:paraId="35D5DD7F" w14:textId="548FF4E4" w:rsidR="006706B2" w:rsidRPr="00A6446A" w:rsidRDefault="006D3632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A6446A">
        <w:rPr>
          <w:color w:val="000000" w:themeColor="text1"/>
          <w:sz w:val="22"/>
          <w:szCs w:val="22"/>
        </w:rPr>
        <w:t>Kyle Patrick reviewed Texas SET Working Group activities</w:t>
      </w:r>
      <w:r w:rsidR="00DC5718" w:rsidRPr="00A6446A">
        <w:rPr>
          <w:color w:val="000000" w:themeColor="text1"/>
          <w:sz w:val="22"/>
          <w:szCs w:val="22"/>
        </w:rPr>
        <w:t>.</w:t>
      </w:r>
      <w:r w:rsidR="00A32291" w:rsidRPr="00A6446A">
        <w:rPr>
          <w:color w:val="000000" w:themeColor="text1"/>
          <w:sz w:val="22"/>
          <w:szCs w:val="22"/>
        </w:rPr>
        <w:t xml:space="preserve"> </w:t>
      </w:r>
      <w:r w:rsidR="00DC5718" w:rsidRPr="00A6446A">
        <w:rPr>
          <w:color w:val="000000" w:themeColor="text1"/>
          <w:sz w:val="22"/>
          <w:szCs w:val="22"/>
        </w:rPr>
        <w:t xml:space="preserve"> </w:t>
      </w:r>
    </w:p>
    <w:p w14:paraId="630AFE46" w14:textId="78459808" w:rsidR="00AF6F85" w:rsidRDefault="00AF6F8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8162293" w14:textId="77777777" w:rsidR="00A6446A" w:rsidRPr="003A0514" w:rsidRDefault="00A6446A" w:rsidP="00A6446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yellow"/>
        </w:rPr>
      </w:pPr>
      <w:r w:rsidRPr="003112B5">
        <w:rPr>
          <w:i/>
          <w:iCs/>
          <w:color w:val="000000" w:themeColor="text1"/>
          <w:sz w:val="22"/>
          <w:szCs w:val="22"/>
        </w:rPr>
        <w:t>Texas SET 5.0 Implementation Guide</w:t>
      </w:r>
      <w:r w:rsidRPr="003A0514">
        <w:rPr>
          <w:i/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043969B3" w14:textId="550A8276" w:rsidR="00A6446A" w:rsidRPr="003A0514" w:rsidRDefault="00A6446A" w:rsidP="00A6446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yellow"/>
        </w:rPr>
      </w:pPr>
      <w:r w:rsidRPr="00C202DB">
        <w:rPr>
          <w:color w:val="000000" w:themeColor="text1"/>
          <w:sz w:val="22"/>
          <w:szCs w:val="22"/>
        </w:rPr>
        <w:t xml:space="preserve">Kathryn Thurman reviewed the Texas SET 5.0 Implementation Guide.  Mr. Schatz noted that this item could be considered </w:t>
      </w:r>
      <w:r w:rsidRPr="00C202DB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C202DB">
        <w:rPr>
          <w:color w:val="000000" w:themeColor="text1"/>
          <w:sz w:val="22"/>
          <w:szCs w:val="22"/>
        </w:rPr>
        <w:t xml:space="preserve">in </w:t>
      </w:r>
      <w:r w:rsidRPr="00C202DB">
        <w:rPr>
          <w:iCs/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Pr="00A6446A">
          <w:rPr>
            <w:rStyle w:val="Hyperlink"/>
            <w:iCs/>
            <w:sz w:val="22"/>
            <w:szCs w:val="22"/>
          </w:rPr>
          <w:t>Combined Ballot.</w:t>
        </w:r>
      </w:hyperlink>
      <w:r w:rsidRPr="00C202DB">
        <w:rPr>
          <w:iCs/>
          <w:color w:val="000000" w:themeColor="text1"/>
          <w:sz w:val="22"/>
          <w:szCs w:val="22"/>
        </w:rPr>
        <w:t xml:space="preserve"> </w:t>
      </w:r>
      <w:r>
        <w:rPr>
          <w:iCs/>
          <w:color w:val="000000" w:themeColor="text1"/>
          <w:sz w:val="22"/>
          <w:szCs w:val="22"/>
        </w:rPr>
        <w:t xml:space="preserve"> </w:t>
      </w:r>
      <w:r w:rsidRPr="00C202DB">
        <w:rPr>
          <w:iCs/>
          <w:color w:val="000000" w:themeColor="text1"/>
          <w:sz w:val="22"/>
          <w:szCs w:val="22"/>
        </w:rPr>
        <w:t xml:space="preserve">Mr. Schatz also requested that stakeholders review the related Texas SET 5.0 Examples in anticipation of an upcoming RMS Email Vote </w:t>
      </w:r>
      <w:r>
        <w:rPr>
          <w:iCs/>
          <w:color w:val="000000" w:themeColor="text1"/>
          <w:sz w:val="22"/>
          <w:szCs w:val="22"/>
        </w:rPr>
        <w:t xml:space="preserve">scheduled </w:t>
      </w:r>
      <w:r w:rsidRPr="00C202DB">
        <w:rPr>
          <w:iCs/>
          <w:color w:val="000000" w:themeColor="text1"/>
          <w:sz w:val="22"/>
          <w:szCs w:val="22"/>
        </w:rPr>
        <w:t>to occur from October 22 to October 24, 2024.</w:t>
      </w:r>
      <w:r w:rsidRPr="003A0514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2998BB17" w14:textId="77777777" w:rsidR="00A6446A" w:rsidRPr="003A0514" w:rsidRDefault="00A6446A" w:rsidP="00A6446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1E0976F8" w14:textId="77777777" w:rsidR="00D67025" w:rsidRPr="008C476A" w:rsidRDefault="00D6702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68C8B115" w14:textId="5428A20E" w:rsidR="00AF6F85" w:rsidRPr="00A6446A" w:rsidRDefault="00125B98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6446A">
        <w:rPr>
          <w:color w:val="000000" w:themeColor="text1"/>
          <w:sz w:val="22"/>
          <w:szCs w:val="22"/>
          <w:u w:val="single"/>
        </w:rPr>
        <w:t xml:space="preserve">Market Coordination Team </w:t>
      </w:r>
      <w:r w:rsidR="00E579EC" w:rsidRPr="00A6446A">
        <w:rPr>
          <w:color w:val="000000" w:themeColor="text1"/>
          <w:sz w:val="22"/>
          <w:szCs w:val="22"/>
          <w:u w:val="single"/>
        </w:rPr>
        <w:t xml:space="preserve">(MCT) </w:t>
      </w:r>
      <w:r w:rsidRPr="00A6446A">
        <w:rPr>
          <w:color w:val="000000" w:themeColor="text1"/>
          <w:sz w:val="22"/>
          <w:szCs w:val="22"/>
          <w:u w:val="single"/>
        </w:rPr>
        <w:t xml:space="preserve">for Texas SET Version Releases </w:t>
      </w:r>
      <w:r w:rsidR="00AF6F85" w:rsidRPr="00A6446A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4C31FFD9" w14:textId="027391C8" w:rsidR="00AF6F85" w:rsidRPr="00A6446A" w:rsidRDefault="004F5B7D" w:rsidP="0078671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A6446A">
        <w:rPr>
          <w:color w:val="000000" w:themeColor="text1"/>
          <w:sz w:val="22"/>
          <w:szCs w:val="22"/>
        </w:rPr>
        <w:t>Kathryn</w:t>
      </w:r>
      <w:r w:rsidR="00AF6F85" w:rsidRPr="00A6446A">
        <w:rPr>
          <w:color w:val="000000" w:themeColor="text1"/>
          <w:sz w:val="22"/>
          <w:szCs w:val="22"/>
        </w:rPr>
        <w:t xml:space="preserve"> Thurman reviewed MCT activities.</w:t>
      </w:r>
      <w:r w:rsidR="00786719" w:rsidRPr="00A6446A">
        <w:rPr>
          <w:color w:val="000000" w:themeColor="text1"/>
          <w:sz w:val="22"/>
          <w:szCs w:val="22"/>
        </w:rPr>
        <w:t xml:space="preserve">  </w:t>
      </w:r>
    </w:p>
    <w:p w14:paraId="557C6940" w14:textId="77777777" w:rsidR="00AF6F85" w:rsidRPr="008C476A" w:rsidRDefault="00AF6F85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31944212" w14:textId="77777777" w:rsidR="006D3632" w:rsidRPr="008C476A" w:rsidRDefault="006D3632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0148C0F" w14:textId="4BBDE859" w:rsidR="000D736D" w:rsidRPr="00F64A0F" w:rsidRDefault="000D736D" w:rsidP="000D73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6" w:name="Combined_Ballot"/>
      <w:bookmarkEnd w:id="6"/>
      <w:r w:rsidRPr="00F64A0F">
        <w:rPr>
          <w:color w:val="000000" w:themeColor="text1"/>
          <w:sz w:val="22"/>
          <w:szCs w:val="22"/>
          <w:u w:val="single"/>
        </w:rPr>
        <w:t xml:space="preserve">Combined Ballot </w:t>
      </w:r>
      <w:r w:rsidR="00323CF5" w:rsidRPr="00F64A0F">
        <w:rPr>
          <w:color w:val="000000" w:themeColor="text1"/>
          <w:sz w:val="22"/>
          <w:szCs w:val="22"/>
          <w:u w:val="single"/>
        </w:rPr>
        <w:t xml:space="preserve"> </w:t>
      </w:r>
    </w:p>
    <w:p w14:paraId="5F4E1F3F" w14:textId="06E8175C" w:rsidR="000D736D" w:rsidRPr="008C476A" w:rsidRDefault="00A6446A" w:rsidP="000D736D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highlight w:val="lightGray"/>
        </w:rPr>
      </w:pPr>
      <w:r w:rsidRPr="00521CA7">
        <w:rPr>
          <w:b/>
          <w:bCs/>
          <w:color w:val="000000" w:themeColor="text1"/>
          <w:sz w:val="22"/>
          <w:szCs w:val="22"/>
        </w:rPr>
        <w:t>Eric Blakey</w:t>
      </w:r>
      <w:r w:rsidR="00323CF5" w:rsidRPr="00521CA7">
        <w:rPr>
          <w:b/>
          <w:bCs/>
          <w:color w:val="000000" w:themeColor="text1"/>
          <w:sz w:val="22"/>
          <w:szCs w:val="22"/>
        </w:rPr>
        <w:t xml:space="preserve"> </w:t>
      </w:r>
      <w:r w:rsidR="000D736D" w:rsidRPr="00521CA7">
        <w:rPr>
          <w:b/>
          <w:bCs/>
          <w:color w:val="000000" w:themeColor="text1"/>
          <w:sz w:val="22"/>
          <w:szCs w:val="22"/>
        </w:rPr>
        <w:t>moved</w:t>
      </w:r>
      <w:r w:rsidR="000D736D" w:rsidRPr="00F64A0F">
        <w:rPr>
          <w:b/>
          <w:bCs/>
          <w:color w:val="000000" w:themeColor="text1"/>
          <w:sz w:val="22"/>
          <w:szCs w:val="22"/>
        </w:rPr>
        <w:t xml:space="preserve"> to approve the Combined Ballot as follows:  </w:t>
      </w:r>
    </w:p>
    <w:p w14:paraId="61EA256B" w14:textId="77777777" w:rsidR="00A6446A" w:rsidRPr="001B57BE" w:rsidRDefault="00A6446A" w:rsidP="00A6446A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1B57BE">
        <w:rPr>
          <w:b/>
          <w:bCs/>
          <w:color w:val="000000" w:themeColor="text1"/>
          <w:sz w:val="22"/>
          <w:szCs w:val="22"/>
        </w:rPr>
        <w:t xml:space="preserve">To approve the </w:t>
      </w:r>
      <w:r w:rsidRPr="001B57BE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September 10, 2024 </w:t>
      </w:r>
      <w:r w:rsidRPr="001B57BE">
        <w:rPr>
          <w:b/>
          <w:bCs/>
          <w:color w:val="000000" w:themeColor="text1"/>
          <w:sz w:val="22"/>
          <w:szCs w:val="22"/>
        </w:rPr>
        <w:t xml:space="preserve">RMS Meeting Minutes as submitted  </w:t>
      </w:r>
    </w:p>
    <w:p w14:paraId="3BD4A5B7" w14:textId="1522BF72" w:rsidR="00551692" w:rsidRPr="009A49C3" w:rsidRDefault="00A6446A" w:rsidP="009A49C3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2"/>
          <w:szCs w:val="22"/>
        </w:rPr>
      </w:pPr>
      <w:r w:rsidRPr="001B57BE">
        <w:rPr>
          <w:b/>
          <w:bCs/>
          <w:color w:val="000000" w:themeColor="text1"/>
          <w:sz w:val="22"/>
          <w:szCs w:val="22"/>
        </w:rPr>
        <w:t xml:space="preserve">To approve the Texas SET 5.0 Implementation Guide as presented with a </w:t>
      </w:r>
      <w:r>
        <w:rPr>
          <w:b/>
          <w:bCs/>
          <w:color w:val="000000" w:themeColor="text1"/>
          <w:sz w:val="22"/>
          <w:szCs w:val="22"/>
        </w:rPr>
        <w:t>November 11, 2024</w:t>
      </w:r>
      <w:r w:rsidRPr="001B57BE">
        <w:rPr>
          <w:b/>
          <w:bCs/>
          <w:color w:val="000000" w:themeColor="text1"/>
          <w:sz w:val="22"/>
          <w:szCs w:val="22"/>
        </w:rPr>
        <w:t xml:space="preserve"> implementation date  </w:t>
      </w:r>
    </w:p>
    <w:p w14:paraId="0E1EEBF6" w14:textId="77777777" w:rsidR="00A6446A" w:rsidRPr="003A0514" w:rsidRDefault="00A6446A" w:rsidP="00A6446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1B57BE">
        <w:rPr>
          <w:b/>
          <w:bCs/>
          <w:color w:val="000000" w:themeColor="text1"/>
          <w:sz w:val="22"/>
          <w:szCs w:val="22"/>
        </w:rPr>
        <w:t xml:space="preserve">Mr. Patrick seconded the motion.  The motion carried unanimously.  </w:t>
      </w:r>
      <w:r>
        <w:rPr>
          <w:b/>
          <w:bCs/>
          <w:color w:val="000000" w:themeColor="text1"/>
          <w:sz w:val="22"/>
          <w:szCs w:val="22"/>
        </w:rPr>
        <w:t xml:space="preserve">The Independent Power Marketer (IPM) Segment was not present for the vote.  </w:t>
      </w:r>
      <w:r w:rsidRPr="001B57BE">
        <w:rPr>
          <w:i/>
          <w:color w:val="000000" w:themeColor="text1"/>
          <w:sz w:val="22"/>
          <w:szCs w:val="22"/>
        </w:rPr>
        <w:t>(Please see ballot posted with Key Documents)</w:t>
      </w:r>
      <w:r w:rsidRPr="003A0514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0DC235B0" w14:textId="77777777" w:rsidR="00A216B3" w:rsidRPr="008C476A" w:rsidRDefault="00A216B3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3DD46B69" w14:textId="77777777" w:rsidR="00782D74" w:rsidRPr="008C476A" w:rsidRDefault="00782D74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7CB47E1" w14:textId="77777777" w:rsidR="00A216B3" w:rsidRPr="00521CA7" w:rsidRDefault="00A216B3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521CA7">
        <w:rPr>
          <w:color w:val="000000" w:themeColor="text1"/>
          <w:sz w:val="22"/>
          <w:szCs w:val="22"/>
          <w:u w:val="single"/>
        </w:rPr>
        <w:t xml:space="preserve">Lubbock Retail Integration Task Force (LRITF) (see Key Documents)  </w:t>
      </w:r>
    </w:p>
    <w:p w14:paraId="183E6986" w14:textId="7D9AE750" w:rsidR="00A216B3" w:rsidRPr="00521CA7" w:rsidRDefault="00A74E0D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521CA7">
        <w:rPr>
          <w:color w:val="000000" w:themeColor="text1"/>
          <w:sz w:val="22"/>
          <w:szCs w:val="22"/>
        </w:rPr>
        <w:t>Sheri</w:t>
      </w:r>
      <w:r w:rsidR="00504E53" w:rsidRPr="00521CA7">
        <w:rPr>
          <w:color w:val="000000" w:themeColor="text1"/>
          <w:sz w:val="22"/>
          <w:szCs w:val="22"/>
        </w:rPr>
        <w:t xml:space="preserve"> Wiegand </w:t>
      </w:r>
      <w:r w:rsidRPr="00521CA7">
        <w:rPr>
          <w:color w:val="000000" w:themeColor="text1"/>
          <w:sz w:val="22"/>
          <w:szCs w:val="22"/>
        </w:rPr>
        <w:t xml:space="preserve">reviewed </w:t>
      </w:r>
      <w:r w:rsidR="00504E53" w:rsidRPr="00521CA7">
        <w:rPr>
          <w:color w:val="000000" w:themeColor="text1"/>
          <w:sz w:val="22"/>
          <w:szCs w:val="22"/>
        </w:rPr>
        <w:t>LRITF</w:t>
      </w:r>
      <w:r w:rsidRPr="00521CA7">
        <w:rPr>
          <w:color w:val="000000" w:themeColor="text1"/>
          <w:sz w:val="22"/>
          <w:szCs w:val="22"/>
        </w:rPr>
        <w:t xml:space="preserve"> activities</w:t>
      </w:r>
      <w:r w:rsidR="00B041EF" w:rsidRPr="00521CA7">
        <w:rPr>
          <w:color w:val="000000" w:themeColor="text1"/>
          <w:sz w:val="22"/>
          <w:szCs w:val="22"/>
        </w:rPr>
        <w:t xml:space="preserve">.  </w:t>
      </w:r>
    </w:p>
    <w:p w14:paraId="1033822A" w14:textId="77777777" w:rsidR="003124D5" w:rsidRPr="008C476A" w:rsidRDefault="003124D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34D7205" w14:textId="77777777" w:rsidR="003124D5" w:rsidRPr="008C476A" w:rsidRDefault="003124D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2A51B6C1" w14:textId="37E3BD7F" w:rsidR="00D67025" w:rsidRPr="00521CA7" w:rsidRDefault="00D67025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521CA7">
        <w:rPr>
          <w:color w:val="000000" w:themeColor="text1"/>
          <w:sz w:val="22"/>
          <w:szCs w:val="22"/>
          <w:u w:val="single"/>
        </w:rPr>
        <w:t>TDTMS</w:t>
      </w:r>
      <w:r w:rsidR="00A32291" w:rsidRPr="00521CA7">
        <w:rPr>
          <w:color w:val="000000" w:themeColor="text1"/>
          <w:sz w:val="22"/>
          <w:szCs w:val="22"/>
          <w:u w:val="single"/>
        </w:rPr>
        <w:t xml:space="preserve"> </w:t>
      </w:r>
      <w:r w:rsidRPr="00521CA7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500895F5" w14:textId="5D6FF11A" w:rsidR="00521CA7" w:rsidRPr="003A0514" w:rsidRDefault="00521CA7" w:rsidP="00521CA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49749E">
        <w:rPr>
          <w:color w:val="000000" w:themeColor="text1"/>
          <w:sz w:val="22"/>
          <w:szCs w:val="22"/>
        </w:rPr>
        <w:t xml:space="preserve">Monica Jones reviewed TDTMS Working </w:t>
      </w:r>
      <w:r w:rsidRPr="0049749E">
        <w:rPr>
          <w:color w:val="000000" w:themeColor="text1"/>
          <w:sz w:val="22"/>
          <w:szCs w:val="22"/>
        </w:rPr>
        <w:t>Group activities</w:t>
      </w:r>
      <w:r>
        <w:rPr>
          <w:color w:val="000000" w:themeColor="text1"/>
          <w:sz w:val="22"/>
          <w:szCs w:val="22"/>
        </w:rPr>
        <w:t>.</w:t>
      </w:r>
      <w:r w:rsidRPr="004676F1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 </w:t>
      </w:r>
      <w:r w:rsidRPr="004676F1">
        <w:rPr>
          <w:color w:val="000000" w:themeColor="text1"/>
          <w:sz w:val="22"/>
          <w:szCs w:val="22"/>
        </w:rPr>
        <w:t xml:space="preserve">Some participants requested that ERCOT alert the market of the upcoming October 24, 2024 </w:t>
      </w:r>
      <w:r>
        <w:rPr>
          <w:color w:val="000000" w:themeColor="text1"/>
          <w:sz w:val="22"/>
          <w:szCs w:val="22"/>
        </w:rPr>
        <w:t>‘</w:t>
      </w:r>
      <w:r w:rsidRPr="00D613A3">
        <w:rPr>
          <w:color w:val="000000" w:themeColor="text1"/>
          <w:sz w:val="22"/>
          <w:szCs w:val="22"/>
        </w:rPr>
        <w:t xml:space="preserve">MarkeTrak </w:t>
      </w:r>
      <w:r>
        <w:rPr>
          <w:color w:val="000000" w:themeColor="text1"/>
          <w:sz w:val="22"/>
          <w:szCs w:val="22"/>
        </w:rPr>
        <w:t>C</w:t>
      </w:r>
      <w:r w:rsidRPr="00D613A3">
        <w:rPr>
          <w:color w:val="000000" w:themeColor="text1"/>
          <w:sz w:val="22"/>
          <w:szCs w:val="22"/>
        </w:rPr>
        <w:t xml:space="preserve">hanges </w:t>
      </w:r>
      <w:r>
        <w:rPr>
          <w:color w:val="000000" w:themeColor="text1"/>
          <w:sz w:val="22"/>
          <w:szCs w:val="22"/>
        </w:rPr>
        <w:t>A</w:t>
      </w:r>
      <w:r w:rsidRPr="00D613A3">
        <w:rPr>
          <w:color w:val="000000" w:themeColor="text1"/>
          <w:sz w:val="22"/>
          <w:szCs w:val="22"/>
        </w:rPr>
        <w:t xml:space="preserve">ssociated with TXSET </w:t>
      </w:r>
      <w:r>
        <w:rPr>
          <w:color w:val="000000" w:themeColor="text1"/>
          <w:sz w:val="22"/>
          <w:szCs w:val="22"/>
        </w:rPr>
        <w:t>V</w:t>
      </w:r>
      <w:r w:rsidRPr="00D613A3">
        <w:rPr>
          <w:color w:val="000000" w:themeColor="text1"/>
          <w:sz w:val="22"/>
          <w:szCs w:val="22"/>
        </w:rPr>
        <w:t>5.0 Training</w:t>
      </w:r>
      <w:r>
        <w:rPr>
          <w:color w:val="000000" w:themeColor="text1"/>
          <w:sz w:val="22"/>
          <w:szCs w:val="22"/>
        </w:rPr>
        <w:t xml:space="preserve">’ through the posting of a MarkeTrak ribbon notification; other participants </w:t>
      </w:r>
      <w:r w:rsidR="00766669">
        <w:rPr>
          <w:color w:val="000000" w:themeColor="text1"/>
          <w:sz w:val="22"/>
          <w:szCs w:val="22"/>
        </w:rPr>
        <w:t>requested ERCOT</w:t>
      </w:r>
      <w:r>
        <w:rPr>
          <w:color w:val="000000" w:themeColor="text1"/>
          <w:sz w:val="22"/>
          <w:szCs w:val="22"/>
        </w:rPr>
        <w:t xml:space="preserve"> communicate Texas SET conversions to the market via market notices.</w:t>
      </w:r>
    </w:p>
    <w:p w14:paraId="04109A18" w14:textId="77777777" w:rsidR="00D67025" w:rsidRPr="00521CA7" w:rsidRDefault="00D67025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D275E19" w14:textId="77777777" w:rsidR="00D67025" w:rsidRPr="008C476A" w:rsidRDefault="00D6702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7AF890BB" w14:textId="77777777" w:rsidR="00521CA7" w:rsidRPr="006920FD" w:rsidRDefault="00521CA7" w:rsidP="00521CA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6920FD">
        <w:rPr>
          <w:color w:val="000000" w:themeColor="text1"/>
          <w:sz w:val="22"/>
          <w:szCs w:val="22"/>
          <w:u w:val="single"/>
        </w:rPr>
        <w:t xml:space="preserve">Retail Market Training Task Force (RMTTF) (see Key Documents)  </w:t>
      </w:r>
    </w:p>
    <w:p w14:paraId="2CD53EE9" w14:textId="77777777" w:rsidR="00521CA7" w:rsidRPr="003A0514" w:rsidRDefault="00521CA7" w:rsidP="00521CA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6920FD">
        <w:rPr>
          <w:color w:val="000000" w:themeColor="text1"/>
          <w:sz w:val="22"/>
          <w:szCs w:val="22"/>
        </w:rPr>
        <w:t>Tomas Fernandez reviewed RMTTF activities.</w:t>
      </w:r>
      <w:r w:rsidRPr="003A0514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036C6C2F" w14:textId="77777777" w:rsidR="00A216B3" w:rsidRPr="008C476A" w:rsidRDefault="00A216B3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9F52498" w14:textId="77777777" w:rsidR="009074BE" w:rsidRPr="008C476A" w:rsidRDefault="009074BE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6D3C8F3D" w14:textId="034940BB" w:rsidR="00995018" w:rsidRPr="008C476A" w:rsidRDefault="00995018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521CA7">
        <w:rPr>
          <w:color w:val="000000" w:themeColor="text1"/>
          <w:sz w:val="22"/>
          <w:szCs w:val="22"/>
          <w:u w:val="single"/>
        </w:rPr>
        <w:t xml:space="preserve">Other Business </w:t>
      </w:r>
    </w:p>
    <w:p w14:paraId="5B393B43" w14:textId="77777777" w:rsidR="00521CA7" w:rsidRPr="006920FD" w:rsidRDefault="00521CA7" w:rsidP="00521CA7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6920FD">
        <w:rPr>
          <w:i/>
          <w:iCs/>
          <w:color w:val="000000"/>
          <w:sz w:val="22"/>
          <w:szCs w:val="22"/>
        </w:rPr>
        <w:t xml:space="preserve">Potential Cancellation of November RMS Meeting  </w:t>
      </w:r>
    </w:p>
    <w:p w14:paraId="3DA359C6" w14:textId="77777777" w:rsidR="00521CA7" w:rsidRPr="003A0514" w:rsidRDefault="00521CA7" w:rsidP="00521CA7">
      <w:pPr>
        <w:tabs>
          <w:tab w:val="left" w:pos="6300"/>
          <w:tab w:val="left" w:pos="6390"/>
        </w:tabs>
        <w:rPr>
          <w:color w:val="000000"/>
          <w:sz w:val="22"/>
          <w:szCs w:val="22"/>
          <w:highlight w:val="yellow"/>
        </w:rPr>
      </w:pPr>
      <w:r>
        <w:rPr>
          <w:color w:val="000000"/>
          <w:sz w:val="22"/>
          <w:szCs w:val="22"/>
        </w:rPr>
        <w:t xml:space="preserve">Market Participants discussed meeting efficiencies in consideration of the November 11, 2024 Texas SET V5.0 implementation.  </w:t>
      </w:r>
      <w:r w:rsidRPr="00B50A6E">
        <w:rPr>
          <w:color w:val="000000"/>
          <w:sz w:val="22"/>
          <w:szCs w:val="22"/>
        </w:rPr>
        <w:t xml:space="preserve">Mr. Schatz </w:t>
      </w:r>
      <w:r>
        <w:rPr>
          <w:color w:val="000000"/>
          <w:sz w:val="22"/>
          <w:szCs w:val="22"/>
        </w:rPr>
        <w:t xml:space="preserve">stated that the November 5, 2024 RMS meeting will be cancelled.  </w:t>
      </w:r>
      <w:r w:rsidRPr="003A0514">
        <w:rPr>
          <w:color w:val="000000"/>
          <w:sz w:val="22"/>
          <w:szCs w:val="22"/>
          <w:highlight w:val="yellow"/>
        </w:rPr>
        <w:t xml:space="preserve">    </w:t>
      </w:r>
    </w:p>
    <w:p w14:paraId="3EB7D201" w14:textId="77777777" w:rsidR="00521CA7" w:rsidRPr="003A0514" w:rsidRDefault="00521CA7" w:rsidP="00521CA7">
      <w:pPr>
        <w:tabs>
          <w:tab w:val="left" w:pos="6300"/>
          <w:tab w:val="left" w:pos="6390"/>
        </w:tabs>
        <w:rPr>
          <w:color w:val="000000"/>
          <w:sz w:val="22"/>
          <w:szCs w:val="22"/>
          <w:highlight w:val="yellow"/>
        </w:rPr>
      </w:pPr>
    </w:p>
    <w:p w14:paraId="2D00385F" w14:textId="77777777" w:rsidR="00521CA7" w:rsidRPr="003A0514" w:rsidRDefault="00521CA7" w:rsidP="00521CA7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  <w:highlight w:val="yellow"/>
        </w:rPr>
      </w:pPr>
      <w:r w:rsidRPr="00432E47">
        <w:rPr>
          <w:i/>
          <w:iCs/>
          <w:color w:val="000000"/>
          <w:sz w:val="22"/>
          <w:szCs w:val="22"/>
        </w:rPr>
        <w:lastRenderedPageBreak/>
        <w:t>CNP 2024 SAP Support Pack planned outage</w:t>
      </w:r>
      <w:r w:rsidRPr="003A0514">
        <w:rPr>
          <w:i/>
          <w:iCs/>
          <w:color w:val="000000"/>
          <w:sz w:val="22"/>
          <w:szCs w:val="22"/>
          <w:highlight w:val="yellow"/>
        </w:rPr>
        <w:t xml:space="preserve">  </w:t>
      </w:r>
    </w:p>
    <w:p w14:paraId="7C7F5D57" w14:textId="77777777" w:rsidR="00521CA7" w:rsidRPr="003A0514" w:rsidRDefault="00521CA7" w:rsidP="00521CA7">
      <w:pPr>
        <w:tabs>
          <w:tab w:val="left" w:pos="6300"/>
          <w:tab w:val="left" w:pos="6390"/>
        </w:tabs>
        <w:rPr>
          <w:color w:val="000000"/>
          <w:sz w:val="22"/>
          <w:szCs w:val="22"/>
          <w:highlight w:val="yellow"/>
        </w:rPr>
      </w:pPr>
      <w:r w:rsidRPr="0060258B">
        <w:rPr>
          <w:color w:val="000000"/>
          <w:sz w:val="22"/>
          <w:szCs w:val="22"/>
        </w:rPr>
        <w:t>Kathy Scott previewed an upcoming December 13</w:t>
      </w:r>
      <w:r>
        <w:rPr>
          <w:color w:val="000000"/>
          <w:sz w:val="22"/>
          <w:szCs w:val="22"/>
        </w:rPr>
        <w:t xml:space="preserve"> through December </w:t>
      </w:r>
      <w:r w:rsidRPr="0060258B">
        <w:rPr>
          <w:color w:val="000000"/>
          <w:sz w:val="22"/>
          <w:szCs w:val="22"/>
        </w:rPr>
        <w:t>14, 2024 outage to enhance service packs.</w:t>
      </w:r>
      <w:r w:rsidRPr="003A0514">
        <w:rPr>
          <w:rFonts w:eastAsiaTheme="minorHAnsi"/>
          <w:bCs/>
          <w:sz w:val="22"/>
          <w:szCs w:val="22"/>
          <w:highlight w:val="yellow"/>
        </w:rPr>
        <w:t xml:space="preserve"> </w:t>
      </w:r>
      <w:r w:rsidRPr="003A0514">
        <w:rPr>
          <w:color w:val="000000"/>
          <w:sz w:val="22"/>
          <w:szCs w:val="22"/>
          <w:highlight w:val="yellow"/>
        </w:rPr>
        <w:t xml:space="preserve"> </w:t>
      </w:r>
    </w:p>
    <w:p w14:paraId="3D2CC1BA" w14:textId="77777777" w:rsidR="00521CA7" w:rsidRPr="003A0514" w:rsidRDefault="00521CA7" w:rsidP="00521CA7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  <w:highlight w:val="yellow"/>
        </w:rPr>
      </w:pPr>
    </w:p>
    <w:p w14:paraId="7910BE6E" w14:textId="77777777" w:rsidR="00521CA7" w:rsidRPr="003A0514" w:rsidRDefault="00521CA7" w:rsidP="00521CA7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  <w:highlight w:val="yellow"/>
        </w:rPr>
      </w:pPr>
      <w:r w:rsidRPr="00B12767">
        <w:rPr>
          <w:i/>
          <w:iCs/>
          <w:color w:val="000000"/>
          <w:sz w:val="22"/>
          <w:szCs w:val="22"/>
        </w:rPr>
        <w:t>2025 ERCOT Membership/Segment Representative Elections</w:t>
      </w:r>
      <w:r w:rsidRPr="003A0514">
        <w:rPr>
          <w:i/>
          <w:iCs/>
          <w:color w:val="000000"/>
          <w:sz w:val="22"/>
          <w:szCs w:val="22"/>
          <w:highlight w:val="yellow"/>
        </w:rPr>
        <w:t xml:space="preserve">  </w:t>
      </w:r>
    </w:p>
    <w:p w14:paraId="12667534" w14:textId="77777777" w:rsidR="00521CA7" w:rsidRPr="0087345E" w:rsidRDefault="00521CA7" w:rsidP="00521CA7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yellow"/>
        </w:rPr>
      </w:pPr>
      <w:r w:rsidRPr="003571E9">
        <w:rPr>
          <w:rFonts w:eastAsiaTheme="minorHAnsi"/>
          <w:bCs/>
          <w:sz w:val="22"/>
          <w:szCs w:val="22"/>
        </w:rPr>
        <w:t>Pamela Hanson reminded Market Participants that the 2025 ERCOT Membership Record Date is Friday, November 1, 2024 and that segment representative elections begin Tuesday, November 5, 2024.</w:t>
      </w:r>
      <w:r w:rsidRPr="003A0514">
        <w:rPr>
          <w:rFonts w:eastAsiaTheme="minorHAnsi"/>
          <w:bCs/>
          <w:sz w:val="22"/>
          <w:szCs w:val="22"/>
          <w:highlight w:val="yellow"/>
        </w:rPr>
        <w:t xml:space="preserve">  </w:t>
      </w:r>
    </w:p>
    <w:p w14:paraId="7FAB0D73" w14:textId="77777777" w:rsidR="00521CA7" w:rsidRDefault="00521CA7" w:rsidP="00521CA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05A8F6D9" w14:textId="14A3651E" w:rsidR="00521CA7" w:rsidRPr="00521CA7" w:rsidRDefault="00521CA7" w:rsidP="00551692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521CA7">
        <w:rPr>
          <w:i/>
          <w:iCs/>
          <w:color w:val="000000" w:themeColor="text1"/>
          <w:sz w:val="22"/>
          <w:szCs w:val="22"/>
        </w:rPr>
        <w:t>No Report</w:t>
      </w:r>
    </w:p>
    <w:p w14:paraId="7190762A" w14:textId="77777777" w:rsidR="00521CA7" w:rsidRPr="00521CA7" w:rsidRDefault="00521CA7" w:rsidP="00521CA7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21CA7">
        <w:rPr>
          <w:color w:val="000000" w:themeColor="text1"/>
          <w:sz w:val="22"/>
          <w:szCs w:val="22"/>
        </w:rPr>
        <w:t>Profiling Working Group (PWG)</w:t>
      </w:r>
    </w:p>
    <w:p w14:paraId="7D84C448" w14:textId="77777777" w:rsidR="005A10EC" w:rsidRDefault="005A10EC" w:rsidP="00521CA7">
      <w:pPr>
        <w:pStyle w:val="ListParagraph"/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0F94AA2" w14:textId="77777777" w:rsidR="00521CA7" w:rsidRPr="00521CA7" w:rsidRDefault="00521CA7" w:rsidP="00521CA7">
      <w:pPr>
        <w:pStyle w:val="ListParagraph"/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6FCB5B44" w14:textId="77777777" w:rsidR="00054D56" w:rsidRPr="00495476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95476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1C3A34DE" w:rsidR="001F6313" w:rsidRPr="008C476A" w:rsidRDefault="00054D56" w:rsidP="001F631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495476">
        <w:rPr>
          <w:rFonts w:eastAsiaTheme="minorHAnsi"/>
          <w:bCs/>
          <w:sz w:val="22"/>
          <w:szCs w:val="22"/>
        </w:rPr>
        <w:t xml:space="preserve">Mr. Schatz </w:t>
      </w:r>
      <w:r w:rsidRPr="00495476">
        <w:rPr>
          <w:bCs/>
          <w:color w:val="000000" w:themeColor="text1"/>
          <w:sz w:val="22"/>
          <w:szCs w:val="22"/>
        </w:rPr>
        <w:t>adjourned</w:t>
      </w:r>
      <w:r w:rsidRPr="00495476">
        <w:rPr>
          <w:color w:val="000000" w:themeColor="text1"/>
          <w:sz w:val="22"/>
          <w:szCs w:val="22"/>
        </w:rPr>
        <w:t xml:space="preserve"> the </w:t>
      </w:r>
      <w:r w:rsidR="007B75DD" w:rsidRPr="00495476">
        <w:rPr>
          <w:color w:val="000000" w:themeColor="text1"/>
          <w:sz w:val="22"/>
          <w:szCs w:val="22"/>
        </w:rPr>
        <w:t>October 15</w:t>
      </w:r>
      <w:r w:rsidRPr="00495476">
        <w:rPr>
          <w:color w:val="000000" w:themeColor="text1"/>
          <w:sz w:val="22"/>
          <w:szCs w:val="22"/>
        </w:rPr>
        <w:t>, 2024 RMS meeting at 1</w:t>
      </w:r>
      <w:r w:rsidR="000128F8" w:rsidRPr="00495476">
        <w:rPr>
          <w:color w:val="000000" w:themeColor="text1"/>
          <w:sz w:val="22"/>
          <w:szCs w:val="22"/>
        </w:rPr>
        <w:t>1</w:t>
      </w:r>
      <w:r w:rsidRPr="00495476">
        <w:rPr>
          <w:color w:val="000000" w:themeColor="text1"/>
          <w:sz w:val="22"/>
          <w:szCs w:val="22"/>
        </w:rPr>
        <w:t>:</w:t>
      </w:r>
      <w:r w:rsidR="00551692" w:rsidRPr="00495476">
        <w:rPr>
          <w:color w:val="000000" w:themeColor="text1"/>
          <w:sz w:val="22"/>
          <w:szCs w:val="22"/>
        </w:rPr>
        <w:t>4</w:t>
      </w:r>
      <w:r w:rsidR="00521CA7" w:rsidRPr="00495476">
        <w:rPr>
          <w:color w:val="000000" w:themeColor="text1"/>
          <w:sz w:val="22"/>
          <w:szCs w:val="22"/>
        </w:rPr>
        <w:t>5</w:t>
      </w:r>
      <w:r w:rsidRPr="00495476">
        <w:rPr>
          <w:color w:val="000000" w:themeColor="text1"/>
          <w:sz w:val="22"/>
          <w:szCs w:val="22"/>
        </w:rPr>
        <w:t xml:space="preserve"> </w:t>
      </w:r>
      <w:r w:rsidR="00826BC7" w:rsidRPr="00495476">
        <w:rPr>
          <w:color w:val="000000" w:themeColor="text1"/>
          <w:sz w:val="22"/>
          <w:szCs w:val="22"/>
        </w:rPr>
        <w:t>a</w:t>
      </w:r>
      <w:r w:rsidRPr="00495476">
        <w:rPr>
          <w:color w:val="000000" w:themeColor="text1"/>
          <w:sz w:val="22"/>
          <w:szCs w:val="22"/>
        </w:rPr>
        <w:t xml:space="preserve">.m.  </w:t>
      </w:r>
    </w:p>
    <w:sectPr w:rsidR="001F6313" w:rsidRPr="008C476A" w:rsidSect="005F486B">
      <w:footerReference w:type="default" r:id="rId8"/>
      <w:headerReference w:type="first" r:id="rId9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2D25C" w14:textId="77777777" w:rsidR="00B26B3B" w:rsidRDefault="00B26B3B">
      <w:r>
        <w:separator/>
      </w:r>
    </w:p>
  </w:endnote>
  <w:endnote w:type="continuationSeparator" w:id="0">
    <w:p w14:paraId="64C775A4" w14:textId="77777777" w:rsidR="00B26B3B" w:rsidRDefault="00B26B3B">
      <w:r>
        <w:continuationSeparator/>
      </w:r>
    </w:p>
  </w:endnote>
  <w:endnote w:type="continuationNotice" w:id="1">
    <w:p w14:paraId="34E4B944" w14:textId="77777777" w:rsidR="00B26B3B" w:rsidRDefault="00B26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60511E5F" w:rsidR="00D17145" w:rsidRPr="00EC0DEA" w:rsidRDefault="002B5E60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9270A9">
      <w:rPr>
        <w:b/>
        <w:sz w:val="16"/>
        <w:szCs w:val="16"/>
      </w:rPr>
      <w:t>October 15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CD8B" w14:textId="77777777" w:rsidR="00B26B3B" w:rsidRDefault="00B26B3B">
      <w:r>
        <w:separator/>
      </w:r>
    </w:p>
  </w:footnote>
  <w:footnote w:type="continuationSeparator" w:id="0">
    <w:p w14:paraId="17708BE4" w14:textId="77777777" w:rsidR="00B26B3B" w:rsidRDefault="00B26B3B">
      <w:r>
        <w:continuationSeparator/>
      </w:r>
    </w:p>
  </w:footnote>
  <w:footnote w:type="continuationNotice" w:id="1">
    <w:p w14:paraId="22689283" w14:textId="77777777" w:rsidR="00B26B3B" w:rsidRDefault="00B26B3B"/>
  </w:footnote>
  <w:footnote w:id="2">
    <w:p w14:paraId="6621777F" w14:textId="7329BCC6" w:rsidR="00F64A0F" w:rsidRDefault="00EE00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  <w:hyperlink r:id="rId1" w:history="1">
        <w:r w:rsidR="00F64A0F" w:rsidRPr="00F164D2">
          <w:rPr>
            <w:rStyle w:val="Hyperlink"/>
          </w:rPr>
          <w:t>https://www.ercot.com/calendar/10152024-RMS-Meeting-_-Webex</w:t>
        </w:r>
      </w:hyperlink>
      <w:r w:rsidR="00F64A0F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AF65C" w14:textId="151C0974" w:rsidR="00EE5A26" w:rsidRDefault="00EE5A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F72F1"/>
    <w:multiLevelType w:val="hybridMultilevel"/>
    <w:tmpl w:val="D4DA3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3"/>
  </w:num>
  <w:num w:numId="2" w16cid:durableId="793207065">
    <w:abstractNumId w:val="4"/>
  </w:num>
  <w:num w:numId="3" w16cid:durableId="1345353043">
    <w:abstractNumId w:val="1"/>
  </w:num>
  <w:num w:numId="4" w16cid:durableId="1655992703">
    <w:abstractNumId w:val="0"/>
  </w:num>
  <w:num w:numId="5" w16cid:durableId="80296388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D94"/>
    <w:rsid w:val="00005E8E"/>
    <w:rsid w:val="000060C8"/>
    <w:rsid w:val="000061D6"/>
    <w:rsid w:val="00006244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1E36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6A3"/>
    <w:rsid w:val="00041B1D"/>
    <w:rsid w:val="00041BB8"/>
    <w:rsid w:val="00041E01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3D1"/>
    <w:rsid w:val="00054A6A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320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39E2"/>
    <w:rsid w:val="00074085"/>
    <w:rsid w:val="00074252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28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9E2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5839"/>
    <w:rsid w:val="000B62BD"/>
    <w:rsid w:val="000B6394"/>
    <w:rsid w:val="000B6408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C799C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A72"/>
    <w:rsid w:val="000D2DA1"/>
    <w:rsid w:val="000D2F3E"/>
    <w:rsid w:val="000D2F47"/>
    <w:rsid w:val="000D2F5C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10"/>
    <w:rsid w:val="000E21A2"/>
    <w:rsid w:val="000E2339"/>
    <w:rsid w:val="000E2572"/>
    <w:rsid w:val="000E268D"/>
    <w:rsid w:val="000E2A75"/>
    <w:rsid w:val="000E2B45"/>
    <w:rsid w:val="000E2C75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6043"/>
    <w:rsid w:val="001261A9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284"/>
    <w:rsid w:val="00142A4B"/>
    <w:rsid w:val="001435A7"/>
    <w:rsid w:val="0014370B"/>
    <w:rsid w:val="00143803"/>
    <w:rsid w:val="001439D1"/>
    <w:rsid w:val="00143A5E"/>
    <w:rsid w:val="00143B37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806"/>
    <w:rsid w:val="00165A1A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195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98"/>
    <w:rsid w:val="001838EC"/>
    <w:rsid w:val="00183BF8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30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A42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D2F"/>
    <w:rsid w:val="001E7608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313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07F53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DC9"/>
    <w:rsid w:val="00217E24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FC"/>
    <w:rsid w:val="00236AB0"/>
    <w:rsid w:val="00236F0B"/>
    <w:rsid w:val="00236FC1"/>
    <w:rsid w:val="0023702C"/>
    <w:rsid w:val="0023704E"/>
    <w:rsid w:val="0023750C"/>
    <w:rsid w:val="00237792"/>
    <w:rsid w:val="00237BC7"/>
    <w:rsid w:val="00237DAC"/>
    <w:rsid w:val="00237FBB"/>
    <w:rsid w:val="002402B2"/>
    <w:rsid w:val="002402DC"/>
    <w:rsid w:val="002404A8"/>
    <w:rsid w:val="0024073A"/>
    <w:rsid w:val="00240CF9"/>
    <w:rsid w:val="00240D8B"/>
    <w:rsid w:val="002411E3"/>
    <w:rsid w:val="002411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3E02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4E9D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95F"/>
    <w:rsid w:val="00282C6B"/>
    <w:rsid w:val="002831E3"/>
    <w:rsid w:val="00283431"/>
    <w:rsid w:val="002834D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C11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3FA0"/>
    <w:rsid w:val="002A41D9"/>
    <w:rsid w:val="002A41F2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453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56A"/>
    <w:rsid w:val="002B769F"/>
    <w:rsid w:val="002B77AA"/>
    <w:rsid w:val="002B7F35"/>
    <w:rsid w:val="002C02C9"/>
    <w:rsid w:val="002C0539"/>
    <w:rsid w:val="002C06E3"/>
    <w:rsid w:val="002C07D5"/>
    <w:rsid w:val="002C09CC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861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E9"/>
    <w:rsid w:val="002E04F3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1A6A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5B"/>
    <w:rsid w:val="00304CB4"/>
    <w:rsid w:val="00304DE6"/>
    <w:rsid w:val="00305113"/>
    <w:rsid w:val="0030525C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409"/>
    <w:rsid w:val="00311432"/>
    <w:rsid w:val="0031152D"/>
    <w:rsid w:val="003116AB"/>
    <w:rsid w:val="00311BC9"/>
    <w:rsid w:val="003124D5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3045"/>
    <w:rsid w:val="003235DF"/>
    <w:rsid w:val="003235F0"/>
    <w:rsid w:val="00323A14"/>
    <w:rsid w:val="00323CF5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942"/>
    <w:rsid w:val="00327993"/>
    <w:rsid w:val="00327EAB"/>
    <w:rsid w:val="0033001E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246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1C5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B13"/>
    <w:rsid w:val="00366B59"/>
    <w:rsid w:val="00366EDA"/>
    <w:rsid w:val="003676C9"/>
    <w:rsid w:val="00367795"/>
    <w:rsid w:val="00367872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54F"/>
    <w:rsid w:val="00372738"/>
    <w:rsid w:val="00372A6E"/>
    <w:rsid w:val="00372E59"/>
    <w:rsid w:val="0037312C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67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5DE"/>
    <w:rsid w:val="00397891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170"/>
    <w:rsid w:val="003B24C1"/>
    <w:rsid w:val="003B2617"/>
    <w:rsid w:val="003B2C5C"/>
    <w:rsid w:val="003B2F36"/>
    <w:rsid w:val="003B321B"/>
    <w:rsid w:val="003B32EF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C46"/>
    <w:rsid w:val="003B5F05"/>
    <w:rsid w:val="003B602C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62D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0E0"/>
    <w:rsid w:val="003D5408"/>
    <w:rsid w:val="003D6229"/>
    <w:rsid w:val="003D6322"/>
    <w:rsid w:val="003D636A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4FD2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769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A9"/>
    <w:rsid w:val="004322DC"/>
    <w:rsid w:val="00432702"/>
    <w:rsid w:val="00432DA5"/>
    <w:rsid w:val="00432E45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39B2"/>
    <w:rsid w:val="00443EA3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BCA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4F9C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8E4"/>
    <w:rsid w:val="004839FD"/>
    <w:rsid w:val="004841C2"/>
    <w:rsid w:val="00484337"/>
    <w:rsid w:val="0048449E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476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0DB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34E"/>
    <w:rsid w:val="004A35C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389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875"/>
    <w:rsid w:val="004F4999"/>
    <w:rsid w:val="004F4BEF"/>
    <w:rsid w:val="004F4CBD"/>
    <w:rsid w:val="004F4F50"/>
    <w:rsid w:val="004F52E2"/>
    <w:rsid w:val="004F55B1"/>
    <w:rsid w:val="004F55BA"/>
    <w:rsid w:val="004F55D8"/>
    <w:rsid w:val="004F5AEC"/>
    <w:rsid w:val="004F5B7D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8FD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55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CF2"/>
    <w:rsid w:val="00517FC5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CA7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CF9"/>
    <w:rsid w:val="0055294D"/>
    <w:rsid w:val="00552CB0"/>
    <w:rsid w:val="005531F1"/>
    <w:rsid w:val="005538C5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492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50A"/>
    <w:rsid w:val="005B0834"/>
    <w:rsid w:val="005B0B9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6D9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6D7B"/>
    <w:rsid w:val="00627094"/>
    <w:rsid w:val="0062732F"/>
    <w:rsid w:val="0062753D"/>
    <w:rsid w:val="006279D0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C46"/>
    <w:rsid w:val="00671289"/>
    <w:rsid w:val="00671477"/>
    <w:rsid w:val="0067154D"/>
    <w:rsid w:val="00671764"/>
    <w:rsid w:val="00671A7A"/>
    <w:rsid w:val="00671C5B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077"/>
    <w:rsid w:val="0069418C"/>
    <w:rsid w:val="006948CD"/>
    <w:rsid w:val="00694B4D"/>
    <w:rsid w:val="00694B8D"/>
    <w:rsid w:val="00694C6B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71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3017"/>
    <w:rsid w:val="006D3059"/>
    <w:rsid w:val="006D31CA"/>
    <w:rsid w:val="006D348E"/>
    <w:rsid w:val="006D3632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147"/>
    <w:rsid w:val="006F529F"/>
    <w:rsid w:val="006F54F3"/>
    <w:rsid w:val="006F5504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73F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101BD"/>
    <w:rsid w:val="0071058F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622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69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624"/>
    <w:rsid w:val="00785CFA"/>
    <w:rsid w:val="00785E47"/>
    <w:rsid w:val="007861B5"/>
    <w:rsid w:val="00786719"/>
    <w:rsid w:val="0078686C"/>
    <w:rsid w:val="0078690A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810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1B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DD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BFD"/>
    <w:rsid w:val="007C4F14"/>
    <w:rsid w:val="007C5298"/>
    <w:rsid w:val="007C544E"/>
    <w:rsid w:val="007C58A8"/>
    <w:rsid w:val="007C6057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442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CC8"/>
    <w:rsid w:val="00807D8E"/>
    <w:rsid w:val="00807E00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2018A"/>
    <w:rsid w:val="0082029B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4E7"/>
    <w:rsid w:val="008248A6"/>
    <w:rsid w:val="00825115"/>
    <w:rsid w:val="00825144"/>
    <w:rsid w:val="00825453"/>
    <w:rsid w:val="008256BF"/>
    <w:rsid w:val="00825C2A"/>
    <w:rsid w:val="00825E4A"/>
    <w:rsid w:val="00826465"/>
    <w:rsid w:val="008268A0"/>
    <w:rsid w:val="00826BC7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C73"/>
    <w:rsid w:val="00830E89"/>
    <w:rsid w:val="008310E3"/>
    <w:rsid w:val="008311BC"/>
    <w:rsid w:val="008313A4"/>
    <w:rsid w:val="0083154A"/>
    <w:rsid w:val="00831654"/>
    <w:rsid w:val="008318F4"/>
    <w:rsid w:val="008320CB"/>
    <w:rsid w:val="00832820"/>
    <w:rsid w:val="0083287B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6C16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E6"/>
    <w:rsid w:val="008521F4"/>
    <w:rsid w:val="008522BF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6FA"/>
    <w:rsid w:val="008617DE"/>
    <w:rsid w:val="00861896"/>
    <w:rsid w:val="0086189C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A6A"/>
    <w:rsid w:val="00870322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402"/>
    <w:rsid w:val="00884940"/>
    <w:rsid w:val="00884A0F"/>
    <w:rsid w:val="00884C9F"/>
    <w:rsid w:val="00885069"/>
    <w:rsid w:val="0088507A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75B"/>
    <w:rsid w:val="008927F8"/>
    <w:rsid w:val="00892CDC"/>
    <w:rsid w:val="00892E95"/>
    <w:rsid w:val="008932AC"/>
    <w:rsid w:val="008939B0"/>
    <w:rsid w:val="00893A18"/>
    <w:rsid w:val="00893E5F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76A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6E34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E12"/>
    <w:rsid w:val="008F44AE"/>
    <w:rsid w:val="008F456C"/>
    <w:rsid w:val="008F4595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BB9"/>
    <w:rsid w:val="00903E8B"/>
    <w:rsid w:val="00903F7C"/>
    <w:rsid w:val="0090401C"/>
    <w:rsid w:val="009041B6"/>
    <w:rsid w:val="009042AD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040"/>
    <w:rsid w:val="0091524A"/>
    <w:rsid w:val="00915350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31AD"/>
    <w:rsid w:val="00923287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39"/>
    <w:rsid w:val="00926DB6"/>
    <w:rsid w:val="009270A9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20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1C3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A14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BC2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C3"/>
    <w:rsid w:val="009A49E0"/>
    <w:rsid w:val="009A4D0A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C19"/>
    <w:rsid w:val="009B0E03"/>
    <w:rsid w:val="009B0E81"/>
    <w:rsid w:val="009B1027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B7F56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421"/>
    <w:rsid w:val="009E07F3"/>
    <w:rsid w:val="009E0B0E"/>
    <w:rsid w:val="009E0C3B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626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E85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D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115A"/>
    <w:rsid w:val="00A216B3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F0"/>
    <w:rsid w:val="00A276A5"/>
    <w:rsid w:val="00A2795C"/>
    <w:rsid w:val="00A27A0F"/>
    <w:rsid w:val="00A27EA3"/>
    <w:rsid w:val="00A307F0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538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7A5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8CF"/>
    <w:rsid w:val="00A54B94"/>
    <w:rsid w:val="00A54C92"/>
    <w:rsid w:val="00A54D4B"/>
    <w:rsid w:val="00A54EAD"/>
    <w:rsid w:val="00A5513C"/>
    <w:rsid w:val="00A55695"/>
    <w:rsid w:val="00A55B3A"/>
    <w:rsid w:val="00A5612D"/>
    <w:rsid w:val="00A56186"/>
    <w:rsid w:val="00A565D3"/>
    <w:rsid w:val="00A56696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242"/>
    <w:rsid w:val="00A63976"/>
    <w:rsid w:val="00A63CE3"/>
    <w:rsid w:val="00A63EBA"/>
    <w:rsid w:val="00A63F52"/>
    <w:rsid w:val="00A640E3"/>
    <w:rsid w:val="00A6426A"/>
    <w:rsid w:val="00A644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C5"/>
    <w:rsid w:val="00A66AE9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CEA"/>
    <w:rsid w:val="00A77DB2"/>
    <w:rsid w:val="00A77EFD"/>
    <w:rsid w:val="00A80377"/>
    <w:rsid w:val="00A803E6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0A4"/>
    <w:rsid w:val="00A96467"/>
    <w:rsid w:val="00A9697A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A03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58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CA7"/>
    <w:rsid w:val="00AC7EF1"/>
    <w:rsid w:val="00AD00BA"/>
    <w:rsid w:val="00AD015F"/>
    <w:rsid w:val="00AD020E"/>
    <w:rsid w:val="00AD04F8"/>
    <w:rsid w:val="00AD06D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9FD"/>
    <w:rsid w:val="00AD5DF8"/>
    <w:rsid w:val="00AD6101"/>
    <w:rsid w:val="00AD6747"/>
    <w:rsid w:val="00AD7408"/>
    <w:rsid w:val="00AD74BB"/>
    <w:rsid w:val="00AD7505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63A"/>
    <w:rsid w:val="00AE1A11"/>
    <w:rsid w:val="00AE1E6C"/>
    <w:rsid w:val="00AE2209"/>
    <w:rsid w:val="00AE2253"/>
    <w:rsid w:val="00AE2296"/>
    <w:rsid w:val="00AE2355"/>
    <w:rsid w:val="00AE24B3"/>
    <w:rsid w:val="00AE2501"/>
    <w:rsid w:val="00AE260B"/>
    <w:rsid w:val="00AE28AB"/>
    <w:rsid w:val="00AE2FFA"/>
    <w:rsid w:val="00AE305B"/>
    <w:rsid w:val="00AE363C"/>
    <w:rsid w:val="00AE3A7D"/>
    <w:rsid w:val="00AE3DBB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1A0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A96"/>
    <w:rsid w:val="00B03B71"/>
    <w:rsid w:val="00B03C70"/>
    <w:rsid w:val="00B03D9E"/>
    <w:rsid w:val="00B03F6B"/>
    <w:rsid w:val="00B03FD9"/>
    <w:rsid w:val="00B04015"/>
    <w:rsid w:val="00B041EF"/>
    <w:rsid w:val="00B04A93"/>
    <w:rsid w:val="00B04BED"/>
    <w:rsid w:val="00B04F57"/>
    <w:rsid w:val="00B05000"/>
    <w:rsid w:val="00B05328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B3B"/>
    <w:rsid w:val="00B26CFE"/>
    <w:rsid w:val="00B26D28"/>
    <w:rsid w:val="00B27499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922"/>
    <w:rsid w:val="00B57C46"/>
    <w:rsid w:val="00B60990"/>
    <w:rsid w:val="00B609A7"/>
    <w:rsid w:val="00B60DD5"/>
    <w:rsid w:val="00B6118D"/>
    <w:rsid w:val="00B611D2"/>
    <w:rsid w:val="00B6156D"/>
    <w:rsid w:val="00B61627"/>
    <w:rsid w:val="00B61935"/>
    <w:rsid w:val="00B619E5"/>
    <w:rsid w:val="00B61BBD"/>
    <w:rsid w:val="00B61D7D"/>
    <w:rsid w:val="00B621EC"/>
    <w:rsid w:val="00B62926"/>
    <w:rsid w:val="00B62B7D"/>
    <w:rsid w:val="00B62DB5"/>
    <w:rsid w:val="00B62EEC"/>
    <w:rsid w:val="00B630E8"/>
    <w:rsid w:val="00B635DE"/>
    <w:rsid w:val="00B636F7"/>
    <w:rsid w:val="00B63CA1"/>
    <w:rsid w:val="00B63F58"/>
    <w:rsid w:val="00B64018"/>
    <w:rsid w:val="00B64041"/>
    <w:rsid w:val="00B6422F"/>
    <w:rsid w:val="00B6438C"/>
    <w:rsid w:val="00B6446B"/>
    <w:rsid w:val="00B64651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CC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953"/>
    <w:rsid w:val="00BC1D47"/>
    <w:rsid w:val="00BC2B00"/>
    <w:rsid w:val="00BC2C97"/>
    <w:rsid w:val="00BC2F9E"/>
    <w:rsid w:val="00BC357E"/>
    <w:rsid w:val="00BC3644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70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5B2"/>
    <w:rsid w:val="00BD3019"/>
    <w:rsid w:val="00BD30D4"/>
    <w:rsid w:val="00BD3310"/>
    <w:rsid w:val="00BD33D2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99F"/>
    <w:rsid w:val="00BD53C5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2705"/>
    <w:rsid w:val="00BE36FC"/>
    <w:rsid w:val="00BE37AB"/>
    <w:rsid w:val="00BE3D38"/>
    <w:rsid w:val="00BE3D8A"/>
    <w:rsid w:val="00BE4243"/>
    <w:rsid w:val="00BE454D"/>
    <w:rsid w:val="00BE4566"/>
    <w:rsid w:val="00BE4862"/>
    <w:rsid w:val="00BE49EB"/>
    <w:rsid w:val="00BE4A0C"/>
    <w:rsid w:val="00BE4D26"/>
    <w:rsid w:val="00BE4E43"/>
    <w:rsid w:val="00BE5176"/>
    <w:rsid w:val="00BE5275"/>
    <w:rsid w:val="00BE5440"/>
    <w:rsid w:val="00BE55DA"/>
    <w:rsid w:val="00BE5888"/>
    <w:rsid w:val="00BE595A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5E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2DB"/>
    <w:rsid w:val="00C24B06"/>
    <w:rsid w:val="00C24D91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7B7B"/>
    <w:rsid w:val="00C302C3"/>
    <w:rsid w:val="00C3034F"/>
    <w:rsid w:val="00C306CF"/>
    <w:rsid w:val="00C306F3"/>
    <w:rsid w:val="00C309A8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F67"/>
    <w:rsid w:val="00C41F8A"/>
    <w:rsid w:val="00C42107"/>
    <w:rsid w:val="00C42859"/>
    <w:rsid w:val="00C42D88"/>
    <w:rsid w:val="00C434CC"/>
    <w:rsid w:val="00C435B9"/>
    <w:rsid w:val="00C43790"/>
    <w:rsid w:val="00C43829"/>
    <w:rsid w:val="00C43883"/>
    <w:rsid w:val="00C43A55"/>
    <w:rsid w:val="00C43AC3"/>
    <w:rsid w:val="00C4403D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4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2F"/>
    <w:rsid w:val="00C73291"/>
    <w:rsid w:val="00C733E6"/>
    <w:rsid w:val="00C73821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9B1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3FB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2A43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2C9"/>
    <w:rsid w:val="00CA537D"/>
    <w:rsid w:val="00CA539D"/>
    <w:rsid w:val="00CA580A"/>
    <w:rsid w:val="00CA5985"/>
    <w:rsid w:val="00CA5D81"/>
    <w:rsid w:val="00CA5DDD"/>
    <w:rsid w:val="00CA63BF"/>
    <w:rsid w:val="00CA6421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2F4C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A3B"/>
    <w:rsid w:val="00CD7C67"/>
    <w:rsid w:val="00CD7DA4"/>
    <w:rsid w:val="00CE0116"/>
    <w:rsid w:val="00CE0139"/>
    <w:rsid w:val="00CE06DF"/>
    <w:rsid w:val="00CE0DE2"/>
    <w:rsid w:val="00CE1093"/>
    <w:rsid w:val="00CE1315"/>
    <w:rsid w:val="00CE1341"/>
    <w:rsid w:val="00CE14ED"/>
    <w:rsid w:val="00CE1640"/>
    <w:rsid w:val="00CE186E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8A"/>
    <w:rsid w:val="00D0099D"/>
    <w:rsid w:val="00D00AD4"/>
    <w:rsid w:val="00D00AF2"/>
    <w:rsid w:val="00D00FE3"/>
    <w:rsid w:val="00D01184"/>
    <w:rsid w:val="00D0129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098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A36"/>
    <w:rsid w:val="00D96C87"/>
    <w:rsid w:val="00D96E4C"/>
    <w:rsid w:val="00D977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155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E016E"/>
    <w:rsid w:val="00DE02E6"/>
    <w:rsid w:val="00DE0626"/>
    <w:rsid w:val="00DE09F3"/>
    <w:rsid w:val="00DE0A41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CA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CF7"/>
    <w:rsid w:val="00E071F3"/>
    <w:rsid w:val="00E07328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55"/>
    <w:rsid w:val="00E13CBD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180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301CF"/>
    <w:rsid w:val="00E3041E"/>
    <w:rsid w:val="00E306C7"/>
    <w:rsid w:val="00E30E11"/>
    <w:rsid w:val="00E30EF0"/>
    <w:rsid w:val="00E313FA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C4C"/>
    <w:rsid w:val="00E42DF4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DC"/>
    <w:rsid w:val="00E53077"/>
    <w:rsid w:val="00E53120"/>
    <w:rsid w:val="00E531BD"/>
    <w:rsid w:val="00E53240"/>
    <w:rsid w:val="00E53779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C21"/>
    <w:rsid w:val="00E60ED1"/>
    <w:rsid w:val="00E61515"/>
    <w:rsid w:val="00E6153E"/>
    <w:rsid w:val="00E61781"/>
    <w:rsid w:val="00E6188A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567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764"/>
    <w:rsid w:val="00EB1D15"/>
    <w:rsid w:val="00EB2661"/>
    <w:rsid w:val="00EB2961"/>
    <w:rsid w:val="00EB29FA"/>
    <w:rsid w:val="00EB2D85"/>
    <w:rsid w:val="00EB31C3"/>
    <w:rsid w:val="00EB388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773"/>
    <w:rsid w:val="00EB79BB"/>
    <w:rsid w:val="00EB7C4B"/>
    <w:rsid w:val="00EC027C"/>
    <w:rsid w:val="00EC04A7"/>
    <w:rsid w:val="00EC07F4"/>
    <w:rsid w:val="00EC0AFA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086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8B1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56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1F0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823"/>
    <w:rsid w:val="00F64A0F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8B7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25E"/>
    <w:rsid w:val="00F87433"/>
    <w:rsid w:val="00F87572"/>
    <w:rsid w:val="00F87FD9"/>
    <w:rsid w:val="00F90220"/>
    <w:rsid w:val="00F90570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9BF"/>
    <w:rsid w:val="00F95C19"/>
    <w:rsid w:val="00F95DA2"/>
    <w:rsid w:val="00F95E0F"/>
    <w:rsid w:val="00F95FB8"/>
    <w:rsid w:val="00F960E5"/>
    <w:rsid w:val="00F960F9"/>
    <w:rsid w:val="00F96268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635D"/>
    <w:rsid w:val="00FC7018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F6D"/>
    <w:rsid w:val="00FE5FC1"/>
    <w:rsid w:val="00FE5FD9"/>
    <w:rsid w:val="00FE626C"/>
    <w:rsid w:val="00FE630F"/>
    <w:rsid w:val="00FE66D5"/>
    <w:rsid w:val="00FE6A52"/>
    <w:rsid w:val="00FE6B6C"/>
    <w:rsid w:val="00FE6D5A"/>
    <w:rsid w:val="00FE6D73"/>
    <w:rsid w:val="00FE73E6"/>
    <w:rsid w:val="00FE750C"/>
    <w:rsid w:val="00FE7814"/>
    <w:rsid w:val="00FE79D9"/>
    <w:rsid w:val="00FE7DAC"/>
    <w:rsid w:val="00FE7F96"/>
    <w:rsid w:val="00FF058D"/>
    <w:rsid w:val="00FF0703"/>
    <w:rsid w:val="00FF078F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0152024-RMS-Meeting-_-Web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839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6187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6</cp:revision>
  <cp:lastPrinted>2016-10-12T17:20:00Z</cp:lastPrinted>
  <dcterms:created xsi:type="dcterms:W3CDTF">2024-12-26T18:40:00Z</dcterms:created>
  <dcterms:modified xsi:type="dcterms:W3CDTF">2024-12-26T18:44:00Z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