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9E5F2F">
            <w:pPr>
              <w:pStyle w:val="Header"/>
              <w:spacing w:before="120" w:after="120"/>
            </w:pPr>
            <w:r>
              <w:t>VCM</w:t>
            </w:r>
            <w:r w:rsidR="00067FE2">
              <w:t>RR Number</w:t>
            </w:r>
          </w:p>
        </w:tc>
        <w:tc>
          <w:tcPr>
            <w:tcW w:w="1260" w:type="dxa"/>
            <w:tcBorders>
              <w:bottom w:val="single" w:sz="4" w:space="0" w:color="auto"/>
            </w:tcBorders>
            <w:vAlign w:val="center"/>
          </w:tcPr>
          <w:p w14:paraId="5C0BA8B1" w14:textId="648CA954" w:rsidR="00067FE2" w:rsidRDefault="00C15A93" w:rsidP="009E5F2F">
            <w:pPr>
              <w:pStyle w:val="Header"/>
              <w:spacing w:before="120" w:after="120"/>
              <w:jc w:val="center"/>
            </w:pPr>
            <w:hyperlink r:id="rId11" w:history="1">
              <w:r w:rsidR="00BC35DD" w:rsidRPr="00BC35DD">
                <w:rPr>
                  <w:rStyle w:val="Hyperlink"/>
                </w:rPr>
                <w:t>042</w:t>
              </w:r>
            </w:hyperlink>
          </w:p>
        </w:tc>
        <w:tc>
          <w:tcPr>
            <w:tcW w:w="1170" w:type="dxa"/>
            <w:tcBorders>
              <w:bottom w:val="single" w:sz="4" w:space="0" w:color="auto"/>
            </w:tcBorders>
            <w:shd w:val="clear" w:color="auto" w:fill="FFFFFF"/>
            <w:vAlign w:val="center"/>
          </w:tcPr>
          <w:p w14:paraId="4653776D" w14:textId="77777777" w:rsidR="00067FE2" w:rsidRDefault="009F2A00" w:rsidP="009E5F2F">
            <w:pPr>
              <w:pStyle w:val="Header"/>
              <w:spacing w:before="120" w:after="120"/>
            </w:pPr>
            <w:r>
              <w:t>VCM</w:t>
            </w:r>
            <w:r w:rsidR="00067FE2">
              <w:t>RR Title</w:t>
            </w:r>
          </w:p>
        </w:tc>
        <w:tc>
          <w:tcPr>
            <w:tcW w:w="6390" w:type="dxa"/>
            <w:tcBorders>
              <w:bottom w:val="single" w:sz="4" w:space="0" w:color="auto"/>
            </w:tcBorders>
            <w:vAlign w:val="center"/>
          </w:tcPr>
          <w:p w14:paraId="0B19645F" w14:textId="442BC17A" w:rsidR="00067FE2" w:rsidRPr="00827A78" w:rsidRDefault="00827A78" w:rsidP="009E5F2F">
            <w:pPr>
              <w:pStyle w:val="Header"/>
              <w:spacing w:before="120" w:after="120"/>
            </w:pPr>
            <w:r>
              <w:t>SO</w:t>
            </w:r>
            <w:r>
              <w:rPr>
                <w:vertAlign w:val="subscript"/>
              </w:rPr>
              <w:t xml:space="preserve">2 </w:t>
            </w:r>
            <w:r>
              <w:t>and NO</w:t>
            </w:r>
            <w:r>
              <w:rPr>
                <w:vertAlign w:val="subscript"/>
              </w:rPr>
              <w:t xml:space="preserve">x </w:t>
            </w:r>
            <w:r>
              <w:t>Emission Index Prices Used in Verifiable Cost Calculations</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E01925" w:rsidRDefault="00067FE2" w:rsidP="009E5F2F">
            <w:pPr>
              <w:pStyle w:val="Header"/>
              <w:spacing w:before="120" w:after="120"/>
              <w:rPr>
                <w:bCs w:val="0"/>
              </w:rPr>
            </w:pPr>
            <w:r w:rsidRPr="00E01925">
              <w:rPr>
                <w:bCs w:val="0"/>
              </w:rPr>
              <w:t>Date Posted</w:t>
            </w:r>
          </w:p>
        </w:tc>
        <w:tc>
          <w:tcPr>
            <w:tcW w:w="7560" w:type="dxa"/>
            <w:gridSpan w:val="2"/>
            <w:vAlign w:val="center"/>
          </w:tcPr>
          <w:p w14:paraId="57FE6F5D" w14:textId="352FEEFB" w:rsidR="00067FE2" w:rsidRPr="00E01925" w:rsidRDefault="009E5F2F" w:rsidP="009E5F2F">
            <w:pPr>
              <w:pStyle w:val="NormalArial"/>
              <w:spacing w:before="120" w:after="120"/>
            </w:pPr>
            <w:r>
              <w:t>July 23, 2024</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Default="00067FE2" w:rsidP="00F44236">
            <w:pPr>
              <w:pStyle w:val="NormalArial"/>
            </w:pPr>
          </w:p>
        </w:tc>
        <w:tc>
          <w:tcPr>
            <w:tcW w:w="7560" w:type="dxa"/>
            <w:gridSpan w:val="2"/>
            <w:tcBorders>
              <w:top w:val="nil"/>
              <w:left w:val="nil"/>
              <w:bottom w:val="nil"/>
              <w:right w:val="nil"/>
            </w:tcBorders>
            <w:vAlign w:val="center"/>
          </w:tcPr>
          <w:p w14:paraId="0268A0AD" w14:textId="77777777" w:rsidR="00067FE2" w:rsidRDefault="00067FE2" w:rsidP="00F44236">
            <w:pPr>
              <w:pStyle w:val="NormalArial"/>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9E5F2F">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2458FFE7" w:rsidR="009D17F0" w:rsidRPr="00FB509B" w:rsidRDefault="0066370F" w:rsidP="009E5F2F">
            <w:pPr>
              <w:pStyle w:val="NormalArial"/>
              <w:spacing w:before="120" w:after="120"/>
            </w:pPr>
            <w:r w:rsidRPr="00FB509B">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E5F2F">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AF9DADA" w14:textId="77777777" w:rsidR="008C429A" w:rsidRPr="008C429A" w:rsidRDefault="008C429A" w:rsidP="008C429A">
            <w:pPr>
              <w:pStyle w:val="NormalArial"/>
              <w:spacing w:before="120"/>
              <w:rPr>
                <w:color w:val="000000"/>
              </w:rPr>
            </w:pPr>
            <w:bookmarkStart w:id="0" w:name="_Toc67045629"/>
            <w:r w:rsidRPr="008C429A">
              <w:rPr>
                <w:color w:val="000000"/>
              </w:rPr>
              <w:t>2.6, Additional Rules for Submitting Emission Costs</w:t>
            </w:r>
            <w:bookmarkEnd w:id="0"/>
          </w:p>
          <w:p w14:paraId="671C655A" w14:textId="6E4DCA70" w:rsidR="009D17F0" w:rsidRPr="00FB509B" w:rsidRDefault="008C429A" w:rsidP="009E5F2F">
            <w:pPr>
              <w:pStyle w:val="NormalArial"/>
              <w:spacing w:after="120"/>
            </w:pPr>
            <w:r w:rsidRPr="008C429A">
              <w:rPr>
                <w:color w:val="000000"/>
              </w:rPr>
              <w:t>Appendix 5, Specification of Relevant Equations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E5F2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24DB87B7" w:rsidR="00C9766A" w:rsidRPr="00FB509B" w:rsidRDefault="008C429A" w:rsidP="00E71C39">
            <w:pPr>
              <w:pStyle w:val="NormalArial"/>
            </w:pPr>
            <w:r>
              <w:t>N</w:t>
            </w:r>
            <w:r w:rsidR="009E5F2F">
              <w:t>odal Protocol Revision Request (N</w:t>
            </w:r>
            <w:r>
              <w:t>PRR</w:t>
            </w:r>
            <w:r w:rsidR="009E5F2F">
              <w:t xml:space="preserve">) </w:t>
            </w:r>
            <w:r w:rsidR="00BC35DD">
              <w:t>1242</w:t>
            </w:r>
            <w:r w:rsidR="00827A78">
              <w:t xml:space="preserve">, </w:t>
            </w:r>
            <w:r w:rsidR="009E5F2F">
              <w:t>Related to VCMRR</w:t>
            </w:r>
            <w:r w:rsidR="00BC35DD">
              <w:t>042</w:t>
            </w:r>
            <w:r w:rsidR="009E5F2F">
              <w:t>, SO</w:t>
            </w:r>
            <w:r w:rsidR="009E5F2F">
              <w:rPr>
                <w:vertAlign w:val="subscript"/>
              </w:rPr>
              <w:t xml:space="preserve">2 </w:t>
            </w:r>
            <w:r w:rsidR="009E5F2F">
              <w:t>and NO</w:t>
            </w:r>
            <w:r w:rsidR="009E5F2F">
              <w:rPr>
                <w:vertAlign w:val="subscript"/>
              </w:rPr>
              <w:t xml:space="preserve">x </w:t>
            </w:r>
            <w:r w:rsidR="009E5F2F">
              <w:t>Emission Index Prices Used in Verifiable Cost Calculations</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E5F2F">
            <w:pPr>
              <w:pStyle w:val="Header"/>
              <w:spacing w:before="120" w:after="120"/>
            </w:pPr>
            <w:r>
              <w:t>Revision Description</w:t>
            </w:r>
          </w:p>
        </w:tc>
        <w:tc>
          <w:tcPr>
            <w:tcW w:w="7560" w:type="dxa"/>
            <w:gridSpan w:val="2"/>
            <w:tcBorders>
              <w:bottom w:val="single" w:sz="4" w:space="0" w:color="auto"/>
            </w:tcBorders>
            <w:vAlign w:val="center"/>
          </w:tcPr>
          <w:p w14:paraId="442C00C7" w14:textId="4CF0FF8C" w:rsidR="009D17F0" w:rsidRPr="00FB509B" w:rsidRDefault="008C429A" w:rsidP="009E5F2F">
            <w:pPr>
              <w:pStyle w:val="NormalArial"/>
              <w:spacing w:before="120" w:after="120"/>
            </w:pPr>
            <w:r>
              <w:t xml:space="preserve">This Verifiable Cost Manual Revision Request (VCMRR) adds the use of seasonal </w:t>
            </w:r>
            <w:r w:rsidRPr="00D776A7">
              <w:t>sulfur dioxide (SO</w:t>
            </w:r>
            <w:r w:rsidRPr="00D776A7">
              <w:rPr>
                <w:vertAlign w:val="subscript"/>
              </w:rPr>
              <w:t>2</w:t>
            </w:r>
            <w:r w:rsidRPr="00D776A7">
              <w:t>) and nitrogen oxide (NO</w:t>
            </w:r>
            <w:r>
              <w:rPr>
                <w:vertAlign w:val="subscript"/>
              </w:rPr>
              <w:t>X</w:t>
            </w:r>
            <w:r w:rsidRPr="00D776A7">
              <w:t>)</w:t>
            </w:r>
            <w:r>
              <w:t xml:space="preserve"> prices obtained from indices to calculate emission costs from May through September.  Annual prices would continue to be used </w:t>
            </w:r>
            <w:r w:rsidR="004B21AA">
              <w:t>from October through April.</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E5F2F">
            <w:pPr>
              <w:pStyle w:val="Header"/>
              <w:spacing w:before="120" w:after="120"/>
            </w:pPr>
            <w:r>
              <w:t>Reason for Revision</w:t>
            </w:r>
          </w:p>
        </w:tc>
        <w:tc>
          <w:tcPr>
            <w:tcW w:w="7560" w:type="dxa"/>
            <w:gridSpan w:val="2"/>
            <w:vAlign w:val="center"/>
          </w:tcPr>
          <w:p w14:paraId="1E7A53BF" w14:textId="07F6B1D7"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1389A009"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28284A6D"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1A9C100E"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12" o:title=""/>
                </v:shape>
                <w:control r:id="rId20" w:name="TextBox13" w:shapeid="_x0000_i1043"/>
              </w:object>
            </w:r>
            <w:r w:rsidRPr="006629C8">
              <w:t xml:space="preserve">  </w:t>
            </w:r>
            <w:r>
              <w:rPr>
                <w:iCs/>
                <w:kern w:val="24"/>
              </w:rPr>
              <w:t>Administrative</w:t>
            </w:r>
          </w:p>
          <w:p w14:paraId="4FFB5523" w14:textId="53C3420E" w:rsidR="00930C49" w:rsidRDefault="00930C49" w:rsidP="00930C49">
            <w:pPr>
              <w:pStyle w:val="NormalArial"/>
              <w:spacing w:before="120"/>
              <w:rPr>
                <w:iCs/>
                <w:kern w:val="24"/>
              </w:rPr>
            </w:pPr>
            <w:r w:rsidRPr="006629C8">
              <w:object w:dxaOrig="225" w:dyaOrig="225" w14:anchorId="519E8277">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77FE04A4" w14:textId="3B8B186C"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042FC5AF" w:rsidR="00FC3D4B" w:rsidRPr="009E5F2F" w:rsidRDefault="00930C49" w:rsidP="009E5F2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30C49"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930C49" w:rsidRDefault="00930C49" w:rsidP="009E5F2F">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032C0D6F" w14:textId="25B262BA" w:rsidR="00930C49" w:rsidRDefault="00B17E86" w:rsidP="009E5F2F">
            <w:pPr>
              <w:pStyle w:val="NormalArial"/>
              <w:spacing w:before="120" w:after="120"/>
              <w:rPr>
                <w:lang w:eastAsia="x-none"/>
              </w:rPr>
            </w:pPr>
            <w:r>
              <w:rPr>
                <w:iCs/>
                <w:kern w:val="24"/>
              </w:rPr>
              <w:t xml:space="preserve">This VCMRR is needed to ensure ERCOT has access to seasonal emissions data due to volatility in index prices as a result of reductions in allowances and reliance on the market to meet </w:t>
            </w:r>
            <w:r>
              <w:rPr>
                <w:iCs/>
                <w:kern w:val="24"/>
              </w:rPr>
              <w:lastRenderedPageBreak/>
              <w:t xml:space="preserve">compliance obligations.  The swings in index prices are particularly impactful on </w:t>
            </w:r>
            <w:r w:rsidRPr="00B17E86">
              <w:rPr>
                <w:lang w:eastAsia="x-none"/>
              </w:rPr>
              <w:t xml:space="preserve">Verifiable Startup Emission Costs and Verifiable Minimum-Energy Emission Costs, outlined in </w:t>
            </w:r>
            <w:r w:rsidR="009E5F2F" w:rsidRPr="008C429A">
              <w:rPr>
                <w:color w:val="000000"/>
              </w:rPr>
              <w:t>Appendix 5, Specification of Relevant Equations</w:t>
            </w:r>
            <w:r w:rsidR="00A37B1C">
              <w:rPr>
                <w:color w:val="000000"/>
              </w:rPr>
              <w:t>,</w:t>
            </w:r>
            <w:r w:rsidR="00A37B1C">
              <w:rPr>
                <w:lang w:eastAsia="x-none"/>
              </w:rPr>
              <w:t xml:space="preserve"> and</w:t>
            </w:r>
            <w:r w:rsidR="00D95B9B">
              <w:rPr>
                <w:lang w:eastAsia="x-none"/>
              </w:rPr>
              <w:t xml:space="preserve"> need to be taken into account in Generation Resources’ offer curves.</w:t>
            </w:r>
          </w:p>
          <w:p w14:paraId="4BCF951F" w14:textId="18D96234" w:rsidR="00945823" w:rsidRDefault="00945823" w:rsidP="009E5F2F">
            <w:pPr>
              <w:pStyle w:val="NormalArial"/>
              <w:spacing w:before="120" w:after="120"/>
              <w:rPr>
                <w:iCs/>
                <w:kern w:val="24"/>
              </w:rPr>
            </w:pPr>
            <w:r w:rsidRPr="00945823">
              <w:rPr>
                <w:iCs/>
                <w:kern w:val="24"/>
              </w:rPr>
              <w:t xml:space="preserve">While there has been attention on the Environmental Protection Agency (EPA) rules and a recent Supreme Court ruling on the Good Neighbor Rule, this does not eliminate seasonal index prices.  Further, it seems appropriate for ERCOT to maintain access to the vendor data needed to include seasonal index prices as EPA is expected to reinstate prior </w:t>
            </w:r>
            <w:r w:rsidR="00A37B1C">
              <w:rPr>
                <w:iCs/>
                <w:kern w:val="24"/>
              </w:rPr>
              <w:t>Cross-State Air Pollution Rule (</w:t>
            </w:r>
            <w:r w:rsidRPr="00945823">
              <w:rPr>
                <w:iCs/>
                <w:kern w:val="24"/>
              </w:rPr>
              <w:t>CSAPR</w:t>
            </w:r>
            <w:r w:rsidR="00A37B1C">
              <w:rPr>
                <w:iCs/>
                <w:kern w:val="24"/>
              </w:rPr>
              <w:t>)</w:t>
            </w:r>
            <w:r w:rsidRPr="00945823">
              <w:rPr>
                <w:iCs/>
                <w:kern w:val="24"/>
              </w:rPr>
              <w:t xml:space="preserve"> obligations while the legal challenge to the Good Neighbor Rule continues to be litigated.  Although trading has temporarily been suspended, obligations to hold and obtain sufficient allowances consistent with CSAPR obligations are expected to be clarified with relative speed.  Eliminating the need to engage in a new vendor selection process allows ERCOT to quickly respond to the changes in the emissions allowances and resulting prices.</w:t>
            </w:r>
          </w:p>
          <w:p w14:paraId="125B9D94" w14:textId="4DD5F059" w:rsidR="00945823" w:rsidRPr="00625E5D" w:rsidRDefault="00945823" w:rsidP="009E5F2F">
            <w:pPr>
              <w:pStyle w:val="NormalArial"/>
              <w:spacing w:before="120" w:after="120"/>
              <w:rPr>
                <w:iCs/>
                <w:kern w:val="24"/>
              </w:rPr>
            </w:pPr>
            <w:r>
              <w:rPr>
                <w:iCs/>
                <w:kern w:val="24"/>
              </w:rPr>
              <w:t xml:space="preserve">Further, the inventory of allowances is reflected in terms of opportunity costs.  They can be used by Luminant to meet compliance </w:t>
            </w:r>
            <w:r w:rsidR="002A794D">
              <w:rPr>
                <w:iCs/>
                <w:kern w:val="24"/>
              </w:rPr>
              <w:t>obligations</w:t>
            </w:r>
            <w:r>
              <w:rPr>
                <w:iCs/>
                <w:kern w:val="24"/>
              </w:rPr>
              <w:t xml:space="preserve"> or sold if there are potential excess allowances.  Therefore, there is a value attached to them even absent trading.</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rsidRPr="00A37B1C"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Pr="00A37B1C" w:rsidRDefault="00127985" w:rsidP="009A7D32">
            <w:pPr>
              <w:pStyle w:val="Header"/>
              <w:jc w:val="center"/>
            </w:pPr>
            <w:bookmarkStart w:id="1" w:name="_Hlk154568842"/>
            <w:r w:rsidRPr="00A37B1C">
              <w:t>Sponsor</w:t>
            </w:r>
          </w:p>
        </w:tc>
      </w:tr>
      <w:tr w:rsidR="00127985" w:rsidRPr="00A37B1C" w14:paraId="6BA950AA" w14:textId="77777777" w:rsidTr="009A7D32">
        <w:trPr>
          <w:cantSplit/>
          <w:trHeight w:val="432"/>
        </w:trPr>
        <w:tc>
          <w:tcPr>
            <w:tcW w:w="2880" w:type="dxa"/>
            <w:shd w:val="clear" w:color="auto" w:fill="FFFFFF"/>
            <w:vAlign w:val="center"/>
          </w:tcPr>
          <w:p w14:paraId="2C90F123" w14:textId="77777777" w:rsidR="00127985" w:rsidRPr="00A37B1C" w:rsidRDefault="00127985" w:rsidP="009A7D32">
            <w:pPr>
              <w:pStyle w:val="Header"/>
              <w:rPr>
                <w:bCs w:val="0"/>
              </w:rPr>
            </w:pPr>
            <w:r w:rsidRPr="00A37B1C">
              <w:rPr>
                <w:bCs w:val="0"/>
              </w:rPr>
              <w:t>Name</w:t>
            </w:r>
          </w:p>
        </w:tc>
        <w:tc>
          <w:tcPr>
            <w:tcW w:w="7560" w:type="dxa"/>
            <w:vAlign w:val="center"/>
          </w:tcPr>
          <w:p w14:paraId="4F7F8F4D" w14:textId="04E570BB" w:rsidR="00127985" w:rsidRPr="00A37B1C" w:rsidRDefault="008C429A" w:rsidP="009A7D32">
            <w:pPr>
              <w:pStyle w:val="NormalArial"/>
            </w:pPr>
            <w:r w:rsidRPr="00A37B1C">
              <w:t>Katie Rich</w:t>
            </w:r>
          </w:p>
        </w:tc>
      </w:tr>
      <w:tr w:rsidR="00127985" w:rsidRPr="00A37B1C" w14:paraId="7B4CBD08" w14:textId="77777777" w:rsidTr="009A7D32">
        <w:trPr>
          <w:cantSplit/>
          <w:trHeight w:val="432"/>
        </w:trPr>
        <w:tc>
          <w:tcPr>
            <w:tcW w:w="2880" w:type="dxa"/>
            <w:shd w:val="clear" w:color="auto" w:fill="FFFFFF"/>
            <w:vAlign w:val="center"/>
          </w:tcPr>
          <w:p w14:paraId="598885D6" w14:textId="77777777" w:rsidR="00127985" w:rsidRPr="00A37B1C" w:rsidRDefault="00127985" w:rsidP="009A7D32">
            <w:pPr>
              <w:pStyle w:val="Header"/>
              <w:rPr>
                <w:bCs w:val="0"/>
              </w:rPr>
            </w:pPr>
            <w:r w:rsidRPr="00A37B1C">
              <w:rPr>
                <w:bCs w:val="0"/>
              </w:rPr>
              <w:t>E-mail Address</w:t>
            </w:r>
          </w:p>
        </w:tc>
        <w:tc>
          <w:tcPr>
            <w:tcW w:w="7560" w:type="dxa"/>
            <w:vAlign w:val="center"/>
          </w:tcPr>
          <w:p w14:paraId="65835B26" w14:textId="2452E34D" w:rsidR="00127985" w:rsidRPr="00A37B1C" w:rsidRDefault="00C15A93" w:rsidP="009A7D32">
            <w:pPr>
              <w:pStyle w:val="NormalArial"/>
            </w:pPr>
            <w:hyperlink r:id="rId23" w:history="1">
              <w:r w:rsidR="007E0236" w:rsidRPr="00A37B1C">
                <w:rPr>
                  <w:rStyle w:val="Hyperlink"/>
                </w:rPr>
                <w:t>katie.rich@vistracorp.com</w:t>
              </w:r>
            </w:hyperlink>
          </w:p>
        </w:tc>
      </w:tr>
      <w:tr w:rsidR="00127985" w:rsidRPr="00A37B1C" w14:paraId="3352D5C4" w14:textId="77777777" w:rsidTr="009A7D32">
        <w:trPr>
          <w:cantSplit/>
          <w:trHeight w:val="432"/>
        </w:trPr>
        <w:tc>
          <w:tcPr>
            <w:tcW w:w="2880" w:type="dxa"/>
            <w:shd w:val="clear" w:color="auto" w:fill="FFFFFF"/>
            <w:vAlign w:val="center"/>
          </w:tcPr>
          <w:p w14:paraId="49FCE241" w14:textId="77777777" w:rsidR="00127985" w:rsidRPr="00A37B1C" w:rsidRDefault="00127985" w:rsidP="009A7D32">
            <w:pPr>
              <w:pStyle w:val="Header"/>
              <w:rPr>
                <w:bCs w:val="0"/>
              </w:rPr>
            </w:pPr>
            <w:r w:rsidRPr="00A37B1C">
              <w:rPr>
                <w:bCs w:val="0"/>
              </w:rPr>
              <w:t>Company</w:t>
            </w:r>
          </w:p>
        </w:tc>
        <w:tc>
          <w:tcPr>
            <w:tcW w:w="7560" w:type="dxa"/>
            <w:vAlign w:val="center"/>
          </w:tcPr>
          <w:p w14:paraId="0580A551" w14:textId="6B76AEBF" w:rsidR="00127985" w:rsidRPr="00A37B1C" w:rsidRDefault="008C429A" w:rsidP="009A7D32">
            <w:pPr>
              <w:pStyle w:val="NormalArial"/>
            </w:pPr>
            <w:r w:rsidRPr="00A37B1C">
              <w:rPr>
                <w:color w:val="000000"/>
              </w:rPr>
              <w:t>Luminant Generation Company LLC</w:t>
            </w:r>
          </w:p>
        </w:tc>
      </w:tr>
      <w:tr w:rsidR="00127985" w:rsidRPr="00A37B1C"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A37B1C" w:rsidRDefault="00127985" w:rsidP="009A7D32">
            <w:pPr>
              <w:pStyle w:val="Header"/>
              <w:rPr>
                <w:bCs w:val="0"/>
              </w:rPr>
            </w:pPr>
            <w:r w:rsidRPr="00A37B1C">
              <w:rPr>
                <w:bCs w:val="0"/>
              </w:rPr>
              <w:t>Phone Number</w:t>
            </w:r>
          </w:p>
        </w:tc>
        <w:tc>
          <w:tcPr>
            <w:tcW w:w="7560" w:type="dxa"/>
            <w:tcBorders>
              <w:bottom w:val="single" w:sz="4" w:space="0" w:color="auto"/>
            </w:tcBorders>
            <w:vAlign w:val="center"/>
          </w:tcPr>
          <w:p w14:paraId="18A49205" w14:textId="77777777" w:rsidR="00127985" w:rsidRPr="00A37B1C" w:rsidRDefault="00127985" w:rsidP="009A7D32">
            <w:pPr>
              <w:pStyle w:val="NormalArial"/>
            </w:pPr>
          </w:p>
        </w:tc>
      </w:tr>
      <w:tr w:rsidR="00127985" w:rsidRPr="00A37B1C" w14:paraId="52561A61" w14:textId="77777777" w:rsidTr="009A7D32">
        <w:trPr>
          <w:cantSplit/>
          <w:trHeight w:val="432"/>
        </w:trPr>
        <w:tc>
          <w:tcPr>
            <w:tcW w:w="2880" w:type="dxa"/>
            <w:shd w:val="clear" w:color="auto" w:fill="FFFFFF"/>
            <w:vAlign w:val="center"/>
          </w:tcPr>
          <w:p w14:paraId="37F3168D" w14:textId="77777777" w:rsidR="00127985" w:rsidRPr="00A37B1C" w:rsidRDefault="00127985" w:rsidP="009A7D32">
            <w:pPr>
              <w:pStyle w:val="Header"/>
              <w:rPr>
                <w:bCs w:val="0"/>
              </w:rPr>
            </w:pPr>
            <w:r w:rsidRPr="00A37B1C">
              <w:rPr>
                <w:bCs w:val="0"/>
              </w:rPr>
              <w:t>Cell Number</w:t>
            </w:r>
          </w:p>
        </w:tc>
        <w:tc>
          <w:tcPr>
            <w:tcW w:w="7560" w:type="dxa"/>
            <w:vAlign w:val="center"/>
          </w:tcPr>
          <w:p w14:paraId="03B5038E" w14:textId="13E6C14E" w:rsidR="00127985" w:rsidRPr="00A37B1C" w:rsidRDefault="008C429A" w:rsidP="009A7D32">
            <w:pPr>
              <w:pStyle w:val="NormalArial"/>
            </w:pPr>
            <w:r w:rsidRPr="00A37B1C">
              <w:rPr>
                <w:color w:val="000000"/>
              </w:rPr>
              <w:t>737-313-9351</w:t>
            </w:r>
          </w:p>
        </w:tc>
      </w:tr>
      <w:tr w:rsidR="00127985" w:rsidRPr="00A37B1C"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A37B1C" w:rsidRDefault="00127985" w:rsidP="009A7D32">
            <w:pPr>
              <w:pStyle w:val="Header"/>
              <w:rPr>
                <w:bCs w:val="0"/>
              </w:rPr>
            </w:pPr>
            <w:r w:rsidRPr="00A37B1C">
              <w:rPr>
                <w:bCs w:val="0"/>
              </w:rPr>
              <w:t>Market Segment</w:t>
            </w:r>
          </w:p>
        </w:tc>
        <w:tc>
          <w:tcPr>
            <w:tcW w:w="7560" w:type="dxa"/>
            <w:tcBorders>
              <w:bottom w:val="single" w:sz="4" w:space="0" w:color="auto"/>
            </w:tcBorders>
            <w:vAlign w:val="center"/>
          </w:tcPr>
          <w:p w14:paraId="2136754D" w14:textId="7F834A0A" w:rsidR="00127985" w:rsidRPr="00A37B1C" w:rsidRDefault="008C429A" w:rsidP="009A7D32">
            <w:pPr>
              <w:pStyle w:val="NormalArial"/>
            </w:pPr>
            <w:r w:rsidRPr="00A37B1C">
              <w:rPr>
                <w:color w:val="000000"/>
              </w:rPr>
              <w:t>Independent Generator</w:t>
            </w:r>
          </w:p>
        </w:tc>
      </w:tr>
      <w:bookmarkEnd w:id="1"/>
    </w:tbl>
    <w:p w14:paraId="24A08F85" w14:textId="77777777" w:rsidR="009A3772" w:rsidRPr="00A37B1C"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A37B1C" w14:paraId="4F4C0AD8" w14:textId="77777777" w:rsidTr="00D176CF">
        <w:trPr>
          <w:cantSplit/>
          <w:trHeight w:val="432"/>
        </w:trPr>
        <w:tc>
          <w:tcPr>
            <w:tcW w:w="10440" w:type="dxa"/>
            <w:gridSpan w:val="2"/>
            <w:vAlign w:val="center"/>
          </w:tcPr>
          <w:p w14:paraId="3EAEB46A" w14:textId="0CD461AA" w:rsidR="009E5F2F" w:rsidRPr="00A37B1C" w:rsidRDefault="009A3772" w:rsidP="009E5F2F">
            <w:pPr>
              <w:pStyle w:val="NormalArial"/>
              <w:jc w:val="center"/>
            </w:pPr>
            <w:r w:rsidRPr="00A37B1C">
              <w:rPr>
                <w:b/>
              </w:rPr>
              <w:t>Market Rules Staff Contact</w:t>
            </w:r>
          </w:p>
        </w:tc>
      </w:tr>
      <w:tr w:rsidR="009A3772" w:rsidRPr="00A37B1C" w14:paraId="7EBC7B24" w14:textId="77777777" w:rsidTr="00D176CF">
        <w:trPr>
          <w:cantSplit/>
          <w:trHeight w:val="432"/>
        </w:trPr>
        <w:tc>
          <w:tcPr>
            <w:tcW w:w="2880" w:type="dxa"/>
            <w:vAlign w:val="center"/>
          </w:tcPr>
          <w:p w14:paraId="3348CD1F" w14:textId="77777777" w:rsidR="009A3772" w:rsidRPr="00A37B1C" w:rsidRDefault="009A3772">
            <w:pPr>
              <w:pStyle w:val="NormalArial"/>
              <w:rPr>
                <w:b/>
              </w:rPr>
            </w:pPr>
            <w:r w:rsidRPr="00A37B1C">
              <w:rPr>
                <w:b/>
              </w:rPr>
              <w:t>Name</w:t>
            </w:r>
          </w:p>
        </w:tc>
        <w:tc>
          <w:tcPr>
            <w:tcW w:w="7560" w:type="dxa"/>
            <w:vAlign w:val="center"/>
          </w:tcPr>
          <w:p w14:paraId="0AF1F123" w14:textId="73559371" w:rsidR="009E5F2F" w:rsidRPr="00A37B1C" w:rsidRDefault="009E5F2F" w:rsidP="009E5F2F">
            <w:pPr>
              <w:rPr>
                <w:rFonts w:ascii="Arial" w:hAnsi="Arial" w:cs="Arial"/>
              </w:rPr>
            </w:pPr>
            <w:r w:rsidRPr="00A37B1C">
              <w:rPr>
                <w:rFonts w:ascii="Arial" w:hAnsi="Arial" w:cs="Arial"/>
              </w:rPr>
              <w:t>Brittney Albracht</w:t>
            </w:r>
          </w:p>
        </w:tc>
      </w:tr>
      <w:tr w:rsidR="009A3772" w:rsidRPr="00A37B1C" w14:paraId="0284149D" w14:textId="77777777" w:rsidTr="00D176CF">
        <w:trPr>
          <w:cantSplit/>
          <w:trHeight w:val="432"/>
        </w:trPr>
        <w:tc>
          <w:tcPr>
            <w:tcW w:w="2880" w:type="dxa"/>
            <w:vAlign w:val="center"/>
          </w:tcPr>
          <w:p w14:paraId="1FCD1375" w14:textId="77777777" w:rsidR="009A3772" w:rsidRPr="00A37B1C" w:rsidRDefault="009A3772">
            <w:pPr>
              <w:pStyle w:val="NormalArial"/>
              <w:rPr>
                <w:b/>
              </w:rPr>
            </w:pPr>
            <w:r w:rsidRPr="00A37B1C">
              <w:rPr>
                <w:b/>
              </w:rPr>
              <w:t>E-Mail Address</w:t>
            </w:r>
          </w:p>
        </w:tc>
        <w:tc>
          <w:tcPr>
            <w:tcW w:w="7560" w:type="dxa"/>
            <w:vAlign w:val="center"/>
          </w:tcPr>
          <w:p w14:paraId="19704141" w14:textId="3DD4994C" w:rsidR="009E5F2F" w:rsidRPr="00A37B1C" w:rsidRDefault="00C15A93" w:rsidP="009E5F2F">
            <w:pPr>
              <w:rPr>
                <w:rFonts w:ascii="Arial" w:hAnsi="Arial" w:cs="Arial"/>
              </w:rPr>
            </w:pPr>
            <w:hyperlink r:id="rId24" w:history="1">
              <w:r w:rsidR="009E5F2F" w:rsidRPr="00A37B1C">
                <w:rPr>
                  <w:rStyle w:val="Hyperlink"/>
                  <w:rFonts w:ascii="Arial" w:hAnsi="Arial" w:cs="Arial"/>
                </w:rPr>
                <w:t>Brittney.Albracht@ercot.com</w:t>
              </w:r>
            </w:hyperlink>
            <w:r w:rsidR="009E5F2F" w:rsidRPr="00A37B1C">
              <w:rPr>
                <w:rFonts w:ascii="Arial" w:hAnsi="Arial" w:cs="Arial"/>
              </w:rPr>
              <w:t xml:space="preserve"> </w:t>
            </w:r>
          </w:p>
        </w:tc>
      </w:tr>
      <w:tr w:rsidR="009A3772" w:rsidRPr="00A37B1C" w14:paraId="5DA7D2B1" w14:textId="77777777" w:rsidTr="00D176CF">
        <w:trPr>
          <w:cantSplit/>
          <w:trHeight w:val="432"/>
        </w:trPr>
        <w:tc>
          <w:tcPr>
            <w:tcW w:w="2880" w:type="dxa"/>
            <w:vAlign w:val="center"/>
          </w:tcPr>
          <w:p w14:paraId="20176EC7" w14:textId="77777777" w:rsidR="009A3772" w:rsidRPr="00A37B1C" w:rsidRDefault="009A3772">
            <w:pPr>
              <w:pStyle w:val="NormalArial"/>
              <w:rPr>
                <w:b/>
              </w:rPr>
            </w:pPr>
            <w:r w:rsidRPr="00A37B1C">
              <w:rPr>
                <w:b/>
              </w:rPr>
              <w:t>Phone Number</w:t>
            </w:r>
          </w:p>
        </w:tc>
        <w:tc>
          <w:tcPr>
            <w:tcW w:w="7560" w:type="dxa"/>
            <w:vAlign w:val="center"/>
          </w:tcPr>
          <w:p w14:paraId="3E01946C" w14:textId="5745EEAA" w:rsidR="009E5F2F" w:rsidRPr="00A37B1C" w:rsidRDefault="009E5F2F" w:rsidP="009E5F2F">
            <w:pPr>
              <w:rPr>
                <w:rFonts w:ascii="Arial" w:hAnsi="Arial" w:cs="Arial"/>
              </w:rPr>
            </w:pPr>
            <w:r w:rsidRPr="00A37B1C">
              <w:rPr>
                <w:rFonts w:ascii="Arial" w:hAnsi="Arial" w:cs="Arial"/>
              </w:rPr>
              <w:t>512-225-7027</w:t>
            </w:r>
          </w:p>
        </w:tc>
      </w:tr>
    </w:tbl>
    <w:p w14:paraId="1AA5E2BF" w14:textId="77777777" w:rsidR="00A06E64" w:rsidRDefault="00A06E64" w:rsidP="00A06E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06E64" w14:paraId="200D2E16" w14:textId="77777777" w:rsidTr="00A06E6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87E2B" w14:textId="77777777" w:rsidR="00A06E64" w:rsidRDefault="00A06E64">
            <w:pPr>
              <w:pStyle w:val="Header"/>
              <w:jc w:val="center"/>
            </w:pPr>
            <w:r>
              <w:t>Market Rules Notes</w:t>
            </w:r>
          </w:p>
        </w:tc>
      </w:tr>
    </w:tbl>
    <w:p w14:paraId="34ADBC23" w14:textId="56F92628" w:rsidR="00A06E64" w:rsidRDefault="00A06E64" w:rsidP="00A06E64">
      <w:pPr>
        <w:tabs>
          <w:tab w:val="num" w:pos="0"/>
        </w:tabs>
        <w:spacing w:before="120" w:after="120"/>
        <w:rPr>
          <w:rFonts w:ascii="Arial" w:hAnsi="Arial" w:cs="Arial"/>
        </w:rPr>
      </w:pPr>
      <w:r>
        <w:rPr>
          <w:rFonts w:ascii="Arial" w:hAnsi="Arial" w:cs="Arial"/>
        </w:rPr>
        <w:lastRenderedPageBreak/>
        <w:t xml:space="preserve">Please note that the following </w:t>
      </w:r>
      <w:r>
        <w:rPr>
          <w:rFonts w:ascii="Arial" w:hAnsi="Arial" w:cs="Arial"/>
        </w:rPr>
        <w:t>VCM</w:t>
      </w:r>
      <w:r>
        <w:rPr>
          <w:rFonts w:ascii="Arial" w:hAnsi="Arial" w:cs="Arial"/>
        </w:rPr>
        <w:t>RR(s) also propose revisions to the following section(s):</w:t>
      </w:r>
    </w:p>
    <w:p w14:paraId="700E44CC" w14:textId="77777777" w:rsidR="00A06E64" w:rsidRPr="00A06E64" w:rsidRDefault="00A06E64" w:rsidP="00A06E64">
      <w:pPr>
        <w:numPr>
          <w:ilvl w:val="0"/>
          <w:numId w:val="21"/>
        </w:numPr>
        <w:rPr>
          <w:rFonts w:ascii="Arial" w:hAnsi="Arial" w:cs="Arial"/>
        </w:rPr>
      </w:pPr>
      <w:r w:rsidRPr="00A06E64">
        <w:rPr>
          <w:rFonts w:ascii="Arial" w:hAnsi="Arial" w:cs="Arial"/>
        </w:rPr>
        <w:t>VCMRR041</w:t>
      </w:r>
      <w:r w:rsidRPr="00A06E64">
        <w:rPr>
          <w:rFonts w:ascii="Arial" w:hAnsi="Arial" w:cs="Arial"/>
        </w:rPr>
        <w:t xml:space="preserve">, </w:t>
      </w:r>
      <w:r w:rsidRPr="00A06E64">
        <w:rPr>
          <w:rFonts w:ascii="Arial" w:hAnsi="Arial"/>
          <w:color w:val="000000" w:themeColor="text1"/>
        </w:rPr>
        <w:t>SO</w:t>
      </w:r>
      <w:r w:rsidRPr="00A06E64">
        <w:rPr>
          <w:rFonts w:ascii="Arial" w:hAnsi="Arial"/>
          <w:color w:val="000000" w:themeColor="text1"/>
          <w:vertAlign w:val="subscript"/>
        </w:rPr>
        <w:t>2</w:t>
      </w:r>
      <w:r w:rsidRPr="00A06E64">
        <w:rPr>
          <w:rFonts w:ascii="Arial" w:hAnsi="Arial"/>
          <w:color w:val="000000" w:themeColor="text1"/>
        </w:rPr>
        <w:t xml:space="preserve"> and NO</w:t>
      </w:r>
      <w:r w:rsidRPr="00A06E64">
        <w:rPr>
          <w:rFonts w:ascii="Arial" w:hAnsi="Arial"/>
          <w:color w:val="000000" w:themeColor="text1"/>
          <w:vertAlign w:val="subscript"/>
        </w:rPr>
        <w:t>X</w:t>
      </w:r>
      <w:r w:rsidRPr="00A06E64">
        <w:rPr>
          <w:rFonts w:ascii="Arial" w:hAnsi="Arial"/>
          <w:color w:val="000000" w:themeColor="text1"/>
        </w:rPr>
        <w:t xml:space="preserve"> Emission Prices Used in Verifiable Cost Calculations</w:t>
      </w:r>
      <w:r w:rsidRPr="00A06E64">
        <w:rPr>
          <w:rFonts w:ascii="Arial" w:hAnsi="Arial" w:cs="Arial"/>
        </w:rPr>
        <w:t xml:space="preserve"> </w:t>
      </w:r>
    </w:p>
    <w:p w14:paraId="08EA668E" w14:textId="4C05CCED" w:rsidR="00A06E64" w:rsidRDefault="00A06E64" w:rsidP="00A06E64">
      <w:pPr>
        <w:numPr>
          <w:ilvl w:val="1"/>
          <w:numId w:val="21"/>
        </w:numPr>
        <w:rPr>
          <w:rFonts w:ascii="Arial" w:hAnsi="Arial" w:cs="Arial"/>
        </w:rPr>
      </w:pPr>
      <w:r>
        <w:rPr>
          <w:rFonts w:ascii="Arial" w:hAnsi="Arial" w:cs="Arial"/>
        </w:rPr>
        <w:t>Section 2.6</w:t>
      </w:r>
    </w:p>
    <w:p w14:paraId="57186E15" w14:textId="09543B10" w:rsidR="00A06E64" w:rsidRPr="00A06E64" w:rsidRDefault="00A06E64" w:rsidP="00A06E64">
      <w:pPr>
        <w:numPr>
          <w:ilvl w:val="1"/>
          <w:numId w:val="21"/>
        </w:numPr>
        <w:spacing w:after="120"/>
        <w:rPr>
          <w:rFonts w:ascii="Arial" w:hAnsi="Arial" w:cs="Arial"/>
        </w:rPr>
      </w:pPr>
      <w:r>
        <w:rPr>
          <w:rFonts w:ascii="Arial" w:hAnsi="Arial" w:cs="Arial"/>
        </w:rPr>
        <w:t>Appendix 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2" w:name="_Toc467153230"/>
      <w:bookmarkStart w:id="3" w:name="_Toc136293561"/>
      <w:commentRangeStart w:id="4"/>
      <w:r w:rsidRPr="00F52DF3">
        <w:rPr>
          <w:b/>
        </w:rPr>
        <w:t>2.6</w:t>
      </w:r>
      <w:commentRangeEnd w:id="4"/>
      <w:r w:rsidR="00C15A93">
        <w:rPr>
          <w:rStyle w:val="CommentReference"/>
        </w:rPr>
        <w:commentReference w:id="4"/>
      </w:r>
      <w:r w:rsidRPr="00F52DF3">
        <w:rPr>
          <w:b/>
        </w:rPr>
        <w:tab/>
      </w:r>
      <w:bookmarkStart w:id="5" w:name="_Toc378853647"/>
      <w:r w:rsidRPr="00F52DF3">
        <w:rPr>
          <w:b/>
        </w:rPr>
        <w:t>Additional Rules for Submitting Emission Costs</w:t>
      </w:r>
      <w:bookmarkEnd w:id="2"/>
      <w:bookmarkEnd w:id="3"/>
      <w:bookmarkEnd w:id="5"/>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002B9385" w:rsidR="00A7200E" w:rsidRPr="00F52DF3" w:rsidRDefault="00A7200E" w:rsidP="00A7200E">
      <w:pPr>
        <w:spacing w:before="120" w:after="120"/>
        <w:ind w:left="2160" w:hanging="720"/>
      </w:pPr>
      <w:r w:rsidRPr="00F52DF3">
        <w:t>(ii)</w:t>
      </w:r>
      <w:r w:rsidRPr="00F52DF3">
        <w:tab/>
        <w:t>The</w:t>
      </w:r>
      <w:ins w:id="6" w:author="Luminant" w:date="2024-06-26T11:11:00Z">
        <w:r w:rsidR="004B21AA">
          <w:t xml:space="preserve"> Cross-State Air </w:t>
        </w:r>
      </w:ins>
      <w:ins w:id="7" w:author="Luminant" w:date="2024-07-23T14:27:00Z">
        <w:r w:rsidR="00FF6398">
          <w:t>Pollution</w:t>
        </w:r>
      </w:ins>
      <w:ins w:id="8" w:author="Luminant" w:date="2024-06-26T11:12:00Z">
        <w:r w:rsidR="004B21AA">
          <w:t xml:space="preserve"> Rule (CASPR)</w:t>
        </w:r>
      </w:ins>
      <w:r w:rsidRPr="00F52DF3">
        <w:t xml:space="preserve"> </w:t>
      </w:r>
      <w:del w:id="9" w:author="Luminant" w:date="2024-06-26T11:12:00Z">
        <w:r w:rsidRPr="00F52DF3"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02982E48" w:rsidR="00A7200E" w:rsidRPr="00F52DF3" w:rsidRDefault="00A7200E" w:rsidP="00A7200E">
      <w:pPr>
        <w:spacing w:before="120" w:after="120"/>
        <w:ind w:left="1440" w:hanging="720"/>
      </w:pPr>
      <w:r w:rsidRPr="00F52DF3">
        <w:t>(e)</w:t>
      </w:r>
      <w:r w:rsidRPr="00F52DF3">
        <w:tab/>
        <w:t xml:space="preserve">Emission prices for </w:t>
      </w:r>
      <w:bookmarkStart w:id="10" w:name="OLE_LINK11"/>
      <w:bookmarkStart w:id="11" w:name="OLE_LINK14"/>
      <w:r w:rsidRPr="00F52DF3">
        <w:t>SO2</w:t>
      </w:r>
      <w:bookmarkEnd w:id="10"/>
      <w:bookmarkEnd w:id="11"/>
      <w:r w:rsidRPr="00F52DF3">
        <w:t xml:space="preserve"> and NOx will be obtained by ERCOT and will be based on </w:t>
      </w:r>
      <w:ins w:id="12" w:author="Luminant" w:date="2024-06-26T11:04:00Z">
        <w:r w:rsidR="004B21AA">
          <w:t xml:space="preserve">seasonal index prices for the months May through September and annual index </w:t>
        </w:r>
      </w:ins>
      <w:ins w:id="13" w:author="Luminant" w:date="2024-06-26T11:05:00Z">
        <w:r w:rsidR="004B21AA">
          <w:t xml:space="preserve">prices for October through April </w:t>
        </w:r>
      </w:ins>
      <w:del w:id="14" w:author="Luminant" w:date="2024-06-26T11:05:00Z">
        <w:r w:rsidRPr="00F52DF3" w:rsidDel="004B21AA">
          <w:delText xml:space="preserve">average monthly index prices </w:delText>
        </w:r>
      </w:del>
      <w:r w:rsidRPr="00F52DF3">
        <w:t xml:space="preserve">selected by ERCOT that are generally accepted in the industry and regularly published.  </w:t>
      </w:r>
      <w:del w:id="15" w:author="Luminant" w:date="2024-06-26T11:05:00Z">
        <w:r w:rsidRPr="00F52DF3" w:rsidDel="004B21AA">
          <w:delText>ERCOT will calculate monthly indices using the arithmetic average of the prices published during business days for the first 15 days of the month prior to the effective month.</w:delText>
        </w:r>
      </w:del>
      <w:r w:rsidRPr="00F52DF3">
        <w:t xml:space="preserve">  </w:t>
      </w:r>
    </w:p>
    <w:p w14:paraId="4CBA6846" w14:textId="77777777" w:rsidR="00A7200E" w:rsidRPr="00F52DF3" w:rsidRDefault="00A7200E" w:rsidP="00A7200E">
      <w:pPr>
        <w:spacing w:before="120" w:after="120"/>
        <w:ind w:left="1440" w:hanging="720"/>
      </w:pPr>
      <w:r w:rsidRPr="00F52DF3">
        <w:lastRenderedPageBreak/>
        <w:t>(f)</w:t>
      </w:r>
      <w:r w:rsidRPr="00F52DF3">
        <w:tab/>
        <w:t xml:space="preserve">ERCOT will disclose to Market Participants the source of its selected price indices, along with descriptions of the nature and derivation of the indices as available from the publishers of those indices.  In the event that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in the event that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r w:rsidRPr="00F52DF3">
        <w:t>(g)</w:t>
      </w:r>
      <w:r w:rsidRPr="00F52DF3">
        <w:tab/>
        <w:t xml:space="preserve">On a monthly basis, ERCOT will recalculate each Resource’s emission costs for SO2 and NOx utilizing the emission prices taken from the indices described </w:t>
      </w:r>
      <w:ins w:id="16" w:author="Luminant" w:date="2024-06-26T11:06:00Z">
        <w:r w:rsidR="004B21AA">
          <w:t>in</w:t>
        </w:r>
      </w:ins>
      <w:ins w:id="17" w:author="Luminant" w:date="2024-07-23T14:28:00Z">
        <w:r w:rsidR="00FF6398">
          <w:t xml:space="preserve"> paragraph</w:t>
        </w:r>
      </w:ins>
      <w:ins w:id="18" w:author="Luminant" w:date="2024-06-26T11:06:00Z">
        <w:r w:rsidR="004B21AA">
          <w:t xml:space="preserve"> 1(e)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t>(h)</w:t>
      </w:r>
      <w:bookmarkStart w:id="19" w:name="OLE_LINK15"/>
      <w:bookmarkStart w:id="20"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p w14:paraId="73B52DF4" w14:textId="679177AC"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21" w:author="Luminant" w:date="2024-06-26T11:08:00Z">
        <w:r w:rsidR="004B21AA">
          <w:t>with</w:t>
        </w:r>
      </w:ins>
      <w:del w:id="22" w:author="Luminant" w:date="2024-06-26T11:08:00Z">
        <w:r w:rsidRPr="00F52DF3" w:rsidDel="004B21AA">
          <w:delText>to</w:delText>
        </w:r>
      </w:del>
      <w:r w:rsidRPr="00F52DF3">
        <w:t xml:space="preserve"> comply</w:t>
      </w:r>
      <w:ins w:id="23"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r>
        <w:t>Resource</w:t>
      </w:r>
      <w:r w:rsidRPr="00F52DF3">
        <w:t xml:space="preserve"> Cost Working Group</w:t>
      </w:r>
      <w:r>
        <w:t xml:space="preserve"> (RCWG)</w:t>
      </w:r>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24" w:name="_Toc378853731"/>
      <w:bookmarkStart w:id="25" w:name="_Toc467153325"/>
      <w:bookmarkStart w:id="26" w:name="_Toc136293655"/>
      <w:bookmarkEnd w:id="19"/>
      <w:bookmarkEnd w:id="20"/>
      <w:ins w:id="27" w:author="Luminant" w:date="2024-06-26T11:17:00Z">
        <w:r>
          <w:rPr>
            <w:b/>
            <w:bCs/>
            <w:kern w:val="32"/>
            <w:sz w:val="32"/>
            <w:szCs w:val="32"/>
          </w:rPr>
          <w:br w:type="page"/>
        </w:r>
      </w:ins>
      <w:commentRangeStart w:id="28"/>
      <w:r w:rsidR="00A7200E" w:rsidRPr="00F52DF3">
        <w:rPr>
          <w:b/>
          <w:bCs/>
          <w:kern w:val="32"/>
          <w:sz w:val="32"/>
          <w:szCs w:val="32"/>
        </w:rPr>
        <w:lastRenderedPageBreak/>
        <w:t>Appendix 5</w:t>
      </w:r>
      <w:commentRangeEnd w:id="28"/>
      <w:r w:rsidR="00C15A93">
        <w:rPr>
          <w:rStyle w:val="CommentReference"/>
        </w:rPr>
        <w:commentReference w:id="28"/>
      </w:r>
      <w:r w:rsidR="00A7200E" w:rsidRPr="00F52DF3">
        <w:rPr>
          <w:b/>
          <w:bCs/>
          <w:kern w:val="32"/>
          <w:sz w:val="32"/>
          <w:szCs w:val="32"/>
        </w:rPr>
        <w:t>:  Specification of Relevant Equations</w:t>
      </w:r>
      <w:bookmarkEnd w:id="24"/>
      <w:bookmarkEnd w:id="25"/>
      <w:bookmarkEnd w:id="26"/>
    </w:p>
    <w:p w14:paraId="016DF209" w14:textId="77777777" w:rsidR="00A7200E" w:rsidRPr="00F02810" w:rsidRDefault="00A7200E" w:rsidP="00A7200E">
      <w:pPr>
        <w:keepNext/>
        <w:spacing w:before="240" w:after="240"/>
        <w:outlineLvl w:val="2"/>
        <w:rPr>
          <w:b/>
          <w:bCs/>
          <w:lang w:eastAsia="x-none"/>
        </w:rPr>
      </w:pPr>
      <w:bookmarkStart w:id="29" w:name="_Toc136293656"/>
      <w:r w:rsidRPr="00F02810">
        <w:rPr>
          <w:b/>
          <w:bCs/>
          <w:lang w:eastAsia="x-none"/>
        </w:rPr>
        <w:t>Equation 1:  Verifiable Startup Offer Cap ($/Start)</w:t>
      </w:r>
      <w:bookmarkEnd w:id="29"/>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30" w:name="_Toc136293657"/>
      <w:r w:rsidRPr="00F02810">
        <w:rPr>
          <w:b/>
          <w:bCs/>
          <w:lang w:eastAsia="x-none"/>
        </w:rPr>
        <w:t>Equation 2:  Verifiable Minimum-Energy Offer Cap ($/MWh)</w:t>
      </w:r>
      <w:bookmarkEnd w:id="30"/>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31" w:name="_Toc136293658"/>
      <w:r w:rsidRPr="00F02810">
        <w:rPr>
          <w:b/>
          <w:bCs/>
          <w:lang w:eastAsia="x-none"/>
        </w:rPr>
        <w:t>Equation 3:  Calculation of Composite Unit Parameters using Alternate Unit Specifications</w:t>
      </w:r>
      <w:bookmarkEnd w:id="31"/>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32" w:name="_Toc136293659"/>
      <w:r w:rsidRPr="00F02810">
        <w:rPr>
          <w:b/>
          <w:bCs/>
          <w:lang w:eastAsia="x-none"/>
        </w:rPr>
        <w:t>Equation 4:  Equation for Calculation of Verifiable Startup Emission Costs</w:t>
      </w:r>
      <w:bookmarkEnd w:id="32"/>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33" w:author="Luminant" w:date="2024-06-28T10:12:00Z">
        <w:r w:rsidR="00272C75">
          <w:rPr>
            <w:vertAlign w:val="subscript"/>
          </w:rPr>
          <w:t>m</w:t>
        </w:r>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D700849" w:rsidR="00A7200E" w:rsidRPr="00F52DF3" w:rsidRDefault="368B0A77" w:rsidP="00A7200E">
      <w:pPr>
        <w:ind w:left="1350"/>
      </w:pPr>
      <w:r>
        <w:t>Emission Cost Index</w:t>
      </w:r>
      <w:r w:rsidRPr="69D33D46">
        <w:rPr>
          <w:b/>
          <w:bCs/>
        </w:rPr>
        <w:t xml:space="preserve"> </w:t>
      </w:r>
      <w:r>
        <w:t>i</w:t>
      </w:r>
      <w:ins w:id="34" w:author="Luminant" w:date="2024-06-28T10:14:00Z">
        <w:r w:rsidR="00272C75">
          <w:rPr>
            <w:vertAlign w:val="subscript"/>
          </w:rPr>
          <w:t>m</w:t>
        </w:r>
      </w:ins>
      <w:r>
        <w:t xml:space="preserve"> </w:t>
      </w:r>
      <w:r w:rsidRPr="69D33D46">
        <w:rPr>
          <w:b/>
          <w:bCs/>
        </w:rPr>
        <w:t>=</w:t>
      </w:r>
      <w:r>
        <w:t xml:space="preserve"> Published cost index of emission i</w:t>
      </w:r>
      <w:ins w:id="35" w:author="Luminant" w:date="2024-06-28T10:14:00Z">
        <w:r w:rsidR="00272C75">
          <w:rPr>
            <w:vertAlign w:val="subscript"/>
          </w:rPr>
          <w:t>m</w:t>
        </w:r>
      </w:ins>
      <w:ins w:id="36" w:author="Luminant" w:date="2024-06-26T11:15:00Z">
        <w:r w:rsidR="33312BEB">
          <w:t xml:space="preserve"> </w:t>
        </w:r>
      </w:ins>
      <w:r>
        <w:t xml:space="preserve">($/lb) </w:t>
      </w:r>
      <w:r w:rsidR="00272C75" w:rsidRPr="00F52DF3">
        <w:t xml:space="preserve"> </w:t>
      </w:r>
    </w:p>
    <w:p w14:paraId="7548F895" w14:textId="04BA2A48" w:rsidR="00A7200E" w:rsidRDefault="00272C75" w:rsidP="00A7200E">
      <w:pPr>
        <w:ind w:left="1350"/>
        <w:rPr>
          <w:ins w:id="37" w:author="Luminant" w:date="2024-06-28T10:14:00Z"/>
        </w:rPr>
      </w:pPr>
      <w:r w:rsidRPr="00F52DF3">
        <w:t>I</w:t>
      </w:r>
      <w:ins w:id="38" w:author="Luminant" w:date="2024-06-28T10:14:00Z">
        <w:r>
          <w:rPr>
            <w:vertAlign w:val="subscript"/>
          </w:rPr>
          <w:t>m</w:t>
        </w:r>
      </w:ins>
      <w:r w:rsidR="00A7200E" w:rsidRPr="00F52DF3">
        <w:t xml:space="preserve"> = Index for each emittent approved for inclusion in Startup Cost</w:t>
      </w:r>
      <w:r w:rsidR="00A7200E" w:rsidRPr="00F52DF3" w:rsidDel="00BB2230">
        <w:t xml:space="preserve"> </w:t>
      </w:r>
    </w:p>
    <w:p w14:paraId="48B6F3C9" w14:textId="7780A0E8" w:rsidR="00272C75" w:rsidRPr="00F52DF3" w:rsidRDefault="00272C75" w:rsidP="00A7200E">
      <w:pPr>
        <w:ind w:left="1350"/>
      </w:pPr>
      <w:ins w:id="39" w:author="Luminant" w:date="2024-06-28T10:14:00Z">
        <w:r>
          <w:lastRenderedPageBreak/>
          <w:t>m = Determinant for the use of seasonal prices for months of May throug</w:t>
        </w:r>
      </w:ins>
      <w:ins w:id="40" w:author="Luminant" w:date="2024-06-28T10:15:00Z">
        <w:r>
          <w:t>h September or annual index prices for October through April</w:t>
        </w:r>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41" w:name="_Toc136293660"/>
      <w:r w:rsidRPr="00F02810">
        <w:rPr>
          <w:b/>
          <w:bCs/>
          <w:lang w:eastAsia="x-none"/>
        </w:rPr>
        <w:t>Equation 5:  Equation for Calculation of Verifiable Minimum-Energy Emission Costs</w:t>
      </w:r>
      <w:bookmarkEnd w:id="41"/>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42" w:author="Luminant" w:date="2024-06-28T10:16:00Z">
        <w:r w:rsidR="00272C75">
          <w:rPr>
            <w:vertAlign w:val="subscript"/>
          </w:rPr>
          <w:t>m</w:t>
        </w:r>
      </w:ins>
    </w:p>
    <w:p w14:paraId="18056689" w14:textId="77777777" w:rsidR="00A7200E" w:rsidRPr="00F52DF3" w:rsidRDefault="00A7200E" w:rsidP="00A7200E"/>
    <w:p w14:paraId="223B4C9F" w14:textId="77777777" w:rsidR="00A7200E" w:rsidRPr="00F52DF3" w:rsidRDefault="00A7200E" w:rsidP="00A7200E">
      <w:r w:rsidRPr="00F52DF3">
        <w:t>Where</w:t>
      </w:r>
      <w:r w:rsidRPr="00F52DF3">
        <w:tab/>
      </w:r>
      <w:r w:rsidRPr="00F52DF3">
        <w:tab/>
        <w:t>AHR = Average heat rate at Minimum Energy (MMBtu/Hr)</w:t>
      </w:r>
    </w:p>
    <w:p w14:paraId="57F721BD" w14:textId="77777777" w:rsidR="00A7200E" w:rsidRPr="00F52DF3" w:rsidRDefault="00A7200E" w:rsidP="00A7200E">
      <w:r w:rsidRPr="00F52DF3">
        <w:tab/>
      </w:r>
      <w:r w:rsidRPr="00F52DF3">
        <w:tab/>
        <w:t>Emission Rate i = Quantity of emission i emitted by resource (lbs/MMBtu)</w:t>
      </w:r>
    </w:p>
    <w:p w14:paraId="3ED62F6B" w14:textId="7A3ADB98" w:rsidR="00A7200E" w:rsidRPr="00272C75" w:rsidRDefault="00A7200E" w:rsidP="00272C75">
      <w:pPr>
        <w:ind w:left="1350"/>
        <w:rPr>
          <w:vertAlign w:val="subscript"/>
        </w:rPr>
      </w:pPr>
      <w:r w:rsidRPr="00F52DF3">
        <w:tab/>
        <w:t>Emission Cost Index i</w:t>
      </w:r>
      <w:ins w:id="43" w:author="Luminant" w:date="2024-06-28T10:17:00Z">
        <w:r w:rsidR="00272C75">
          <w:rPr>
            <w:vertAlign w:val="subscript"/>
          </w:rPr>
          <w:t>m</w:t>
        </w:r>
      </w:ins>
      <w:r w:rsidRPr="00F52DF3">
        <w:t xml:space="preserve"> = Published cost index of emission i</w:t>
      </w:r>
      <w:ins w:id="44" w:author="Luminant" w:date="2024-06-28T10:17:00Z">
        <w:r w:rsidR="00272C75">
          <w:rPr>
            <w:vertAlign w:val="subscript"/>
          </w:rPr>
          <w:t>m</w:t>
        </w:r>
      </w:ins>
    </w:p>
    <w:p w14:paraId="39E5FAF5" w14:textId="5513F234" w:rsidR="00A7200E" w:rsidRDefault="00A7200E" w:rsidP="00A7200E">
      <w:pPr>
        <w:rPr>
          <w:ins w:id="45" w:author="Luminant" w:date="2024-06-28T10:15:00Z"/>
        </w:rPr>
      </w:pPr>
      <w:r w:rsidRPr="00F52DF3">
        <w:tab/>
      </w:r>
      <w:r w:rsidRPr="00F52DF3">
        <w:tab/>
      </w:r>
      <w:r w:rsidR="00272C75" w:rsidRPr="00F52DF3">
        <w:t>I</w:t>
      </w:r>
      <w:ins w:id="46" w:author="Luminant" w:date="2024-06-28T10:17:00Z">
        <w:r w:rsidR="00272C75">
          <w:rPr>
            <w:vertAlign w:val="subscript"/>
          </w:rPr>
          <w:t>m</w:t>
        </w:r>
      </w:ins>
      <w:r w:rsidRPr="00F52DF3">
        <w:t xml:space="preserve"> = Index of each emittent approved for inclusion in Minimum-Energy Cost</w:t>
      </w:r>
      <w:r w:rsidRPr="00F52DF3" w:rsidDel="00BB2230">
        <w:t xml:space="preserve"> </w:t>
      </w:r>
    </w:p>
    <w:p w14:paraId="328C2DBE" w14:textId="77777777" w:rsidR="00272C75" w:rsidRDefault="00272C75" w:rsidP="00272C75">
      <w:pPr>
        <w:ind w:left="1350"/>
        <w:rPr>
          <w:ins w:id="47" w:author="Luminant" w:date="2024-06-28T10:17:00Z"/>
        </w:rPr>
      </w:pPr>
      <w:ins w:id="48" w:author="Luminant" w:date="2024-06-28T10:17:00Z">
        <w:r>
          <w:t xml:space="preserve"> </w:t>
        </w:r>
      </w:ins>
      <w:ins w:id="49" w:author="Luminant" w:date="2024-06-28T10:15:00Z">
        <w:r>
          <w:t xml:space="preserve">m = Determinant for the use of seasonal prices for months of May through </w:t>
        </w:r>
      </w:ins>
      <w:ins w:id="50" w:author="Luminant" w:date="2024-06-28T10:17:00Z">
        <w:r>
          <w:t xml:space="preserve">  </w:t>
        </w:r>
      </w:ins>
    </w:p>
    <w:p w14:paraId="2DB0B20F" w14:textId="1FF88ABC" w:rsidR="00272C75" w:rsidRPr="00F52DF3" w:rsidRDefault="00272C75" w:rsidP="00272C75">
      <w:pPr>
        <w:ind w:left="1350"/>
        <w:rPr>
          <w:ins w:id="51" w:author="Luminant" w:date="2024-06-28T10:15:00Z"/>
        </w:rPr>
      </w:pPr>
      <w:ins w:id="52" w:author="Luminant" w:date="2024-06-28T10:17:00Z">
        <w:r>
          <w:t xml:space="preserve"> </w:t>
        </w:r>
      </w:ins>
      <w:ins w:id="53" w:author="Luminant" w:date="2024-06-28T10:15:00Z">
        <w:r>
          <w:t>September or annual index prices for October through April</w:t>
        </w:r>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54" w:name="_Toc136293661"/>
      <w:r w:rsidRPr="00F02810">
        <w:rPr>
          <w:b/>
          <w:bCs/>
          <w:lang w:eastAsia="x-none"/>
        </w:rPr>
        <w:t>Equation 6:  Verifiable Startup Costs (VERISU)  ($/Start)</w:t>
      </w:r>
      <w:bookmarkEnd w:id="54"/>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55" w:name="_Toc136293662"/>
      <w:r w:rsidRPr="00F02810">
        <w:rPr>
          <w:b/>
          <w:bCs/>
          <w:lang w:eastAsia="x-none"/>
        </w:rPr>
        <w:t>Equation 7:  The Equation for calculating Verifiable Minimum Energy Costs ($/MWh)</w:t>
      </w:r>
      <w:bookmarkEnd w:id="55"/>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7-23T17:15:00Z" w:initials="BA">
    <w:p w14:paraId="6BBECF74" w14:textId="77777777" w:rsidR="00C15A93" w:rsidRDefault="00C15A93" w:rsidP="00C15A93">
      <w:pPr>
        <w:pStyle w:val="CommentText"/>
      </w:pPr>
      <w:r>
        <w:rPr>
          <w:rStyle w:val="CommentReference"/>
        </w:rPr>
        <w:annotationRef/>
      </w:r>
      <w:r>
        <w:t>Please note VCMRR041 also proposes revisions to this section.</w:t>
      </w:r>
    </w:p>
  </w:comment>
  <w:comment w:id="28" w:author="ERCOT Market Rules" w:date="2024-07-23T17:16:00Z" w:initials="BA">
    <w:p w14:paraId="1BA75B8F" w14:textId="77777777" w:rsidR="00C15A93" w:rsidRDefault="00C15A93" w:rsidP="00C15A93">
      <w:pPr>
        <w:pStyle w:val="CommentText"/>
      </w:pPr>
      <w:r>
        <w:rPr>
          <w:rStyle w:val="CommentReference"/>
        </w:rPr>
        <w:annotationRef/>
      </w:r>
      <w:r>
        <w:t>Please note VCMRR041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BECF74" w15:done="0"/>
  <w15:commentEx w15:paraId="1BA75B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A63C9" w16cex:dateUtc="2024-07-23T22:15:00Z"/>
  <w16cex:commentExtensible w16cex:durableId="2A4A63D5" w16cex:dateUtc="2024-07-23T2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BECF74" w16cid:durableId="2A4A63C9"/>
  <w16cid:commentId w16cid:paraId="1BA75B8F" w16cid:durableId="2A4A63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56FE9F9F"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VCMRR-01 SO</w:t>
    </w:r>
    <w:r w:rsidR="009E5F2F" w:rsidRPr="00BC35DD">
      <w:rPr>
        <w:rFonts w:ascii="Arial" w:hAnsi="Arial" w:cs="Arial"/>
        <w:sz w:val="18"/>
        <w:szCs w:val="18"/>
        <w:vertAlign w:val="subscript"/>
      </w:rPr>
      <w:t xml:space="preserve">2 </w:t>
    </w:r>
    <w:r w:rsidR="009E5F2F" w:rsidRPr="00BC35DD">
      <w:rPr>
        <w:rFonts w:ascii="Arial" w:hAnsi="Arial" w:cs="Arial"/>
        <w:sz w:val="18"/>
        <w:szCs w:val="18"/>
      </w:rPr>
      <w:t>and NO</w:t>
    </w:r>
    <w:r w:rsidR="009E5F2F" w:rsidRPr="00BC35DD">
      <w:rPr>
        <w:rFonts w:ascii="Arial" w:hAnsi="Arial" w:cs="Arial"/>
        <w:sz w:val="18"/>
        <w:szCs w:val="18"/>
        <w:vertAlign w:val="subscript"/>
      </w:rPr>
      <w:t xml:space="preserve">x </w:t>
    </w:r>
    <w:r w:rsidR="009E5F2F" w:rsidRPr="00BC35DD">
      <w:rPr>
        <w:rFonts w:ascii="Arial" w:hAnsi="Arial" w:cs="Arial"/>
        <w:sz w:val="18"/>
        <w:szCs w:val="18"/>
      </w:rPr>
      <w:t>Emission Index Prices Used in Verifiable Cost Calculations 072324</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883328148">
    <w:abstractNumId w:val="5"/>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58BF"/>
    <w:rsid w:val="000D1AEB"/>
    <w:rsid w:val="000D3E64"/>
    <w:rsid w:val="000F13C5"/>
    <w:rsid w:val="00105A36"/>
    <w:rsid w:val="00127985"/>
    <w:rsid w:val="001313B4"/>
    <w:rsid w:val="0014546D"/>
    <w:rsid w:val="001500D9"/>
    <w:rsid w:val="00156DB7"/>
    <w:rsid w:val="00157228"/>
    <w:rsid w:val="00160C3C"/>
    <w:rsid w:val="0017783C"/>
    <w:rsid w:val="0019314C"/>
    <w:rsid w:val="001B3B85"/>
    <w:rsid w:val="001F38F0"/>
    <w:rsid w:val="00207D3A"/>
    <w:rsid w:val="00237430"/>
    <w:rsid w:val="00272C75"/>
    <w:rsid w:val="00276A99"/>
    <w:rsid w:val="00286AD9"/>
    <w:rsid w:val="002966F3"/>
    <w:rsid w:val="002A1E0E"/>
    <w:rsid w:val="002A794D"/>
    <w:rsid w:val="002B69F3"/>
    <w:rsid w:val="002B763A"/>
    <w:rsid w:val="002D382A"/>
    <w:rsid w:val="002F1EDD"/>
    <w:rsid w:val="003013F2"/>
    <w:rsid w:val="003015DD"/>
    <w:rsid w:val="0030232A"/>
    <w:rsid w:val="0030694A"/>
    <w:rsid w:val="003069F4"/>
    <w:rsid w:val="0035011E"/>
    <w:rsid w:val="00352B5D"/>
    <w:rsid w:val="00360920"/>
    <w:rsid w:val="0036496B"/>
    <w:rsid w:val="00367E09"/>
    <w:rsid w:val="00384709"/>
    <w:rsid w:val="00386C35"/>
    <w:rsid w:val="003A3D77"/>
    <w:rsid w:val="003B5AED"/>
    <w:rsid w:val="003C6B7B"/>
    <w:rsid w:val="003E4B22"/>
    <w:rsid w:val="004135BD"/>
    <w:rsid w:val="004302A4"/>
    <w:rsid w:val="00444A71"/>
    <w:rsid w:val="004463BA"/>
    <w:rsid w:val="004523CB"/>
    <w:rsid w:val="004822D4"/>
    <w:rsid w:val="0048500E"/>
    <w:rsid w:val="0049290B"/>
    <w:rsid w:val="004A4451"/>
    <w:rsid w:val="004B21AA"/>
    <w:rsid w:val="004D3958"/>
    <w:rsid w:val="004D4244"/>
    <w:rsid w:val="004E0DC1"/>
    <w:rsid w:val="005008DF"/>
    <w:rsid w:val="005045D0"/>
    <w:rsid w:val="00511333"/>
    <w:rsid w:val="00534C6C"/>
    <w:rsid w:val="005841C0"/>
    <w:rsid w:val="0059260F"/>
    <w:rsid w:val="005E5074"/>
    <w:rsid w:val="006101B5"/>
    <w:rsid w:val="00612E4F"/>
    <w:rsid w:val="00615D5E"/>
    <w:rsid w:val="00622E99"/>
    <w:rsid w:val="00625E5D"/>
    <w:rsid w:val="0066370F"/>
    <w:rsid w:val="006A0784"/>
    <w:rsid w:val="006A697B"/>
    <w:rsid w:val="006B4DDE"/>
    <w:rsid w:val="006F18F6"/>
    <w:rsid w:val="00743968"/>
    <w:rsid w:val="00777C2E"/>
    <w:rsid w:val="00785415"/>
    <w:rsid w:val="00791CB9"/>
    <w:rsid w:val="00793130"/>
    <w:rsid w:val="007B3233"/>
    <w:rsid w:val="007B5A42"/>
    <w:rsid w:val="007C199B"/>
    <w:rsid w:val="007D3073"/>
    <w:rsid w:val="007D64B9"/>
    <w:rsid w:val="007D72D4"/>
    <w:rsid w:val="007E0236"/>
    <w:rsid w:val="007E0452"/>
    <w:rsid w:val="007E6285"/>
    <w:rsid w:val="008070C0"/>
    <w:rsid w:val="00811C12"/>
    <w:rsid w:val="008209D7"/>
    <w:rsid w:val="00827A78"/>
    <w:rsid w:val="00845778"/>
    <w:rsid w:val="00860947"/>
    <w:rsid w:val="008667CD"/>
    <w:rsid w:val="00887E28"/>
    <w:rsid w:val="00892C6E"/>
    <w:rsid w:val="008C429A"/>
    <w:rsid w:val="008D5C3A"/>
    <w:rsid w:val="008E6DA2"/>
    <w:rsid w:val="00907B1E"/>
    <w:rsid w:val="00930C49"/>
    <w:rsid w:val="00943AFD"/>
    <w:rsid w:val="009440DD"/>
    <w:rsid w:val="00945015"/>
    <w:rsid w:val="00945823"/>
    <w:rsid w:val="00963A51"/>
    <w:rsid w:val="009766C1"/>
    <w:rsid w:val="00983B6E"/>
    <w:rsid w:val="009936F8"/>
    <w:rsid w:val="009A3772"/>
    <w:rsid w:val="009B0D99"/>
    <w:rsid w:val="009B778E"/>
    <w:rsid w:val="009C011B"/>
    <w:rsid w:val="009D17F0"/>
    <w:rsid w:val="009E5F2F"/>
    <w:rsid w:val="009F2A00"/>
    <w:rsid w:val="00A06E64"/>
    <w:rsid w:val="00A37B1C"/>
    <w:rsid w:val="00A42796"/>
    <w:rsid w:val="00A5311D"/>
    <w:rsid w:val="00A7200E"/>
    <w:rsid w:val="00A87F1F"/>
    <w:rsid w:val="00A95AA8"/>
    <w:rsid w:val="00AD3B58"/>
    <w:rsid w:val="00AF56C6"/>
    <w:rsid w:val="00B032E8"/>
    <w:rsid w:val="00B07C46"/>
    <w:rsid w:val="00B17E86"/>
    <w:rsid w:val="00B57F96"/>
    <w:rsid w:val="00B67892"/>
    <w:rsid w:val="00BA4D33"/>
    <w:rsid w:val="00BC2D06"/>
    <w:rsid w:val="00BC35DD"/>
    <w:rsid w:val="00C15A93"/>
    <w:rsid w:val="00C744EB"/>
    <w:rsid w:val="00C90702"/>
    <w:rsid w:val="00C917FF"/>
    <w:rsid w:val="00C9766A"/>
    <w:rsid w:val="00CC4F39"/>
    <w:rsid w:val="00CD544C"/>
    <w:rsid w:val="00CF4256"/>
    <w:rsid w:val="00D04FE8"/>
    <w:rsid w:val="00D176CF"/>
    <w:rsid w:val="00D271E3"/>
    <w:rsid w:val="00D47A80"/>
    <w:rsid w:val="00D85807"/>
    <w:rsid w:val="00D86258"/>
    <w:rsid w:val="00D87349"/>
    <w:rsid w:val="00D91EE9"/>
    <w:rsid w:val="00D95B9B"/>
    <w:rsid w:val="00D97220"/>
    <w:rsid w:val="00E03698"/>
    <w:rsid w:val="00E14D47"/>
    <w:rsid w:val="00E1641C"/>
    <w:rsid w:val="00E26708"/>
    <w:rsid w:val="00E32035"/>
    <w:rsid w:val="00E34958"/>
    <w:rsid w:val="00E37AB0"/>
    <w:rsid w:val="00E523EE"/>
    <w:rsid w:val="00E71C39"/>
    <w:rsid w:val="00EA56E6"/>
    <w:rsid w:val="00EC2851"/>
    <w:rsid w:val="00EC335F"/>
    <w:rsid w:val="00EC48FB"/>
    <w:rsid w:val="00ED4FBF"/>
    <w:rsid w:val="00EF232A"/>
    <w:rsid w:val="00F05A69"/>
    <w:rsid w:val="00F101AF"/>
    <w:rsid w:val="00F261EC"/>
    <w:rsid w:val="00F43FFD"/>
    <w:rsid w:val="00F44236"/>
    <w:rsid w:val="00F52517"/>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9E4E3-C7C3-426F-B478-8E9E395B25E1}">
  <ds:schemaRefs>
    <ds:schemaRef ds:uri="http://schemas.microsoft.com/sharepoint/v3/contenttype/forms"/>
  </ds:schemaRefs>
</ds:datastoreItem>
</file>

<file path=customXml/itemProps3.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4.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2295</Words>
  <Characters>13683</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2024-07-23T21:45:00Z</dcterms:created>
  <dcterms:modified xsi:type="dcterms:W3CDTF">2024-07-23T22:16:00Z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