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792F8593" w:rsidR="00D62FE5" w:rsidRPr="00F90EF2" w:rsidRDefault="00D62FE5">
      <w:pPr>
        <w:pStyle w:val="BodyTextIndent"/>
        <w:jc w:val="center"/>
        <w:rPr>
          <w:sz w:val="32"/>
          <w:szCs w:val="32"/>
        </w:rPr>
      </w:pPr>
      <w:r w:rsidRPr="00F90EF2">
        <w:rPr>
          <w:sz w:val="32"/>
          <w:szCs w:val="32"/>
        </w:rPr>
        <w:t xml:space="preserve">ERCOT Board </w:t>
      </w:r>
      <w:r w:rsidR="00E34F60">
        <w:rPr>
          <w:sz w:val="32"/>
          <w:szCs w:val="32"/>
        </w:rPr>
        <w:t xml:space="preserve">Recommended </w:t>
      </w:r>
      <w:r w:rsidRPr="00F90EF2">
        <w:rPr>
          <w:sz w:val="32"/>
          <w:szCs w:val="32"/>
        </w:rPr>
        <w:t>approv</w:t>
      </w:r>
      <w:r w:rsidR="00E34F60">
        <w:rPr>
          <w:sz w:val="32"/>
          <w:szCs w:val="32"/>
        </w:rPr>
        <w:t>al</w:t>
      </w:r>
      <w:r w:rsidRPr="00F90EF2">
        <w:rPr>
          <w:sz w:val="32"/>
          <w:szCs w:val="32"/>
        </w:rPr>
        <w:t xml:space="preserve"> </w:t>
      </w:r>
      <w:r w:rsidR="00426BBD">
        <w:rPr>
          <w:sz w:val="32"/>
          <w:szCs w:val="32"/>
        </w:rPr>
        <w:t xml:space="preserve">on </w:t>
      </w:r>
      <w:del w:id="0" w:author="ERCOT" w:date="2024-12-19T14:14:00Z">
        <w:r w:rsidR="00470FA7" w:rsidDel="00B91F12">
          <w:rPr>
            <w:sz w:val="32"/>
            <w:szCs w:val="32"/>
          </w:rPr>
          <w:delText>10</w:delText>
        </w:r>
        <w:r w:rsidR="00426BBD" w:rsidDel="00B91F12">
          <w:rPr>
            <w:sz w:val="32"/>
            <w:szCs w:val="32"/>
          </w:rPr>
          <w:delText>/</w:delText>
        </w:r>
        <w:r w:rsidR="00470FA7" w:rsidDel="00B91F12">
          <w:rPr>
            <w:sz w:val="32"/>
            <w:szCs w:val="32"/>
          </w:rPr>
          <w:delText>10</w:delText>
        </w:r>
        <w:r w:rsidR="00426BBD" w:rsidDel="00B91F12">
          <w:rPr>
            <w:sz w:val="32"/>
            <w:szCs w:val="32"/>
          </w:rPr>
          <w:delText>/</w:delText>
        </w:r>
        <w:r w:rsidR="00470FA7" w:rsidDel="00B91F12">
          <w:rPr>
            <w:sz w:val="32"/>
            <w:szCs w:val="32"/>
          </w:rPr>
          <w:delText>2024</w:delText>
        </w:r>
      </w:del>
      <w:ins w:id="1" w:author="ERCOT" w:date="2024-12-19T14:14:00Z">
        <w:r w:rsidR="00B91F12">
          <w:rPr>
            <w:sz w:val="32"/>
            <w:szCs w:val="32"/>
          </w:rPr>
          <w:t>TBD</w:t>
        </w:r>
      </w:ins>
    </w:p>
    <w:p w14:paraId="29B23637" w14:textId="0EADF66B" w:rsidR="00D30CC0" w:rsidRDefault="00D30CC0">
      <w:pPr>
        <w:pStyle w:val="BodyTextIndent"/>
        <w:jc w:val="center"/>
        <w:rPr>
          <w:sz w:val="32"/>
          <w:szCs w:val="32"/>
        </w:rPr>
      </w:pPr>
      <w:r>
        <w:rPr>
          <w:sz w:val="32"/>
          <w:szCs w:val="32"/>
        </w:rPr>
        <w:t xml:space="preserve">PUC Approved on </w:t>
      </w:r>
      <w:ins w:id="2" w:author="ERCOT" w:date="2024-12-19T14:14:00Z">
        <w:r w:rsidR="00B91F12">
          <w:rPr>
            <w:sz w:val="32"/>
            <w:szCs w:val="32"/>
          </w:rPr>
          <w:t>TBD</w:t>
        </w:r>
      </w:ins>
      <w:del w:id="3" w:author="ERCOT" w:date="2024-12-19T14:14:00Z">
        <w:r w:rsidR="00470FA7" w:rsidDel="00B91F12">
          <w:rPr>
            <w:sz w:val="32"/>
            <w:szCs w:val="32"/>
          </w:rPr>
          <w:delText>11/21/2024</w:delText>
        </w:r>
      </w:del>
    </w:p>
    <w:p w14:paraId="51CCD585" w14:textId="46D795FC" w:rsidR="00D62FE5" w:rsidRPr="00D62FE5" w:rsidRDefault="00D62FE5">
      <w:pPr>
        <w:pStyle w:val="BodyTextIndent"/>
        <w:jc w:val="center"/>
        <w:rPr>
          <w:sz w:val="32"/>
          <w:szCs w:val="32"/>
        </w:rPr>
      </w:pPr>
      <w:r w:rsidRPr="00F90EF2">
        <w:rPr>
          <w:sz w:val="32"/>
          <w:szCs w:val="32"/>
        </w:rPr>
        <w:t xml:space="preserve">Effective Date of </w:t>
      </w:r>
      <w:ins w:id="4" w:author="ERCOT" w:date="2024-12-19T14:14:00Z">
        <w:r w:rsidR="00B91F12">
          <w:rPr>
            <w:sz w:val="32"/>
            <w:szCs w:val="32"/>
          </w:rPr>
          <w:t>TBD</w:t>
        </w:r>
      </w:ins>
      <w:del w:id="5" w:author="ERCOT" w:date="2024-12-19T14:14:00Z">
        <w:r w:rsidR="000A3EF2" w:rsidDel="00B91F12">
          <w:rPr>
            <w:sz w:val="32"/>
            <w:szCs w:val="32"/>
          </w:rPr>
          <w:delText>1</w:delText>
        </w:r>
        <w:r w:rsidR="00782438" w:rsidDel="00B91F12">
          <w:rPr>
            <w:sz w:val="32"/>
            <w:szCs w:val="32"/>
          </w:rPr>
          <w:delText>/</w:delText>
        </w:r>
        <w:r w:rsidR="000A3EF2" w:rsidDel="00B91F12">
          <w:rPr>
            <w:sz w:val="32"/>
            <w:szCs w:val="32"/>
          </w:rPr>
          <w:delText>1</w:delText>
        </w:r>
        <w:r w:rsidRPr="00F90EF2" w:rsidDel="00B91F12">
          <w:rPr>
            <w:sz w:val="32"/>
            <w:szCs w:val="32"/>
          </w:rPr>
          <w:delText>/</w:delText>
        </w:r>
        <w:r w:rsidR="006F34CB" w:rsidRPr="00F90EF2" w:rsidDel="00B91F12">
          <w:rPr>
            <w:sz w:val="32"/>
            <w:szCs w:val="32"/>
          </w:rPr>
          <w:delText>20</w:delText>
        </w:r>
        <w:r w:rsidR="00032A17" w:rsidDel="00B91F12">
          <w:rPr>
            <w:sz w:val="32"/>
            <w:szCs w:val="32"/>
          </w:rPr>
          <w:delText>2</w:delText>
        </w:r>
        <w:r w:rsidR="00F31FDF" w:rsidDel="00B91F12">
          <w:rPr>
            <w:sz w:val="32"/>
            <w:szCs w:val="32"/>
          </w:rPr>
          <w:delText>5</w:delText>
        </w:r>
      </w:del>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21435823" w14:textId="69B5279A" w:rsidR="00AE3B80" w:rsidRDefault="00B320AB">
      <w:pPr>
        <w:pStyle w:val="TOC3"/>
        <w:rPr>
          <w:rFonts w:asciiTheme="minorHAnsi" w:eastAsiaTheme="minorEastAsia" w:hAnsiTheme="minorHAnsi" w:cstheme="minorBidi"/>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139626030" w:history="1">
        <w:r w:rsidR="00AE3B80" w:rsidRPr="00AD59F4">
          <w:rPr>
            <w:rStyle w:val="Hyperlink"/>
            <w:noProof/>
          </w:rPr>
          <w:t>Introduction</w:t>
        </w:r>
        <w:r w:rsidR="00AE3B80">
          <w:rPr>
            <w:noProof/>
            <w:webHidden/>
          </w:rPr>
          <w:tab/>
        </w:r>
        <w:r w:rsidR="00AE3B80">
          <w:rPr>
            <w:noProof/>
            <w:webHidden/>
          </w:rPr>
          <w:fldChar w:fldCharType="begin"/>
        </w:r>
        <w:r w:rsidR="00AE3B80">
          <w:rPr>
            <w:noProof/>
            <w:webHidden/>
          </w:rPr>
          <w:instrText xml:space="preserve"> PAGEREF _Toc139626030 \h </w:instrText>
        </w:r>
        <w:r w:rsidR="00AE3B80">
          <w:rPr>
            <w:noProof/>
            <w:webHidden/>
          </w:rPr>
        </w:r>
        <w:r w:rsidR="00AE3B80">
          <w:rPr>
            <w:noProof/>
            <w:webHidden/>
          </w:rPr>
          <w:fldChar w:fldCharType="separate"/>
        </w:r>
        <w:r w:rsidR="00AE3B80">
          <w:rPr>
            <w:noProof/>
            <w:webHidden/>
          </w:rPr>
          <w:t>2</w:t>
        </w:r>
        <w:r w:rsidR="00AE3B80">
          <w:rPr>
            <w:noProof/>
            <w:webHidden/>
          </w:rPr>
          <w:fldChar w:fldCharType="end"/>
        </w:r>
      </w:hyperlink>
    </w:p>
    <w:p w14:paraId="2F990B16" w14:textId="3915C445" w:rsidR="00AE3B80" w:rsidRDefault="000618EA">
      <w:pPr>
        <w:pStyle w:val="TOC3"/>
        <w:rPr>
          <w:rFonts w:asciiTheme="minorHAnsi" w:eastAsiaTheme="minorEastAsia" w:hAnsiTheme="minorHAnsi" w:cstheme="minorBidi"/>
          <w:noProof/>
          <w:sz w:val="22"/>
          <w:szCs w:val="22"/>
        </w:rPr>
      </w:pPr>
      <w:hyperlink w:anchor="_Toc139626031" w:history="1">
        <w:r w:rsidR="00AE3B80" w:rsidRPr="00AD59F4">
          <w:rPr>
            <w:rStyle w:val="Hyperlink"/>
            <w:noProof/>
          </w:rPr>
          <w:t>Regulation Service Requirement Details</w:t>
        </w:r>
        <w:r w:rsidR="00AE3B80">
          <w:rPr>
            <w:noProof/>
            <w:webHidden/>
          </w:rPr>
          <w:tab/>
        </w:r>
        <w:r w:rsidR="00AE3B80">
          <w:rPr>
            <w:noProof/>
            <w:webHidden/>
          </w:rPr>
          <w:fldChar w:fldCharType="begin"/>
        </w:r>
        <w:r w:rsidR="00AE3B80">
          <w:rPr>
            <w:noProof/>
            <w:webHidden/>
          </w:rPr>
          <w:instrText xml:space="preserve"> PAGEREF _Toc139626031 \h </w:instrText>
        </w:r>
        <w:r w:rsidR="00AE3B80">
          <w:rPr>
            <w:noProof/>
            <w:webHidden/>
          </w:rPr>
        </w:r>
        <w:r w:rsidR="00AE3B80">
          <w:rPr>
            <w:noProof/>
            <w:webHidden/>
          </w:rPr>
          <w:fldChar w:fldCharType="separate"/>
        </w:r>
        <w:r w:rsidR="00AE3B80">
          <w:rPr>
            <w:noProof/>
            <w:webHidden/>
          </w:rPr>
          <w:t>3</w:t>
        </w:r>
        <w:r w:rsidR="00AE3B80">
          <w:rPr>
            <w:noProof/>
            <w:webHidden/>
          </w:rPr>
          <w:fldChar w:fldCharType="end"/>
        </w:r>
      </w:hyperlink>
    </w:p>
    <w:p w14:paraId="1D4B12B3" w14:textId="1CEC334D" w:rsidR="00AE3B80" w:rsidRDefault="000618EA">
      <w:pPr>
        <w:pStyle w:val="TOC3"/>
        <w:rPr>
          <w:rFonts w:asciiTheme="minorHAnsi" w:eastAsiaTheme="minorEastAsia" w:hAnsiTheme="minorHAnsi" w:cstheme="minorBidi"/>
          <w:noProof/>
          <w:sz w:val="22"/>
          <w:szCs w:val="22"/>
        </w:rPr>
      </w:pPr>
      <w:hyperlink w:anchor="_Toc139626032" w:history="1">
        <w:r w:rsidR="00AE3B80" w:rsidRPr="00AD59F4">
          <w:rPr>
            <w:rStyle w:val="Hyperlink"/>
            <w:noProof/>
          </w:rPr>
          <w:t>Non-Spinning Reserve (Non-Spin) Requirement Details</w:t>
        </w:r>
        <w:r w:rsidR="00AE3B80">
          <w:rPr>
            <w:noProof/>
            <w:webHidden/>
          </w:rPr>
          <w:tab/>
        </w:r>
        <w:r w:rsidR="00AE3B80">
          <w:rPr>
            <w:noProof/>
            <w:webHidden/>
          </w:rPr>
          <w:fldChar w:fldCharType="begin"/>
        </w:r>
        <w:r w:rsidR="00AE3B80">
          <w:rPr>
            <w:noProof/>
            <w:webHidden/>
          </w:rPr>
          <w:instrText xml:space="preserve"> PAGEREF _Toc139626032 \h </w:instrText>
        </w:r>
        <w:r w:rsidR="00AE3B80">
          <w:rPr>
            <w:noProof/>
            <w:webHidden/>
          </w:rPr>
        </w:r>
        <w:r w:rsidR="00AE3B80">
          <w:rPr>
            <w:noProof/>
            <w:webHidden/>
          </w:rPr>
          <w:fldChar w:fldCharType="separate"/>
        </w:r>
        <w:r w:rsidR="00AE3B80">
          <w:rPr>
            <w:noProof/>
            <w:webHidden/>
          </w:rPr>
          <w:t>9</w:t>
        </w:r>
        <w:r w:rsidR="00AE3B80">
          <w:rPr>
            <w:noProof/>
            <w:webHidden/>
          </w:rPr>
          <w:fldChar w:fldCharType="end"/>
        </w:r>
      </w:hyperlink>
    </w:p>
    <w:p w14:paraId="64193059" w14:textId="67950705" w:rsidR="00AE3B80" w:rsidRDefault="000618EA">
      <w:pPr>
        <w:pStyle w:val="TOC3"/>
        <w:rPr>
          <w:rFonts w:asciiTheme="minorHAnsi" w:eastAsiaTheme="minorEastAsia" w:hAnsiTheme="minorHAnsi" w:cstheme="minorBidi"/>
          <w:noProof/>
          <w:sz w:val="22"/>
          <w:szCs w:val="22"/>
        </w:rPr>
      </w:pPr>
      <w:hyperlink w:anchor="_Toc139626033" w:history="1">
        <w:r w:rsidR="00AE3B80" w:rsidRPr="00AD59F4">
          <w:rPr>
            <w:rStyle w:val="Hyperlink"/>
            <w:noProof/>
          </w:rPr>
          <w:t>Responsive Reserve (RRS) Requirement Details</w:t>
        </w:r>
        <w:r w:rsidR="00AE3B80">
          <w:rPr>
            <w:noProof/>
            <w:webHidden/>
          </w:rPr>
          <w:tab/>
        </w:r>
        <w:r w:rsidR="00AE3B80">
          <w:rPr>
            <w:noProof/>
            <w:webHidden/>
          </w:rPr>
          <w:fldChar w:fldCharType="begin"/>
        </w:r>
        <w:r w:rsidR="00AE3B80">
          <w:rPr>
            <w:noProof/>
            <w:webHidden/>
          </w:rPr>
          <w:instrText xml:space="preserve"> PAGEREF _Toc139626033 \h </w:instrText>
        </w:r>
        <w:r w:rsidR="00AE3B80">
          <w:rPr>
            <w:noProof/>
            <w:webHidden/>
          </w:rPr>
        </w:r>
        <w:r w:rsidR="00AE3B80">
          <w:rPr>
            <w:noProof/>
            <w:webHidden/>
          </w:rPr>
          <w:fldChar w:fldCharType="separate"/>
        </w:r>
        <w:r w:rsidR="00AE3B80">
          <w:rPr>
            <w:noProof/>
            <w:webHidden/>
          </w:rPr>
          <w:t>15</w:t>
        </w:r>
        <w:r w:rsidR="00AE3B80">
          <w:rPr>
            <w:noProof/>
            <w:webHidden/>
          </w:rPr>
          <w:fldChar w:fldCharType="end"/>
        </w:r>
      </w:hyperlink>
    </w:p>
    <w:p w14:paraId="35609F93" w14:textId="4936C07A" w:rsidR="00AE3B80" w:rsidRDefault="000618EA">
      <w:pPr>
        <w:pStyle w:val="TOC3"/>
        <w:rPr>
          <w:rFonts w:asciiTheme="minorHAnsi" w:eastAsiaTheme="minorEastAsia" w:hAnsiTheme="minorHAnsi" w:cstheme="minorBidi"/>
          <w:noProof/>
          <w:sz w:val="22"/>
          <w:szCs w:val="22"/>
        </w:rPr>
      </w:pPr>
      <w:hyperlink w:anchor="_Toc139626034" w:history="1">
        <w:r w:rsidR="00AE3B80" w:rsidRPr="00AD59F4">
          <w:rPr>
            <w:rStyle w:val="Hyperlink"/>
            <w:noProof/>
          </w:rPr>
          <w:t>ERCOT Contingency Reserve Service (ECRS) Details</w:t>
        </w:r>
        <w:r w:rsidR="00AE3B80">
          <w:rPr>
            <w:noProof/>
            <w:webHidden/>
          </w:rPr>
          <w:tab/>
        </w:r>
        <w:r w:rsidR="00AE3B80">
          <w:rPr>
            <w:noProof/>
            <w:webHidden/>
          </w:rPr>
          <w:fldChar w:fldCharType="begin"/>
        </w:r>
        <w:r w:rsidR="00AE3B80">
          <w:rPr>
            <w:noProof/>
            <w:webHidden/>
          </w:rPr>
          <w:instrText xml:space="preserve"> PAGEREF _Toc139626034 \h </w:instrText>
        </w:r>
        <w:r w:rsidR="00AE3B80">
          <w:rPr>
            <w:noProof/>
            <w:webHidden/>
          </w:rPr>
        </w:r>
        <w:r w:rsidR="00AE3B80">
          <w:rPr>
            <w:noProof/>
            <w:webHidden/>
          </w:rPr>
          <w:fldChar w:fldCharType="separate"/>
        </w:r>
        <w:r w:rsidR="00AE3B80">
          <w:rPr>
            <w:noProof/>
            <w:webHidden/>
          </w:rPr>
          <w:t>16</w:t>
        </w:r>
        <w:r w:rsidR="00AE3B80">
          <w:rPr>
            <w:noProof/>
            <w:webHidden/>
          </w:rPr>
          <w:fldChar w:fldCharType="end"/>
        </w:r>
      </w:hyperlink>
    </w:p>
    <w:p w14:paraId="3CE33AE1" w14:textId="56D68AB1"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6" w:name="_Toc139626030"/>
      <w:r>
        <w:lastRenderedPageBreak/>
        <w:t>Introduction</w:t>
      </w:r>
      <w:bookmarkEnd w:id="6"/>
    </w:p>
    <w:p w14:paraId="7456A932" w14:textId="3B724C85"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w:t>
      </w:r>
      <w:r w:rsidR="005F6465">
        <w:rPr>
          <w:iCs/>
          <w:szCs w:val="20"/>
        </w:rPr>
        <w:t>review</w:t>
      </w:r>
      <w:r w:rsidR="005F6465" w:rsidRPr="003A24F9">
        <w:rPr>
          <w:iCs/>
          <w:szCs w:val="20"/>
        </w:rPr>
        <w:t xml:space="preserve"> </w:t>
      </w:r>
      <w:r w:rsidR="00B320AB" w:rsidRPr="003A24F9">
        <w:rPr>
          <w:iCs/>
          <w:szCs w:val="20"/>
        </w:rPr>
        <w:t>of this methodology by the ERCOT</w:t>
      </w:r>
      <w:r w:rsidR="005F6465">
        <w:rPr>
          <w:iCs/>
          <w:szCs w:val="20"/>
        </w:rPr>
        <w:t xml:space="preserve"> Board of Directors and approval by the</w:t>
      </w:r>
      <w:r w:rsidR="00B320AB" w:rsidRPr="003A24F9">
        <w:rPr>
          <w:iCs/>
          <w:szCs w:val="20"/>
        </w:rPr>
        <w:t xml:space="preserve"> </w:t>
      </w:r>
      <w:r w:rsidR="00CA2966">
        <w:t>Public Utility Commission of Texas (PUCT)</w:t>
      </w:r>
      <w:r w:rsidR="00B320AB" w:rsidRPr="003A24F9">
        <w:rPr>
          <w:iCs/>
          <w:szCs w:val="20"/>
        </w:rPr>
        <w:t>.</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16430BC1"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w:t>
      </w:r>
      <w:r w:rsidR="00DC539A">
        <w:rPr>
          <w:iCs/>
          <w:szCs w:val="20"/>
        </w:rPr>
        <w:t xml:space="preserve">ERCOT Contingency Reserve Service (ECRS), </w:t>
      </w:r>
      <w:r w:rsidR="00253066">
        <w:rPr>
          <w:iCs/>
          <w:szCs w:val="20"/>
        </w:rPr>
        <w:t>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7" w:name="_Toc342049962"/>
      <w:r>
        <w:br w:type="page"/>
      </w:r>
      <w:bookmarkStart w:id="8" w:name="_Toc139626031"/>
      <w:r w:rsidR="00B320AB" w:rsidRPr="003A24F9">
        <w:lastRenderedPageBreak/>
        <w:t xml:space="preserve">Regulation </w:t>
      </w:r>
      <w:r w:rsidR="00070BB4" w:rsidRPr="003A24F9">
        <w:t>Service</w:t>
      </w:r>
      <w:r w:rsidR="00B320AB" w:rsidRPr="003A24F9">
        <w:t xml:space="preserve"> Requirement Details</w:t>
      </w:r>
      <w:bookmarkEnd w:id="7"/>
      <w:bookmarkEnd w:id="8"/>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w:t>
      </w:r>
      <w:proofErr w:type="gramStart"/>
      <w:r w:rsidR="00E854D1" w:rsidRPr="003A24F9">
        <w:rPr>
          <w:iCs/>
          <w:szCs w:val="20"/>
        </w:rPr>
        <w:t>in order to</w:t>
      </w:r>
      <w:proofErr w:type="gramEnd"/>
      <w:r w:rsidR="00E854D1" w:rsidRPr="003A24F9">
        <w:rPr>
          <w:iCs/>
          <w:szCs w:val="20"/>
        </w:rPr>
        <w:t xml:space="preserve">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63AE6255"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Registration information, CPS1 data, Regulation Service deployment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w:t>
      </w:r>
      <w:r w:rsidR="002A372B">
        <w:rPr>
          <w:iCs/>
          <w:szCs w:val="20"/>
        </w:rPr>
        <w:t xml:space="preserve">calculate </w:t>
      </w:r>
      <w:r w:rsidR="00EC31F8" w:rsidRPr="003A24F9">
        <w:rPr>
          <w:iCs/>
          <w:szCs w:val="20"/>
        </w:rPr>
        <w:t xml:space="preserve">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2A372B">
        <w:rPr>
          <w:iCs/>
          <w:szCs w:val="20"/>
        </w:rPr>
        <w:t xml:space="preserve">forecast error </w:t>
      </w:r>
      <w:r w:rsidR="00EC31F8" w:rsidRPr="003A24F9">
        <w:rPr>
          <w:iCs/>
          <w:szCs w:val="20"/>
        </w:rPr>
        <w:t>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w:t>
      </w:r>
      <w:r w:rsidR="002A372B">
        <w:rPr>
          <w:iCs/>
          <w:szCs w:val="20"/>
        </w:rPr>
        <w:t xml:space="preserve">calculate </w:t>
      </w:r>
      <w:r w:rsidR="00EC31F8" w:rsidRPr="003A24F9">
        <w:rPr>
          <w:iCs/>
          <w:szCs w:val="20"/>
        </w:rPr>
        <w:t xml:space="preserve">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2A372B">
        <w:rPr>
          <w:iCs/>
          <w:szCs w:val="20"/>
        </w:rPr>
        <w:t xml:space="preserve">forecast error </w:t>
      </w:r>
      <w:r w:rsidR="00EC31F8" w:rsidRPr="003A24F9">
        <w:rPr>
          <w:iCs/>
          <w:szCs w:val="20"/>
        </w:rPr>
        <w:t xml:space="preserve">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w:t>
      </w:r>
      <w:r w:rsidR="00F70540">
        <w:rPr>
          <w:iCs/>
          <w:szCs w:val="20"/>
        </w:rPr>
        <w:t xml:space="preserve"> </w:t>
      </w:r>
      <w:r w:rsidR="00FA29F0">
        <w:rPr>
          <w:iCs/>
          <w:szCs w:val="20"/>
        </w:rPr>
        <w:t>To better reflect balancing needs within the hours, t</w:t>
      </w:r>
      <w:r w:rsidR="00F70540">
        <w:rPr>
          <w:iCs/>
          <w:szCs w:val="20"/>
        </w:rPr>
        <w:t xml:space="preserve">he net load variability may be updated to account </w:t>
      </w:r>
      <w:r w:rsidR="00FA29F0">
        <w:rPr>
          <w:iCs/>
          <w:szCs w:val="20"/>
        </w:rPr>
        <w:t xml:space="preserve">for </w:t>
      </w:r>
      <w:r w:rsidR="00FA29F0" w:rsidRPr="003A24F9">
        <w:rPr>
          <w:iCs/>
          <w:szCs w:val="20"/>
        </w:rPr>
        <w:t>accumulated</w:t>
      </w:r>
      <w:r w:rsidR="00FA29F0" w:rsidRPr="00FA29F0">
        <w:rPr>
          <w:iCs/>
          <w:szCs w:val="20"/>
        </w:rPr>
        <w:t xml:space="preserve"> Area Control Error (ACE).</w:t>
      </w:r>
    </w:p>
    <w:p w14:paraId="7903790B" w14:textId="33FF43FA" w:rsidR="001001E7" w:rsidRDefault="00EC31F8" w:rsidP="00DC7664">
      <w:pPr>
        <w:pStyle w:val="BodyText"/>
        <w:keepNext w:val="0"/>
        <w:keepLines w:val="0"/>
        <w:widowControl/>
        <w:autoSpaceDE/>
        <w:autoSpaceDN/>
        <w:adjustRightInd/>
        <w:spacing w:after="240"/>
        <w:rPr>
          <w:iCs/>
          <w:szCs w:val="20"/>
        </w:rPr>
      </w:pPr>
      <w:proofErr w:type="gramStart"/>
      <w:r w:rsidRPr="003A24F9">
        <w:rPr>
          <w:iCs/>
          <w:szCs w:val="20"/>
        </w:rPr>
        <w:t>In order to</w:t>
      </w:r>
      <w:proofErr w:type="gramEnd"/>
      <w:r w:rsidRPr="003A24F9">
        <w:rPr>
          <w:iCs/>
          <w:szCs w:val="20"/>
        </w:rPr>
        <w:t xml:space="preserve">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w:t>
      </w:r>
      <w:r w:rsidR="002F5B81">
        <w:rPr>
          <w:iCs/>
          <w:szCs w:val="20"/>
        </w:rPr>
        <w:t xml:space="preserve">forecast error </w:t>
      </w:r>
      <w:r w:rsidR="00CA6243">
        <w:rPr>
          <w:iCs/>
          <w:szCs w:val="20"/>
        </w:rPr>
        <w:t xml:space="preserve">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w:t>
      </w:r>
      <w:r w:rsidR="002F5B81">
        <w:rPr>
          <w:iCs/>
          <w:szCs w:val="20"/>
        </w:rPr>
        <w:t xml:space="preserve">forecast error </w:t>
      </w:r>
      <w:r w:rsidR="00CA6243">
        <w:rPr>
          <w:iCs/>
          <w:szCs w:val="20"/>
        </w:rPr>
        <w:t xml:space="preserve">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w:t>
      </w:r>
      <w:proofErr w:type="gramStart"/>
      <w:r>
        <w:t>needed</w:t>
      </w:r>
      <w:proofErr w:type="gramEnd"/>
      <w:r>
        <w:t xml:space="preserve">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w:t>
      </w:r>
      <w:proofErr w:type="gramStart"/>
      <w:r w:rsidR="000D0621" w:rsidRPr="003A24F9">
        <w:rPr>
          <w:iCs/>
          <w:szCs w:val="20"/>
        </w:rPr>
        <w:t>during the course of</w:t>
      </w:r>
      <w:proofErr w:type="gramEnd"/>
      <w:r w:rsidR="000D0621" w:rsidRPr="003A24F9">
        <w:rPr>
          <w:iCs/>
          <w:szCs w:val="20"/>
        </w:rPr>
        <w:t xml:space="preserve">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lastRenderedPageBreak/>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146E1A82" w14:textId="51228DD5" w:rsidR="00B320AB" w:rsidRPr="003A24F9" w:rsidRDefault="00B320AB" w:rsidP="0051646F">
      <w:pPr>
        <w:pStyle w:val="H3"/>
        <w:ind w:left="0" w:firstLine="0"/>
        <w:jc w:val="both"/>
      </w:pPr>
      <w:bookmarkStart w:id="9" w:name="_Toc342049963"/>
      <w:bookmarkStart w:id="10" w:name="_Toc139626032"/>
      <w:r w:rsidRPr="003A24F9">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9"/>
      <w:bookmarkEnd w:id="10"/>
    </w:p>
    <w:p w14:paraId="5EFB972F" w14:textId="77777777" w:rsidR="00B320AB" w:rsidRDefault="00B320AB" w:rsidP="00DC7664">
      <w:pPr>
        <w:pStyle w:val="Heading5"/>
        <w:spacing w:after="100" w:afterAutospacing="1"/>
        <w:jc w:val="both"/>
      </w:pPr>
      <w:r>
        <w:t>Introduction</w:t>
      </w:r>
    </w:p>
    <w:p w14:paraId="74E3DB7C" w14:textId="17804218"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 xml:space="preserve">esources capable of being ramped to a specified output level within 30 minutes or </w:t>
      </w:r>
      <w:r w:rsidR="00056394">
        <w:t xml:space="preserve">Controllable </w:t>
      </w:r>
      <w:r>
        <w:t>Load</w:t>
      </w:r>
      <w:r w:rsidR="00584562">
        <w:t xml:space="preserve"> Resource</w:t>
      </w:r>
      <w:r>
        <w:t xml:space="preserve">s that are capable of being interrupted within 30 minutes and that are capable of running (or being interrupted) at a specified output level for at least </w:t>
      </w:r>
      <w:r w:rsidR="00056394">
        <w:t>four</w:t>
      </w:r>
      <w:r>
        <w:t xml:space="preserve"> </w:t>
      </w:r>
      <w:r w:rsidR="00056394">
        <w:t xml:space="preserve">consecutive </w:t>
      </w:r>
      <w:r>
        <w:t>hour</w:t>
      </w:r>
      <w:r w:rsidR="00056394">
        <w:t>s</w:t>
      </w:r>
      <w:r>
        <w:t xml:space="preserve">.  </w:t>
      </w:r>
      <w:r w:rsidR="00056394">
        <w:t xml:space="preserve">Non-Spin may also be provided by Load Resources that are not Controllable Load Resources and </w:t>
      </w:r>
      <w:proofErr w:type="gramStart"/>
      <w:r w:rsidR="00056394">
        <w:t>are capable of reducing</w:t>
      </w:r>
      <w:proofErr w:type="gramEnd"/>
      <w:r w:rsidR="00056394">
        <w:t xml:space="preserve"> consumption based on an ERCOT Extensible Markup Language (XML) instruction within 30 minutes and maintaining that deployment until recalled.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08243585" w14:textId="1730BFD9" w:rsidR="0022345B" w:rsidRDefault="0022345B" w:rsidP="00DC7664">
      <w:pPr>
        <w:pStyle w:val="BodyTextNumbered"/>
        <w:ind w:left="0" w:firstLine="0"/>
        <w:jc w:val="both"/>
      </w:pPr>
      <w:r>
        <w:t>The periods when load is increasing and wind</w:t>
      </w:r>
      <w:r w:rsidR="00441A1F">
        <w:t xml:space="preserve"> and/or solar are</w:t>
      </w:r>
      <w:r>
        <w:t xml:space="preserve">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 xml:space="preserve">Analysis for Non-Spin requirements are conducted using data from the same month of previous three years.  For the purpose of determining the amount of </w:t>
      </w:r>
      <w:proofErr w:type="gramStart"/>
      <w:r>
        <w:t>Non-Spin</w:t>
      </w:r>
      <w:proofErr w:type="gramEnd"/>
      <w:r>
        <w:t xml:space="preserve"> to purchase for each hour of the day,</w:t>
      </w:r>
      <w:r w:rsidR="00DB043D">
        <w:t xml:space="preserve"> hours will be placed into 4-</w:t>
      </w:r>
      <w:r>
        <w:t xml:space="preserve">hour blocks.  The </w:t>
      </w:r>
      <w:r w:rsidR="00D62CAA">
        <w:t>net load</w:t>
      </w:r>
      <w:r>
        <w:t xml:space="preserve"> uncertainty for the analyzed days for all hours which </w:t>
      </w:r>
      <w:proofErr w:type="gramStart"/>
      <w:r>
        <w:t xml:space="preserve">are </w:t>
      </w:r>
      <w:r w:rsidR="00DB043D">
        <w:t>considered to be</w:t>
      </w:r>
      <w:proofErr w:type="gramEnd"/>
      <w:r w:rsidR="00DB043D">
        <w:t xml:space="preserv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11" w:name="_Hlk87454449"/>
      <w:r>
        <w:t xml:space="preserve">ERCOT will post the monthly amounts for Non-Spin requirements </w:t>
      </w:r>
      <w:r w:rsidRPr="005C28BF">
        <w:t>for</w:t>
      </w:r>
      <w:r>
        <w:t xml:space="preserve"> the upcoming year on the MIS.</w:t>
      </w:r>
      <w:r w:rsidR="00F802A7">
        <w:t xml:space="preserve"> </w:t>
      </w:r>
      <w:bookmarkStart w:id="12"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 xml:space="preserve">identified as having an increased potential of high forecast </w:t>
      </w:r>
      <w:r w:rsidR="00F802A7" w:rsidRPr="00F802A7">
        <w:lastRenderedPageBreak/>
        <w:t>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12"/>
    </w:p>
    <w:bookmarkEnd w:id="11"/>
    <w:p w14:paraId="5041224C" w14:textId="77777777" w:rsidR="00CB6841" w:rsidRDefault="00CB6841" w:rsidP="00CB6841">
      <w:pPr>
        <w:pStyle w:val="BodyTextNumbered"/>
        <w:ind w:left="0" w:firstLine="0"/>
        <w:jc w:val="both"/>
      </w:pPr>
      <w:r>
        <w:t xml:space="preserve">The minimum amount of Non-Spin procured from SCED dispatchable Resources in any hour shall not be less than </w:t>
      </w:r>
      <w:r w:rsidRPr="004F0241">
        <w:t>ERCOT’s Most Severe Single Contingency (MSSC) value</w:t>
      </w:r>
      <w:r>
        <w:t>.</w:t>
      </w:r>
    </w:p>
    <w:p w14:paraId="746E8698" w14:textId="77777777" w:rsidR="007F24C1" w:rsidRPr="002C73F6" w:rsidRDefault="007F24C1" w:rsidP="00DC7664">
      <w:pPr>
        <w:pStyle w:val="Heading5"/>
        <w:spacing w:after="100" w:afterAutospacing="1"/>
        <w:jc w:val="both"/>
      </w:pPr>
      <w:r w:rsidRPr="002C73F6">
        <w:t>Procedure</w:t>
      </w:r>
    </w:p>
    <w:p w14:paraId="4F2E739F" w14:textId="1722DC45" w:rsidR="00D62CAA" w:rsidRDefault="00AE3B80" w:rsidP="00DC7664">
      <w:pPr>
        <w:pStyle w:val="BodyTextNumbered"/>
        <w:ind w:left="0" w:firstLine="0"/>
        <w:jc w:val="both"/>
      </w:pPr>
      <w:r>
        <w:t>ERCOT will determine the Non-Spin requirement using the 75</w:t>
      </w:r>
      <w:r w:rsidRPr="006C525D">
        <w:rPr>
          <w:vertAlign w:val="superscript"/>
        </w:rPr>
        <w:t>th</w:t>
      </w:r>
      <w:r>
        <w:t xml:space="preserve"> to 95</w:t>
      </w:r>
      <w:r w:rsidRPr="006C525D">
        <w:rPr>
          <w:vertAlign w:val="superscript"/>
        </w:rPr>
        <w:t>th</w:t>
      </w:r>
      <w:r>
        <w: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w:t>
      </w:r>
      <w:r w:rsidR="00F84F3B">
        <w:t xml:space="preserve">The COPs and MTLF used for </w:t>
      </w:r>
      <w:r w:rsidR="00F84F3B">
        <w:rPr>
          <w:iCs/>
        </w:rPr>
        <w:t xml:space="preserve">HE23, HE24, HE01 and HE02 </w:t>
      </w:r>
      <w:r w:rsidR="00F84F3B">
        <w:t>are the updated values as of four hours prior to each Operating Hour. For remaining hours, t</w:t>
      </w:r>
      <w:r>
        <w:t xml:space="preserve">he COPs and MTLF used are the updated values as of six hours prior to each Operating Hour.  The net load uncertainty is then defined as the difference between </w:t>
      </w:r>
      <w:r w:rsidRPr="00623874">
        <w:t xml:space="preserve">the </w:t>
      </w:r>
      <w:r>
        <w:t xml:space="preserve">average </w:t>
      </w:r>
      <w:r w:rsidRPr="00623874">
        <w:t>5-min</w:t>
      </w:r>
      <w:r>
        <w:t>ute</w:t>
      </w:r>
      <w:r w:rsidRPr="00623874">
        <w:t xml:space="preserve"> net load within the hour</w:t>
      </w:r>
      <w:r w:rsidDel="00623874">
        <w:t xml:space="preserve"> </w:t>
      </w:r>
      <w:r>
        <w:t xml:space="preserve">and the forecasted net load.  </w:t>
      </w:r>
    </w:p>
    <w:p w14:paraId="44168516" w14:textId="0EE426EE" w:rsidR="005C06D5" w:rsidRDefault="00AE3B80" w:rsidP="00AE3B80">
      <w:pPr>
        <w:pStyle w:val="BodyTextNumbered"/>
        <w:ind w:left="0" w:firstLine="0"/>
        <w:jc w:val="both"/>
        <w:rPr>
          <w:iCs/>
        </w:rPr>
      </w:pPr>
      <w:r>
        <w:rPr>
          <w:iCs/>
        </w:rPr>
        <w:t>The risk of net load ramp is determined based on the change in net load over an hour divided by highest observed net load for the season</w:t>
      </w:r>
      <w:r w:rsidRPr="00C533B6">
        <w:rPr>
          <w:iCs/>
        </w:rPr>
        <w:t xml:space="preserve">.  </w:t>
      </w:r>
      <w:r w:rsidR="00714F0F" w:rsidRPr="00C533B6">
        <w:rPr>
          <w:iCs/>
        </w:rPr>
        <w:t>A fixed value of 68</w:t>
      </w:r>
      <w:r w:rsidR="00714F0F" w:rsidRPr="00C533B6">
        <w:rPr>
          <w:iCs/>
          <w:vertAlign w:val="superscript"/>
        </w:rPr>
        <w:t>th</w:t>
      </w:r>
      <w:r w:rsidR="00714F0F" w:rsidRPr="00C533B6">
        <w:rPr>
          <w:iCs/>
        </w:rPr>
        <w:t xml:space="preserve"> percentile will be assigned to </w:t>
      </w:r>
      <w:r w:rsidR="00000CB5" w:rsidRPr="00C533B6">
        <w:rPr>
          <w:iCs/>
        </w:rPr>
        <w:t>HE23, HE24, HE01 and HE02</w:t>
      </w:r>
      <w:r w:rsidR="00787295" w:rsidRPr="00C533B6">
        <w:rPr>
          <w:iCs/>
        </w:rPr>
        <w:t xml:space="preserve"> to the net load forecast uncertainty calculated previously</w:t>
      </w:r>
      <w:r w:rsidR="00000CB5" w:rsidRPr="00C533B6">
        <w:rPr>
          <w:iCs/>
        </w:rPr>
        <w:t xml:space="preserve">. </w:t>
      </w:r>
      <w:r w:rsidR="00C16F0F" w:rsidRPr="00C533B6">
        <w:rPr>
          <w:iCs/>
        </w:rPr>
        <w:t>Additionally, i</w:t>
      </w:r>
      <w:r w:rsidR="00787295" w:rsidRPr="00C533B6">
        <w:rPr>
          <w:iCs/>
        </w:rPr>
        <w:t xml:space="preserve">n all seasons excluding Winter, </w:t>
      </w:r>
      <w:r w:rsidR="00C16F0F" w:rsidRPr="00C533B6">
        <w:rPr>
          <w:iCs/>
        </w:rPr>
        <w:t xml:space="preserve">in hours </w:t>
      </w:r>
      <w:r w:rsidR="00E2671A" w:rsidRPr="00C533B6">
        <w:rPr>
          <w:iCs/>
        </w:rPr>
        <w:t xml:space="preserve">HE03, HE04, HE05, HE06 </w:t>
      </w:r>
      <w:r w:rsidR="00C16F0F" w:rsidRPr="00C533B6">
        <w:rPr>
          <w:iCs/>
        </w:rPr>
        <w:t>a fixed value of 68</w:t>
      </w:r>
      <w:r w:rsidR="00C16F0F" w:rsidRPr="00C533B6">
        <w:rPr>
          <w:iCs/>
          <w:vertAlign w:val="superscript"/>
        </w:rPr>
        <w:t>th</w:t>
      </w:r>
      <w:r w:rsidR="00C16F0F" w:rsidRPr="00C533B6">
        <w:rPr>
          <w:iCs/>
        </w:rPr>
        <w:t xml:space="preserve"> percentile will be assigned for</w:t>
      </w:r>
      <w:r w:rsidR="00787295" w:rsidRPr="00C533B6">
        <w:rPr>
          <w:iCs/>
        </w:rPr>
        <w:t xml:space="preserve"> the net load forecast uncertainty calculated previously</w:t>
      </w:r>
      <w:r w:rsidR="00285156" w:rsidRPr="00C533B6">
        <w:rPr>
          <w:iCs/>
        </w:rPr>
        <w:t>.</w:t>
      </w:r>
      <w:r w:rsidR="00E2671A">
        <w:rPr>
          <w:iCs/>
        </w:rPr>
        <w:t xml:space="preserve"> </w:t>
      </w:r>
      <w:r w:rsidR="00285156">
        <w:rPr>
          <w:iCs/>
        </w:rPr>
        <w:t>For the remaining hours, a</w:t>
      </w:r>
      <w:r>
        <w:rPr>
          <w:iCs/>
        </w:rPr>
        <w:t xml:space="preserve"> fixed value of percentile ranging between 75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75</w:t>
      </w:r>
      <w:r w:rsidRPr="006C525D">
        <w:rPr>
          <w:iCs/>
          <w:vertAlign w:val="superscript"/>
        </w:rPr>
        <w:t>th</w:t>
      </w:r>
      <w:r>
        <w:rPr>
          <w:iCs/>
        </w:rPr>
        <w:t xml:space="preserve"> percentile for periods with lowest risks.</w:t>
      </w:r>
      <w:r w:rsidR="00F64B1D">
        <w:rPr>
          <w:iCs/>
        </w:rPr>
        <w:t xml:space="preserve"> </w:t>
      </w:r>
    </w:p>
    <w:p w14:paraId="2EFC6D2B" w14:textId="2F228849" w:rsidR="00853FD4" w:rsidRDefault="00345FE3" w:rsidP="00AE3B80">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2473F475"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w:t>
      </w:r>
      <w:r w:rsidR="00EF04B5">
        <w:rPr>
          <w:iCs/>
        </w:rPr>
        <w:lastRenderedPageBreak/>
        <w:t>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p>
    <w:p w14:paraId="77A851CC" w14:textId="3B3D76B0" w:rsidR="00BF7144"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2BC9596A" w14:textId="45D8114F" w:rsidR="00B320AB" w:rsidRPr="003A24F9" w:rsidRDefault="00CF54B2" w:rsidP="0051646F">
      <w:pPr>
        <w:pStyle w:val="H3"/>
        <w:tabs>
          <w:tab w:val="clear" w:pos="1080"/>
          <w:tab w:val="left" w:pos="7485"/>
        </w:tabs>
        <w:ind w:left="0" w:firstLine="0"/>
        <w:jc w:val="both"/>
      </w:pPr>
      <w:bookmarkStart w:id="13" w:name="_Toc342049964"/>
      <w:bookmarkStart w:id="14" w:name="_Toc139626033"/>
      <w:r>
        <w:t>Responsive</w:t>
      </w:r>
      <w:r w:rsidR="00B320AB" w:rsidRPr="003A24F9">
        <w:t xml:space="preserve"> Reserve (RRS) Requirement</w:t>
      </w:r>
      <w:r w:rsidR="006C49B5" w:rsidRPr="003A24F9">
        <w:t xml:space="preserve"> Details</w:t>
      </w:r>
      <w:bookmarkEnd w:id="13"/>
      <w:bookmarkEnd w:id="14"/>
      <w:r w:rsidR="00B320AB" w:rsidRPr="003A24F9">
        <w:t xml:space="preserve"> </w:t>
      </w:r>
    </w:p>
    <w:p w14:paraId="6677FE17" w14:textId="4767A472"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w:t>
      </w:r>
      <w:proofErr w:type="gramStart"/>
      <w:r w:rsidRPr="00E81DE2">
        <w:t>one to one</w:t>
      </w:r>
      <w:proofErr w:type="gramEnd"/>
      <w:r w:rsidRPr="00E81DE2">
        <w:t xml:space="preserve"> equivalency ratio.  The minimum level of RRS procured from Resources providing RRS using Primary Frequency Response shall be determined for each month by ERCOT </w:t>
      </w:r>
      <w:proofErr w:type="gramStart"/>
      <w:r w:rsidRPr="00E81DE2">
        <w:t>through the use of</w:t>
      </w:r>
      <w:proofErr w:type="gramEnd"/>
      <w:r w:rsidRPr="00E81DE2">
        <w:t xml:space="preserve"> studies and shall not be less than </w:t>
      </w:r>
      <w:r w:rsidR="00BF7A67">
        <w:t>1,</w:t>
      </w:r>
      <w:r w:rsidR="00CD25CF">
        <w:t>365</w:t>
      </w:r>
      <w:r>
        <w:t xml:space="preserve"> </w:t>
      </w:r>
      <w:r w:rsidRPr="00E81DE2">
        <w:t xml:space="preserve">MWs.  </w:t>
      </w:r>
      <w:ins w:id="15" w:author="ERCOT" w:date="2024-12-19T14:18:00Z">
        <w:r w:rsidR="00B91F12">
          <w:t>T</w:t>
        </w:r>
        <w:r w:rsidR="00B91F12" w:rsidRPr="000E69DB">
          <w:rPr>
            <w:iCs/>
            <w:kern w:val="24"/>
          </w:rPr>
          <w:t>he maximum amount of RRS</w:t>
        </w:r>
        <w:r w:rsidR="00B91F12">
          <w:rPr>
            <w:iCs/>
            <w:kern w:val="24"/>
          </w:rPr>
          <w:t xml:space="preserve"> using </w:t>
        </w:r>
        <w:r w:rsidR="00B91F12" w:rsidRPr="000E69DB">
          <w:rPr>
            <w:iCs/>
            <w:kern w:val="24"/>
          </w:rPr>
          <w:t>P</w:t>
        </w:r>
        <w:r w:rsidR="00B91F12">
          <w:rPr>
            <w:iCs/>
            <w:kern w:val="24"/>
          </w:rPr>
          <w:t xml:space="preserve">rimary </w:t>
        </w:r>
        <w:r w:rsidR="00B91F12" w:rsidRPr="000E69DB">
          <w:rPr>
            <w:iCs/>
            <w:kern w:val="24"/>
          </w:rPr>
          <w:t>F</w:t>
        </w:r>
        <w:r w:rsidR="00B91F12">
          <w:rPr>
            <w:iCs/>
            <w:kern w:val="24"/>
          </w:rPr>
          <w:t>requency Response that</w:t>
        </w:r>
        <w:r w:rsidR="00B91F12" w:rsidRPr="000E69DB">
          <w:rPr>
            <w:iCs/>
            <w:kern w:val="24"/>
          </w:rPr>
          <w:t xml:space="preserve"> a single Resource can provide</w:t>
        </w:r>
        <w:r w:rsidR="00B91F12">
          <w:rPr>
            <w:iCs/>
            <w:kern w:val="24"/>
          </w:rPr>
          <w:t xml:space="preserve"> is limited to 157 MW</w:t>
        </w:r>
        <w:r w:rsidR="00B91F12" w:rsidRPr="000E69DB">
          <w:rPr>
            <w:iCs/>
            <w:kern w:val="24"/>
          </w:rPr>
          <w:t>.</w:t>
        </w:r>
        <w:r w:rsidR="00B91F12">
          <w:rPr>
            <w:iCs/>
            <w:kern w:val="24"/>
          </w:rPr>
          <w:t xml:space="preserve">  </w:t>
        </w:r>
      </w:ins>
      <w:r w:rsidRPr="00E81DE2">
        <w:t xml:space="preserve">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w:t>
      </w:r>
      <w:proofErr w:type="gramStart"/>
      <w:r w:rsidRPr="00E81DE2">
        <w:t>generators</w:t>
      </w:r>
      <w:proofErr w:type="gramEnd"/>
      <w:r w:rsidRPr="00E81DE2">
        <w:t xml:space="preserve">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 xml:space="preserve">Load Resources excluding Controllable </w:t>
      </w:r>
      <w:r w:rsidRPr="00E81DE2">
        <w:rPr>
          <w:szCs w:val="20"/>
        </w:rPr>
        <w:lastRenderedPageBreak/>
        <w:t>Load Resources.</w:t>
      </w:r>
      <w:r w:rsidR="00C90668" w:rsidRPr="00C90668">
        <w:t xml:space="preserve"> </w:t>
      </w:r>
    </w:p>
    <w:p w14:paraId="245B963E" w14:textId="055A5036" w:rsidR="00C90668" w:rsidRDefault="00C90668" w:rsidP="00A63BC3">
      <w:pPr>
        <w:spacing w:after="240"/>
        <w:jc w:val="both"/>
        <w:rPr>
          <w:szCs w:val="20"/>
        </w:rPr>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p>
    <w:p w14:paraId="42015945" w14:textId="77777777" w:rsidR="00AE3B80" w:rsidRPr="003A24F9" w:rsidRDefault="00AE3B80" w:rsidP="00AE3B80">
      <w:pPr>
        <w:pStyle w:val="H3"/>
        <w:ind w:left="0" w:firstLine="0"/>
        <w:jc w:val="both"/>
      </w:pPr>
      <w:bookmarkStart w:id="16" w:name="_Toc139626034"/>
      <w:r>
        <w:rPr>
          <w:lang w:val="en-US"/>
        </w:rPr>
        <w:t>ERCOT Contingency Reserve Service (ECRS)</w:t>
      </w:r>
      <w:r w:rsidRPr="003A24F9">
        <w:t xml:space="preserve"> Details</w:t>
      </w:r>
      <w:bookmarkEnd w:id="16"/>
    </w:p>
    <w:p w14:paraId="48CA9531" w14:textId="77777777" w:rsidR="00AE3B80" w:rsidRDefault="00AE3B80" w:rsidP="00AE3B80">
      <w:pPr>
        <w:pStyle w:val="Heading5"/>
        <w:spacing w:after="100" w:afterAutospacing="1"/>
        <w:jc w:val="both"/>
      </w:pPr>
      <w:r>
        <w:t>Introduction</w:t>
      </w:r>
    </w:p>
    <w:p w14:paraId="555AD205" w14:textId="773ABDE7" w:rsidR="00AE3B80" w:rsidRPr="00AE3B80" w:rsidRDefault="00AE3B80" w:rsidP="00AE3B80">
      <w:pPr>
        <w:pStyle w:val="BodyTextNumbered"/>
        <w:ind w:left="0" w:firstLine="0"/>
        <w:jc w:val="both"/>
        <w:rPr>
          <w:rStyle w:val="CommentReference"/>
          <w:sz w:val="24"/>
          <w:szCs w:val="20"/>
        </w:rPr>
      </w:pPr>
      <w:r w:rsidRPr="002139D2">
        <w:rPr>
          <w:szCs w:val="24"/>
        </w:rPr>
        <w:t xml:space="preserve">ECRS is a service that is provided using capacity </w:t>
      </w:r>
      <w:r w:rsidR="0061493B">
        <w:rPr>
          <w:szCs w:val="24"/>
        </w:rPr>
        <w:t xml:space="preserve">that is </w:t>
      </w:r>
      <w:r w:rsidR="0061493B">
        <w:t>capable of being ramped to a specified output level within 10 minutes</w:t>
      </w:r>
      <w:r>
        <w:rPr>
          <w:szCs w:val="24"/>
        </w:rPr>
        <w:t xml:space="preserve">.  </w:t>
      </w:r>
      <w:r>
        <w:t xml:space="preserve">ECRS </w:t>
      </w:r>
      <w:r w:rsidRPr="00CD22FE">
        <w:t xml:space="preserve">may be provided by </w:t>
      </w:r>
      <w:r w:rsidRPr="00825800">
        <w:t>unloaded, On-Line Generation Resource capacity; Quick Start Generation Resources (QSGRs)</w:t>
      </w:r>
      <w:r w:rsidRPr="002875C6">
        <w:t xml:space="preserve">; Load Resources that may or may not be controlled by high-set, underfrequency relays; Controllable Load Resources; and </w:t>
      </w:r>
      <w:r w:rsidRPr="007D6C29">
        <w:t xml:space="preserve">Generation Resources operating in synchronous condenser fast-response mode </w:t>
      </w:r>
      <w:r w:rsidRPr="00F46192">
        <w:t>as defined in the Operating Guides.</w:t>
      </w:r>
      <w:r w:rsidRPr="000C2FF8">
        <w:t xml:space="preserve"> </w:t>
      </w:r>
      <w:r>
        <w:t>ECRS</w:t>
      </w:r>
      <w:r w:rsidRPr="00CD22FE">
        <w:t xml:space="preserve"> may be deployed to re</w:t>
      </w:r>
      <w:r>
        <w:t>store</w:t>
      </w:r>
      <w:r w:rsidRPr="00CD22FE">
        <w:t xml:space="preserve"> </w:t>
      </w:r>
      <w:r>
        <w:t>frequency within 10 minutes of a significant frequency deviation to recover deployed Regulation Service</w:t>
      </w:r>
      <w:r w:rsidRPr="00CD22FE">
        <w:t xml:space="preserve">, to compensate for </w:t>
      </w:r>
      <w:r>
        <w:t>intra-hour net l</w:t>
      </w:r>
      <w:r w:rsidRPr="00CD22FE">
        <w:t xml:space="preserve">oad forecast uncertainty </w:t>
      </w:r>
      <w:r>
        <w:t xml:space="preserve">and variability </w:t>
      </w:r>
      <w:r w:rsidRPr="00CD22FE">
        <w:t xml:space="preserve">on days in which large amounts of </w:t>
      </w:r>
      <w:r>
        <w:t>online thermal ramping capability</w:t>
      </w:r>
      <w:r w:rsidRPr="00CD22FE">
        <w:t xml:space="preserve"> </w:t>
      </w:r>
      <w:r>
        <w:t>is</w:t>
      </w:r>
      <w:r w:rsidRPr="00CD22FE">
        <w:t xml:space="preserve"> not available, or when there is a limited amount of capacity availabl</w:t>
      </w:r>
      <w:r w:rsidRPr="00E9642C">
        <w:t>e for Security-Constrained Economic Dispatch (SCED).</w:t>
      </w:r>
    </w:p>
    <w:p w14:paraId="1837FEEF" w14:textId="77777777" w:rsidR="00AE3B80" w:rsidRDefault="00AE3B80" w:rsidP="00AE3B80">
      <w:pPr>
        <w:pStyle w:val="Heading5"/>
        <w:spacing w:after="100" w:afterAutospacing="1"/>
        <w:jc w:val="both"/>
      </w:pPr>
      <w:r>
        <w:t>Procedure</w:t>
      </w:r>
    </w:p>
    <w:p w14:paraId="373BC6A1" w14:textId="705FDEA6" w:rsidR="00AE3B80" w:rsidRDefault="00AE3B80" w:rsidP="00AE3B80">
      <w:pPr>
        <w:pStyle w:val="BodyTextNumbered"/>
        <w:ind w:left="0" w:firstLine="0"/>
        <w:jc w:val="both"/>
      </w:pPr>
      <w:r w:rsidRPr="00E81DE2">
        <w:t xml:space="preserve">ERCOT will procure amounts of </w:t>
      </w:r>
      <w:r>
        <w:t>ECRS</w:t>
      </w:r>
      <w:r w:rsidRPr="00E81DE2">
        <w:t xml:space="preserve"> that vary by hour of the day and by month. </w:t>
      </w:r>
      <w:r>
        <w:t xml:space="preserve">ERCOT will determine the ECRS requirement </w:t>
      </w:r>
      <w:r w:rsidRPr="00B73AC0">
        <w:t xml:space="preserve">as the </w:t>
      </w:r>
      <w:r w:rsidR="00CD25CF">
        <w:t xml:space="preserve">maximum </w:t>
      </w:r>
      <w:r>
        <w:t xml:space="preserve">of </w:t>
      </w:r>
      <w:r w:rsidRPr="00B73AC0">
        <w:t xml:space="preserve">capacity needed to recover frequency following a large unit trip and capacity needed to </w:t>
      </w:r>
      <w:r>
        <w:t>cover for</w:t>
      </w:r>
      <w:r w:rsidRPr="00B73AC0">
        <w:t xml:space="preserve"> </w:t>
      </w:r>
      <w:r>
        <w:t xml:space="preserve">intra-hour </w:t>
      </w:r>
      <w:r w:rsidRPr="00B73AC0">
        <w:t>net load forecast</w:t>
      </w:r>
      <w:r>
        <w:t xml:space="preserve"> </w:t>
      </w:r>
      <w:r w:rsidRPr="00B73AC0">
        <w:t>errors</w:t>
      </w:r>
      <w:r>
        <w:t xml:space="preserve">. </w:t>
      </w:r>
    </w:p>
    <w:p w14:paraId="0B3FE3FC" w14:textId="39CD118C" w:rsidR="00AE3B80" w:rsidRDefault="00AE3B80" w:rsidP="00AE3B80">
      <w:pPr>
        <w:pStyle w:val="BodyTextNumbered"/>
        <w:ind w:left="0" w:firstLine="0"/>
        <w:jc w:val="both"/>
      </w:pPr>
      <w:r>
        <w:t xml:space="preserve">The frequency recovery related capacity for ECRS is computed for each hour in every month as capacity needed following a supply-side trip to recover frequency; will be based on </w:t>
      </w:r>
      <w:r w:rsidRPr="00EB245F">
        <w:t>expected diurnal load, solar, and wind patterns</w:t>
      </w:r>
      <w:r>
        <w:t xml:space="preserve">; </w:t>
      </w:r>
      <w:r w:rsidRPr="004A7CAC">
        <w:t xml:space="preserve">will cover </w:t>
      </w:r>
      <w:r w:rsidR="00CD25CF">
        <w:t>70</w:t>
      </w:r>
      <w:r w:rsidRPr="004A7CAC">
        <w:t>% of historic system inertia conditions for each hour for the month</w:t>
      </w:r>
      <w:r w:rsidR="00A126CD">
        <w:t xml:space="preserve"> and will include an </w:t>
      </w:r>
      <w:r w:rsidR="00A126CD" w:rsidRPr="00A126CD">
        <w:t>adjust</w:t>
      </w:r>
      <w:r w:rsidR="00A126CD">
        <w:t xml:space="preserve">ment </w:t>
      </w:r>
      <w:r w:rsidR="00A126CD" w:rsidRPr="00A126CD">
        <w:t xml:space="preserve">to account for Regulation </w:t>
      </w:r>
      <w:r w:rsidR="00BE79B7">
        <w:t>Up requirement</w:t>
      </w:r>
      <w:r w:rsidR="00A126CD" w:rsidRPr="00A126CD">
        <w:t xml:space="preserve"> in the hour</w:t>
      </w:r>
      <w:r>
        <w:t xml:space="preserve">. </w:t>
      </w:r>
    </w:p>
    <w:p w14:paraId="2D19F7B1" w14:textId="77777777" w:rsidR="00AE3B80" w:rsidRDefault="00AE3B80" w:rsidP="00AE3B80">
      <w:pPr>
        <w:pStyle w:val="BodyTextNumbered"/>
        <w:ind w:left="0" w:firstLine="0"/>
        <w:jc w:val="both"/>
      </w:pPr>
      <w:r>
        <w:t>Intra-hour net load forecast is utilized in establishing Base Points for SCED dispatchable Resources. ERCOT has observed larger intra-hour net load forecast errors during times when there are sudden net load ramps. Through including intra-hour net load forecast errors in calculating ECRS quantities, uncertainty in forecasting intra-hour net load (and hence intra-hour net load ramps) will be accounted for. Specifically, the intra-hour net load forecast error related capacity for ECRS is computed using the 85</w:t>
      </w:r>
      <w:r w:rsidRPr="006C525D">
        <w:rPr>
          <w:vertAlign w:val="superscript"/>
        </w:rPr>
        <w:t>th</w:t>
      </w:r>
      <w:r>
        <w:t xml:space="preserve"> to 95</w:t>
      </w:r>
      <w:r w:rsidRPr="006C525D">
        <w:rPr>
          <w:vertAlign w:val="superscript"/>
        </w:rPr>
        <w:t>th</w:t>
      </w:r>
      <w:r>
        <w: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t>
      </w:r>
      <w:r w:rsidRPr="00623874">
        <w:t xml:space="preserve">the </w:t>
      </w:r>
      <w:r>
        <w:t xml:space="preserve">average </w:t>
      </w:r>
      <w:r w:rsidRPr="00623874">
        <w:t xml:space="preserve">net load within the </w:t>
      </w:r>
      <w:r>
        <w:t>SCED interval</w:t>
      </w:r>
      <w:r w:rsidDel="00623874">
        <w:t xml:space="preserve"> </w:t>
      </w:r>
      <w:r>
        <w:t xml:space="preserve">and the forecasted net load.  </w:t>
      </w:r>
    </w:p>
    <w:p w14:paraId="583FFD2B" w14:textId="4454F47D" w:rsidR="00AE3B80" w:rsidRDefault="00AE3B80" w:rsidP="00AE3B80">
      <w:pPr>
        <w:pStyle w:val="BodyTextNumbered"/>
        <w:ind w:left="0" w:firstLine="0"/>
        <w:jc w:val="both"/>
        <w:rPr>
          <w:iCs/>
        </w:rPr>
      </w:pPr>
      <w:r>
        <w:rPr>
          <w:iCs/>
        </w:rPr>
        <w:lastRenderedPageBreak/>
        <w:t>The risk of net load ramp is determined based on the change in net load over an hour divided by highest observed net load for the season.  The fixed value of percentile ranging between 85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85</w:t>
      </w:r>
      <w:r w:rsidRPr="006C525D">
        <w:rPr>
          <w:iCs/>
          <w:vertAlign w:val="superscript"/>
        </w:rPr>
        <w:t>th</w:t>
      </w:r>
      <w:r>
        <w:rPr>
          <w:iCs/>
        </w:rPr>
        <w:t xml:space="preserve"> percentile for periods with lowest risks. </w:t>
      </w:r>
    </w:p>
    <w:p w14:paraId="3FF9CC70" w14:textId="0A343C40" w:rsidR="00AE3B80" w:rsidRDefault="00AE3B80" w:rsidP="00AE3B80">
      <w:pPr>
        <w:spacing w:after="240"/>
        <w:jc w:val="both"/>
        <w:rPr>
          <w:szCs w:val="20"/>
        </w:rPr>
      </w:pPr>
      <w:r>
        <w:rPr>
          <w:iCs/>
        </w:rPr>
        <w: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t>
      </w:r>
      <w:r w:rsidRPr="003A24F9">
        <w:rPr>
          <w:iCs/>
        </w:rPr>
        <w:t xml:space="preserve">, ERCOT will </w:t>
      </w:r>
      <w:r>
        <w:rPr>
          <w:iCs/>
        </w:rPr>
        <w:t>include the estimated impact of increase in over-forecast error from</w:t>
      </w:r>
      <w:r w:rsidRPr="003A24F9">
        <w:rPr>
          <w:iCs/>
        </w:rPr>
        <w:t xml:space="preserve"> the </w:t>
      </w:r>
      <w:r>
        <w:rPr>
          <w:iCs/>
        </w:rPr>
        <w:t>expected growth</w:t>
      </w:r>
      <w:r w:rsidRPr="003A24F9">
        <w:rPr>
          <w:iCs/>
        </w:rPr>
        <w:t xml:space="preserve"> in </w:t>
      </w:r>
      <w:r>
        <w:rPr>
          <w:iCs/>
        </w:rPr>
        <w:t xml:space="preserve">solar </w:t>
      </w:r>
      <w:r w:rsidRPr="003A24F9">
        <w:rPr>
          <w:iCs/>
        </w:rPr>
        <w:t>generation installed capacity</w:t>
      </w:r>
      <w:r>
        <w:rPr>
          <w:iCs/>
        </w:rPr>
        <w:t xml:space="preserve"> into the future ECRS requirement.  The net solar impact is calculated by a multiplication of the projected solar capacity growth between the same month of current year and the next year, and i</w:t>
      </w:r>
      <w:r w:rsidRPr="00876168">
        <w:rPr>
          <w:iCs/>
        </w:rPr>
        <w:t xml:space="preserve">ncremental </w:t>
      </w:r>
      <w:r>
        <w:rPr>
          <w:iCs/>
        </w:rPr>
        <w:t>MW a</w:t>
      </w:r>
      <w:r w:rsidRPr="00876168">
        <w:rPr>
          <w:iCs/>
        </w:rPr>
        <w:t xml:space="preserve">djustment to </w:t>
      </w:r>
      <w:r>
        <w:rPr>
          <w:iCs/>
        </w:rPr>
        <w:t>ECRS</w:t>
      </w:r>
      <w:r w:rsidRPr="00876168">
        <w:rPr>
          <w:iCs/>
        </w:rPr>
        <w:t xml:space="preserve"> </w:t>
      </w:r>
      <w:r>
        <w:rPr>
          <w:iCs/>
        </w:rPr>
        <w:t>v</w:t>
      </w:r>
      <w:r w:rsidRPr="00876168">
        <w:rPr>
          <w:iCs/>
        </w:rPr>
        <w:t>alue</w:t>
      </w:r>
      <w:r>
        <w:rPr>
          <w:iCs/>
        </w:rPr>
        <w:t xml:space="preserve"> per 1000 MW of incremental solar g</w:t>
      </w:r>
      <w:r w:rsidRPr="00876168">
        <w:rPr>
          <w:iCs/>
        </w:rPr>
        <w:t xml:space="preserve">eneration </w:t>
      </w:r>
      <w:r>
        <w:rPr>
          <w:iCs/>
        </w:rPr>
        <w:t>c</w:t>
      </w:r>
      <w:r w:rsidRPr="00876168">
        <w:rPr>
          <w:iCs/>
        </w:rPr>
        <w:t>apacity</w:t>
      </w:r>
      <w:r>
        <w:rPr>
          <w:iCs/>
        </w:rPr>
        <w:t>.  The i</w:t>
      </w:r>
      <w:r w:rsidRPr="00876168">
        <w:rPr>
          <w:iCs/>
        </w:rPr>
        <w:t xml:space="preserve">ncremental </w:t>
      </w:r>
      <w:r>
        <w:rPr>
          <w:iCs/>
        </w:rPr>
        <w:t>MW solar a</w:t>
      </w:r>
      <w:r w:rsidRPr="00876168">
        <w:rPr>
          <w:iCs/>
        </w:rPr>
        <w:t xml:space="preserve">djustment to </w:t>
      </w:r>
      <w:r>
        <w:rPr>
          <w:iCs/>
        </w:rPr>
        <w:t>the ECRS</w:t>
      </w:r>
      <w:r w:rsidRPr="00876168">
        <w:rPr>
          <w:iCs/>
        </w:rPr>
        <w:t xml:space="preserve"> </w:t>
      </w:r>
      <w:r>
        <w:rPr>
          <w:iCs/>
        </w:rPr>
        <w:t>v</w:t>
      </w:r>
      <w:r w:rsidRPr="00876168">
        <w:rPr>
          <w:iCs/>
        </w:rPr>
        <w:t>alue</w:t>
      </w:r>
      <w:r>
        <w:rPr>
          <w:iCs/>
        </w:rPr>
        <w:t xml:space="preserve"> per 1000 MW increase in solar installed capacity is calculated as the change in 50</w:t>
      </w:r>
      <w:r w:rsidRPr="00AA2A4B">
        <w:rPr>
          <w:iCs/>
          <w:vertAlign w:val="superscript"/>
        </w:rPr>
        <w:t>th</w:t>
      </w:r>
      <w:r>
        <w:rPr>
          <w:iCs/>
        </w:rPr>
        <w:t xml:space="preserve"> percentile of the historical solar over-forecast error for 4-hour blocks of each month in the past 2 years, which is then normalized to per 1000 MW of installed solar capacity.  </w:t>
      </w:r>
    </w:p>
    <w:p w14:paraId="33C4F140" w14:textId="77777777" w:rsidR="00FE0904" w:rsidRDefault="00FE0904" w:rsidP="006C6E56">
      <w:pPr>
        <w:pStyle w:val="BodyTextNumbered"/>
        <w:ind w:left="0" w:firstLine="0"/>
        <w:jc w:val="both"/>
      </w:pPr>
    </w:p>
    <w:sectPr w:rsidR="00FE0904" w:rsidSect="00CF54B2">
      <w:headerReference w:type="even" r:id="rId8"/>
      <w:headerReference w:type="default" r:id="rId9"/>
      <w:footerReference w:type="even" r:id="rId10"/>
      <w:footerReference w:type="default" r:id="rId11"/>
      <w:headerReference w:type="first" r:id="rId12"/>
      <w:footerReference w:type="first" r:id="rId13"/>
      <w:pgSz w:w="12240" w:h="15840" w:code="1"/>
      <w:pgMar w:top="1296"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5E348" w14:textId="77777777" w:rsidR="00AB7B9D" w:rsidRDefault="00AB7B9D">
      <w:r>
        <w:separator/>
      </w:r>
    </w:p>
  </w:endnote>
  <w:endnote w:type="continuationSeparator" w:id="0">
    <w:p w14:paraId="199FF49F" w14:textId="77777777" w:rsidR="00AB7B9D" w:rsidRDefault="00AB7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4A4FF88"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3B80">
      <w:rPr>
        <w:rStyle w:val="PageNumber"/>
        <w:noProof/>
      </w:rPr>
      <w:t>16</w: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121EFDC4" w:rsidR="008C28FC" w:rsidRPr="00C45C33" w:rsidRDefault="008C28FC" w:rsidP="0071158E">
    <w:pPr>
      <w:pStyle w:val="Footer"/>
      <w:ind w:right="360"/>
      <w:rPr>
        <w:sz w:val="20"/>
      </w:rPr>
    </w:pPr>
    <w:r>
      <w:rPr>
        <w:sz w:val="20"/>
      </w:rPr>
      <w:t xml:space="preserve">ERCOT Methodologies for Determining Minimum Ancillary Service Requirements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6814076E" w:rsidR="008C28FC" w:rsidRPr="00284F2C" w:rsidRDefault="008C28FC" w:rsidP="00284F2C">
    <w:pPr>
      <w:pStyle w:val="Footer"/>
      <w:ind w:right="360"/>
      <w:rPr>
        <w:sz w:val="20"/>
      </w:rPr>
    </w:pPr>
    <w:r>
      <w:rPr>
        <w:sz w:val="20"/>
      </w:rPr>
      <w:t xml:space="preserve">ERCOT Methodologies for Determining Minimum Ancillary Service Requirements </w:t>
    </w:r>
    <w:del w:id="17" w:author="ERCOT" w:date="2024-12-19T14:26:00Z">
      <w:r w:rsidR="00CA31C1" w:rsidDel="00311C3E">
        <w:rPr>
          <w:sz w:val="20"/>
        </w:rPr>
        <w:delText>0</w:delText>
      </w:r>
      <w:r w:rsidR="0070328F" w:rsidDel="00311C3E">
        <w:rPr>
          <w:sz w:val="20"/>
        </w:rPr>
        <w:delText>1</w:delText>
      </w:r>
      <w:r w:rsidR="00CA31C1" w:rsidDel="00311C3E">
        <w:rPr>
          <w:sz w:val="20"/>
        </w:rPr>
        <w:delText>0</w:delText>
      </w:r>
      <w:r w:rsidR="0070328F" w:rsidDel="00311C3E">
        <w:rPr>
          <w:sz w:val="20"/>
        </w:rPr>
        <w:delText>1</w:delText>
      </w:r>
      <w:r w:rsidR="00CA31C1" w:rsidDel="00311C3E">
        <w:rPr>
          <w:sz w:val="20"/>
        </w:rPr>
        <w:delText>2</w:delText>
      </w:r>
      <w:r w:rsidR="00F31FDF" w:rsidDel="00311C3E">
        <w:rPr>
          <w:sz w:val="20"/>
        </w:rPr>
        <w:delText>5</w:delText>
      </w:r>
    </w:del>
    <w:proofErr w:type="gramStart"/>
    <w:ins w:id="18" w:author="ERCOT" w:date="2024-12-19T14:26:00Z">
      <w:r w:rsidR="00311C3E">
        <w:rPr>
          <w:sz w:val="20"/>
        </w:rPr>
        <w:t>TBD</w:t>
      </w:r>
    </w:ins>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39156" w14:textId="77777777" w:rsidR="00AB7B9D" w:rsidRDefault="00AB7B9D">
      <w:r>
        <w:separator/>
      </w:r>
    </w:p>
  </w:footnote>
  <w:footnote w:type="continuationSeparator" w:id="0">
    <w:p w14:paraId="37DCAE11" w14:textId="77777777" w:rsidR="00AB7B9D" w:rsidRDefault="00AB7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88CBA" w14:textId="77777777" w:rsidR="00311C3E" w:rsidRDefault="00311C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EA142" w14:textId="77777777" w:rsidR="00311C3E" w:rsidRDefault="00311C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9FF93" w14:textId="77777777" w:rsidR="00311C3E" w:rsidRDefault="00311C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4348913">
    <w:abstractNumId w:val="0"/>
    <w:lvlOverride w:ilvl="0">
      <w:lvl w:ilvl="0">
        <w:numFmt w:val="bullet"/>
        <w:lvlText w:val=""/>
        <w:legacy w:legacy="1" w:legacySpace="0" w:legacyIndent="360"/>
        <w:lvlJc w:val="left"/>
        <w:rPr>
          <w:rFonts w:ascii="Symbol" w:hAnsi="Symbol" w:cs="Times New Roman" w:hint="default"/>
        </w:rPr>
      </w:lvl>
    </w:lvlOverride>
  </w:num>
  <w:num w:numId="2" w16cid:durableId="1260914029">
    <w:abstractNumId w:val="20"/>
  </w:num>
  <w:num w:numId="3" w16cid:durableId="1869640682">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16cid:durableId="1275137361">
    <w:abstractNumId w:val="22"/>
  </w:num>
  <w:num w:numId="5" w16cid:durableId="1435442272">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16cid:durableId="831684015">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16cid:durableId="1618558772">
    <w:abstractNumId w:val="2"/>
  </w:num>
  <w:num w:numId="8" w16cid:durableId="108168550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16cid:durableId="538591354">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16cid:durableId="885219033">
    <w:abstractNumId w:val="18"/>
  </w:num>
  <w:num w:numId="11" w16cid:durableId="313948269">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16cid:durableId="1763524090">
    <w:abstractNumId w:val="12"/>
  </w:num>
  <w:num w:numId="13" w16cid:durableId="918096487">
    <w:abstractNumId w:val="11"/>
  </w:num>
  <w:num w:numId="14" w16cid:durableId="1776831079">
    <w:abstractNumId w:val="23"/>
  </w:num>
  <w:num w:numId="15" w16cid:durableId="1891726121">
    <w:abstractNumId w:val="17"/>
  </w:num>
  <w:num w:numId="16" w16cid:durableId="2061901784">
    <w:abstractNumId w:val="5"/>
  </w:num>
  <w:num w:numId="17" w16cid:durableId="637228544">
    <w:abstractNumId w:val="15"/>
  </w:num>
  <w:num w:numId="18" w16cid:durableId="1599673231">
    <w:abstractNumId w:val="1"/>
  </w:num>
  <w:num w:numId="19" w16cid:durableId="455215889">
    <w:abstractNumId w:val="13"/>
  </w:num>
  <w:num w:numId="20" w16cid:durableId="1429618919">
    <w:abstractNumId w:val="6"/>
  </w:num>
  <w:num w:numId="21" w16cid:durableId="229731376">
    <w:abstractNumId w:val="7"/>
  </w:num>
  <w:num w:numId="22" w16cid:durableId="1169056282">
    <w:abstractNumId w:val="3"/>
  </w:num>
  <w:num w:numId="23" w16cid:durableId="2040815158">
    <w:abstractNumId w:val="4"/>
  </w:num>
  <w:num w:numId="24" w16cid:durableId="1047267093">
    <w:abstractNumId w:val="9"/>
  </w:num>
  <w:num w:numId="25" w16cid:durableId="846872400">
    <w:abstractNumId w:val="16"/>
  </w:num>
  <w:num w:numId="26" w16cid:durableId="1798186204">
    <w:abstractNumId w:val="10"/>
  </w:num>
  <w:num w:numId="27" w16cid:durableId="538326172">
    <w:abstractNumId w:val="8"/>
  </w:num>
  <w:num w:numId="28" w16cid:durableId="605771469">
    <w:abstractNumId w:val="19"/>
  </w:num>
  <w:num w:numId="29" w16cid:durableId="1877690291">
    <w:abstractNumId w:val="14"/>
  </w:num>
  <w:num w:numId="30" w16cid:durableId="207431188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87"/>
    <w:rsid w:val="00000CB5"/>
    <w:rsid w:val="000015E2"/>
    <w:rsid w:val="00001902"/>
    <w:rsid w:val="000061B7"/>
    <w:rsid w:val="000062B2"/>
    <w:rsid w:val="00006D67"/>
    <w:rsid w:val="0000714F"/>
    <w:rsid w:val="000075A3"/>
    <w:rsid w:val="00014FC1"/>
    <w:rsid w:val="0001773A"/>
    <w:rsid w:val="000235E1"/>
    <w:rsid w:val="00025204"/>
    <w:rsid w:val="00031E61"/>
    <w:rsid w:val="00032238"/>
    <w:rsid w:val="00032A17"/>
    <w:rsid w:val="000357D1"/>
    <w:rsid w:val="00036AAE"/>
    <w:rsid w:val="00037E4E"/>
    <w:rsid w:val="00046FD0"/>
    <w:rsid w:val="00047AEF"/>
    <w:rsid w:val="00052EC1"/>
    <w:rsid w:val="00053DFD"/>
    <w:rsid w:val="000561E8"/>
    <w:rsid w:val="00056394"/>
    <w:rsid w:val="0005702F"/>
    <w:rsid w:val="000618E2"/>
    <w:rsid w:val="000618EA"/>
    <w:rsid w:val="00064936"/>
    <w:rsid w:val="00067224"/>
    <w:rsid w:val="000703B4"/>
    <w:rsid w:val="00070BB4"/>
    <w:rsid w:val="0007227C"/>
    <w:rsid w:val="0007422E"/>
    <w:rsid w:val="00075FFD"/>
    <w:rsid w:val="00080E25"/>
    <w:rsid w:val="0008173F"/>
    <w:rsid w:val="00084922"/>
    <w:rsid w:val="0008639E"/>
    <w:rsid w:val="0009232F"/>
    <w:rsid w:val="000924C1"/>
    <w:rsid w:val="000929D7"/>
    <w:rsid w:val="00095BDF"/>
    <w:rsid w:val="0009624A"/>
    <w:rsid w:val="000A1AF2"/>
    <w:rsid w:val="000A3309"/>
    <w:rsid w:val="000A335A"/>
    <w:rsid w:val="000A3554"/>
    <w:rsid w:val="000A3EF2"/>
    <w:rsid w:val="000A41CD"/>
    <w:rsid w:val="000A4826"/>
    <w:rsid w:val="000A61E4"/>
    <w:rsid w:val="000A64B5"/>
    <w:rsid w:val="000A68D3"/>
    <w:rsid w:val="000A7478"/>
    <w:rsid w:val="000B6B05"/>
    <w:rsid w:val="000C0547"/>
    <w:rsid w:val="000C0E53"/>
    <w:rsid w:val="000C2DD3"/>
    <w:rsid w:val="000C2FF8"/>
    <w:rsid w:val="000C302B"/>
    <w:rsid w:val="000C4A4B"/>
    <w:rsid w:val="000C6994"/>
    <w:rsid w:val="000D0621"/>
    <w:rsid w:val="000D0ED0"/>
    <w:rsid w:val="000D3706"/>
    <w:rsid w:val="000D4AE3"/>
    <w:rsid w:val="000E1C39"/>
    <w:rsid w:val="000E1EB9"/>
    <w:rsid w:val="000E46A2"/>
    <w:rsid w:val="000E5824"/>
    <w:rsid w:val="000E77EC"/>
    <w:rsid w:val="000F1FD1"/>
    <w:rsid w:val="000F2C68"/>
    <w:rsid w:val="000F5F78"/>
    <w:rsid w:val="001001E7"/>
    <w:rsid w:val="00101547"/>
    <w:rsid w:val="001025D4"/>
    <w:rsid w:val="0010645D"/>
    <w:rsid w:val="00107487"/>
    <w:rsid w:val="00110306"/>
    <w:rsid w:val="00113F76"/>
    <w:rsid w:val="0011745E"/>
    <w:rsid w:val="00120B71"/>
    <w:rsid w:val="001229D8"/>
    <w:rsid w:val="00122AB8"/>
    <w:rsid w:val="00123425"/>
    <w:rsid w:val="001241DC"/>
    <w:rsid w:val="00124B4A"/>
    <w:rsid w:val="00124C88"/>
    <w:rsid w:val="0012615F"/>
    <w:rsid w:val="001327B8"/>
    <w:rsid w:val="00133C01"/>
    <w:rsid w:val="00133CE1"/>
    <w:rsid w:val="00133FF3"/>
    <w:rsid w:val="00134647"/>
    <w:rsid w:val="00140043"/>
    <w:rsid w:val="0014274D"/>
    <w:rsid w:val="00143296"/>
    <w:rsid w:val="00143829"/>
    <w:rsid w:val="00144DD6"/>
    <w:rsid w:val="001450B6"/>
    <w:rsid w:val="0014790C"/>
    <w:rsid w:val="00152AC8"/>
    <w:rsid w:val="001601D0"/>
    <w:rsid w:val="001605D7"/>
    <w:rsid w:val="0016787D"/>
    <w:rsid w:val="00167BE3"/>
    <w:rsid w:val="00167C32"/>
    <w:rsid w:val="0017415B"/>
    <w:rsid w:val="001745CB"/>
    <w:rsid w:val="00174A5A"/>
    <w:rsid w:val="00176EA2"/>
    <w:rsid w:val="00177833"/>
    <w:rsid w:val="0018045A"/>
    <w:rsid w:val="0018172B"/>
    <w:rsid w:val="0018252E"/>
    <w:rsid w:val="00184002"/>
    <w:rsid w:val="00185EA5"/>
    <w:rsid w:val="00186A11"/>
    <w:rsid w:val="00192DCB"/>
    <w:rsid w:val="001948B6"/>
    <w:rsid w:val="001A169F"/>
    <w:rsid w:val="001A2367"/>
    <w:rsid w:val="001A27B4"/>
    <w:rsid w:val="001A3C69"/>
    <w:rsid w:val="001A4009"/>
    <w:rsid w:val="001A42D7"/>
    <w:rsid w:val="001A58AF"/>
    <w:rsid w:val="001A7E98"/>
    <w:rsid w:val="001B0813"/>
    <w:rsid w:val="001B160A"/>
    <w:rsid w:val="001B6299"/>
    <w:rsid w:val="001C0E2B"/>
    <w:rsid w:val="001C2C0A"/>
    <w:rsid w:val="001C7722"/>
    <w:rsid w:val="001D292B"/>
    <w:rsid w:val="001D41BD"/>
    <w:rsid w:val="001D65F6"/>
    <w:rsid w:val="001D68D4"/>
    <w:rsid w:val="001E0153"/>
    <w:rsid w:val="001E0CA3"/>
    <w:rsid w:val="001E589B"/>
    <w:rsid w:val="001E5B48"/>
    <w:rsid w:val="001E6F07"/>
    <w:rsid w:val="001F0019"/>
    <w:rsid w:val="001F03E0"/>
    <w:rsid w:val="001F220B"/>
    <w:rsid w:val="001F6AA7"/>
    <w:rsid w:val="001F6C09"/>
    <w:rsid w:val="001F6D03"/>
    <w:rsid w:val="00200764"/>
    <w:rsid w:val="00203D69"/>
    <w:rsid w:val="00205C6F"/>
    <w:rsid w:val="00205F18"/>
    <w:rsid w:val="00206471"/>
    <w:rsid w:val="00210469"/>
    <w:rsid w:val="002105A2"/>
    <w:rsid w:val="00210D5B"/>
    <w:rsid w:val="00211A63"/>
    <w:rsid w:val="00211C67"/>
    <w:rsid w:val="002139D2"/>
    <w:rsid w:val="002143B9"/>
    <w:rsid w:val="00214673"/>
    <w:rsid w:val="00216AF8"/>
    <w:rsid w:val="002207C8"/>
    <w:rsid w:val="00221C29"/>
    <w:rsid w:val="002229D8"/>
    <w:rsid w:val="0022337D"/>
    <w:rsid w:val="0022345B"/>
    <w:rsid w:val="00223874"/>
    <w:rsid w:val="00223CA9"/>
    <w:rsid w:val="00223D49"/>
    <w:rsid w:val="002251DB"/>
    <w:rsid w:val="0022573A"/>
    <w:rsid w:val="00231BEC"/>
    <w:rsid w:val="00231C6F"/>
    <w:rsid w:val="00233883"/>
    <w:rsid w:val="00244AB2"/>
    <w:rsid w:val="00244DC3"/>
    <w:rsid w:val="002508B2"/>
    <w:rsid w:val="00253066"/>
    <w:rsid w:val="00262569"/>
    <w:rsid w:val="00262AD3"/>
    <w:rsid w:val="00263CFB"/>
    <w:rsid w:val="0026428B"/>
    <w:rsid w:val="0026658F"/>
    <w:rsid w:val="002668DF"/>
    <w:rsid w:val="00270A7E"/>
    <w:rsid w:val="00275141"/>
    <w:rsid w:val="00277575"/>
    <w:rsid w:val="00277D92"/>
    <w:rsid w:val="002817A0"/>
    <w:rsid w:val="00282C53"/>
    <w:rsid w:val="002837B3"/>
    <w:rsid w:val="002843CC"/>
    <w:rsid w:val="00284F2C"/>
    <w:rsid w:val="00285156"/>
    <w:rsid w:val="0028559E"/>
    <w:rsid w:val="0028560D"/>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72B"/>
    <w:rsid w:val="002A3D9C"/>
    <w:rsid w:val="002A5819"/>
    <w:rsid w:val="002A65FF"/>
    <w:rsid w:val="002A693A"/>
    <w:rsid w:val="002A7831"/>
    <w:rsid w:val="002A7AE1"/>
    <w:rsid w:val="002B0003"/>
    <w:rsid w:val="002B18C7"/>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2166"/>
    <w:rsid w:val="002E3116"/>
    <w:rsid w:val="002E3BD3"/>
    <w:rsid w:val="002E6F6A"/>
    <w:rsid w:val="002E7C37"/>
    <w:rsid w:val="002F217F"/>
    <w:rsid w:val="002F2DEF"/>
    <w:rsid w:val="002F5095"/>
    <w:rsid w:val="002F592C"/>
    <w:rsid w:val="002F5B81"/>
    <w:rsid w:val="003008A0"/>
    <w:rsid w:val="003016B4"/>
    <w:rsid w:val="00305184"/>
    <w:rsid w:val="00305C1B"/>
    <w:rsid w:val="00306EE6"/>
    <w:rsid w:val="003101F6"/>
    <w:rsid w:val="00311129"/>
    <w:rsid w:val="00311C3E"/>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FE3"/>
    <w:rsid w:val="003511F8"/>
    <w:rsid w:val="0035629A"/>
    <w:rsid w:val="00357DC0"/>
    <w:rsid w:val="0036000F"/>
    <w:rsid w:val="00361016"/>
    <w:rsid w:val="00371876"/>
    <w:rsid w:val="003751B4"/>
    <w:rsid w:val="0037542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307C"/>
    <w:rsid w:val="003C571E"/>
    <w:rsid w:val="003C5826"/>
    <w:rsid w:val="003D336D"/>
    <w:rsid w:val="003D4B7A"/>
    <w:rsid w:val="003D5462"/>
    <w:rsid w:val="003D57AD"/>
    <w:rsid w:val="003E0024"/>
    <w:rsid w:val="003E1A47"/>
    <w:rsid w:val="003E224C"/>
    <w:rsid w:val="003E3504"/>
    <w:rsid w:val="003E3FBD"/>
    <w:rsid w:val="003E5623"/>
    <w:rsid w:val="003F1D8C"/>
    <w:rsid w:val="003F6644"/>
    <w:rsid w:val="003F753B"/>
    <w:rsid w:val="0040461D"/>
    <w:rsid w:val="004059C1"/>
    <w:rsid w:val="00406ADE"/>
    <w:rsid w:val="0040715F"/>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57F"/>
    <w:rsid w:val="00431F1A"/>
    <w:rsid w:val="00434CA2"/>
    <w:rsid w:val="00436119"/>
    <w:rsid w:val="004373F9"/>
    <w:rsid w:val="00440FFD"/>
    <w:rsid w:val="00441A1F"/>
    <w:rsid w:val="00442777"/>
    <w:rsid w:val="00443BC6"/>
    <w:rsid w:val="00445B27"/>
    <w:rsid w:val="004475F0"/>
    <w:rsid w:val="00450571"/>
    <w:rsid w:val="00451A44"/>
    <w:rsid w:val="00454845"/>
    <w:rsid w:val="004611D5"/>
    <w:rsid w:val="00462B9C"/>
    <w:rsid w:val="00463676"/>
    <w:rsid w:val="00465634"/>
    <w:rsid w:val="004668F0"/>
    <w:rsid w:val="00470FA7"/>
    <w:rsid w:val="00471209"/>
    <w:rsid w:val="00471DC6"/>
    <w:rsid w:val="004733DB"/>
    <w:rsid w:val="00473F6C"/>
    <w:rsid w:val="00473FD6"/>
    <w:rsid w:val="00474B10"/>
    <w:rsid w:val="00476C88"/>
    <w:rsid w:val="004871D5"/>
    <w:rsid w:val="00487DA1"/>
    <w:rsid w:val="00491277"/>
    <w:rsid w:val="004917FC"/>
    <w:rsid w:val="00492960"/>
    <w:rsid w:val="00496996"/>
    <w:rsid w:val="00496DDE"/>
    <w:rsid w:val="004A7CAC"/>
    <w:rsid w:val="004B04ED"/>
    <w:rsid w:val="004C00F4"/>
    <w:rsid w:val="004C03AD"/>
    <w:rsid w:val="004C0C38"/>
    <w:rsid w:val="004C1783"/>
    <w:rsid w:val="004C2A6B"/>
    <w:rsid w:val="004C364B"/>
    <w:rsid w:val="004C4B51"/>
    <w:rsid w:val="004D04C0"/>
    <w:rsid w:val="004D0893"/>
    <w:rsid w:val="004D0E57"/>
    <w:rsid w:val="004D14B5"/>
    <w:rsid w:val="004D16D4"/>
    <w:rsid w:val="004D1F1B"/>
    <w:rsid w:val="004D646C"/>
    <w:rsid w:val="004E1212"/>
    <w:rsid w:val="004E3896"/>
    <w:rsid w:val="004E72AE"/>
    <w:rsid w:val="004F17C9"/>
    <w:rsid w:val="004F2032"/>
    <w:rsid w:val="004F63AA"/>
    <w:rsid w:val="004F7B83"/>
    <w:rsid w:val="004F7F8B"/>
    <w:rsid w:val="00501303"/>
    <w:rsid w:val="00501897"/>
    <w:rsid w:val="0051069D"/>
    <w:rsid w:val="005147DE"/>
    <w:rsid w:val="0051542F"/>
    <w:rsid w:val="00516074"/>
    <w:rsid w:val="0051646F"/>
    <w:rsid w:val="00524449"/>
    <w:rsid w:val="00524F5B"/>
    <w:rsid w:val="00525996"/>
    <w:rsid w:val="00527629"/>
    <w:rsid w:val="00530E99"/>
    <w:rsid w:val="00532039"/>
    <w:rsid w:val="00532568"/>
    <w:rsid w:val="005326AD"/>
    <w:rsid w:val="005345AD"/>
    <w:rsid w:val="00537D54"/>
    <w:rsid w:val="005409FD"/>
    <w:rsid w:val="00541D9D"/>
    <w:rsid w:val="00542204"/>
    <w:rsid w:val="005422E0"/>
    <w:rsid w:val="0054348F"/>
    <w:rsid w:val="00546A40"/>
    <w:rsid w:val="00547B91"/>
    <w:rsid w:val="00547C4D"/>
    <w:rsid w:val="005508E0"/>
    <w:rsid w:val="005525EA"/>
    <w:rsid w:val="00553281"/>
    <w:rsid w:val="00553420"/>
    <w:rsid w:val="00553817"/>
    <w:rsid w:val="00555628"/>
    <w:rsid w:val="0056464E"/>
    <w:rsid w:val="00570D2A"/>
    <w:rsid w:val="00571568"/>
    <w:rsid w:val="00573179"/>
    <w:rsid w:val="00583BE4"/>
    <w:rsid w:val="00584562"/>
    <w:rsid w:val="005871F9"/>
    <w:rsid w:val="005879C2"/>
    <w:rsid w:val="00587C24"/>
    <w:rsid w:val="00590EAD"/>
    <w:rsid w:val="005929B3"/>
    <w:rsid w:val="00593720"/>
    <w:rsid w:val="00595D4A"/>
    <w:rsid w:val="00595F6F"/>
    <w:rsid w:val="00597880"/>
    <w:rsid w:val="005A0CB2"/>
    <w:rsid w:val="005A1746"/>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40B"/>
    <w:rsid w:val="005C2619"/>
    <w:rsid w:val="005C28BF"/>
    <w:rsid w:val="005C2DFA"/>
    <w:rsid w:val="005C4A80"/>
    <w:rsid w:val="005C4B67"/>
    <w:rsid w:val="005C6DFA"/>
    <w:rsid w:val="005C7834"/>
    <w:rsid w:val="005D0372"/>
    <w:rsid w:val="005D08EF"/>
    <w:rsid w:val="005D28EA"/>
    <w:rsid w:val="005D2EE3"/>
    <w:rsid w:val="005D3335"/>
    <w:rsid w:val="005D3ED8"/>
    <w:rsid w:val="005D4BF3"/>
    <w:rsid w:val="005D606E"/>
    <w:rsid w:val="005E0170"/>
    <w:rsid w:val="005E0B95"/>
    <w:rsid w:val="005E3D8D"/>
    <w:rsid w:val="005E7A70"/>
    <w:rsid w:val="005F05D4"/>
    <w:rsid w:val="005F2540"/>
    <w:rsid w:val="005F6465"/>
    <w:rsid w:val="005F7A23"/>
    <w:rsid w:val="005F7CDF"/>
    <w:rsid w:val="006004C0"/>
    <w:rsid w:val="0060177B"/>
    <w:rsid w:val="00604C13"/>
    <w:rsid w:val="0060514C"/>
    <w:rsid w:val="006053CF"/>
    <w:rsid w:val="00606AA6"/>
    <w:rsid w:val="00610A60"/>
    <w:rsid w:val="00611084"/>
    <w:rsid w:val="00611163"/>
    <w:rsid w:val="00611831"/>
    <w:rsid w:val="0061205B"/>
    <w:rsid w:val="006141AA"/>
    <w:rsid w:val="00614923"/>
    <w:rsid w:val="0061493B"/>
    <w:rsid w:val="00617158"/>
    <w:rsid w:val="00617D2C"/>
    <w:rsid w:val="00622E58"/>
    <w:rsid w:val="00623560"/>
    <w:rsid w:val="00623874"/>
    <w:rsid w:val="00626A43"/>
    <w:rsid w:val="00626C47"/>
    <w:rsid w:val="00630E31"/>
    <w:rsid w:val="00631483"/>
    <w:rsid w:val="00632144"/>
    <w:rsid w:val="00634BB4"/>
    <w:rsid w:val="00636304"/>
    <w:rsid w:val="00636FAA"/>
    <w:rsid w:val="00640772"/>
    <w:rsid w:val="006413B8"/>
    <w:rsid w:val="006418B2"/>
    <w:rsid w:val="006418F4"/>
    <w:rsid w:val="0064270F"/>
    <w:rsid w:val="00646BCF"/>
    <w:rsid w:val="00647D89"/>
    <w:rsid w:val="006501EC"/>
    <w:rsid w:val="006516E0"/>
    <w:rsid w:val="00655882"/>
    <w:rsid w:val="00657024"/>
    <w:rsid w:val="00660E9E"/>
    <w:rsid w:val="006622CC"/>
    <w:rsid w:val="00665F47"/>
    <w:rsid w:val="00666945"/>
    <w:rsid w:val="00666D5C"/>
    <w:rsid w:val="00667EC9"/>
    <w:rsid w:val="00670131"/>
    <w:rsid w:val="006712F7"/>
    <w:rsid w:val="00671AB9"/>
    <w:rsid w:val="00674D13"/>
    <w:rsid w:val="00674D64"/>
    <w:rsid w:val="00675992"/>
    <w:rsid w:val="00676CD6"/>
    <w:rsid w:val="00677AD0"/>
    <w:rsid w:val="00682794"/>
    <w:rsid w:val="00687CB3"/>
    <w:rsid w:val="00690144"/>
    <w:rsid w:val="006902D1"/>
    <w:rsid w:val="00690929"/>
    <w:rsid w:val="00690CB8"/>
    <w:rsid w:val="00691293"/>
    <w:rsid w:val="00692314"/>
    <w:rsid w:val="0069310D"/>
    <w:rsid w:val="006A44F5"/>
    <w:rsid w:val="006A4739"/>
    <w:rsid w:val="006A639D"/>
    <w:rsid w:val="006A63B5"/>
    <w:rsid w:val="006A6784"/>
    <w:rsid w:val="006B40AB"/>
    <w:rsid w:val="006C49B5"/>
    <w:rsid w:val="006C51BC"/>
    <w:rsid w:val="006C525D"/>
    <w:rsid w:val="006C586A"/>
    <w:rsid w:val="006C5A25"/>
    <w:rsid w:val="006C6A8A"/>
    <w:rsid w:val="006C6E56"/>
    <w:rsid w:val="006C7A80"/>
    <w:rsid w:val="006D07F8"/>
    <w:rsid w:val="006D44E7"/>
    <w:rsid w:val="006D634D"/>
    <w:rsid w:val="006E1613"/>
    <w:rsid w:val="006E16F0"/>
    <w:rsid w:val="006E3234"/>
    <w:rsid w:val="006E4214"/>
    <w:rsid w:val="006F3427"/>
    <w:rsid w:val="006F34CB"/>
    <w:rsid w:val="006F3A9C"/>
    <w:rsid w:val="006F4C6E"/>
    <w:rsid w:val="006F4CC6"/>
    <w:rsid w:val="006F6202"/>
    <w:rsid w:val="007015B2"/>
    <w:rsid w:val="00701E0D"/>
    <w:rsid w:val="00701E5A"/>
    <w:rsid w:val="0070328F"/>
    <w:rsid w:val="0071158E"/>
    <w:rsid w:val="00714F0F"/>
    <w:rsid w:val="00716A7B"/>
    <w:rsid w:val="00717423"/>
    <w:rsid w:val="00725F49"/>
    <w:rsid w:val="00726671"/>
    <w:rsid w:val="00726ABF"/>
    <w:rsid w:val="00730EA4"/>
    <w:rsid w:val="00732EDA"/>
    <w:rsid w:val="00733B41"/>
    <w:rsid w:val="00734D9F"/>
    <w:rsid w:val="00735070"/>
    <w:rsid w:val="007372A0"/>
    <w:rsid w:val="00737A72"/>
    <w:rsid w:val="00737CA4"/>
    <w:rsid w:val="00741400"/>
    <w:rsid w:val="00741B77"/>
    <w:rsid w:val="00743D83"/>
    <w:rsid w:val="00746DD4"/>
    <w:rsid w:val="00750269"/>
    <w:rsid w:val="00754022"/>
    <w:rsid w:val="0075445E"/>
    <w:rsid w:val="0075586A"/>
    <w:rsid w:val="007569F0"/>
    <w:rsid w:val="007579A6"/>
    <w:rsid w:val="007635DD"/>
    <w:rsid w:val="00763B57"/>
    <w:rsid w:val="007657AA"/>
    <w:rsid w:val="00765A97"/>
    <w:rsid w:val="00767D39"/>
    <w:rsid w:val="007760E8"/>
    <w:rsid w:val="00780EB2"/>
    <w:rsid w:val="00782438"/>
    <w:rsid w:val="007855AC"/>
    <w:rsid w:val="00785BE2"/>
    <w:rsid w:val="00787295"/>
    <w:rsid w:val="00791E43"/>
    <w:rsid w:val="007921E5"/>
    <w:rsid w:val="007967EE"/>
    <w:rsid w:val="00797ECF"/>
    <w:rsid w:val="007A1667"/>
    <w:rsid w:val="007A3374"/>
    <w:rsid w:val="007A4918"/>
    <w:rsid w:val="007B033F"/>
    <w:rsid w:val="007B17A0"/>
    <w:rsid w:val="007B1AD9"/>
    <w:rsid w:val="007B1B42"/>
    <w:rsid w:val="007B2A67"/>
    <w:rsid w:val="007B2CC6"/>
    <w:rsid w:val="007B45F5"/>
    <w:rsid w:val="007B4C2D"/>
    <w:rsid w:val="007B5C85"/>
    <w:rsid w:val="007B5CB8"/>
    <w:rsid w:val="007C06D4"/>
    <w:rsid w:val="007C1A17"/>
    <w:rsid w:val="007C2B4F"/>
    <w:rsid w:val="007C4C63"/>
    <w:rsid w:val="007C4EAD"/>
    <w:rsid w:val="007C5DB2"/>
    <w:rsid w:val="007D045C"/>
    <w:rsid w:val="007D045E"/>
    <w:rsid w:val="007D39B5"/>
    <w:rsid w:val="007D6C03"/>
    <w:rsid w:val="007D6C29"/>
    <w:rsid w:val="007D7BBF"/>
    <w:rsid w:val="007E1A0B"/>
    <w:rsid w:val="007E262C"/>
    <w:rsid w:val="007E33DF"/>
    <w:rsid w:val="007E34EA"/>
    <w:rsid w:val="007E3C4F"/>
    <w:rsid w:val="007E3F05"/>
    <w:rsid w:val="007E41AB"/>
    <w:rsid w:val="007E47E9"/>
    <w:rsid w:val="007E5B97"/>
    <w:rsid w:val="007E705B"/>
    <w:rsid w:val="007E72E1"/>
    <w:rsid w:val="007F01F1"/>
    <w:rsid w:val="007F03CA"/>
    <w:rsid w:val="007F08C2"/>
    <w:rsid w:val="007F24C1"/>
    <w:rsid w:val="008009C9"/>
    <w:rsid w:val="00801C9B"/>
    <w:rsid w:val="00802162"/>
    <w:rsid w:val="00802242"/>
    <w:rsid w:val="008112EF"/>
    <w:rsid w:val="00811820"/>
    <w:rsid w:val="008129B1"/>
    <w:rsid w:val="00815E4F"/>
    <w:rsid w:val="0081640E"/>
    <w:rsid w:val="00817486"/>
    <w:rsid w:val="00817C98"/>
    <w:rsid w:val="00824EF1"/>
    <w:rsid w:val="00825800"/>
    <w:rsid w:val="008270E6"/>
    <w:rsid w:val="00827F1D"/>
    <w:rsid w:val="00833762"/>
    <w:rsid w:val="00834EAF"/>
    <w:rsid w:val="00835BF5"/>
    <w:rsid w:val="00837574"/>
    <w:rsid w:val="00837E46"/>
    <w:rsid w:val="00840561"/>
    <w:rsid w:val="008410B4"/>
    <w:rsid w:val="00841E30"/>
    <w:rsid w:val="00842CA7"/>
    <w:rsid w:val="00845BB7"/>
    <w:rsid w:val="008461B6"/>
    <w:rsid w:val="008464B1"/>
    <w:rsid w:val="0084745B"/>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51C2"/>
    <w:rsid w:val="00886202"/>
    <w:rsid w:val="008873FC"/>
    <w:rsid w:val="008905C4"/>
    <w:rsid w:val="00890EC8"/>
    <w:rsid w:val="00897235"/>
    <w:rsid w:val="0089728A"/>
    <w:rsid w:val="008A2B7C"/>
    <w:rsid w:val="008A3F3E"/>
    <w:rsid w:val="008B0451"/>
    <w:rsid w:val="008B07CA"/>
    <w:rsid w:val="008B6300"/>
    <w:rsid w:val="008B7196"/>
    <w:rsid w:val="008C07AF"/>
    <w:rsid w:val="008C28FC"/>
    <w:rsid w:val="008C572D"/>
    <w:rsid w:val="008D649A"/>
    <w:rsid w:val="008E38C7"/>
    <w:rsid w:val="008E6562"/>
    <w:rsid w:val="008E7D43"/>
    <w:rsid w:val="008F217D"/>
    <w:rsid w:val="008F5F94"/>
    <w:rsid w:val="008F6371"/>
    <w:rsid w:val="008F6718"/>
    <w:rsid w:val="008F68E5"/>
    <w:rsid w:val="00903249"/>
    <w:rsid w:val="009038A3"/>
    <w:rsid w:val="0090453D"/>
    <w:rsid w:val="00904E38"/>
    <w:rsid w:val="00905568"/>
    <w:rsid w:val="00905644"/>
    <w:rsid w:val="00906321"/>
    <w:rsid w:val="00910320"/>
    <w:rsid w:val="00911ABD"/>
    <w:rsid w:val="00915F3C"/>
    <w:rsid w:val="00920B78"/>
    <w:rsid w:val="00920B7B"/>
    <w:rsid w:val="0092303B"/>
    <w:rsid w:val="0092355A"/>
    <w:rsid w:val="00923847"/>
    <w:rsid w:val="00924D4B"/>
    <w:rsid w:val="00925AF9"/>
    <w:rsid w:val="009266B5"/>
    <w:rsid w:val="009316CB"/>
    <w:rsid w:val="00932A25"/>
    <w:rsid w:val="00936423"/>
    <w:rsid w:val="00937373"/>
    <w:rsid w:val="00937F37"/>
    <w:rsid w:val="00941185"/>
    <w:rsid w:val="00941C81"/>
    <w:rsid w:val="00942BF0"/>
    <w:rsid w:val="00944208"/>
    <w:rsid w:val="009457B7"/>
    <w:rsid w:val="00955FE8"/>
    <w:rsid w:val="00964B0C"/>
    <w:rsid w:val="00966322"/>
    <w:rsid w:val="009734F6"/>
    <w:rsid w:val="00973E7B"/>
    <w:rsid w:val="00975750"/>
    <w:rsid w:val="00976AA7"/>
    <w:rsid w:val="009800C9"/>
    <w:rsid w:val="009801E3"/>
    <w:rsid w:val="00980C43"/>
    <w:rsid w:val="009855F9"/>
    <w:rsid w:val="00990DC0"/>
    <w:rsid w:val="00991506"/>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5A5B"/>
    <w:rsid w:val="009C09A4"/>
    <w:rsid w:val="009C5D0F"/>
    <w:rsid w:val="009C7204"/>
    <w:rsid w:val="009D1108"/>
    <w:rsid w:val="009D3E0A"/>
    <w:rsid w:val="009D56D9"/>
    <w:rsid w:val="009D5A8D"/>
    <w:rsid w:val="009D704B"/>
    <w:rsid w:val="009E19BA"/>
    <w:rsid w:val="009E4BAA"/>
    <w:rsid w:val="009E6052"/>
    <w:rsid w:val="009E683D"/>
    <w:rsid w:val="009F69F3"/>
    <w:rsid w:val="009F77F1"/>
    <w:rsid w:val="00A015C6"/>
    <w:rsid w:val="00A01C33"/>
    <w:rsid w:val="00A0381C"/>
    <w:rsid w:val="00A03993"/>
    <w:rsid w:val="00A04176"/>
    <w:rsid w:val="00A07CD8"/>
    <w:rsid w:val="00A10CA3"/>
    <w:rsid w:val="00A1189B"/>
    <w:rsid w:val="00A126CD"/>
    <w:rsid w:val="00A15895"/>
    <w:rsid w:val="00A15B62"/>
    <w:rsid w:val="00A16B94"/>
    <w:rsid w:val="00A17537"/>
    <w:rsid w:val="00A1759E"/>
    <w:rsid w:val="00A175B1"/>
    <w:rsid w:val="00A20A01"/>
    <w:rsid w:val="00A224BE"/>
    <w:rsid w:val="00A23657"/>
    <w:rsid w:val="00A243D8"/>
    <w:rsid w:val="00A2499B"/>
    <w:rsid w:val="00A26CAB"/>
    <w:rsid w:val="00A30E17"/>
    <w:rsid w:val="00A30F53"/>
    <w:rsid w:val="00A32B87"/>
    <w:rsid w:val="00A370BD"/>
    <w:rsid w:val="00A37906"/>
    <w:rsid w:val="00A419DD"/>
    <w:rsid w:val="00A42DAC"/>
    <w:rsid w:val="00A43D70"/>
    <w:rsid w:val="00A46144"/>
    <w:rsid w:val="00A47F41"/>
    <w:rsid w:val="00A50C1E"/>
    <w:rsid w:val="00A52299"/>
    <w:rsid w:val="00A524B5"/>
    <w:rsid w:val="00A542D6"/>
    <w:rsid w:val="00A54365"/>
    <w:rsid w:val="00A623E8"/>
    <w:rsid w:val="00A62760"/>
    <w:rsid w:val="00A62BB5"/>
    <w:rsid w:val="00A637B2"/>
    <w:rsid w:val="00A63BA7"/>
    <w:rsid w:val="00A63BC3"/>
    <w:rsid w:val="00A65743"/>
    <w:rsid w:val="00A71A89"/>
    <w:rsid w:val="00A730CB"/>
    <w:rsid w:val="00A745FA"/>
    <w:rsid w:val="00A7655B"/>
    <w:rsid w:val="00A76C99"/>
    <w:rsid w:val="00A77699"/>
    <w:rsid w:val="00A80D4C"/>
    <w:rsid w:val="00A81D46"/>
    <w:rsid w:val="00A835F4"/>
    <w:rsid w:val="00A84A2F"/>
    <w:rsid w:val="00A865DC"/>
    <w:rsid w:val="00A86855"/>
    <w:rsid w:val="00A905BE"/>
    <w:rsid w:val="00A910AF"/>
    <w:rsid w:val="00A95627"/>
    <w:rsid w:val="00A973E8"/>
    <w:rsid w:val="00A97B8E"/>
    <w:rsid w:val="00AA0154"/>
    <w:rsid w:val="00AA0341"/>
    <w:rsid w:val="00AA0A5E"/>
    <w:rsid w:val="00AA1D2E"/>
    <w:rsid w:val="00AA2374"/>
    <w:rsid w:val="00AA2A4B"/>
    <w:rsid w:val="00AA3C56"/>
    <w:rsid w:val="00AA5B4A"/>
    <w:rsid w:val="00AA6A8E"/>
    <w:rsid w:val="00AB076F"/>
    <w:rsid w:val="00AB0FFB"/>
    <w:rsid w:val="00AB6046"/>
    <w:rsid w:val="00AB7B9D"/>
    <w:rsid w:val="00AC0A71"/>
    <w:rsid w:val="00AC2F42"/>
    <w:rsid w:val="00AC7334"/>
    <w:rsid w:val="00AD1297"/>
    <w:rsid w:val="00AD13B0"/>
    <w:rsid w:val="00AD253E"/>
    <w:rsid w:val="00AD47CD"/>
    <w:rsid w:val="00AD47D2"/>
    <w:rsid w:val="00AD5A36"/>
    <w:rsid w:val="00AD6E5C"/>
    <w:rsid w:val="00AD77F2"/>
    <w:rsid w:val="00AE37A7"/>
    <w:rsid w:val="00AE3B80"/>
    <w:rsid w:val="00AE42C2"/>
    <w:rsid w:val="00AE6987"/>
    <w:rsid w:val="00AF05B8"/>
    <w:rsid w:val="00AF0717"/>
    <w:rsid w:val="00AF07EB"/>
    <w:rsid w:val="00AF1847"/>
    <w:rsid w:val="00AF218D"/>
    <w:rsid w:val="00B00B77"/>
    <w:rsid w:val="00B011A7"/>
    <w:rsid w:val="00B01ACA"/>
    <w:rsid w:val="00B0237D"/>
    <w:rsid w:val="00B02FEC"/>
    <w:rsid w:val="00B05257"/>
    <w:rsid w:val="00B10FE9"/>
    <w:rsid w:val="00B110E4"/>
    <w:rsid w:val="00B121C3"/>
    <w:rsid w:val="00B1395A"/>
    <w:rsid w:val="00B204BB"/>
    <w:rsid w:val="00B25205"/>
    <w:rsid w:val="00B253A9"/>
    <w:rsid w:val="00B26B74"/>
    <w:rsid w:val="00B320AB"/>
    <w:rsid w:val="00B32A50"/>
    <w:rsid w:val="00B34976"/>
    <w:rsid w:val="00B419ED"/>
    <w:rsid w:val="00B43DD4"/>
    <w:rsid w:val="00B442E8"/>
    <w:rsid w:val="00B457AF"/>
    <w:rsid w:val="00B459E0"/>
    <w:rsid w:val="00B52605"/>
    <w:rsid w:val="00B52785"/>
    <w:rsid w:val="00B52EA9"/>
    <w:rsid w:val="00B537EC"/>
    <w:rsid w:val="00B5464D"/>
    <w:rsid w:val="00B55BBE"/>
    <w:rsid w:val="00B56E89"/>
    <w:rsid w:val="00B61C54"/>
    <w:rsid w:val="00B61D65"/>
    <w:rsid w:val="00B61F02"/>
    <w:rsid w:val="00B63DE8"/>
    <w:rsid w:val="00B640F2"/>
    <w:rsid w:val="00B64F53"/>
    <w:rsid w:val="00B654BC"/>
    <w:rsid w:val="00B65B25"/>
    <w:rsid w:val="00B666A5"/>
    <w:rsid w:val="00B66E83"/>
    <w:rsid w:val="00B70037"/>
    <w:rsid w:val="00B70248"/>
    <w:rsid w:val="00B73AC0"/>
    <w:rsid w:val="00B74B88"/>
    <w:rsid w:val="00B76F79"/>
    <w:rsid w:val="00B77501"/>
    <w:rsid w:val="00B77D54"/>
    <w:rsid w:val="00B81D6B"/>
    <w:rsid w:val="00B91F12"/>
    <w:rsid w:val="00B928FE"/>
    <w:rsid w:val="00B9575A"/>
    <w:rsid w:val="00BA0CEC"/>
    <w:rsid w:val="00BA1537"/>
    <w:rsid w:val="00BA23E4"/>
    <w:rsid w:val="00BA3399"/>
    <w:rsid w:val="00BA4451"/>
    <w:rsid w:val="00BA5950"/>
    <w:rsid w:val="00BA6791"/>
    <w:rsid w:val="00BA6F5C"/>
    <w:rsid w:val="00BA73CE"/>
    <w:rsid w:val="00BB0479"/>
    <w:rsid w:val="00BB47DF"/>
    <w:rsid w:val="00BB750A"/>
    <w:rsid w:val="00BC078C"/>
    <w:rsid w:val="00BC4190"/>
    <w:rsid w:val="00BC7492"/>
    <w:rsid w:val="00BD102F"/>
    <w:rsid w:val="00BD6AB8"/>
    <w:rsid w:val="00BE0B67"/>
    <w:rsid w:val="00BE1437"/>
    <w:rsid w:val="00BE4561"/>
    <w:rsid w:val="00BE4F97"/>
    <w:rsid w:val="00BE6FCF"/>
    <w:rsid w:val="00BE79B7"/>
    <w:rsid w:val="00BE7F31"/>
    <w:rsid w:val="00BF0705"/>
    <w:rsid w:val="00BF1230"/>
    <w:rsid w:val="00BF1790"/>
    <w:rsid w:val="00BF1B48"/>
    <w:rsid w:val="00BF2839"/>
    <w:rsid w:val="00BF319A"/>
    <w:rsid w:val="00BF35CE"/>
    <w:rsid w:val="00BF5AAE"/>
    <w:rsid w:val="00BF5C8E"/>
    <w:rsid w:val="00BF7144"/>
    <w:rsid w:val="00BF733B"/>
    <w:rsid w:val="00BF7A03"/>
    <w:rsid w:val="00BF7A67"/>
    <w:rsid w:val="00C02D78"/>
    <w:rsid w:val="00C0538F"/>
    <w:rsid w:val="00C06F2F"/>
    <w:rsid w:val="00C079E6"/>
    <w:rsid w:val="00C10B05"/>
    <w:rsid w:val="00C12172"/>
    <w:rsid w:val="00C125D4"/>
    <w:rsid w:val="00C167F7"/>
    <w:rsid w:val="00C16F0F"/>
    <w:rsid w:val="00C223F6"/>
    <w:rsid w:val="00C2453B"/>
    <w:rsid w:val="00C2496E"/>
    <w:rsid w:val="00C25142"/>
    <w:rsid w:val="00C252E9"/>
    <w:rsid w:val="00C3023F"/>
    <w:rsid w:val="00C31D92"/>
    <w:rsid w:val="00C331CC"/>
    <w:rsid w:val="00C3383F"/>
    <w:rsid w:val="00C340E6"/>
    <w:rsid w:val="00C36324"/>
    <w:rsid w:val="00C373EC"/>
    <w:rsid w:val="00C37DBA"/>
    <w:rsid w:val="00C40FB9"/>
    <w:rsid w:val="00C41273"/>
    <w:rsid w:val="00C4173D"/>
    <w:rsid w:val="00C43BF4"/>
    <w:rsid w:val="00C45C33"/>
    <w:rsid w:val="00C468F2"/>
    <w:rsid w:val="00C46C06"/>
    <w:rsid w:val="00C47A53"/>
    <w:rsid w:val="00C501F7"/>
    <w:rsid w:val="00C51CDD"/>
    <w:rsid w:val="00C53000"/>
    <w:rsid w:val="00C533B6"/>
    <w:rsid w:val="00C53A5E"/>
    <w:rsid w:val="00C53C55"/>
    <w:rsid w:val="00C559FF"/>
    <w:rsid w:val="00C55FAF"/>
    <w:rsid w:val="00C562A2"/>
    <w:rsid w:val="00C5670B"/>
    <w:rsid w:val="00C605E9"/>
    <w:rsid w:val="00C62FA0"/>
    <w:rsid w:val="00C67FD8"/>
    <w:rsid w:val="00C7069B"/>
    <w:rsid w:val="00C76FAB"/>
    <w:rsid w:val="00C805AE"/>
    <w:rsid w:val="00C80D1F"/>
    <w:rsid w:val="00C8115D"/>
    <w:rsid w:val="00C82152"/>
    <w:rsid w:val="00C82E59"/>
    <w:rsid w:val="00C862E1"/>
    <w:rsid w:val="00C8656F"/>
    <w:rsid w:val="00C869B1"/>
    <w:rsid w:val="00C87B05"/>
    <w:rsid w:val="00C90421"/>
    <w:rsid w:val="00C90668"/>
    <w:rsid w:val="00C94199"/>
    <w:rsid w:val="00C94CD7"/>
    <w:rsid w:val="00C96337"/>
    <w:rsid w:val="00C9640A"/>
    <w:rsid w:val="00C97612"/>
    <w:rsid w:val="00CA2966"/>
    <w:rsid w:val="00CA2A76"/>
    <w:rsid w:val="00CA31C1"/>
    <w:rsid w:val="00CA359D"/>
    <w:rsid w:val="00CA572E"/>
    <w:rsid w:val="00CA607C"/>
    <w:rsid w:val="00CA6243"/>
    <w:rsid w:val="00CB04D0"/>
    <w:rsid w:val="00CB0E1A"/>
    <w:rsid w:val="00CB1780"/>
    <w:rsid w:val="00CB1DF8"/>
    <w:rsid w:val="00CB2C3A"/>
    <w:rsid w:val="00CB5983"/>
    <w:rsid w:val="00CB5B9B"/>
    <w:rsid w:val="00CB6841"/>
    <w:rsid w:val="00CB7783"/>
    <w:rsid w:val="00CC25D1"/>
    <w:rsid w:val="00CC26E6"/>
    <w:rsid w:val="00CC4426"/>
    <w:rsid w:val="00CC576E"/>
    <w:rsid w:val="00CC597A"/>
    <w:rsid w:val="00CC758B"/>
    <w:rsid w:val="00CD1898"/>
    <w:rsid w:val="00CD19E5"/>
    <w:rsid w:val="00CD22FE"/>
    <w:rsid w:val="00CD25CF"/>
    <w:rsid w:val="00CD4127"/>
    <w:rsid w:val="00CD50FA"/>
    <w:rsid w:val="00CE0184"/>
    <w:rsid w:val="00CE1A05"/>
    <w:rsid w:val="00CE1E2F"/>
    <w:rsid w:val="00CE3A17"/>
    <w:rsid w:val="00CE4E05"/>
    <w:rsid w:val="00CE59EA"/>
    <w:rsid w:val="00CE7CB1"/>
    <w:rsid w:val="00CF1B8A"/>
    <w:rsid w:val="00CF1C19"/>
    <w:rsid w:val="00CF479A"/>
    <w:rsid w:val="00CF4CA4"/>
    <w:rsid w:val="00CF54B2"/>
    <w:rsid w:val="00CF77E2"/>
    <w:rsid w:val="00D013EB"/>
    <w:rsid w:val="00D02BA5"/>
    <w:rsid w:val="00D0326A"/>
    <w:rsid w:val="00D03865"/>
    <w:rsid w:val="00D04ED5"/>
    <w:rsid w:val="00D057C3"/>
    <w:rsid w:val="00D058E5"/>
    <w:rsid w:val="00D05F37"/>
    <w:rsid w:val="00D07CBD"/>
    <w:rsid w:val="00D10467"/>
    <w:rsid w:val="00D10934"/>
    <w:rsid w:val="00D137E8"/>
    <w:rsid w:val="00D13E60"/>
    <w:rsid w:val="00D13F4E"/>
    <w:rsid w:val="00D141DC"/>
    <w:rsid w:val="00D14C8D"/>
    <w:rsid w:val="00D15DEA"/>
    <w:rsid w:val="00D170A9"/>
    <w:rsid w:val="00D20571"/>
    <w:rsid w:val="00D21F17"/>
    <w:rsid w:val="00D2288E"/>
    <w:rsid w:val="00D236A6"/>
    <w:rsid w:val="00D24700"/>
    <w:rsid w:val="00D27834"/>
    <w:rsid w:val="00D30CB0"/>
    <w:rsid w:val="00D30CC0"/>
    <w:rsid w:val="00D333E4"/>
    <w:rsid w:val="00D3351A"/>
    <w:rsid w:val="00D34875"/>
    <w:rsid w:val="00D370FD"/>
    <w:rsid w:val="00D41F33"/>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73146"/>
    <w:rsid w:val="00D80F82"/>
    <w:rsid w:val="00D81CD8"/>
    <w:rsid w:val="00D82BEB"/>
    <w:rsid w:val="00D83525"/>
    <w:rsid w:val="00D838DE"/>
    <w:rsid w:val="00D8436E"/>
    <w:rsid w:val="00D848E3"/>
    <w:rsid w:val="00D87413"/>
    <w:rsid w:val="00D875FF"/>
    <w:rsid w:val="00D901B0"/>
    <w:rsid w:val="00D927DC"/>
    <w:rsid w:val="00D93088"/>
    <w:rsid w:val="00D9337A"/>
    <w:rsid w:val="00DA3A6F"/>
    <w:rsid w:val="00DA6527"/>
    <w:rsid w:val="00DB02AF"/>
    <w:rsid w:val="00DB043D"/>
    <w:rsid w:val="00DB0DA5"/>
    <w:rsid w:val="00DB3C88"/>
    <w:rsid w:val="00DB3F75"/>
    <w:rsid w:val="00DB6D2E"/>
    <w:rsid w:val="00DB7F69"/>
    <w:rsid w:val="00DC25AF"/>
    <w:rsid w:val="00DC45BF"/>
    <w:rsid w:val="00DC49C5"/>
    <w:rsid w:val="00DC539A"/>
    <w:rsid w:val="00DC7638"/>
    <w:rsid w:val="00DC7664"/>
    <w:rsid w:val="00DD13B0"/>
    <w:rsid w:val="00DD18A1"/>
    <w:rsid w:val="00DD1CBB"/>
    <w:rsid w:val="00DD339E"/>
    <w:rsid w:val="00DD6D0B"/>
    <w:rsid w:val="00DD70ED"/>
    <w:rsid w:val="00DD763C"/>
    <w:rsid w:val="00DE1B12"/>
    <w:rsid w:val="00DE5536"/>
    <w:rsid w:val="00DE6F0C"/>
    <w:rsid w:val="00DE7592"/>
    <w:rsid w:val="00DF0CC4"/>
    <w:rsid w:val="00DF18A9"/>
    <w:rsid w:val="00DF7945"/>
    <w:rsid w:val="00E016D1"/>
    <w:rsid w:val="00E02C8A"/>
    <w:rsid w:val="00E048EC"/>
    <w:rsid w:val="00E05571"/>
    <w:rsid w:val="00E05A26"/>
    <w:rsid w:val="00E05CC7"/>
    <w:rsid w:val="00E101A7"/>
    <w:rsid w:val="00E107AD"/>
    <w:rsid w:val="00E137B3"/>
    <w:rsid w:val="00E14C9C"/>
    <w:rsid w:val="00E15173"/>
    <w:rsid w:val="00E158FF"/>
    <w:rsid w:val="00E16CFA"/>
    <w:rsid w:val="00E20730"/>
    <w:rsid w:val="00E21052"/>
    <w:rsid w:val="00E219EC"/>
    <w:rsid w:val="00E2286E"/>
    <w:rsid w:val="00E2671A"/>
    <w:rsid w:val="00E27F82"/>
    <w:rsid w:val="00E302F5"/>
    <w:rsid w:val="00E326DF"/>
    <w:rsid w:val="00E34760"/>
    <w:rsid w:val="00E34F60"/>
    <w:rsid w:val="00E3566D"/>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2AF1"/>
    <w:rsid w:val="00E73CB7"/>
    <w:rsid w:val="00E73E6E"/>
    <w:rsid w:val="00E754CB"/>
    <w:rsid w:val="00E76BE2"/>
    <w:rsid w:val="00E77FCB"/>
    <w:rsid w:val="00E810E5"/>
    <w:rsid w:val="00E818B8"/>
    <w:rsid w:val="00E81A62"/>
    <w:rsid w:val="00E854D1"/>
    <w:rsid w:val="00E859B2"/>
    <w:rsid w:val="00E85BA6"/>
    <w:rsid w:val="00E86221"/>
    <w:rsid w:val="00E90E9E"/>
    <w:rsid w:val="00E929DB"/>
    <w:rsid w:val="00E92F3D"/>
    <w:rsid w:val="00E95BDD"/>
    <w:rsid w:val="00E95F39"/>
    <w:rsid w:val="00E9642C"/>
    <w:rsid w:val="00E9764D"/>
    <w:rsid w:val="00E97F65"/>
    <w:rsid w:val="00EA2C1E"/>
    <w:rsid w:val="00EA2C63"/>
    <w:rsid w:val="00EA3223"/>
    <w:rsid w:val="00EA51E6"/>
    <w:rsid w:val="00EA55AB"/>
    <w:rsid w:val="00EB245F"/>
    <w:rsid w:val="00EB6CE8"/>
    <w:rsid w:val="00EC31F8"/>
    <w:rsid w:val="00EC4D96"/>
    <w:rsid w:val="00EC5147"/>
    <w:rsid w:val="00ED1C48"/>
    <w:rsid w:val="00ED496E"/>
    <w:rsid w:val="00ED4D8D"/>
    <w:rsid w:val="00ED4DE7"/>
    <w:rsid w:val="00ED6439"/>
    <w:rsid w:val="00EE0EC6"/>
    <w:rsid w:val="00EE293C"/>
    <w:rsid w:val="00EE5F0E"/>
    <w:rsid w:val="00EE6004"/>
    <w:rsid w:val="00EF04B5"/>
    <w:rsid w:val="00EF0CB5"/>
    <w:rsid w:val="00EF57EA"/>
    <w:rsid w:val="00EF5CEC"/>
    <w:rsid w:val="00F014BA"/>
    <w:rsid w:val="00F0210F"/>
    <w:rsid w:val="00F022F1"/>
    <w:rsid w:val="00F02FD4"/>
    <w:rsid w:val="00F10D2F"/>
    <w:rsid w:val="00F114D2"/>
    <w:rsid w:val="00F11D2F"/>
    <w:rsid w:val="00F12A00"/>
    <w:rsid w:val="00F1588E"/>
    <w:rsid w:val="00F248A8"/>
    <w:rsid w:val="00F249FB"/>
    <w:rsid w:val="00F30573"/>
    <w:rsid w:val="00F30685"/>
    <w:rsid w:val="00F31EAB"/>
    <w:rsid w:val="00F31FDF"/>
    <w:rsid w:val="00F32DF4"/>
    <w:rsid w:val="00F3500B"/>
    <w:rsid w:val="00F36E04"/>
    <w:rsid w:val="00F36E10"/>
    <w:rsid w:val="00F372E4"/>
    <w:rsid w:val="00F41FA7"/>
    <w:rsid w:val="00F43AA7"/>
    <w:rsid w:val="00F4413F"/>
    <w:rsid w:val="00F46192"/>
    <w:rsid w:val="00F50BB3"/>
    <w:rsid w:val="00F554E7"/>
    <w:rsid w:val="00F555E3"/>
    <w:rsid w:val="00F5669F"/>
    <w:rsid w:val="00F56912"/>
    <w:rsid w:val="00F60205"/>
    <w:rsid w:val="00F6042F"/>
    <w:rsid w:val="00F60C0C"/>
    <w:rsid w:val="00F623E9"/>
    <w:rsid w:val="00F64B1D"/>
    <w:rsid w:val="00F65FFF"/>
    <w:rsid w:val="00F70540"/>
    <w:rsid w:val="00F70C7A"/>
    <w:rsid w:val="00F728C2"/>
    <w:rsid w:val="00F72F8B"/>
    <w:rsid w:val="00F72F8D"/>
    <w:rsid w:val="00F75871"/>
    <w:rsid w:val="00F769D1"/>
    <w:rsid w:val="00F802A7"/>
    <w:rsid w:val="00F81111"/>
    <w:rsid w:val="00F81986"/>
    <w:rsid w:val="00F84F3B"/>
    <w:rsid w:val="00F909AD"/>
    <w:rsid w:val="00F90AB6"/>
    <w:rsid w:val="00F90EF2"/>
    <w:rsid w:val="00F92191"/>
    <w:rsid w:val="00F93766"/>
    <w:rsid w:val="00F938F1"/>
    <w:rsid w:val="00F95581"/>
    <w:rsid w:val="00FA29F0"/>
    <w:rsid w:val="00FA3983"/>
    <w:rsid w:val="00FA65FB"/>
    <w:rsid w:val="00FA6DB5"/>
    <w:rsid w:val="00FB20B3"/>
    <w:rsid w:val="00FC0098"/>
    <w:rsid w:val="00FC534C"/>
    <w:rsid w:val="00FC544E"/>
    <w:rsid w:val="00FD061B"/>
    <w:rsid w:val="00FD13C4"/>
    <w:rsid w:val="00FD1F08"/>
    <w:rsid w:val="00FD3C86"/>
    <w:rsid w:val="00FD4EA9"/>
    <w:rsid w:val="00FD5453"/>
    <w:rsid w:val="00FD6FC9"/>
    <w:rsid w:val="00FE039F"/>
    <w:rsid w:val="00FE0904"/>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00D4C"/>
  <w15:docId w15:val="{0A9D83B0-CA27-4767-AFCC-F612EE17B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sid w:val="004917FC"/>
    <w:pPr>
      <w:tabs>
        <w:tab w:val="right" w:leader="dot" w:pos="9350"/>
      </w:tabs>
    </w:pPr>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3299</Words>
  <Characters>18807</Characters>
  <Application>Microsoft Office Word</Application>
  <DocSecurity>4</DocSecurity>
  <Lines>156</Lines>
  <Paragraphs>44</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22062</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dc:description/>
  <cp:lastModifiedBy>Boren, Ann</cp:lastModifiedBy>
  <cp:revision>2</cp:revision>
  <cp:lastPrinted>2013-11-25T23:07:00Z</cp:lastPrinted>
  <dcterms:created xsi:type="dcterms:W3CDTF">2025-01-07T17:17:00Z</dcterms:created>
  <dcterms:modified xsi:type="dcterms:W3CDTF">2025-01-07T17:17:00Z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2023-10-06T05:05:43Z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fcb7641d-5328-4a70-beb8-11f0ff886a29</vt:lpwstr>
  </property>
  <property fmtid="{D5CDD505-2E9C-101B-9397-08002B2CF9AE}" pid="9" name="MSIP_Label_7084cbda-52b8-46fb-a7b7-cb5bd465ed85_ContentBits">
    <vt:lpwstr>0</vt:lpwstr>
  </property>
</Properties>
</file>