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66409E3" w:rsidR="00C97625" w:rsidRDefault="00610F63" w:rsidP="00D54DC7">
            <w:pPr>
              <w:pStyle w:val="Header"/>
            </w:pPr>
            <w:r>
              <w:t xml:space="preserve">VCMRR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D9D5569" w:rsidR="00C97625" w:rsidRPr="00595DDC" w:rsidRDefault="00222A14" w:rsidP="004C1DA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610F63" w:rsidRPr="00610F63">
                <w:rPr>
                  <w:rStyle w:val="Hyperlink"/>
                </w:rPr>
                <w:t>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8F6ED0E" w:rsidR="00C97625" w:rsidRDefault="00610F63" w:rsidP="00D54DC7">
            <w:pPr>
              <w:pStyle w:val="Header"/>
            </w:pPr>
            <w:r>
              <w:t xml:space="preserve">VCMRR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2B87933" w:rsidR="00C97625" w:rsidRPr="009F3D0E" w:rsidRDefault="00610F6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SO</w:t>
            </w:r>
            <w:r>
              <w:rPr>
                <w:vertAlign w:val="subscript"/>
              </w:rPr>
              <w:t xml:space="preserve">2 </w:t>
            </w:r>
            <w:r>
              <w:t>and NO</w:t>
            </w:r>
            <w:r>
              <w:rPr>
                <w:vertAlign w:val="subscript"/>
              </w:rPr>
              <w:t xml:space="preserve">x </w:t>
            </w:r>
            <w:r>
              <w:t>Emission Index Prices Used in Verifiable Cost Calculations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9666E61" w:rsidR="00FC0BDC" w:rsidRPr="009F3D0E" w:rsidRDefault="004C1DA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31,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2D3ACAD" w:rsidR="00124420" w:rsidRPr="002D68CF" w:rsidRDefault="00610F6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10F63">
              <w:rPr>
                <w:rFonts w:ascii="Arial" w:hAnsi="Arial" w:cs="Arial"/>
              </w:rPr>
              <w:t>Between $90k and $140k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ACD" w14:textId="3FF2545A" w:rsidR="0026620F" w:rsidRDefault="00610F63" w:rsidP="00B0156D">
            <w:pPr>
              <w:pStyle w:val="NormalArial"/>
              <w:rPr>
                <w:rFonts w:cs="Arial"/>
              </w:rPr>
            </w:pPr>
            <w:r w:rsidRPr="00610F63">
              <w:rPr>
                <w:rFonts w:cs="Arial"/>
              </w:rPr>
              <w:t xml:space="preserve">The timeline for implementing this Verifiable Cost Manual Revision Request (VCMRR) is dependent upon Public Utility Commission of Texas (PUCT) prioritization and approval.  </w:t>
            </w:r>
          </w:p>
          <w:p w14:paraId="2531B1C8" w14:textId="77777777" w:rsidR="00610F63" w:rsidRDefault="00610F63" w:rsidP="00B0156D">
            <w:pPr>
              <w:pStyle w:val="NormalArial"/>
              <w:rPr>
                <w:rFonts w:cs="Arial"/>
              </w:rPr>
            </w:pPr>
          </w:p>
          <w:p w14:paraId="7E6700E7" w14:textId="51C2F34A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10F63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610F63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0E0989D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10F6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AE693E" w14:textId="75062E44" w:rsidR="004B1BFC" w:rsidRPr="00213B74" w:rsidRDefault="00610F63" w:rsidP="004B1BFC">
            <w:pPr>
              <w:pStyle w:val="NormalArial"/>
              <w:numPr>
                <w:ilvl w:val="0"/>
                <w:numId w:val="5"/>
              </w:numPr>
            </w:pPr>
            <w:r w:rsidRPr="00213B74">
              <w:t xml:space="preserve">Market Settlements                          </w:t>
            </w:r>
            <w:r w:rsidR="00213B74">
              <w:t xml:space="preserve">     </w:t>
            </w:r>
            <w:r w:rsidRPr="00213B74">
              <w:t>63%</w:t>
            </w:r>
          </w:p>
          <w:p w14:paraId="122D237D" w14:textId="53489C49" w:rsidR="00610F63" w:rsidRPr="00213B74" w:rsidRDefault="00610F63" w:rsidP="004B1BFC">
            <w:pPr>
              <w:pStyle w:val="NormalArial"/>
              <w:numPr>
                <w:ilvl w:val="0"/>
                <w:numId w:val="5"/>
              </w:numPr>
            </w:pPr>
            <w:r w:rsidRPr="00213B74">
              <w:t>Enterprise Integration Nodal Services   37%</w:t>
            </w:r>
          </w:p>
          <w:p w14:paraId="3F868CC6" w14:textId="4E2AE968" w:rsidR="00610F63" w:rsidRPr="00FE71C0" w:rsidRDefault="00610F63" w:rsidP="00610F6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4C165A85" w:rsidR="004D252E" w:rsidRPr="009266AD" w:rsidRDefault="00610F63" w:rsidP="00D54DC7">
            <w:pPr>
              <w:pStyle w:val="NormalArial"/>
              <w:rPr>
                <w:sz w:val="22"/>
                <w:szCs w:val="22"/>
              </w:rPr>
            </w:pPr>
            <w:r w:rsidRPr="00610F63">
              <w:rPr>
                <w:rFonts w:cs="Arial"/>
              </w:rPr>
              <w:t>ERCOT will update its business processes to implement this VCMRR.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4E263FE" w:rsidR="006B0C5E" w:rsidRDefault="004C1DA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042VCMRR-11 Impact Analysis 013125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3199535">
    <w:abstractNumId w:val="0"/>
  </w:num>
  <w:num w:numId="2" w16cid:durableId="558369472">
    <w:abstractNumId w:val="5"/>
  </w:num>
  <w:num w:numId="3" w16cid:durableId="81149695">
    <w:abstractNumId w:val="3"/>
  </w:num>
  <w:num w:numId="4" w16cid:durableId="639311445">
    <w:abstractNumId w:val="2"/>
  </w:num>
  <w:num w:numId="5" w16cid:durableId="1036854160">
    <w:abstractNumId w:val="1"/>
  </w:num>
  <w:num w:numId="6" w16cid:durableId="1748767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22DE"/>
    <w:rsid w:val="001E4FDC"/>
    <w:rsid w:val="001E6796"/>
    <w:rsid w:val="001E7AE7"/>
    <w:rsid w:val="001F4A33"/>
    <w:rsid w:val="001F5696"/>
    <w:rsid w:val="0020134E"/>
    <w:rsid w:val="0020272B"/>
    <w:rsid w:val="00206B28"/>
    <w:rsid w:val="00213B74"/>
    <w:rsid w:val="002140E5"/>
    <w:rsid w:val="00222A14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1DAE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0F63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674D0"/>
    <w:rsid w:val="00676DC7"/>
    <w:rsid w:val="00677B73"/>
    <w:rsid w:val="00680DA7"/>
    <w:rsid w:val="00683B65"/>
    <w:rsid w:val="00683FB5"/>
    <w:rsid w:val="00687020"/>
    <w:rsid w:val="00690122"/>
    <w:rsid w:val="00693C95"/>
    <w:rsid w:val="006A490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291F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0E61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66D4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44D1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10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VCMRR0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2025-01-31T16:57:00Z</dcterms:created>
  <dcterms:modified xsi:type="dcterms:W3CDTF">2025-01-31T16:57:00Z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2025-01-30T13:17:14Z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e2fac808-a7cf-42a6-9594-3ec2686c226e</vt:lpwstr>
  </property>
  <property fmtid="{D5CDD505-2E9C-101B-9397-08002B2CF9AE}" pid="9" name="MSIP_Label_7084cbda-52b8-46fb-a7b7-cb5bd465ed85_ContentBits">
    <vt:lpwstr>0</vt:lpwstr>
  </property>
</Properties>
</file>