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0535C" w14:textId="7BBD2552" w:rsidR="00445738" w:rsidRPr="001A413B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Align Retail Market Subcommittee Goals with TAC </w:t>
      </w:r>
      <w:r w:rsidR="00CC48D9">
        <w:rPr>
          <w:rFonts w:ascii="Times New Roman" w:hAnsi="Times New Roman"/>
          <w:sz w:val="24"/>
          <w:szCs w:val="24"/>
        </w:rPr>
        <w:t>G</w:t>
      </w:r>
      <w:r w:rsidRPr="001A413B">
        <w:rPr>
          <w:rFonts w:ascii="Times New Roman" w:hAnsi="Times New Roman"/>
          <w:sz w:val="24"/>
          <w:szCs w:val="24"/>
        </w:rPr>
        <w:t>oals</w:t>
      </w:r>
      <w:r w:rsidR="00C61A77">
        <w:rPr>
          <w:rFonts w:ascii="Times New Roman" w:hAnsi="Times New Roman"/>
          <w:sz w:val="24"/>
          <w:szCs w:val="24"/>
        </w:rPr>
        <w:t>.</w:t>
      </w:r>
      <w:r w:rsidR="00CC48D9"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 xml:space="preserve">  </w:t>
      </w:r>
    </w:p>
    <w:p w14:paraId="73DAA0D3" w14:textId="1781CB1D" w:rsidR="00445738" w:rsidRPr="001A413B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Maintain rules </w:t>
      </w:r>
      <w:r w:rsidR="00C61A77">
        <w:rPr>
          <w:rFonts w:ascii="Times New Roman" w:hAnsi="Times New Roman"/>
          <w:sz w:val="24"/>
          <w:szCs w:val="24"/>
        </w:rPr>
        <w:t>and guides supporting</w:t>
      </w:r>
      <w:r w:rsidRPr="001A413B">
        <w:rPr>
          <w:rFonts w:ascii="Times New Roman" w:hAnsi="Times New Roman"/>
          <w:sz w:val="24"/>
          <w:szCs w:val="24"/>
        </w:rPr>
        <w:t xml:space="preserve"> Retail Market processes</w:t>
      </w:r>
      <w:r w:rsidRPr="00565515">
        <w:rPr>
          <w:rFonts w:ascii="Times New Roman" w:hAnsi="Times New Roman"/>
          <w:sz w:val="24"/>
          <w:szCs w:val="24"/>
        </w:rPr>
        <w:t xml:space="preserve"> </w:t>
      </w:r>
      <w:r w:rsidR="006F20AE">
        <w:rPr>
          <w:rFonts w:ascii="Times New Roman" w:hAnsi="Times New Roman"/>
          <w:sz w:val="24"/>
          <w:szCs w:val="24"/>
        </w:rPr>
        <w:t xml:space="preserve">to ensure </w:t>
      </w:r>
      <w:r w:rsidRPr="001A413B">
        <w:rPr>
          <w:rFonts w:ascii="Times New Roman" w:hAnsi="Times New Roman"/>
          <w:sz w:val="24"/>
          <w:szCs w:val="24"/>
        </w:rPr>
        <w:t>consisten</w:t>
      </w:r>
      <w:r w:rsidR="006F20AE">
        <w:rPr>
          <w:rFonts w:ascii="Times New Roman" w:hAnsi="Times New Roman"/>
          <w:sz w:val="24"/>
          <w:szCs w:val="24"/>
        </w:rPr>
        <w:t>cy</w:t>
      </w:r>
      <w:r w:rsidRPr="001A413B">
        <w:rPr>
          <w:rFonts w:ascii="Times New Roman" w:hAnsi="Times New Roman"/>
          <w:sz w:val="24"/>
          <w:szCs w:val="24"/>
        </w:rPr>
        <w:t xml:space="preserve"> with PURA</w:t>
      </w:r>
      <w:r w:rsidR="00CC48D9">
        <w:rPr>
          <w:rFonts w:ascii="Times New Roman" w:hAnsi="Times New Roman"/>
          <w:sz w:val="24"/>
          <w:szCs w:val="24"/>
        </w:rPr>
        <w:t xml:space="preserve">, </w:t>
      </w:r>
      <w:r w:rsidRPr="001A413B">
        <w:rPr>
          <w:rFonts w:ascii="Times New Roman" w:hAnsi="Times New Roman"/>
          <w:sz w:val="24"/>
          <w:szCs w:val="24"/>
        </w:rPr>
        <w:t>PUC</w:t>
      </w:r>
      <w:r w:rsidR="00CC48D9">
        <w:rPr>
          <w:rFonts w:ascii="Times New Roman" w:hAnsi="Times New Roman"/>
          <w:sz w:val="24"/>
          <w:szCs w:val="24"/>
        </w:rPr>
        <w:t>T</w:t>
      </w:r>
      <w:r w:rsidR="00C61A77">
        <w:rPr>
          <w:rFonts w:ascii="Times New Roman" w:hAnsi="Times New Roman"/>
          <w:sz w:val="24"/>
          <w:szCs w:val="24"/>
        </w:rPr>
        <w:t xml:space="preserve"> rules</w:t>
      </w:r>
      <w:r w:rsidR="00CC48D9">
        <w:rPr>
          <w:rFonts w:ascii="Times New Roman" w:hAnsi="Times New Roman"/>
          <w:sz w:val="24"/>
          <w:szCs w:val="24"/>
        </w:rPr>
        <w:t xml:space="preserve"> and ERCOT Protocols.</w:t>
      </w:r>
    </w:p>
    <w:p w14:paraId="2558A588" w14:textId="2BF6D346" w:rsidR="00445738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Coll</w:t>
      </w:r>
      <w:r w:rsidR="00B655CC">
        <w:rPr>
          <w:rFonts w:ascii="Times New Roman" w:hAnsi="Times New Roman"/>
          <w:sz w:val="24"/>
          <w:szCs w:val="24"/>
        </w:rPr>
        <w:t>ectively</w:t>
      </w:r>
      <w:r>
        <w:rPr>
          <w:rFonts w:ascii="Times New Roman" w:hAnsi="Times New Roman"/>
          <w:sz w:val="24"/>
          <w:szCs w:val="24"/>
        </w:rPr>
        <w:t xml:space="preserve"> </w:t>
      </w:r>
      <w:r w:rsidR="004A1DD2">
        <w:rPr>
          <w:rFonts w:ascii="Times New Roman" w:hAnsi="Times New Roman"/>
          <w:sz w:val="24"/>
          <w:szCs w:val="24"/>
        </w:rPr>
        <w:t xml:space="preserve">collaborate </w:t>
      </w:r>
      <w:r>
        <w:rPr>
          <w:rFonts w:ascii="Times New Roman" w:hAnsi="Times New Roman"/>
          <w:sz w:val="24"/>
          <w:szCs w:val="24"/>
        </w:rPr>
        <w:t xml:space="preserve">with WMS </w:t>
      </w:r>
      <w:r w:rsidR="006F20AE">
        <w:rPr>
          <w:rFonts w:ascii="Times New Roman" w:hAnsi="Times New Roman"/>
          <w:sz w:val="24"/>
          <w:szCs w:val="24"/>
        </w:rPr>
        <w:t xml:space="preserve">or other Market Forum </w:t>
      </w:r>
      <w:r w:rsidR="00B655CC">
        <w:rPr>
          <w:rFonts w:ascii="Times New Roman" w:hAnsi="Times New Roman"/>
          <w:sz w:val="24"/>
          <w:szCs w:val="24"/>
        </w:rPr>
        <w:t>develop and maintain processes supporting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>the incorporation of demand response and load participation</w:t>
      </w:r>
      <w:r w:rsidRPr="004E14BA"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>in the Wholesale market</w:t>
      </w:r>
      <w:r>
        <w:rPr>
          <w:rFonts w:ascii="Times New Roman" w:hAnsi="Times New Roman"/>
          <w:sz w:val="24"/>
          <w:szCs w:val="24"/>
        </w:rPr>
        <w:t xml:space="preserve"> </w:t>
      </w:r>
      <w:r w:rsidR="00F2290C">
        <w:rPr>
          <w:rFonts w:ascii="Times New Roman" w:hAnsi="Times New Roman"/>
          <w:sz w:val="24"/>
          <w:szCs w:val="24"/>
        </w:rPr>
        <w:t xml:space="preserve">as well as </w:t>
      </w:r>
      <w:r>
        <w:rPr>
          <w:rFonts w:ascii="Times New Roman" w:hAnsi="Times New Roman"/>
          <w:sz w:val="24"/>
          <w:szCs w:val="24"/>
        </w:rPr>
        <w:t>participation in the ERCOT annual demand response survey</w:t>
      </w:r>
      <w:r w:rsidRPr="001A413B">
        <w:rPr>
          <w:rFonts w:ascii="Times New Roman" w:hAnsi="Times New Roman"/>
          <w:sz w:val="24"/>
          <w:szCs w:val="24"/>
        </w:rPr>
        <w:t>.</w:t>
      </w:r>
    </w:p>
    <w:p w14:paraId="54D31504" w14:textId="6FB19C51" w:rsidR="00445738" w:rsidRPr="004A588A" w:rsidRDefault="00445738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Support ERCOT’s initiatives </w:t>
      </w:r>
      <w:r w:rsidR="000C29BC">
        <w:t>and</w:t>
      </w:r>
      <w:r>
        <w:t xml:space="preserve"> develop retail </w:t>
      </w:r>
      <w:r w:rsidRPr="003A4E49">
        <w:t>process</w:t>
      </w:r>
      <w:r>
        <w:t>es</w:t>
      </w:r>
      <w:r w:rsidRPr="003A4E49">
        <w:t xml:space="preserve"> for integrating or transitioning </w:t>
      </w:r>
      <w:r w:rsidR="00B4190F">
        <w:t xml:space="preserve">large </w:t>
      </w:r>
      <w:r w:rsidR="009763A5">
        <w:t>L</w:t>
      </w:r>
      <w:r w:rsidRPr="003A4E49">
        <w:t>oad</w:t>
      </w:r>
      <w:r w:rsidR="006137D5">
        <w:t>, including LP&amp;L,</w:t>
      </w:r>
      <w:r w:rsidRPr="003A4E49">
        <w:t xml:space="preserve"> in</w:t>
      </w:r>
      <w:r>
        <w:t>to</w:t>
      </w:r>
      <w:r w:rsidRPr="003A4E49">
        <w:t xml:space="preserve"> ERCOT.</w:t>
      </w:r>
      <w:r>
        <w:rPr>
          <w:color w:val="000000"/>
        </w:rPr>
        <w:t xml:space="preserve"> </w:t>
      </w:r>
    </w:p>
    <w:p w14:paraId="40DA26A6" w14:textId="77777777" w:rsidR="00445738" w:rsidRPr="009071CE" w:rsidRDefault="00445738" w:rsidP="00445738">
      <w:pPr>
        <w:pStyle w:val="ListParagraph"/>
        <w:tabs>
          <w:tab w:val="left" w:pos="360"/>
        </w:tabs>
        <w:ind w:left="630"/>
      </w:pPr>
    </w:p>
    <w:p w14:paraId="0C09933D" w14:textId="0F301720" w:rsidR="00445738" w:rsidRPr="004E2879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290F52">
        <w:rPr>
          <w:rFonts w:ascii="Times New Roman" w:hAnsi="Times New Roman"/>
          <w:sz w:val="24"/>
          <w:szCs w:val="24"/>
        </w:rPr>
        <w:t xml:space="preserve">valuate lessons learned from previous events and support the </w:t>
      </w:r>
      <w:r w:rsidRPr="004E287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mplement</w:t>
      </w:r>
      <w:r w:rsidR="00290F52">
        <w:rPr>
          <w:rFonts w:ascii="Times New Roman" w:hAnsi="Times New Roman"/>
          <w:sz w:val="24"/>
          <w:szCs w:val="24"/>
        </w:rPr>
        <w:t xml:space="preserve">ation of </w:t>
      </w:r>
      <w:r w:rsidR="00907BCE">
        <w:rPr>
          <w:rFonts w:ascii="Times New Roman" w:hAnsi="Times New Roman"/>
          <w:sz w:val="24"/>
          <w:szCs w:val="24"/>
        </w:rPr>
        <w:t xml:space="preserve">improvements </w:t>
      </w:r>
      <w:r w:rsidR="00290F52">
        <w:rPr>
          <w:rFonts w:ascii="Times New Roman" w:hAnsi="Times New Roman"/>
          <w:sz w:val="24"/>
          <w:szCs w:val="24"/>
        </w:rPr>
        <w:t>of M</w:t>
      </w:r>
      <w:r>
        <w:rPr>
          <w:rFonts w:ascii="Times New Roman" w:hAnsi="Times New Roman"/>
          <w:sz w:val="24"/>
          <w:szCs w:val="24"/>
        </w:rPr>
        <w:t xml:space="preserve">arket </w:t>
      </w:r>
      <w:r w:rsidR="00907BCE">
        <w:rPr>
          <w:rFonts w:ascii="Times New Roman" w:hAnsi="Times New Roman"/>
          <w:sz w:val="24"/>
          <w:szCs w:val="24"/>
        </w:rPr>
        <w:t>processes</w:t>
      </w:r>
      <w:r w:rsidR="006F20AE">
        <w:rPr>
          <w:rFonts w:ascii="Times New Roman" w:hAnsi="Times New Roman"/>
          <w:sz w:val="24"/>
          <w:szCs w:val="24"/>
        </w:rPr>
        <w:t xml:space="preserve"> as needed</w:t>
      </w:r>
      <w:r w:rsidR="00290F52">
        <w:rPr>
          <w:rFonts w:ascii="Times New Roman" w:hAnsi="Times New Roman"/>
          <w:sz w:val="24"/>
          <w:szCs w:val="24"/>
        </w:rPr>
        <w:t>.</w:t>
      </w:r>
      <w:r w:rsidRPr="004E2879">
        <w:rPr>
          <w:rFonts w:ascii="Times New Roman" w:hAnsi="Times New Roman"/>
          <w:sz w:val="24"/>
          <w:szCs w:val="24"/>
        </w:rPr>
        <w:t xml:space="preserve"> </w:t>
      </w:r>
    </w:p>
    <w:p w14:paraId="666231F9" w14:textId="458CDB5A" w:rsidR="00445738" w:rsidRPr="001A413B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Maintain </w:t>
      </w:r>
      <w:r w:rsidR="006137D5">
        <w:rPr>
          <w:rFonts w:ascii="Times New Roman" w:hAnsi="Times New Roman"/>
          <w:sz w:val="24"/>
          <w:szCs w:val="24"/>
        </w:rPr>
        <w:t xml:space="preserve">and modify </w:t>
      </w:r>
      <w:r w:rsidRPr="001A413B">
        <w:rPr>
          <w:rFonts w:ascii="Times New Roman" w:hAnsi="Times New Roman"/>
          <w:sz w:val="24"/>
          <w:szCs w:val="24"/>
        </w:rPr>
        <w:t>market rules that support</w:t>
      </w:r>
      <w:r w:rsidR="006137D5">
        <w:rPr>
          <w:rFonts w:ascii="Times New Roman" w:hAnsi="Times New Roman"/>
          <w:sz w:val="24"/>
          <w:szCs w:val="24"/>
        </w:rPr>
        <w:t xml:space="preserve"> and allow</w:t>
      </w:r>
      <w:r w:rsidRPr="001A413B">
        <w:rPr>
          <w:rFonts w:ascii="Times New Roman" w:hAnsi="Times New Roman"/>
          <w:sz w:val="24"/>
          <w:szCs w:val="24"/>
        </w:rPr>
        <w:t xml:space="preserve"> open access to the ERCOT retail market.</w:t>
      </w:r>
    </w:p>
    <w:p w14:paraId="6023FABE" w14:textId="5F7EAE9A" w:rsidR="00445738" w:rsidRPr="00D83A1E" w:rsidRDefault="000E0AEA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445738" w:rsidRPr="00D83A1E">
        <w:rPr>
          <w:rFonts w:ascii="Times New Roman" w:hAnsi="Times New Roman"/>
          <w:sz w:val="24"/>
          <w:szCs w:val="24"/>
        </w:rPr>
        <w:t xml:space="preserve">ork with ERCOT </w:t>
      </w:r>
      <w:r w:rsidR="00C61A77">
        <w:rPr>
          <w:rFonts w:ascii="Times New Roman" w:hAnsi="Times New Roman"/>
          <w:sz w:val="24"/>
          <w:szCs w:val="24"/>
        </w:rPr>
        <w:t xml:space="preserve">and Market Participants </w:t>
      </w:r>
      <w:r w:rsidR="00445738" w:rsidRPr="00D83A1E">
        <w:rPr>
          <w:rFonts w:ascii="Times New Roman" w:hAnsi="Times New Roman"/>
          <w:sz w:val="24"/>
          <w:szCs w:val="24"/>
        </w:rPr>
        <w:t xml:space="preserve">to </w:t>
      </w:r>
      <w:r w:rsidR="00907BCE">
        <w:rPr>
          <w:rFonts w:ascii="Times New Roman" w:hAnsi="Times New Roman"/>
          <w:sz w:val="24"/>
          <w:szCs w:val="24"/>
        </w:rPr>
        <w:t xml:space="preserve">maintain or </w:t>
      </w:r>
      <w:r w:rsidR="00445738" w:rsidRPr="00D83A1E">
        <w:rPr>
          <w:rFonts w:ascii="Times New Roman" w:hAnsi="Times New Roman"/>
          <w:sz w:val="24"/>
          <w:szCs w:val="24"/>
        </w:rPr>
        <w:t>develop improvements support</w:t>
      </w:r>
      <w:r w:rsidR="00907BCE">
        <w:rPr>
          <w:rFonts w:ascii="Times New Roman" w:hAnsi="Times New Roman"/>
          <w:sz w:val="24"/>
          <w:szCs w:val="24"/>
        </w:rPr>
        <w:t>ing timely</w:t>
      </w:r>
      <w:r w:rsidR="00445738" w:rsidRPr="00D83A1E">
        <w:rPr>
          <w:rFonts w:ascii="Times New Roman" w:hAnsi="Times New Roman"/>
          <w:sz w:val="24"/>
          <w:szCs w:val="24"/>
        </w:rPr>
        <w:t xml:space="preserve"> </w:t>
      </w:r>
      <w:r w:rsidR="00907BCE">
        <w:rPr>
          <w:rFonts w:ascii="Times New Roman" w:hAnsi="Times New Roman"/>
          <w:sz w:val="24"/>
          <w:szCs w:val="24"/>
        </w:rPr>
        <w:t xml:space="preserve">and accurate </w:t>
      </w:r>
      <w:r w:rsidR="00445738" w:rsidRPr="00D83A1E">
        <w:rPr>
          <w:rFonts w:ascii="Times New Roman" w:hAnsi="Times New Roman"/>
          <w:sz w:val="24"/>
          <w:szCs w:val="24"/>
        </w:rPr>
        <w:t xml:space="preserve">data transparency and </w:t>
      </w:r>
      <w:r w:rsidR="00907BCE">
        <w:rPr>
          <w:rFonts w:ascii="Times New Roman" w:hAnsi="Times New Roman"/>
          <w:sz w:val="24"/>
          <w:szCs w:val="24"/>
        </w:rPr>
        <w:t xml:space="preserve">availability. </w:t>
      </w:r>
    </w:p>
    <w:p w14:paraId="5F572A55" w14:textId="5C01BC36" w:rsidR="00445738" w:rsidRPr="00D83A1E" w:rsidRDefault="000E0AEA" w:rsidP="00445738">
      <w:pPr>
        <w:numPr>
          <w:ilvl w:val="1"/>
          <w:numId w:val="1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Support</w:t>
      </w:r>
      <w:r w:rsidR="00F2290C">
        <w:rPr>
          <w:rFonts w:ascii="Times New Roman" w:hAnsi="Times New Roman"/>
          <w:sz w:val="24"/>
          <w:szCs w:val="24"/>
        </w:rPr>
        <w:t>, maintain or</w:t>
      </w:r>
      <w:r>
        <w:rPr>
          <w:rFonts w:ascii="Times New Roman" w:hAnsi="Times New Roman"/>
          <w:sz w:val="24"/>
          <w:szCs w:val="24"/>
        </w:rPr>
        <w:t xml:space="preserve"> develop</w:t>
      </w:r>
      <w:r w:rsidR="00445738" w:rsidRPr="00D83A1E">
        <w:rPr>
          <w:rFonts w:ascii="Times New Roman" w:hAnsi="Times New Roman"/>
          <w:sz w:val="24"/>
          <w:szCs w:val="24"/>
        </w:rPr>
        <w:t xml:space="preserve"> Retail Market training </w:t>
      </w:r>
      <w:r>
        <w:rPr>
          <w:rFonts w:ascii="Times New Roman" w:hAnsi="Times New Roman"/>
          <w:sz w:val="24"/>
          <w:szCs w:val="24"/>
        </w:rPr>
        <w:t>materials and proce</w:t>
      </w:r>
      <w:r w:rsidR="00F2290C">
        <w:rPr>
          <w:rFonts w:ascii="Times New Roman" w:hAnsi="Times New Roman"/>
          <w:sz w:val="24"/>
          <w:szCs w:val="24"/>
        </w:rPr>
        <w:t xml:space="preserve">sses. </w:t>
      </w:r>
    </w:p>
    <w:p w14:paraId="2DFFDA85" w14:textId="7EF74819" w:rsidR="00445738" w:rsidRDefault="001C4314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Collectively </w:t>
      </w:r>
      <w:r w:rsidR="0053310A">
        <w:t xml:space="preserve">collaborate </w:t>
      </w:r>
      <w:r>
        <w:t xml:space="preserve">with ERCOT </w:t>
      </w:r>
      <w:r w:rsidR="00DF6812">
        <w:t xml:space="preserve">to </w:t>
      </w:r>
      <w:r>
        <w:t>m</w:t>
      </w:r>
      <w:r w:rsidR="000C29BC">
        <w:t xml:space="preserve">onitor and </w:t>
      </w:r>
      <w:r w:rsidR="00445738" w:rsidRPr="004E2879">
        <w:t xml:space="preserve">improve </w:t>
      </w:r>
      <w:r>
        <w:t xml:space="preserve">Market </w:t>
      </w:r>
      <w:r w:rsidR="00445738" w:rsidRPr="004E2879">
        <w:t xml:space="preserve">communication and notification processes </w:t>
      </w:r>
      <w:r>
        <w:t xml:space="preserve">as possible. </w:t>
      </w:r>
      <w:r w:rsidR="00445738" w:rsidRPr="004E2879">
        <w:t xml:space="preserve"> </w:t>
      </w:r>
    </w:p>
    <w:p w14:paraId="4B6ED969" w14:textId="77777777" w:rsidR="00445738" w:rsidRDefault="00445738" w:rsidP="00445738">
      <w:pPr>
        <w:pStyle w:val="ListParagraph"/>
        <w:tabs>
          <w:tab w:val="left" w:pos="360"/>
        </w:tabs>
        <w:ind w:left="630"/>
      </w:pPr>
    </w:p>
    <w:p w14:paraId="76977AB7" w14:textId="60B5EFB8" w:rsidR="00445738" w:rsidRDefault="00445738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 w:rsidRPr="00445BCF">
        <w:t>Work with ERCOT</w:t>
      </w:r>
      <w:r w:rsidR="00F70093">
        <w:t xml:space="preserve"> and Market Participants </w:t>
      </w:r>
      <w:r w:rsidRPr="00445BCF">
        <w:t xml:space="preserve">to address issues and facilitate </w:t>
      </w:r>
      <w:r w:rsidR="000C29BC">
        <w:t>changes</w:t>
      </w:r>
      <w:r w:rsidRPr="00445BCF">
        <w:t xml:space="preserve"> </w:t>
      </w:r>
      <w:r w:rsidR="00C61A77">
        <w:t xml:space="preserve">as </w:t>
      </w:r>
      <w:r w:rsidR="00F70093">
        <w:t xml:space="preserve">needed </w:t>
      </w:r>
      <w:r w:rsidR="001C4314">
        <w:t>supporting</w:t>
      </w:r>
      <w:r w:rsidR="00F70093">
        <w:t xml:space="preserve"> Load Profiles and </w:t>
      </w:r>
      <w:r w:rsidRPr="00445BCF">
        <w:t>load profiling</w:t>
      </w:r>
      <w:r w:rsidR="00F70093">
        <w:t>.</w:t>
      </w:r>
    </w:p>
    <w:p w14:paraId="2C4BBC10" w14:textId="77777777" w:rsidR="00445738" w:rsidRPr="00445BCF" w:rsidRDefault="00445738" w:rsidP="00445738">
      <w:pPr>
        <w:pStyle w:val="ListParagraph"/>
        <w:tabs>
          <w:tab w:val="left" w:pos="360"/>
        </w:tabs>
        <w:ind w:left="630"/>
      </w:pPr>
    </w:p>
    <w:p w14:paraId="4B6EB612" w14:textId="3E127C3F" w:rsidR="00290F52" w:rsidRDefault="00445738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>Monitor</w:t>
      </w:r>
      <w:r w:rsidRPr="00445BCF">
        <w:t xml:space="preserve"> Retail Load Profiling Annual Validation</w:t>
      </w:r>
      <w:r w:rsidR="00F70093">
        <w:t xml:space="preserve"> status</w:t>
      </w:r>
      <w:r w:rsidR="00C61A77">
        <w:t xml:space="preserve"> updates</w:t>
      </w:r>
      <w:r w:rsidR="00B4190F">
        <w:t xml:space="preserve">, Weather </w:t>
      </w:r>
      <w:r w:rsidR="00CF4547">
        <w:t xml:space="preserve">sensitivity </w:t>
      </w:r>
      <w:r w:rsidR="00B4190F">
        <w:t xml:space="preserve">reporting </w:t>
      </w:r>
      <w:r w:rsidR="001C4314">
        <w:t>and promote changes as warranted.</w:t>
      </w:r>
    </w:p>
    <w:p w14:paraId="2827656A" w14:textId="77777777" w:rsidR="00670D6C" w:rsidRDefault="00670D6C" w:rsidP="00670D6C">
      <w:pPr>
        <w:pStyle w:val="ListParagraph"/>
        <w:tabs>
          <w:tab w:val="left" w:pos="360"/>
        </w:tabs>
        <w:ind w:left="630"/>
      </w:pPr>
    </w:p>
    <w:p w14:paraId="6848E836" w14:textId="74D56798" w:rsidR="00670D6C" w:rsidRDefault="00290F52" w:rsidP="00670D6C">
      <w:pPr>
        <w:pStyle w:val="ListParagraph"/>
        <w:numPr>
          <w:ilvl w:val="1"/>
          <w:numId w:val="1"/>
        </w:numPr>
        <w:tabs>
          <w:tab w:val="left" w:pos="360"/>
        </w:tabs>
      </w:pPr>
      <w:r>
        <w:t>M</w:t>
      </w:r>
      <w:r w:rsidR="009763A5">
        <w:t>onitor and m</w:t>
      </w:r>
      <w:r>
        <w:t>aintain Market Data Transparency Service Level Agreement and Retail and ListServ IT Service</w:t>
      </w:r>
      <w:r w:rsidR="006F20AE">
        <w:t>s SLA</w:t>
      </w:r>
      <w:r w:rsidR="00670D6C">
        <w:t>.</w:t>
      </w:r>
    </w:p>
    <w:p w14:paraId="39F423BC" w14:textId="77777777" w:rsidR="00670D6C" w:rsidRDefault="00670D6C" w:rsidP="00670D6C">
      <w:pPr>
        <w:pStyle w:val="ListParagraph"/>
        <w:tabs>
          <w:tab w:val="left" w:pos="360"/>
        </w:tabs>
        <w:ind w:left="630"/>
      </w:pPr>
    </w:p>
    <w:p w14:paraId="0007AF14" w14:textId="404F523B" w:rsidR="00445738" w:rsidRDefault="00445738" w:rsidP="00670D6C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Support </w:t>
      </w:r>
      <w:r w:rsidR="00B4190F">
        <w:t>R</w:t>
      </w:r>
      <w:r>
        <w:t xml:space="preserve">etail </w:t>
      </w:r>
      <w:r w:rsidR="00B4190F">
        <w:t xml:space="preserve">Market </w:t>
      </w:r>
      <w:r>
        <w:t>system testing</w:t>
      </w:r>
      <w:r w:rsidR="00F70093">
        <w:t xml:space="preserve">, </w:t>
      </w:r>
      <w:r>
        <w:t>implementation</w:t>
      </w:r>
      <w:r w:rsidR="00F70093">
        <w:t>s</w:t>
      </w:r>
      <w:r>
        <w:t xml:space="preserve"> and  monitor performance post-implementation.</w:t>
      </w:r>
    </w:p>
    <w:p w14:paraId="41D43269" w14:textId="4651F975" w:rsidR="00445738" w:rsidRDefault="0082055D" w:rsidP="0082055D">
      <w:pPr>
        <w:pStyle w:val="ListParagraph"/>
        <w:tabs>
          <w:tab w:val="left" w:pos="360"/>
          <w:tab w:val="left" w:pos="8325"/>
        </w:tabs>
        <w:ind w:left="630"/>
      </w:pPr>
      <w:r>
        <w:tab/>
      </w:r>
    </w:p>
    <w:p w14:paraId="049EBD11" w14:textId="7B8E5B58" w:rsidR="00445738" w:rsidRDefault="006F20AE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Facilitate </w:t>
      </w:r>
      <w:r w:rsidR="00445738">
        <w:t xml:space="preserve">Summer </w:t>
      </w:r>
      <w:r w:rsidR="00F70093">
        <w:t xml:space="preserve">and Winter </w:t>
      </w:r>
      <w:r w:rsidR="00445738">
        <w:t>preparedness efforts</w:t>
      </w:r>
      <w:r w:rsidR="002C3CAA">
        <w:t>,</w:t>
      </w:r>
      <w:r w:rsidR="00445738">
        <w:t xml:space="preserve"> </w:t>
      </w:r>
      <w:r w:rsidR="006137D5">
        <w:t xml:space="preserve">which may include </w:t>
      </w:r>
      <w:r w:rsidR="00C61A77">
        <w:t xml:space="preserve">assessments, workshops </w:t>
      </w:r>
      <w:r w:rsidR="00183C95">
        <w:t xml:space="preserve">and recommend </w:t>
      </w:r>
      <w:r w:rsidR="00C61A77">
        <w:t xml:space="preserve">modifications </w:t>
      </w:r>
      <w:r w:rsidR="002C3CAA">
        <w:t xml:space="preserve">to the appropriate body as well as </w:t>
      </w:r>
      <w:r w:rsidR="00183C95">
        <w:t xml:space="preserve">facilitate </w:t>
      </w:r>
      <w:r w:rsidR="00C61A77">
        <w:t xml:space="preserve">a </w:t>
      </w:r>
      <w:r w:rsidR="00445738">
        <w:t>Mass Transition drill</w:t>
      </w:r>
      <w:r w:rsidR="002C3CAA">
        <w:t>, if needed</w:t>
      </w:r>
      <w:r w:rsidR="00C61A77">
        <w:t xml:space="preserve">. </w:t>
      </w:r>
    </w:p>
    <w:p w14:paraId="58C7EAE6" w14:textId="77777777" w:rsidR="004F0C8B" w:rsidRDefault="004F0C8B" w:rsidP="00670D6C">
      <w:pPr>
        <w:pStyle w:val="ListParagraph"/>
      </w:pPr>
    </w:p>
    <w:p w14:paraId="692FC775" w14:textId="77777777" w:rsidR="0082055D" w:rsidRDefault="004F0C8B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Participate in coordination or other activities supporting implementation of TX SET 5.0 and associated Marketrak system changes. </w:t>
      </w:r>
    </w:p>
    <w:p w14:paraId="6903B2A9" w14:textId="77777777" w:rsidR="0082055D" w:rsidRDefault="0082055D" w:rsidP="0082055D">
      <w:pPr>
        <w:pStyle w:val="ListParagraph"/>
      </w:pPr>
    </w:p>
    <w:p w14:paraId="47778816" w14:textId="1FEE07D6" w:rsidR="000B6F06" w:rsidRPr="00D11310" w:rsidRDefault="004F0C8B" w:rsidP="00873E59">
      <w:pPr>
        <w:pStyle w:val="ListParagraph"/>
        <w:numPr>
          <w:ilvl w:val="1"/>
          <w:numId w:val="1"/>
        </w:numPr>
        <w:tabs>
          <w:tab w:val="left" w:pos="360"/>
        </w:tabs>
        <w:rPr>
          <w:rFonts w:asciiTheme="minorHAnsi" w:hAnsiTheme="minorHAnsi" w:cstheme="minorHAnsi"/>
        </w:rPr>
      </w:pPr>
      <w:r>
        <w:t xml:space="preserve">Continue development and maintain processes related to </w:t>
      </w:r>
      <w:r w:rsidR="00D96450">
        <w:t xml:space="preserve">usage </w:t>
      </w:r>
      <w:r>
        <w:t>data for Daily Settlement</w:t>
      </w:r>
      <w:r w:rsidR="0082055D">
        <w:t xml:space="preserve">. </w:t>
      </w:r>
    </w:p>
    <w:sectPr w:rsidR="000B6F06" w:rsidRPr="00D11310" w:rsidSect="008205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432" w:left="720" w:header="360" w:footer="1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9F6C2" w14:textId="77777777" w:rsidR="00DE6AC4" w:rsidRDefault="00DE6AC4" w:rsidP="004D7E63">
      <w:pPr>
        <w:spacing w:after="0" w:line="240" w:lineRule="auto"/>
      </w:pPr>
      <w:r>
        <w:separator/>
      </w:r>
    </w:p>
  </w:endnote>
  <w:endnote w:type="continuationSeparator" w:id="0">
    <w:p w14:paraId="65320EF7" w14:textId="77777777" w:rsidR="00DE6AC4" w:rsidRDefault="00DE6AC4" w:rsidP="004D7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F092A" w14:textId="77777777" w:rsidR="004A5965" w:rsidRDefault="004A59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63479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871077B" w14:textId="77777777" w:rsidR="00C67947" w:rsidRDefault="00C6794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0C8B">
          <w:rPr>
            <w:noProof/>
          </w:rPr>
          <w:t>9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5338F397" w14:textId="77777777" w:rsidR="00C67947" w:rsidRDefault="00C679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D52F6" w14:textId="77777777" w:rsidR="004A5965" w:rsidRDefault="004A59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1D034" w14:textId="77777777" w:rsidR="00DE6AC4" w:rsidRDefault="00DE6AC4" w:rsidP="004D7E63">
      <w:pPr>
        <w:spacing w:after="0" w:line="240" w:lineRule="auto"/>
      </w:pPr>
      <w:r>
        <w:separator/>
      </w:r>
    </w:p>
  </w:footnote>
  <w:footnote w:type="continuationSeparator" w:id="0">
    <w:p w14:paraId="635752E2" w14:textId="77777777" w:rsidR="00DE6AC4" w:rsidRDefault="00DE6AC4" w:rsidP="004D7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C1525" w14:textId="77777777" w:rsidR="004A5965" w:rsidRDefault="004A59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4DAA" w14:textId="7E2F9B6B" w:rsidR="00670D6C" w:rsidRPr="0049370E" w:rsidRDefault="00C67947" w:rsidP="00670D6C">
    <w:pPr>
      <w:pStyle w:val="Header"/>
      <w:pBdr>
        <w:bottom w:val="thickThinSmallGap" w:sz="24" w:space="1" w:color="622423"/>
      </w:pBdr>
      <w:jc w:val="center"/>
      <w:rPr>
        <w:rFonts w:ascii="Arial" w:hAnsi="Arial" w:cs="Arial"/>
        <w:b/>
        <w:sz w:val="36"/>
        <w:szCs w:val="36"/>
      </w:rPr>
    </w:pPr>
    <w:r w:rsidRPr="0049370E">
      <w:rPr>
        <w:rFonts w:ascii="Arial" w:hAnsi="Arial" w:cs="Arial"/>
        <w:b/>
        <w:sz w:val="36"/>
        <w:szCs w:val="36"/>
      </w:rPr>
      <w:t xml:space="preserve">RMS </w:t>
    </w:r>
    <w:r w:rsidR="00CC48D9" w:rsidRPr="0049370E">
      <w:rPr>
        <w:rFonts w:ascii="Arial" w:hAnsi="Arial" w:cs="Arial"/>
        <w:b/>
        <w:sz w:val="36"/>
        <w:szCs w:val="36"/>
      </w:rPr>
      <w:t xml:space="preserve"> 202</w:t>
    </w:r>
    <w:r w:rsidR="004C4136">
      <w:rPr>
        <w:rFonts w:ascii="Arial" w:hAnsi="Arial" w:cs="Arial"/>
        <w:b/>
        <w:sz w:val="36"/>
        <w:szCs w:val="36"/>
      </w:rPr>
      <w:t>4</w:t>
    </w:r>
    <w:r w:rsidR="00CC48D9" w:rsidRPr="0049370E">
      <w:rPr>
        <w:rFonts w:ascii="Arial" w:hAnsi="Arial" w:cs="Arial"/>
        <w:b/>
        <w:sz w:val="36"/>
        <w:szCs w:val="36"/>
      </w:rPr>
      <w:t xml:space="preserve"> Goals</w:t>
    </w:r>
  </w:p>
  <w:p w14:paraId="26051EFD" w14:textId="0657C768" w:rsidR="00C67947" w:rsidRPr="0049370E" w:rsidRDefault="00670D6C" w:rsidP="00670D6C">
    <w:pPr>
      <w:pStyle w:val="Header"/>
      <w:pBdr>
        <w:bottom w:val="thickThinSmallGap" w:sz="24" w:space="1" w:color="622423"/>
      </w:pBdr>
      <w:jc w:val="center"/>
      <w:rPr>
        <w:rFonts w:ascii="Arial" w:hAnsi="Arial" w:cs="Arial"/>
        <w:b/>
        <w:sz w:val="28"/>
        <w:szCs w:val="28"/>
      </w:rPr>
    </w:pPr>
    <w:r w:rsidRPr="0049370E">
      <w:rPr>
        <w:rFonts w:ascii="Arial" w:hAnsi="Arial" w:cs="Arial"/>
        <w:b/>
        <w:sz w:val="28"/>
        <w:szCs w:val="28"/>
      </w:rPr>
      <w:t xml:space="preserve">TAC Approved </w:t>
    </w:r>
    <w:r w:rsidR="004A5965" w:rsidRPr="004A5965">
      <w:rPr>
        <w:rFonts w:ascii="Arial" w:hAnsi="Arial" w:cs="Arial"/>
        <w:b/>
        <w:sz w:val="28"/>
        <w:szCs w:val="28"/>
      </w:rPr>
      <w:t>(3/27/24)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E4063" w14:textId="77777777" w:rsidR="004A5965" w:rsidRDefault="004A59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777C"/>
    <w:multiLevelType w:val="hybridMultilevel"/>
    <w:tmpl w:val="37D2B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F3121"/>
    <w:multiLevelType w:val="hybridMultilevel"/>
    <w:tmpl w:val="F1329EA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678605FA">
      <w:start w:val="1994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CA7EDD7A">
      <w:start w:val="1994"/>
      <w:numFmt w:val="bullet"/>
      <w:lvlText w:val="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28A21C18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108418FA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9BA6B8C4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A80657D2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A918AC2A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772E9A20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2" w15:restartNumberingAfterBreak="0">
    <w:nsid w:val="1FFD5455"/>
    <w:multiLevelType w:val="hybridMultilevel"/>
    <w:tmpl w:val="F25C3B94"/>
    <w:lvl w:ilvl="0" w:tplc="04090001">
      <w:start w:val="1"/>
      <w:numFmt w:val="bullet"/>
      <w:lvlText w:val=""/>
      <w:lvlJc w:val="left"/>
      <w:pPr>
        <w:ind w:left="7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3" w15:restartNumberingAfterBreak="0">
    <w:nsid w:val="224611E7"/>
    <w:multiLevelType w:val="hybridMultilevel"/>
    <w:tmpl w:val="E04EC0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3459D0"/>
    <w:multiLevelType w:val="multilevel"/>
    <w:tmpl w:val="B9B625B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DC80C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F71D38"/>
    <w:multiLevelType w:val="hybridMultilevel"/>
    <w:tmpl w:val="0840C6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C212C3B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CC97C4">
      <w:start w:val="13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2D43922"/>
    <w:multiLevelType w:val="hybridMultilevel"/>
    <w:tmpl w:val="4F18C7C8"/>
    <w:lvl w:ilvl="0" w:tplc="1CCE8074">
      <w:start w:val="2019"/>
      <w:numFmt w:val="bullet"/>
      <w:lvlText w:val="-"/>
      <w:lvlJc w:val="left"/>
      <w:pPr>
        <w:ind w:left="270" w:hanging="360"/>
      </w:pPr>
      <w:rPr>
        <w:rFonts w:ascii="Calibri" w:eastAsia="Calibr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8" w15:restartNumberingAfterBreak="0">
    <w:nsid w:val="35A1171B"/>
    <w:multiLevelType w:val="hybridMultilevel"/>
    <w:tmpl w:val="2514D5CA"/>
    <w:lvl w:ilvl="0" w:tplc="401008A2">
      <w:start w:val="1"/>
      <w:numFmt w:val="decimal"/>
      <w:lvlText w:val="%1)"/>
      <w:lvlJc w:val="left"/>
      <w:pPr>
        <w:ind w:left="73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9" w15:restartNumberingAfterBreak="0">
    <w:nsid w:val="35B10118"/>
    <w:multiLevelType w:val="hybridMultilevel"/>
    <w:tmpl w:val="BCCC6D28"/>
    <w:lvl w:ilvl="0" w:tplc="C99020C0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2109F"/>
    <w:multiLevelType w:val="hybridMultilevel"/>
    <w:tmpl w:val="F4AAE230"/>
    <w:lvl w:ilvl="0" w:tplc="401008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B53CC5"/>
    <w:multiLevelType w:val="hybridMultilevel"/>
    <w:tmpl w:val="0428B8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DA1523"/>
    <w:multiLevelType w:val="hybridMultilevel"/>
    <w:tmpl w:val="A96AEDB8"/>
    <w:lvl w:ilvl="0" w:tplc="078286EE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963106"/>
    <w:multiLevelType w:val="hybridMultilevel"/>
    <w:tmpl w:val="F6CED082"/>
    <w:lvl w:ilvl="0" w:tplc="C5829A1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60AD9F4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E9469F76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3E8CECA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51E88D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54FA87D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60E6BC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920D8FE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EBEDC4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4" w15:restartNumberingAfterBreak="0">
    <w:nsid w:val="50E64255"/>
    <w:multiLevelType w:val="hybridMultilevel"/>
    <w:tmpl w:val="D8E8D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CF157F"/>
    <w:multiLevelType w:val="hybridMultilevel"/>
    <w:tmpl w:val="A06AA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B630AF"/>
    <w:multiLevelType w:val="hybridMultilevel"/>
    <w:tmpl w:val="C58C1748"/>
    <w:lvl w:ilvl="0" w:tplc="B96017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C0FC3"/>
    <w:multiLevelType w:val="hybridMultilevel"/>
    <w:tmpl w:val="65108D5C"/>
    <w:lvl w:ilvl="0" w:tplc="C9F07600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223D26"/>
    <w:multiLevelType w:val="hybridMultilevel"/>
    <w:tmpl w:val="477CE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3603F2"/>
    <w:multiLevelType w:val="hybridMultilevel"/>
    <w:tmpl w:val="FBA6A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144CCE"/>
    <w:multiLevelType w:val="hybridMultilevel"/>
    <w:tmpl w:val="783C32E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1" w15:restartNumberingAfterBreak="0">
    <w:nsid w:val="6239678B"/>
    <w:multiLevelType w:val="hybridMultilevel"/>
    <w:tmpl w:val="26D06C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6014EE"/>
    <w:multiLevelType w:val="hybridMultilevel"/>
    <w:tmpl w:val="40D6E606"/>
    <w:lvl w:ilvl="0" w:tplc="490CAC94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20F6C"/>
    <w:multiLevelType w:val="hybridMultilevel"/>
    <w:tmpl w:val="86F04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203EB"/>
    <w:multiLevelType w:val="hybridMultilevel"/>
    <w:tmpl w:val="82EAE21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E9E2196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5" w15:restartNumberingAfterBreak="0">
    <w:nsid w:val="73AC6C6B"/>
    <w:multiLevelType w:val="hybridMultilevel"/>
    <w:tmpl w:val="EE8AC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F71E65"/>
    <w:multiLevelType w:val="hybridMultilevel"/>
    <w:tmpl w:val="05248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EE7872"/>
    <w:multiLevelType w:val="hybridMultilevel"/>
    <w:tmpl w:val="1D5A4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BC5B7B"/>
    <w:multiLevelType w:val="hybridMultilevel"/>
    <w:tmpl w:val="87707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5543738">
    <w:abstractNumId w:val="6"/>
  </w:num>
  <w:num w:numId="2" w16cid:durableId="179010097">
    <w:abstractNumId w:val="5"/>
  </w:num>
  <w:num w:numId="3" w16cid:durableId="252593818">
    <w:abstractNumId w:val="4"/>
  </w:num>
  <w:num w:numId="4" w16cid:durableId="286396072">
    <w:abstractNumId w:val="24"/>
  </w:num>
  <w:num w:numId="5" w16cid:durableId="858395949">
    <w:abstractNumId w:val="12"/>
  </w:num>
  <w:num w:numId="6" w16cid:durableId="1874342495">
    <w:abstractNumId w:val="1"/>
  </w:num>
  <w:num w:numId="7" w16cid:durableId="1502114564">
    <w:abstractNumId w:val="11"/>
  </w:num>
  <w:num w:numId="8" w16cid:durableId="2118060091">
    <w:abstractNumId w:val="3"/>
  </w:num>
  <w:num w:numId="9" w16cid:durableId="1434323638">
    <w:abstractNumId w:val="10"/>
  </w:num>
  <w:num w:numId="10" w16cid:durableId="938952544">
    <w:abstractNumId w:val="19"/>
  </w:num>
  <w:num w:numId="11" w16cid:durableId="886336963">
    <w:abstractNumId w:val="2"/>
  </w:num>
  <w:num w:numId="12" w16cid:durableId="750080482">
    <w:abstractNumId w:val="8"/>
  </w:num>
  <w:num w:numId="13" w16cid:durableId="926352072">
    <w:abstractNumId w:val="25"/>
  </w:num>
  <w:num w:numId="14" w16cid:durableId="1787310290">
    <w:abstractNumId w:val="23"/>
  </w:num>
  <w:num w:numId="15" w16cid:durableId="1564874194">
    <w:abstractNumId w:val="27"/>
  </w:num>
  <w:num w:numId="16" w16cid:durableId="537086669">
    <w:abstractNumId w:val="3"/>
  </w:num>
  <w:num w:numId="17" w16cid:durableId="2055423787">
    <w:abstractNumId w:val="23"/>
  </w:num>
  <w:num w:numId="18" w16cid:durableId="1312901348">
    <w:abstractNumId w:val="26"/>
  </w:num>
  <w:num w:numId="19" w16cid:durableId="962226713">
    <w:abstractNumId w:val="20"/>
  </w:num>
  <w:num w:numId="20" w16cid:durableId="882714340">
    <w:abstractNumId w:val="7"/>
  </w:num>
  <w:num w:numId="21" w16cid:durableId="864832152">
    <w:abstractNumId w:val="13"/>
  </w:num>
  <w:num w:numId="22" w16cid:durableId="197469471">
    <w:abstractNumId w:val="16"/>
  </w:num>
  <w:num w:numId="23" w16cid:durableId="1066218536">
    <w:abstractNumId w:val="14"/>
  </w:num>
  <w:num w:numId="24" w16cid:durableId="733508485">
    <w:abstractNumId w:val="28"/>
  </w:num>
  <w:num w:numId="25" w16cid:durableId="1361514345">
    <w:abstractNumId w:val="15"/>
  </w:num>
  <w:num w:numId="26" w16cid:durableId="980384667">
    <w:abstractNumId w:val="17"/>
  </w:num>
  <w:num w:numId="27" w16cid:durableId="1580867492">
    <w:abstractNumId w:val="9"/>
  </w:num>
  <w:num w:numId="28" w16cid:durableId="1490554694">
    <w:abstractNumId w:val="22"/>
  </w:num>
  <w:num w:numId="29" w16cid:durableId="456532299">
    <w:abstractNumId w:val="18"/>
  </w:num>
  <w:num w:numId="30" w16cid:durableId="2005664148">
    <w:abstractNumId w:val="21"/>
  </w:num>
  <w:num w:numId="31" w16cid:durableId="1503472079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D19"/>
    <w:rsid w:val="0000629E"/>
    <w:rsid w:val="0001568C"/>
    <w:rsid w:val="00017AD3"/>
    <w:rsid w:val="0003236B"/>
    <w:rsid w:val="00036D8E"/>
    <w:rsid w:val="000526B3"/>
    <w:rsid w:val="00052C29"/>
    <w:rsid w:val="000559C2"/>
    <w:rsid w:val="00057F81"/>
    <w:rsid w:val="0006589E"/>
    <w:rsid w:val="0006745E"/>
    <w:rsid w:val="000736D5"/>
    <w:rsid w:val="00087FD1"/>
    <w:rsid w:val="000A1783"/>
    <w:rsid w:val="000A1F99"/>
    <w:rsid w:val="000A3A84"/>
    <w:rsid w:val="000A47D9"/>
    <w:rsid w:val="000B6F06"/>
    <w:rsid w:val="000C29BC"/>
    <w:rsid w:val="000C34E5"/>
    <w:rsid w:val="000C3919"/>
    <w:rsid w:val="000D1780"/>
    <w:rsid w:val="000D6460"/>
    <w:rsid w:val="000E0AEA"/>
    <w:rsid w:val="000F02EA"/>
    <w:rsid w:val="00104FEA"/>
    <w:rsid w:val="0011108C"/>
    <w:rsid w:val="00115C40"/>
    <w:rsid w:val="001234A6"/>
    <w:rsid w:val="00131D76"/>
    <w:rsid w:val="00137669"/>
    <w:rsid w:val="001448B8"/>
    <w:rsid w:val="0015026C"/>
    <w:rsid w:val="00162DA0"/>
    <w:rsid w:val="00167FC7"/>
    <w:rsid w:val="001707C0"/>
    <w:rsid w:val="00172118"/>
    <w:rsid w:val="0017235C"/>
    <w:rsid w:val="00173617"/>
    <w:rsid w:val="00176D37"/>
    <w:rsid w:val="00176DE5"/>
    <w:rsid w:val="00183C95"/>
    <w:rsid w:val="00187922"/>
    <w:rsid w:val="0019349C"/>
    <w:rsid w:val="001A413B"/>
    <w:rsid w:val="001A7135"/>
    <w:rsid w:val="001B6C9F"/>
    <w:rsid w:val="001B7ADA"/>
    <w:rsid w:val="001C1CAB"/>
    <w:rsid w:val="001C3EA9"/>
    <w:rsid w:val="001C4314"/>
    <w:rsid w:val="001C62B5"/>
    <w:rsid w:val="001C6BDF"/>
    <w:rsid w:val="001D1309"/>
    <w:rsid w:val="001D4CBB"/>
    <w:rsid w:val="001E2F43"/>
    <w:rsid w:val="001F1597"/>
    <w:rsid w:val="001F1856"/>
    <w:rsid w:val="001F2801"/>
    <w:rsid w:val="001F6DB3"/>
    <w:rsid w:val="00200982"/>
    <w:rsid w:val="00200A92"/>
    <w:rsid w:val="00201665"/>
    <w:rsid w:val="0020602C"/>
    <w:rsid w:val="002118EC"/>
    <w:rsid w:val="00214D97"/>
    <w:rsid w:val="002157DB"/>
    <w:rsid w:val="00221EFD"/>
    <w:rsid w:val="00232890"/>
    <w:rsid w:val="002420CC"/>
    <w:rsid w:val="00243899"/>
    <w:rsid w:val="002465EF"/>
    <w:rsid w:val="0024755C"/>
    <w:rsid w:val="00247E06"/>
    <w:rsid w:val="00270CC5"/>
    <w:rsid w:val="0027704F"/>
    <w:rsid w:val="002841AB"/>
    <w:rsid w:val="00287E18"/>
    <w:rsid w:val="00290F52"/>
    <w:rsid w:val="002C2F82"/>
    <w:rsid w:val="002C3CAA"/>
    <w:rsid w:val="002D6026"/>
    <w:rsid w:val="002D6083"/>
    <w:rsid w:val="002E09F8"/>
    <w:rsid w:val="002E2D00"/>
    <w:rsid w:val="002E6DE1"/>
    <w:rsid w:val="002F2512"/>
    <w:rsid w:val="00300476"/>
    <w:rsid w:val="003007BB"/>
    <w:rsid w:val="00321AA8"/>
    <w:rsid w:val="00333199"/>
    <w:rsid w:val="003339BF"/>
    <w:rsid w:val="00334E94"/>
    <w:rsid w:val="003357D7"/>
    <w:rsid w:val="00336B9F"/>
    <w:rsid w:val="00341574"/>
    <w:rsid w:val="0034667A"/>
    <w:rsid w:val="00364303"/>
    <w:rsid w:val="00387D8C"/>
    <w:rsid w:val="003930EB"/>
    <w:rsid w:val="00395904"/>
    <w:rsid w:val="003A2B2C"/>
    <w:rsid w:val="003A475E"/>
    <w:rsid w:val="003A4773"/>
    <w:rsid w:val="003A4C48"/>
    <w:rsid w:val="003C18AC"/>
    <w:rsid w:val="003D1BF9"/>
    <w:rsid w:val="003F052C"/>
    <w:rsid w:val="003F0B09"/>
    <w:rsid w:val="003F62C4"/>
    <w:rsid w:val="003F688D"/>
    <w:rsid w:val="00402D06"/>
    <w:rsid w:val="00411953"/>
    <w:rsid w:val="004144AB"/>
    <w:rsid w:val="00415944"/>
    <w:rsid w:val="00417EAA"/>
    <w:rsid w:val="00425F44"/>
    <w:rsid w:val="00426DE0"/>
    <w:rsid w:val="00427D09"/>
    <w:rsid w:val="00432574"/>
    <w:rsid w:val="004426AF"/>
    <w:rsid w:val="00445738"/>
    <w:rsid w:val="00445B0C"/>
    <w:rsid w:val="00445BCF"/>
    <w:rsid w:val="00450E5F"/>
    <w:rsid w:val="00456B35"/>
    <w:rsid w:val="00461E4B"/>
    <w:rsid w:val="00464904"/>
    <w:rsid w:val="00466567"/>
    <w:rsid w:val="00466F7D"/>
    <w:rsid w:val="00467F31"/>
    <w:rsid w:val="004831A7"/>
    <w:rsid w:val="0049370E"/>
    <w:rsid w:val="00496223"/>
    <w:rsid w:val="00496D3B"/>
    <w:rsid w:val="00496F49"/>
    <w:rsid w:val="004A0368"/>
    <w:rsid w:val="004A1DD2"/>
    <w:rsid w:val="004A588A"/>
    <w:rsid w:val="004A5965"/>
    <w:rsid w:val="004C1FAC"/>
    <w:rsid w:val="004C3B11"/>
    <w:rsid w:val="004C4136"/>
    <w:rsid w:val="004D2045"/>
    <w:rsid w:val="004D4990"/>
    <w:rsid w:val="004D5AF4"/>
    <w:rsid w:val="004D7E63"/>
    <w:rsid w:val="004E14BA"/>
    <w:rsid w:val="004E1ED1"/>
    <w:rsid w:val="004E2879"/>
    <w:rsid w:val="004E70C8"/>
    <w:rsid w:val="004F0C8B"/>
    <w:rsid w:val="004F54C8"/>
    <w:rsid w:val="004F6A63"/>
    <w:rsid w:val="005065A9"/>
    <w:rsid w:val="005078F3"/>
    <w:rsid w:val="00510049"/>
    <w:rsid w:val="00515E3E"/>
    <w:rsid w:val="005179F8"/>
    <w:rsid w:val="00526396"/>
    <w:rsid w:val="0053310A"/>
    <w:rsid w:val="0054687D"/>
    <w:rsid w:val="005540D8"/>
    <w:rsid w:val="00554CD0"/>
    <w:rsid w:val="00555341"/>
    <w:rsid w:val="00555975"/>
    <w:rsid w:val="00563CBF"/>
    <w:rsid w:val="00565515"/>
    <w:rsid w:val="00567FBB"/>
    <w:rsid w:val="00574DE4"/>
    <w:rsid w:val="00576FCA"/>
    <w:rsid w:val="00584E25"/>
    <w:rsid w:val="005A5AC1"/>
    <w:rsid w:val="005A70D2"/>
    <w:rsid w:val="005B38FA"/>
    <w:rsid w:val="005B59CB"/>
    <w:rsid w:val="005B5CEF"/>
    <w:rsid w:val="005C29D5"/>
    <w:rsid w:val="005C5BF4"/>
    <w:rsid w:val="005D7348"/>
    <w:rsid w:val="005E37A1"/>
    <w:rsid w:val="005F3E90"/>
    <w:rsid w:val="00600D7B"/>
    <w:rsid w:val="00601CF9"/>
    <w:rsid w:val="00602EDF"/>
    <w:rsid w:val="006137D5"/>
    <w:rsid w:val="006158C4"/>
    <w:rsid w:val="00621E60"/>
    <w:rsid w:val="00642E7F"/>
    <w:rsid w:val="00655B0A"/>
    <w:rsid w:val="006623E8"/>
    <w:rsid w:val="00670D6C"/>
    <w:rsid w:val="00676162"/>
    <w:rsid w:val="006778C3"/>
    <w:rsid w:val="00680868"/>
    <w:rsid w:val="00683ABF"/>
    <w:rsid w:val="006905E1"/>
    <w:rsid w:val="00693EA5"/>
    <w:rsid w:val="00696031"/>
    <w:rsid w:val="006A27F3"/>
    <w:rsid w:val="006A3C4F"/>
    <w:rsid w:val="006A5E1B"/>
    <w:rsid w:val="006A707D"/>
    <w:rsid w:val="006C4067"/>
    <w:rsid w:val="006D1B3F"/>
    <w:rsid w:val="006D1CA1"/>
    <w:rsid w:val="006D3EDA"/>
    <w:rsid w:val="006E3DA4"/>
    <w:rsid w:val="006F20AE"/>
    <w:rsid w:val="00702947"/>
    <w:rsid w:val="00721BAA"/>
    <w:rsid w:val="00736FED"/>
    <w:rsid w:val="007428F6"/>
    <w:rsid w:val="0074321B"/>
    <w:rsid w:val="0074377C"/>
    <w:rsid w:val="00751A49"/>
    <w:rsid w:val="007558BA"/>
    <w:rsid w:val="00761845"/>
    <w:rsid w:val="00767D0C"/>
    <w:rsid w:val="00767D7F"/>
    <w:rsid w:val="00775B5F"/>
    <w:rsid w:val="007928E5"/>
    <w:rsid w:val="00795E2D"/>
    <w:rsid w:val="00796701"/>
    <w:rsid w:val="007B4D91"/>
    <w:rsid w:val="007C0AD9"/>
    <w:rsid w:val="007D15DE"/>
    <w:rsid w:val="007D484C"/>
    <w:rsid w:val="007D705C"/>
    <w:rsid w:val="007F12DC"/>
    <w:rsid w:val="00801CB0"/>
    <w:rsid w:val="008024E0"/>
    <w:rsid w:val="00803ECD"/>
    <w:rsid w:val="00803EF5"/>
    <w:rsid w:val="008078A0"/>
    <w:rsid w:val="008121E1"/>
    <w:rsid w:val="00812454"/>
    <w:rsid w:val="0082055D"/>
    <w:rsid w:val="00822092"/>
    <w:rsid w:val="00824D19"/>
    <w:rsid w:val="00834FD1"/>
    <w:rsid w:val="00840228"/>
    <w:rsid w:val="008439A7"/>
    <w:rsid w:val="00853A3B"/>
    <w:rsid w:val="00861229"/>
    <w:rsid w:val="00861BBD"/>
    <w:rsid w:val="008660BE"/>
    <w:rsid w:val="00866FF4"/>
    <w:rsid w:val="008672DA"/>
    <w:rsid w:val="00876BCD"/>
    <w:rsid w:val="008857D2"/>
    <w:rsid w:val="00890EBF"/>
    <w:rsid w:val="00892E6A"/>
    <w:rsid w:val="00895FBC"/>
    <w:rsid w:val="008A003E"/>
    <w:rsid w:val="008A7480"/>
    <w:rsid w:val="008C3090"/>
    <w:rsid w:val="008C3E85"/>
    <w:rsid w:val="008D4D1C"/>
    <w:rsid w:val="008E27C9"/>
    <w:rsid w:val="008E47A2"/>
    <w:rsid w:val="008F2EFE"/>
    <w:rsid w:val="008F3C2A"/>
    <w:rsid w:val="008F7F3A"/>
    <w:rsid w:val="009071CE"/>
    <w:rsid w:val="00907BCE"/>
    <w:rsid w:val="0091189D"/>
    <w:rsid w:val="00911A54"/>
    <w:rsid w:val="00912383"/>
    <w:rsid w:val="009149A9"/>
    <w:rsid w:val="009170C4"/>
    <w:rsid w:val="0092556A"/>
    <w:rsid w:val="0093279F"/>
    <w:rsid w:val="00933549"/>
    <w:rsid w:val="00937CFF"/>
    <w:rsid w:val="0094481B"/>
    <w:rsid w:val="009517F6"/>
    <w:rsid w:val="00953271"/>
    <w:rsid w:val="0095359A"/>
    <w:rsid w:val="00955805"/>
    <w:rsid w:val="009613D0"/>
    <w:rsid w:val="00961BD2"/>
    <w:rsid w:val="009649F6"/>
    <w:rsid w:val="00970577"/>
    <w:rsid w:val="009763A5"/>
    <w:rsid w:val="00980B58"/>
    <w:rsid w:val="00992C57"/>
    <w:rsid w:val="009A5221"/>
    <w:rsid w:val="009B4B8E"/>
    <w:rsid w:val="009B4DDA"/>
    <w:rsid w:val="009B66BD"/>
    <w:rsid w:val="009B68B3"/>
    <w:rsid w:val="009C1373"/>
    <w:rsid w:val="009C4C24"/>
    <w:rsid w:val="009C5A01"/>
    <w:rsid w:val="009D1C23"/>
    <w:rsid w:val="009D6BF7"/>
    <w:rsid w:val="009E0B88"/>
    <w:rsid w:val="009E1504"/>
    <w:rsid w:val="009E493A"/>
    <w:rsid w:val="009E68E7"/>
    <w:rsid w:val="009F072E"/>
    <w:rsid w:val="00A0637E"/>
    <w:rsid w:val="00A10B4C"/>
    <w:rsid w:val="00A15776"/>
    <w:rsid w:val="00A21C9F"/>
    <w:rsid w:val="00A311A1"/>
    <w:rsid w:val="00A449F2"/>
    <w:rsid w:val="00A475C2"/>
    <w:rsid w:val="00A47937"/>
    <w:rsid w:val="00A51514"/>
    <w:rsid w:val="00A54C52"/>
    <w:rsid w:val="00A65C6F"/>
    <w:rsid w:val="00A664EC"/>
    <w:rsid w:val="00A71194"/>
    <w:rsid w:val="00A91703"/>
    <w:rsid w:val="00AA7809"/>
    <w:rsid w:val="00AA782E"/>
    <w:rsid w:val="00AB45B1"/>
    <w:rsid w:val="00AC6EDE"/>
    <w:rsid w:val="00AD7E5B"/>
    <w:rsid w:val="00B0105A"/>
    <w:rsid w:val="00B23086"/>
    <w:rsid w:val="00B24676"/>
    <w:rsid w:val="00B2619A"/>
    <w:rsid w:val="00B3359C"/>
    <w:rsid w:val="00B34C09"/>
    <w:rsid w:val="00B4190F"/>
    <w:rsid w:val="00B4439D"/>
    <w:rsid w:val="00B46AF0"/>
    <w:rsid w:val="00B53115"/>
    <w:rsid w:val="00B56ACC"/>
    <w:rsid w:val="00B56BCF"/>
    <w:rsid w:val="00B6244D"/>
    <w:rsid w:val="00B63FB6"/>
    <w:rsid w:val="00B655CC"/>
    <w:rsid w:val="00B661E1"/>
    <w:rsid w:val="00B71439"/>
    <w:rsid w:val="00B81969"/>
    <w:rsid w:val="00B819A8"/>
    <w:rsid w:val="00B84081"/>
    <w:rsid w:val="00B94379"/>
    <w:rsid w:val="00BB4BD5"/>
    <w:rsid w:val="00BB764A"/>
    <w:rsid w:val="00BC095E"/>
    <w:rsid w:val="00BC14A1"/>
    <w:rsid w:val="00BC4954"/>
    <w:rsid w:val="00BC5550"/>
    <w:rsid w:val="00BD0373"/>
    <w:rsid w:val="00BE080B"/>
    <w:rsid w:val="00BE10D2"/>
    <w:rsid w:val="00BF1BB8"/>
    <w:rsid w:val="00BF2264"/>
    <w:rsid w:val="00BF3F91"/>
    <w:rsid w:val="00BF74EF"/>
    <w:rsid w:val="00C113E7"/>
    <w:rsid w:val="00C13DF8"/>
    <w:rsid w:val="00C155CE"/>
    <w:rsid w:val="00C314D0"/>
    <w:rsid w:val="00C3397C"/>
    <w:rsid w:val="00C361D3"/>
    <w:rsid w:val="00C453D5"/>
    <w:rsid w:val="00C457AE"/>
    <w:rsid w:val="00C518A7"/>
    <w:rsid w:val="00C61A77"/>
    <w:rsid w:val="00C63557"/>
    <w:rsid w:val="00C65583"/>
    <w:rsid w:val="00C67947"/>
    <w:rsid w:val="00C702BA"/>
    <w:rsid w:val="00C73B57"/>
    <w:rsid w:val="00C75910"/>
    <w:rsid w:val="00C80ADE"/>
    <w:rsid w:val="00C92686"/>
    <w:rsid w:val="00CB2FED"/>
    <w:rsid w:val="00CB6433"/>
    <w:rsid w:val="00CC48D9"/>
    <w:rsid w:val="00CD6B2E"/>
    <w:rsid w:val="00CF1BF0"/>
    <w:rsid w:val="00CF4547"/>
    <w:rsid w:val="00CF5E6A"/>
    <w:rsid w:val="00CF692F"/>
    <w:rsid w:val="00D036FC"/>
    <w:rsid w:val="00D10952"/>
    <w:rsid w:val="00D11310"/>
    <w:rsid w:val="00D2401F"/>
    <w:rsid w:val="00D24781"/>
    <w:rsid w:val="00D30EE7"/>
    <w:rsid w:val="00D35333"/>
    <w:rsid w:val="00D63E77"/>
    <w:rsid w:val="00D75F61"/>
    <w:rsid w:val="00D80244"/>
    <w:rsid w:val="00D83A1E"/>
    <w:rsid w:val="00D8611F"/>
    <w:rsid w:val="00D926D4"/>
    <w:rsid w:val="00D96450"/>
    <w:rsid w:val="00D97C92"/>
    <w:rsid w:val="00DA210E"/>
    <w:rsid w:val="00DA38F7"/>
    <w:rsid w:val="00DB2B0E"/>
    <w:rsid w:val="00DB36BE"/>
    <w:rsid w:val="00DC16BD"/>
    <w:rsid w:val="00DD2D87"/>
    <w:rsid w:val="00DE0934"/>
    <w:rsid w:val="00DE4887"/>
    <w:rsid w:val="00DE6AC4"/>
    <w:rsid w:val="00DE7329"/>
    <w:rsid w:val="00DF065F"/>
    <w:rsid w:val="00DF2BDA"/>
    <w:rsid w:val="00DF3FB3"/>
    <w:rsid w:val="00DF5C76"/>
    <w:rsid w:val="00DF605D"/>
    <w:rsid w:val="00DF6812"/>
    <w:rsid w:val="00E025E2"/>
    <w:rsid w:val="00E042FA"/>
    <w:rsid w:val="00E058BD"/>
    <w:rsid w:val="00E11CB8"/>
    <w:rsid w:val="00E14DF3"/>
    <w:rsid w:val="00E173E9"/>
    <w:rsid w:val="00E20EBD"/>
    <w:rsid w:val="00E22D55"/>
    <w:rsid w:val="00E3012B"/>
    <w:rsid w:val="00E44ECB"/>
    <w:rsid w:val="00E61326"/>
    <w:rsid w:val="00E65DE4"/>
    <w:rsid w:val="00E851AD"/>
    <w:rsid w:val="00E90393"/>
    <w:rsid w:val="00E92928"/>
    <w:rsid w:val="00EA0C72"/>
    <w:rsid w:val="00EA1C77"/>
    <w:rsid w:val="00EA1D65"/>
    <w:rsid w:val="00EA2646"/>
    <w:rsid w:val="00EA3EEE"/>
    <w:rsid w:val="00EA68D0"/>
    <w:rsid w:val="00EB0C91"/>
    <w:rsid w:val="00EB0E8E"/>
    <w:rsid w:val="00EB16F5"/>
    <w:rsid w:val="00EB5DFC"/>
    <w:rsid w:val="00EC384C"/>
    <w:rsid w:val="00ED20B7"/>
    <w:rsid w:val="00ED3494"/>
    <w:rsid w:val="00ED34DE"/>
    <w:rsid w:val="00ED570D"/>
    <w:rsid w:val="00EE1284"/>
    <w:rsid w:val="00EE55AB"/>
    <w:rsid w:val="00EF1A89"/>
    <w:rsid w:val="00EF40E5"/>
    <w:rsid w:val="00F05713"/>
    <w:rsid w:val="00F070BF"/>
    <w:rsid w:val="00F1627E"/>
    <w:rsid w:val="00F17B26"/>
    <w:rsid w:val="00F2290C"/>
    <w:rsid w:val="00F26684"/>
    <w:rsid w:val="00F3496B"/>
    <w:rsid w:val="00F4054C"/>
    <w:rsid w:val="00F41273"/>
    <w:rsid w:val="00F452CB"/>
    <w:rsid w:val="00F5610A"/>
    <w:rsid w:val="00F70093"/>
    <w:rsid w:val="00F73228"/>
    <w:rsid w:val="00F752B6"/>
    <w:rsid w:val="00FA077B"/>
    <w:rsid w:val="00FA1CEB"/>
    <w:rsid w:val="00FC056D"/>
    <w:rsid w:val="00FC47DF"/>
    <w:rsid w:val="00FC498C"/>
    <w:rsid w:val="00FD7A3F"/>
    <w:rsid w:val="00FE7098"/>
    <w:rsid w:val="00FE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791D30"/>
  <w15:docId w15:val="{4C39187C-6812-4CDF-9089-D53A6C3C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D7E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D7E63"/>
    <w:rPr>
      <w:sz w:val="22"/>
      <w:szCs w:val="22"/>
    </w:rPr>
  </w:style>
  <w:style w:type="table" w:styleId="TableGrid">
    <w:name w:val="Table Grid"/>
    <w:basedOn w:val="TableNormal"/>
    <w:uiPriority w:val="59"/>
    <w:rsid w:val="0024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52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778C3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841A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17F6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4C24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B46AF0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F2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28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28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2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2801"/>
    <w:rPr>
      <w:b/>
      <w:bCs/>
    </w:rPr>
  </w:style>
  <w:style w:type="paragraph" w:styleId="Revision">
    <w:name w:val="Revision"/>
    <w:hidden/>
    <w:uiPriority w:val="99"/>
    <w:semiHidden/>
    <w:rsid w:val="0027704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449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467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281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155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698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66210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085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230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3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2941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2303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1364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230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184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55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18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9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83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14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8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78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19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24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8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5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2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74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16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81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8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7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2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638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0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442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58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35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772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993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97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99277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158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3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066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69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53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4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587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621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77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7917">
          <w:marLeft w:val="139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79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00485">
          <w:marLeft w:val="139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39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24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15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4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97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1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98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94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01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78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389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254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6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6236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8642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6987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6246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9400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462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5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91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41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7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0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93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722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343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278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860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57704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45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70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53980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705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85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81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9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11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797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138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2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6747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13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7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30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55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36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855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6948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43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9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88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138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50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49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76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84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28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78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0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99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497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25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7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00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2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84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448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13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73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91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295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04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35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822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61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0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7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81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09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16182">
          <w:marLeft w:val="89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834">
          <w:marLeft w:val="89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896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98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96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97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60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65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122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6387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7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65275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e9c0b8d7-bdb4-4fd3-b62a-f50327aaefce" origin="userSelected">
  <element uid="936e22d5-45a7-4cb7-95ab-1aa8c7c88789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DA101-2B1A-4CDC-9941-3810524844C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917A340-BC10-4A89-B87A-51E1B1F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2015 RMS Working Groups, Taskforce and Subcommittee Goals</vt:lpstr>
    </vt:vector>
  </TitlesOfParts>
  <Company>ERCOT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 RMS Working Groups, Taskforce and Subcommittee Goals</dc:title>
  <dc:creator>ERCOT 021612</dc:creator>
  <cp:keywords/>
  <cp:lastModifiedBy>Clifton, Suzy</cp:lastModifiedBy>
  <cp:revision>2</cp:revision>
  <cp:lastPrinted>2015-02-17T14:57:00Z</cp:lastPrinted>
  <dcterms:created xsi:type="dcterms:W3CDTF">2025-01-06T22:30:00Z</dcterms:created>
  <dcterms:modified xsi:type="dcterms:W3CDTF">2025-01-06T22:30:00Z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f2ebf12c-0d3a-4e05-9fbb-ef8942314cb3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policy="e9c0b8d7-bdb4-4fd3-b62a-f50327aaefce" origin="userSelected" xmlns="http://www.boldonj</vt:lpwstr>
  </property>
  <property fmtid="{D5CDD505-2E9C-101B-9397-08002B2CF9AE}" pid="4" name="bjDocumentLabelXML-0">
    <vt:lpwstr>ames.com/2008/01/sie/internal/label"&gt;&lt;element uid="936e22d5-45a7-4cb7-95ab-1aa8c7c88789" value="" /&gt;&lt;/sisl&gt;</vt:lpwstr>
  </property>
  <property fmtid="{D5CDD505-2E9C-101B-9397-08002B2CF9AE}" pid="5" name="bjDocumentSecurityLabel">
    <vt:lpwstr>Uncategorized</vt:lpwstr>
  </property>
  <property fmtid="{D5CDD505-2E9C-101B-9397-08002B2CF9AE}" pid="6" name="bjSaver">
    <vt:lpwstr>hVeZjyyepu7wfUb3kwBo4T82bAn9HrXq</vt:lpwstr>
  </property>
  <property fmtid="{D5CDD505-2E9C-101B-9397-08002B2CF9AE}" pid="7" name="MSIP_Label_7084cbda-52b8-46fb-a7b7-cb5bd465ed85_Enabled">
    <vt:lpwstr>true</vt:lpwstr>
  </property>
  <property fmtid="{D5CDD505-2E9C-101B-9397-08002B2CF9AE}" pid="8" name="MSIP_Label_7084cbda-52b8-46fb-a7b7-cb5bd465ed85_SetDate">
    <vt:lpwstr>2024-02-19T21:43:17Z</vt:lpwstr>
  </property>
  <property fmtid="{D5CDD505-2E9C-101B-9397-08002B2CF9AE}" pid="9" name="MSIP_Label_7084cbda-52b8-46fb-a7b7-cb5bd465ed85_Method">
    <vt:lpwstr>Standard</vt:lpwstr>
  </property>
  <property fmtid="{D5CDD505-2E9C-101B-9397-08002B2CF9AE}" pid="10" name="MSIP_Label_7084cbda-52b8-46fb-a7b7-cb5bd465ed85_Name">
    <vt:lpwstr>Internal</vt:lpwstr>
  </property>
  <property fmtid="{D5CDD505-2E9C-101B-9397-08002B2CF9AE}" pid="11" name="MSIP_Label_7084cbda-52b8-46fb-a7b7-cb5bd465ed85_SiteId">
    <vt:lpwstr>0afb747d-bff7-4596-a9fc-950ef9e0ec45</vt:lpwstr>
  </property>
  <property fmtid="{D5CDD505-2E9C-101B-9397-08002B2CF9AE}" pid="12" name="MSIP_Label_7084cbda-52b8-46fb-a7b7-cb5bd465ed85_ActionId">
    <vt:lpwstr>90d9a4d6-d25b-4925-9820-151017e36855</vt:lpwstr>
  </property>
  <property fmtid="{D5CDD505-2E9C-101B-9397-08002B2CF9AE}" pid="13" name="MSIP_Label_7084cbda-52b8-46fb-a7b7-cb5bd465ed85_ContentBits">
    <vt:lpwstr>0</vt:lpwstr>
  </property>
</Properties>
</file>