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70F0C29" w:rsidR="00067FE2" w:rsidRDefault="004D1815" w:rsidP="00F778D7">
            <w:pPr>
              <w:pStyle w:val="Header"/>
              <w:jc w:val="center"/>
            </w:pPr>
            <w:hyperlink r:id="rId8" w:history="1">
              <w:r w:rsidRPr="004D1815">
                <w:rPr>
                  <w:rStyle w:val="Hyperlink"/>
                </w:rPr>
                <w:t>1271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639BBAA" w:rsidR="00067FE2" w:rsidRPr="00651EBD" w:rsidRDefault="00651EBD" w:rsidP="00F778D7">
            <w:pPr>
              <w:pStyle w:val="Header"/>
              <w:spacing w:before="120" w:after="120"/>
              <w:rPr>
                <w:b w:val="0"/>
                <w:bCs w:val="0"/>
              </w:rPr>
            </w:pPr>
            <w:bookmarkStart w:id="0" w:name="_Hlk184370120"/>
            <w:r>
              <w:t xml:space="preserve">Revision to </w:t>
            </w:r>
            <w:r w:rsidRPr="00651EBD">
              <w:t>User Security Administrator and Digital Certificates</w:t>
            </w:r>
            <w:r>
              <w:t xml:space="preserve"> Opt-out </w:t>
            </w:r>
            <w:r w:rsidR="00165C84">
              <w:t>Eligibility</w:t>
            </w:r>
            <w:bookmarkEnd w:id="0"/>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2E8B04F2" w:rsidR="00067FE2" w:rsidRPr="00E01925" w:rsidRDefault="00F172EA" w:rsidP="00F44236">
            <w:pPr>
              <w:pStyle w:val="NormalArial"/>
            </w:pPr>
            <w:r>
              <w:t xml:space="preserve">January </w:t>
            </w:r>
            <w:r w:rsidR="004D1815">
              <w:t>28</w:t>
            </w:r>
            <w:r w:rsidR="0022614E">
              <w:t>, 202</w:t>
            </w:r>
            <w:r>
              <w:t>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CB94566" w:rsidR="009D17F0" w:rsidRPr="00FB509B" w:rsidRDefault="0066370F" w:rsidP="00176375">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778D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1F749FC7" w:rsidR="009D17F0" w:rsidRPr="00FB509B" w:rsidRDefault="00651EBD" w:rsidP="00F44236">
            <w:pPr>
              <w:pStyle w:val="NormalArial"/>
            </w:pPr>
            <w:r w:rsidRPr="00651EBD">
              <w:t>16.12</w:t>
            </w:r>
            <w:r w:rsidR="003F21B1">
              <w:t>,</w:t>
            </w:r>
            <w:r w:rsidRPr="00651EBD">
              <w:tab/>
              <w:t>User Security Administrator and Digital Certificates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778D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66F7243" w:rsidR="00C9766A" w:rsidRPr="00FB509B" w:rsidRDefault="006F0ED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6E88B32" w:rsidR="009D17F0" w:rsidRPr="00FB509B" w:rsidRDefault="00651EBD" w:rsidP="00176375">
            <w:pPr>
              <w:pStyle w:val="NormalArial"/>
              <w:spacing w:before="120" w:after="120"/>
            </w:pPr>
            <w:r>
              <w:t xml:space="preserve">This </w:t>
            </w:r>
            <w:r w:rsidR="006F0EDE">
              <w:t>Nodal Protocol Revision Request (</w:t>
            </w:r>
            <w:r>
              <w:t>NPRR</w:t>
            </w:r>
            <w:r w:rsidR="006F0EDE">
              <w:t>)</w:t>
            </w:r>
            <w:r>
              <w:t xml:space="preserve"> allow</w:t>
            </w:r>
            <w:r w:rsidR="006F0EDE">
              <w:t>s</w:t>
            </w:r>
            <w:r>
              <w:t xml:space="preserve"> </w:t>
            </w:r>
            <w:r w:rsidRPr="00651EBD">
              <w:t>Comision Federal de Electricidad</w:t>
            </w:r>
            <w:r w:rsidR="00B928D1">
              <w:t xml:space="preserve"> (CFE)</w:t>
            </w:r>
            <w:r>
              <w:t>, which is registered with ERCOT as a Transmission and</w:t>
            </w:r>
            <w:r w:rsidR="006F0EDE">
              <w:t>/or</w:t>
            </w:r>
            <w:r>
              <w:t xml:space="preserve"> </w:t>
            </w:r>
            <w:r w:rsidRPr="00273115">
              <w:t>Distribution Service Provider (</w:t>
            </w:r>
            <w:r>
              <w:t>T</w:t>
            </w:r>
            <w:r w:rsidRPr="00273115">
              <w:t>DSP)</w:t>
            </w:r>
            <w:r w:rsidR="001C266F">
              <w:t>,</w:t>
            </w:r>
            <w:r w:rsidRPr="00273115">
              <w:t xml:space="preserve"> Load Serving Entity (LSE), </w:t>
            </w:r>
            <w:r w:rsidR="00742EDA">
              <w:t>and Resource Entity, to opt</w:t>
            </w:r>
            <w:r w:rsidR="002E085C">
              <w:t xml:space="preserve"> </w:t>
            </w:r>
            <w:r w:rsidR="00742EDA">
              <w:t xml:space="preserve">out of the requirement to designate </w:t>
            </w:r>
            <w:r w:rsidR="00742EDA" w:rsidRPr="00273115">
              <w:t xml:space="preserve">a </w:t>
            </w:r>
            <w:r w:rsidR="001C266F">
              <w:rPr>
                <w:rStyle w:val="normaltextrun"/>
                <w:color w:val="000000"/>
                <w:bdr w:val="none" w:sz="0" w:space="0" w:color="auto" w:frame="1"/>
              </w:rPr>
              <w:t>User Security Administrato</w:t>
            </w:r>
            <w:r w:rsidR="001C266F">
              <w:t>r (</w:t>
            </w:r>
            <w:r w:rsidR="00742EDA" w:rsidRPr="00273115">
              <w:t>USA</w:t>
            </w:r>
            <w:r w:rsidR="001C266F">
              <w:t>)</w:t>
            </w:r>
            <w:r w:rsidR="00742EDA" w:rsidRPr="00273115">
              <w:t xml:space="preserve"> and receiv</w:t>
            </w:r>
            <w:r w:rsidR="00742EDA">
              <w:t>e</w:t>
            </w:r>
            <w:r w:rsidR="00742EDA" w:rsidRPr="00273115">
              <w:t xml:space="preserve"> Digital Certificates</w:t>
            </w:r>
            <w:r w:rsidR="00742EDA">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0A41F74F"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w:t>
            </w:r>
            <w:r w:rsidR="00816B0A">
              <w:rPr>
                <w:rFonts w:cs="Arial"/>
                <w:color w:val="000000"/>
              </w:rPr>
              <w:t>-</w:t>
            </w:r>
            <w:r>
              <w:rPr>
                <w:rFonts w:cs="Arial"/>
                <w:color w:val="000000"/>
              </w:rPr>
              <w:t xml:space="preserve"> </w:t>
            </w:r>
            <w:r w:rsidRPr="00BD53C5">
              <w:rPr>
                <w:rFonts w:cs="Arial"/>
                <w:color w:val="000000"/>
              </w:rPr>
              <w:t>Be an industry leader for grid reliability and resilience</w:t>
            </w:r>
          </w:p>
          <w:p w14:paraId="4E24F7A7" w14:textId="69964646"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1BB84589"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72F3D43F"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57CF8AE2"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503A37B0"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5716C8">
            <w:pPr>
              <w:pStyle w:val="Header"/>
              <w:spacing w:before="120"/>
            </w:pPr>
            <w:r>
              <w:lastRenderedPageBreak/>
              <w:t>Justification of Reason for Revision and Market Impacts</w:t>
            </w:r>
          </w:p>
        </w:tc>
        <w:tc>
          <w:tcPr>
            <w:tcW w:w="7560" w:type="dxa"/>
            <w:gridSpan w:val="2"/>
            <w:tcBorders>
              <w:bottom w:val="single" w:sz="4" w:space="0" w:color="auto"/>
            </w:tcBorders>
            <w:vAlign w:val="center"/>
          </w:tcPr>
          <w:p w14:paraId="313E5647" w14:textId="066FF07D" w:rsidR="00625E5D" w:rsidRPr="00625E5D" w:rsidRDefault="0022614E" w:rsidP="00625E5D">
            <w:pPr>
              <w:pStyle w:val="NormalArial"/>
              <w:spacing w:before="120" w:after="120"/>
              <w:rPr>
                <w:iCs/>
                <w:kern w:val="24"/>
              </w:rPr>
            </w:pPr>
            <w:r>
              <w:t xml:space="preserve">CFE does not use </w:t>
            </w:r>
            <w:r w:rsidR="000431EB">
              <w:t>certificates and</w:t>
            </w:r>
            <w:r>
              <w:t xml:space="preserve"> is registered with ERCOT </w:t>
            </w:r>
            <w:r w:rsidR="008B6688">
              <w:t xml:space="preserve">primarily </w:t>
            </w:r>
            <w:r>
              <w:t xml:space="preserve">for emergency situations when energy is needed to be </w:t>
            </w:r>
            <w:r w:rsidR="008B6688">
              <w:t xml:space="preserve">exported </w:t>
            </w:r>
            <w:r>
              <w:t xml:space="preserve">from Mexico to the United States or when energy must be imported from the United States to Mexico.  By currently not being able to opt-out of the requirement to designate </w:t>
            </w:r>
            <w:r w:rsidRPr="00273115">
              <w:t>a</w:t>
            </w:r>
            <w:r>
              <w:t xml:space="preserve"> </w:t>
            </w:r>
            <w:r w:rsidRPr="00273115">
              <w:t>USA and receiv</w:t>
            </w:r>
            <w:r>
              <w:t>e</w:t>
            </w:r>
            <w:r w:rsidRPr="00273115">
              <w:t xml:space="preserve"> Digital Certificates</w:t>
            </w:r>
            <w:r>
              <w:t xml:space="preserve">, CFE is subject to the requirement to conduct an audit each year under </w:t>
            </w:r>
            <w:r w:rsidR="00E9036A">
              <w:t xml:space="preserve">Section </w:t>
            </w:r>
            <w:r w:rsidRPr="00742EDA">
              <w:t>16.12.3</w:t>
            </w:r>
            <w:r>
              <w:t>,</w:t>
            </w:r>
            <w:r w:rsidRPr="00742EDA">
              <w:t xml:space="preserve"> </w:t>
            </w:r>
            <w:r w:rsidRPr="005716C8">
              <w:t>Market Participant Audits of User Security Administrators and Digital Certificates</w:t>
            </w:r>
            <w:r>
              <w:t xml:space="preserve">, which includes listing its registered USA and </w:t>
            </w:r>
            <w:r w:rsidR="00E9036A" w:rsidRPr="00E9036A">
              <w:t xml:space="preserve">Digital Certificate holders </w:t>
            </w:r>
            <w:r w:rsidR="00E9036A">
              <w:t>(“</w:t>
            </w:r>
            <w:r>
              <w:t>Certificate Holders</w:t>
            </w:r>
            <w:r w:rsidR="00E9036A">
              <w:t>”)</w:t>
            </w:r>
            <w:r>
              <w:t>, and submitting an at</w:t>
            </w:r>
            <w:r w:rsidRPr="00D97CBD">
              <w:t>testation</w:t>
            </w:r>
            <w:r>
              <w:t xml:space="preserve"> each October. </w:t>
            </w:r>
            <w:r w:rsidR="00A66CCC">
              <w:t xml:space="preserve"> </w:t>
            </w:r>
            <w:r>
              <w:t>Given that CFE does not use its Digital Certificates, it would not be in ERCOT’s best interest to terminate CFE’s Standard Form Market Participant Agreement (</w:t>
            </w:r>
            <w:r w:rsidR="00E9036A">
              <w:t>“</w:t>
            </w:r>
            <w:r>
              <w:t>SFA</w:t>
            </w:r>
            <w:r w:rsidR="00E9036A">
              <w:t>”</w:t>
            </w:r>
            <w:r>
              <w:t xml:space="preserve">) for failing to comply with the technical requirement of submitting its annual attestation in October (which would mean that there could be a hinderance to importing or exporting energy in emergency situations). </w:t>
            </w:r>
            <w:r w:rsidR="00A66CCC">
              <w:t xml:space="preserve"> </w:t>
            </w:r>
            <w:r>
              <w:t xml:space="preserve">This NPRR proposes a solution whereby CFE would be able to opt-out of the requirement to designate </w:t>
            </w:r>
            <w:r w:rsidRPr="00273115">
              <w:t>a USA and receiv</w:t>
            </w:r>
            <w:r>
              <w:t>e</w:t>
            </w:r>
            <w:r w:rsidRPr="00273115">
              <w:t xml:space="preserve"> Digital Certificates</w:t>
            </w:r>
            <w:r>
              <w:t>,</w:t>
            </w:r>
            <w:r>
              <w:rPr>
                <w:iCs/>
                <w:kern w:val="24"/>
              </w:rPr>
              <w:t xml:space="preserve"> therefore</w:t>
            </w:r>
            <w:r w:rsidR="00D97CBD">
              <w:rPr>
                <w:iCs/>
                <w:kern w:val="24"/>
              </w:rPr>
              <w:t xml:space="preserve"> </w:t>
            </w:r>
            <w:r>
              <w:rPr>
                <w:iCs/>
                <w:kern w:val="24"/>
              </w:rPr>
              <w:t xml:space="preserve">lessening </w:t>
            </w:r>
            <w:r w:rsidR="00D97CBD">
              <w:rPr>
                <w:iCs/>
                <w:kern w:val="24"/>
              </w:rPr>
              <w:t xml:space="preserve">the risk that </w:t>
            </w:r>
            <w:r w:rsidR="00B928D1">
              <w:t>CFE will</w:t>
            </w:r>
            <w:r w:rsidR="00D97CBD">
              <w:rPr>
                <w:iCs/>
                <w:kern w:val="24"/>
              </w:rPr>
              <w:t xml:space="preserve"> commit a technical violation of the Protocols by not submitting its </w:t>
            </w:r>
            <w:r w:rsidR="00D97CBD" w:rsidRPr="00D97CBD">
              <w:rPr>
                <w:iCs/>
                <w:kern w:val="24"/>
              </w:rPr>
              <w:t>Digital Certificate Audit Attestation</w:t>
            </w:r>
            <w:r w:rsidR="00213486">
              <w:rPr>
                <w:iCs/>
                <w:kern w:val="24"/>
              </w:rPr>
              <w:t xml:space="preserve"> (DCAA)</w:t>
            </w:r>
            <w:r w:rsidR="00D97CBD">
              <w:rPr>
                <w:iCs/>
                <w:kern w:val="24"/>
              </w:rPr>
              <w:t xml:space="preserve">, which could result in a </w:t>
            </w:r>
            <w:r w:rsidR="00213486">
              <w:rPr>
                <w:iCs/>
                <w:kern w:val="24"/>
              </w:rPr>
              <w:t xml:space="preserve">breach </w:t>
            </w:r>
            <w:r w:rsidR="00D97CBD">
              <w:rPr>
                <w:iCs/>
                <w:kern w:val="24"/>
              </w:rPr>
              <w:t xml:space="preserve">of </w:t>
            </w:r>
            <w:r w:rsidR="00213486">
              <w:rPr>
                <w:iCs/>
                <w:kern w:val="24"/>
              </w:rPr>
              <w:t xml:space="preserve">paragraph (A) of Section 5, Participant Obligation, of </w:t>
            </w:r>
            <w:r w:rsidR="00B928D1">
              <w:rPr>
                <w:iCs/>
                <w:kern w:val="24"/>
              </w:rPr>
              <w:t>CFE</w:t>
            </w:r>
            <w:r w:rsidR="00D97CBD">
              <w:t xml:space="preserve">’s </w:t>
            </w:r>
            <w:r w:rsidR="001C266F">
              <w:t xml:space="preserve">SFA </w:t>
            </w:r>
            <w:r w:rsidR="009C6E62">
              <w:t xml:space="preserve">and subsequent termination </w:t>
            </w:r>
            <w:r>
              <w:t>which</w:t>
            </w:r>
            <w:r w:rsidR="001C266F">
              <w:t xml:space="preserve"> </w:t>
            </w:r>
            <w:r w:rsidR="009C6E62">
              <w:t>could</w:t>
            </w:r>
            <w:r w:rsidR="001C266F">
              <w:t xml:space="preserve"> </w:t>
            </w:r>
            <w:r w:rsidR="009C6E62">
              <w:t>hinder</w:t>
            </w:r>
            <w:r w:rsidR="001C266F">
              <w:t xml:space="preserve"> ERCOT </w:t>
            </w:r>
            <w:r w:rsidR="009C6E62">
              <w:t>from i</w:t>
            </w:r>
            <w:r w:rsidR="001C266F">
              <w:t>mport</w:t>
            </w:r>
            <w:r w:rsidR="009C6E62">
              <w:t>ing</w:t>
            </w:r>
            <w:r w:rsidR="001C266F">
              <w:t xml:space="preserve"> or exp</w:t>
            </w:r>
            <w:r w:rsidR="009C6E62">
              <w:t>o</w:t>
            </w:r>
            <w:r w:rsidR="001C266F">
              <w:t>rt</w:t>
            </w:r>
            <w:r w:rsidR="009C6E62">
              <w:t>ing</w:t>
            </w:r>
            <w:r w:rsidR="001C266F">
              <w:t xml:space="preserve"> energy to and from Mexico during emergency situations.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7D735848" w:rsidR="009A3772" w:rsidRDefault="00B928D1">
            <w:pPr>
              <w:pStyle w:val="NormalArial"/>
            </w:pPr>
            <w:r>
              <w:t>Katherine Gross</w:t>
            </w:r>
            <w:r w:rsidR="0022614E">
              <w:t xml:space="preserve"> </w:t>
            </w:r>
            <w:r>
              <w:t xml:space="preserve">/ </w:t>
            </w:r>
            <w:r w:rsidR="008B6688">
              <w:t>Debbie Lightener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C3903E1" w:rsidR="009A3772" w:rsidRDefault="004D1815">
            <w:pPr>
              <w:pStyle w:val="NormalArial"/>
            </w:pPr>
            <w:hyperlink r:id="rId20" w:history="1">
              <w:r w:rsidR="00B928D1" w:rsidRPr="004A4C4A">
                <w:rPr>
                  <w:rStyle w:val="Hyperlink"/>
                </w:rPr>
                <w:t>Katherine.Gross@ercot.com</w:t>
              </w:r>
            </w:hyperlink>
            <w:r w:rsidR="00365BF6">
              <w:rPr>
                <w:rStyle w:val="Hyperlink"/>
              </w:rPr>
              <w:t xml:space="preserve"> </w:t>
            </w:r>
            <w:r w:rsidR="009C6E62" w:rsidRPr="009C6E62">
              <w:t>/</w:t>
            </w:r>
            <w:r w:rsidR="00365BF6">
              <w:t xml:space="preserve"> </w:t>
            </w:r>
            <w:hyperlink r:id="rId21" w:history="1">
              <w:r w:rsidR="00365BF6" w:rsidRPr="002F4009">
                <w:rPr>
                  <w:rStyle w:val="Hyperlink"/>
                </w:rPr>
                <w:t>Debbie.Lightener@ercot.com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6F0BB04C" w:rsidR="009A3772" w:rsidRDefault="00B928D1">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C899831" w:rsidR="009A3772" w:rsidRDefault="00A66CCC">
            <w:pPr>
              <w:pStyle w:val="NormalArial"/>
            </w:pPr>
            <w:r>
              <w:t>(</w:t>
            </w:r>
            <w:r w:rsidR="009D3F62" w:rsidRPr="009D3F62">
              <w:t>512</w:t>
            </w:r>
            <w:r>
              <w:t xml:space="preserve">) </w:t>
            </w:r>
            <w:r w:rsidR="009D3F62" w:rsidRPr="009D3F62">
              <w:t>225-7184</w:t>
            </w:r>
            <w:r w:rsidR="00365BF6">
              <w:t xml:space="preserve"> / </w:t>
            </w:r>
            <w:r w:rsidR="00365BF6" w:rsidRPr="00365BF6">
              <w:t>(512) 248</w:t>
            </w:r>
            <w:r w:rsidR="00365BF6">
              <w:t>-</w:t>
            </w:r>
            <w:r w:rsidR="00365BF6" w:rsidRPr="00365BF6">
              <w:t>4293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DE51D6B" w:rsidR="009A3772" w:rsidRDefault="00F778D7">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F778D7" w:rsidRPr="00D56D61" w14:paraId="10A3A547" w14:textId="77777777" w:rsidTr="00D176CF">
        <w:trPr>
          <w:cantSplit/>
          <w:trHeight w:val="432"/>
        </w:trPr>
        <w:tc>
          <w:tcPr>
            <w:tcW w:w="2880" w:type="dxa"/>
            <w:vAlign w:val="center"/>
          </w:tcPr>
          <w:p w14:paraId="7884BA3B" w14:textId="77777777" w:rsidR="00F778D7" w:rsidRPr="007C199B" w:rsidRDefault="00F778D7" w:rsidP="00F778D7">
            <w:pPr>
              <w:pStyle w:val="NormalArial"/>
              <w:rPr>
                <w:b/>
              </w:rPr>
            </w:pPr>
            <w:r w:rsidRPr="007C199B">
              <w:rPr>
                <w:b/>
              </w:rPr>
              <w:t>Name</w:t>
            </w:r>
          </w:p>
        </w:tc>
        <w:tc>
          <w:tcPr>
            <w:tcW w:w="7560" w:type="dxa"/>
            <w:vAlign w:val="center"/>
          </w:tcPr>
          <w:p w14:paraId="16E95662" w14:textId="3E432222" w:rsidR="00F778D7" w:rsidRPr="00D56D61" w:rsidRDefault="00F778D7" w:rsidP="00F778D7">
            <w:pPr>
              <w:pStyle w:val="NormalArial"/>
            </w:pPr>
            <w:r>
              <w:t>Jordan Troublefield</w:t>
            </w:r>
          </w:p>
        </w:tc>
      </w:tr>
      <w:tr w:rsidR="00F778D7" w:rsidRPr="00D56D61" w14:paraId="6B648C6B" w14:textId="77777777" w:rsidTr="00D176CF">
        <w:trPr>
          <w:cantSplit/>
          <w:trHeight w:val="432"/>
        </w:trPr>
        <w:tc>
          <w:tcPr>
            <w:tcW w:w="2880" w:type="dxa"/>
            <w:vAlign w:val="center"/>
          </w:tcPr>
          <w:p w14:paraId="710846B1" w14:textId="77777777" w:rsidR="00F778D7" w:rsidRPr="007C199B" w:rsidRDefault="00F778D7" w:rsidP="00F778D7">
            <w:pPr>
              <w:pStyle w:val="NormalArial"/>
              <w:rPr>
                <w:b/>
              </w:rPr>
            </w:pPr>
            <w:r w:rsidRPr="007C199B">
              <w:rPr>
                <w:b/>
              </w:rPr>
              <w:t>E-Mail Address</w:t>
            </w:r>
          </w:p>
        </w:tc>
        <w:tc>
          <w:tcPr>
            <w:tcW w:w="7560" w:type="dxa"/>
            <w:vAlign w:val="center"/>
          </w:tcPr>
          <w:p w14:paraId="658CF374" w14:textId="64D9D22A" w:rsidR="00F778D7" w:rsidRPr="00D56D61" w:rsidRDefault="004D1815" w:rsidP="00F778D7">
            <w:pPr>
              <w:pStyle w:val="NormalArial"/>
            </w:pPr>
            <w:hyperlink r:id="rId22" w:history="1">
              <w:r w:rsidR="00731774" w:rsidRPr="002F4009">
                <w:rPr>
                  <w:rStyle w:val="Hyperlink"/>
                </w:rPr>
                <w:t>Jordan.Troublefield@ercot.com</w:t>
              </w:r>
            </w:hyperlink>
            <w:r w:rsidR="00F778D7">
              <w:t xml:space="preserve"> </w:t>
            </w:r>
          </w:p>
        </w:tc>
      </w:tr>
      <w:tr w:rsidR="00F778D7" w:rsidRPr="005370B5" w14:paraId="4DE85C0D" w14:textId="77777777" w:rsidTr="00D176CF">
        <w:trPr>
          <w:cantSplit/>
          <w:trHeight w:val="432"/>
        </w:trPr>
        <w:tc>
          <w:tcPr>
            <w:tcW w:w="2880" w:type="dxa"/>
            <w:vAlign w:val="center"/>
          </w:tcPr>
          <w:p w14:paraId="0B6BD890" w14:textId="77777777" w:rsidR="00F778D7" w:rsidRPr="007C199B" w:rsidRDefault="00F778D7" w:rsidP="00F778D7">
            <w:pPr>
              <w:pStyle w:val="NormalArial"/>
              <w:rPr>
                <w:b/>
              </w:rPr>
            </w:pPr>
            <w:r w:rsidRPr="007C199B">
              <w:rPr>
                <w:b/>
              </w:rPr>
              <w:t>Phone Number</w:t>
            </w:r>
          </w:p>
        </w:tc>
        <w:tc>
          <w:tcPr>
            <w:tcW w:w="7560" w:type="dxa"/>
            <w:vAlign w:val="center"/>
          </w:tcPr>
          <w:p w14:paraId="435FD12C" w14:textId="6B0A08D5" w:rsidR="00F778D7" w:rsidRDefault="00F778D7" w:rsidP="00F778D7">
            <w:pPr>
              <w:pStyle w:val="NormalArial"/>
            </w:pPr>
            <w:r>
              <w:t>(512) 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778D7" w:rsidRPr="0017089E" w14:paraId="710E9C7A" w14:textId="77777777" w:rsidTr="00B3311E">
        <w:trPr>
          <w:trHeight w:val="350"/>
        </w:trPr>
        <w:tc>
          <w:tcPr>
            <w:tcW w:w="10440" w:type="dxa"/>
            <w:shd w:val="clear" w:color="auto" w:fill="FFFFFF"/>
            <w:vAlign w:val="center"/>
          </w:tcPr>
          <w:p w14:paraId="28196399" w14:textId="77777777" w:rsidR="00F778D7" w:rsidRPr="0017089E" w:rsidRDefault="00F778D7" w:rsidP="00B3311E">
            <w:pPr>
              <w:tabs>
                <w:tab w:val="center" w:pos="4320"/>
                <w:tab w:val="right" w:pos="8640"/>
              </w:tabs>
              <w:jc w:val="center"/>
              <w:rPr>
                <w:rFonts w:ascii="Arial" w:hAnsi="Arial"/>
                <w:b/>
                <w:bCs/>
              </w:rPr>
            </w:pPr>
            <w:bookmarkStart w:id="2" w:name="_Hlk170308131"/>
            <w:r w:rsidRPr="0017089E">
              <w:rPr>
                <w:rFonts w:ascii="Arial" w:hAnsi="Arial"/>
                <w:b/>
                <w:bCs/>
              </w:rPr>
              <w:lastRenderedPageBreak/>
              <w:t>Market Rules Notes</w:t>
            </w:r>
          </w:p>
        </w:tc>
      </w:tr>
    </w:tbl>
    <w:p w14:paraId="5895E17D" w14:textId="77777777" w:rsidR="00F778D7" w:rsidRDefault="00F778D7" w:rsidP="00F778D7">
      <w:pPr>
        <w:tabs>
          <w:tab w:val="num" w:pos="0"/>
        </w:tabs>
        <w:spacing w:before="120" w:after="120"/>
        <w:rPr>
          <w:rFonts w:ascii="Arial" w:hAnsi="Arial" w:cs="Arial"/>
        </w:rPr>
      </w:pPr>
      <w:bookmarkStart w:id="3" w:name="_Hlk178080513"/>
      <w:bookmarkEnd w:id="2"/>
      <w:r>
        <w:rPr>
          <w:rFonts w:ascii="Arial" w:hAnsi="Arial" w:cs="Arial"/>
        </w:rPr>
        <w:t>None</w:t>
      </w:r>
      <w:bookmarkEnd w:id="3"/>
    </w:p>
    <w:p w14:paraId="1F0FBA0D" w14:textId="77777777" w:rsidR="00F778D7" w:rsidRPr="00D56D61" w:rsidRDefault="00F778D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471C053" w14:textId="77777777" w:rsidR="00651EBD" w:rsidRPr="002631D7" w:rsidRDefault="00651EBD" w:rsidP="00651EBD">
      <w:pPr>
        <w:pStyle w:val="H2"/>
      </w:pPr>
      <w:bookmarkStart w:id="4" w:name="_Toc390438994"/>
      <w:bookmarkStart w:id="5" w:name="_Toc405897705"/>
      <w:bookmarkStart w:id="6" w:name="_Toc415055797"/>
      <w:bookmarkStart w:id="7" w:name="_Toc415055923"/>
      <w:bookmarkStart w:id="8" w:name="_Toc415056022"/>
      <w:bookmarkStart w:id="9" w:name="_Toc415056122"/>
      <w:bookmarkStart w:id="10" w:name="_Toc175159195"/>
      <w:r w:rsidRPr="002631D7">
        <w:t>16.12</w:t>
      </w:r>
      <w:r w:rsidRPr="002631D7">
        <w:tab/>
        <w:t>User Security Administrator and Digital Certificates</w:t>
      </w:r>
      <w:bookmarkEnd w:id="4"/>
      <w:bookmarkEnd w:id="5"/>
      <w:bookmarkEnd w:id="6"/>
      <w:bookmarkEnd w:id="7"/>
      <w:bookmarkEnd w:id="8"/>
      <w:bookmarkEnd w:id="9"/>
      <w:bookmarkEnd w:id="10"/>
    </w:p>
    <w:p w14:paraId="6AEBE4AD" w14:textId="77777777" w:rsidR="00651EBD" w:rsidRDefault="00651EBD" w:rsidP="00651EBD">
      <w:pPr>
        <w:pStyle w:val="H2"/>
        <w:tabs>
          <w:tab w:val="clear" w:pos="900"/>
        </w:tabs>
        <w:spacing w:before="0"/>
        <w:ind w:left="720" w:hanging="720"/>
        <w:outlineLvl w:val="9"/>
        <w:rPr>
          <w:b w:val="0"/>
        </w:rPr>
      </w:pPr>
      <w:bookmarkStart w:id="11"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76B0A759" w14:textId="77777777" w:rsidR="00651EBD" w:rsidRDefault="00651EBD" w:rsidP="00651EBD">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(“RIOO”)</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r w:rsidRPr="00F80DFA">
        <w:rPr>
          <w:b w:val="0"/>
        </w:rPr>
        <w:t xml:space="preserve"> </w:t>
      </w:r>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p w14:paraId="7210EDC0" w14:textId="2CF5AE2B" w:rsidR="00651EBD" w:rsidRPr="00DB1C2A" w:rsidRDefault="00651EBD" w:rsidP="00651EBD">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ins w:id="12" w:author="ERCOT" w:date="2024-10-02T17:03:00Z">
        <w:r>
          <w:rPr>
            <w:b w:val="0"/>
          </w:rPr>
          <w:t xml:space="preserve"> </w:t>
        </w:r>
        <w:bookmarkStart w:id="13" w:name="_Hlk188527351"/>
        <w:r>
          <w:rPr>
            <w:b w:val="0"/>
          </w:rPr>
          <w:t xml:space="preserve">In addition, </w:t>
        </w:r>
      </w:ins>
      <w:ins w:id="14" w:author="ERCOT" w:date="2025-01-22T12:55:00Z">
        <w:r w:rsidR="00F172EA" w:rsidRPr="003D6B39">
          <w:rPr>
            <w:b w:val="0"/>
          </w:rPr>
          <w:t>Comision Federal de Electricidad (CFE)</w:t>
        </w:r>
      </w:ins>
      <w:ins w:id="15" w:author="ERCOT" w:date="2024-10-02T17:04:00Z">
        <w:r w:rsidRPr="005716C8">
          <w:rPr>
            <w:b w:val="0"/>
            <w:bCs/>
          </w:rPr>
          <w:t xml:space="preserve"> </w:t>
        </w:r>
      </w:ins>
      <w:ins w:id="16" w:author="ERCOT" w:date="2024-10-02T17:03:00Z">
        <w:r w:rsidRPr="00651EBD">
          <w:rPr>
            <w:b w:val="0"/>
            <w:bCs/>
          </w:rPr>
          <w:t xml:space="preserve">may be eligible to opt out of designating a USA and receiving Digital Certificates </w:t>
        </w:r>
      </w:ins>
      <w:ins w:id="17" w:author="ERCOT" w:date="2025-01-22T12:55:00Z">
        <w:r w:rsidR="00F172EA">
          <w:rPr>
            <w:b w:val="0"/>
            <w:bCs/>
          </w:rPr>
          <w:t>upon</w:t>
        </w:r>
      </w:ins>
      <w:ins w:id="18" w:author="ERCOT" w:date="2024-10-02T17:03:00Z">
        <w:r w:rsidRPr="00651EBD">
          <w:rPr>
            <w:b w:val="0"/>
            <w:bCs/>
          </w:rPr>
          <w:t xml:space="preserve"> demonstrat</w:t>
        </w:r>
      </w:ins>
      <w:ins w:id="19" w:author="ERCOT" w:date="2025-01-22T12:56:00Z">
        <w:r w:rsidR="00F172EA">
          <w:rPr>
            <w:b w:val="0"/>
            <w:bCs/>
          </w:rPr>
          <w:t xml:space="preserve">ing </w:t>
        </w:r>
      </w:ins>
      <w:ins w:id="20" w:author="ERCOT" w:date="2024-10-02T17:03:00Z">
        <w:r w:rsidRPr="00651EBD">
          <w:rPr>
            <w:b w:val="0"/>
            <w:bCs/>
          </w:rPr>
          <w:t xml:space="preserve">to ERCOT’s satisfaction that it does </w:t>
        </w:r>
        <w:r w:rsidRPr="00651EBD">
          <w:rPr>
            <w:b w:val="0"/>
            <w:bCs/>
          </w:rPr>
          <w:lastRenderedPageBreak/>
          <w:t>not need a Digital Certificate to perform its obligations under the ERCOT Protocols, market guides, or other applicable rules</w:t>
        </w:r>
      </w:ins>
      <w:ins w:id="21" w:author="ERCOT" w:date="2024-10-02T17:05:00Z">
        <w:r w:rsidRPr="00651EBD">
          <w:rPr>
            <w:b w:val="0"/>
            <w:bCs/>
          </w:rPr>
          <w:t>.</w:t>
        </w:r>
      </w:ins>
      <w:bookmarkEnd w:id="13"/>
    </w:p>
    <w:p w14:paraId="0E7DD8A9" w14:textId="77777777" w:rsidR="00651EBD" w:rsidRPr="00DB1C2A" w:rsidRDefault="00651EBD" w:rsidP="00651EBD">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0CED9341" w14:textId="77777777" w:rsidR="00651EBD" w:rsidRPr="00DB1C2A" w:rsidRDefault="00651EBD" w:rsidP="00651EBD">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 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1136DF83" w14:textId="77777777" w:rsidR="00651EBD" w:rsidRPr="00F80DFA" w:rsidRDefault="00651EBD" w:rsidP="00651EBD">
      <w:pPr>
        <w:pStyle w:val="H2"/>
        <w:tabs>
          <w:tab w:val="clear" w:pos="900"/>
        </w:tabs>
        <w:spacing w:before="0"/>
        <w:ind w:left="720" w:hanging="720"/>
        <w:outlineLvl w:val="9"/>
        <w:rPr>
          <w:b w:val="0"/>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rPr>
        <w:t xml:space="preserve"> </w:t>
      </w:r>
      <w:r w:rsidRPr="00273115">
        <w:rPr>
          <w:b w:val="0"/>
        </w:rPr>
        <w:t>out of designating a USA and receiving Digital Certificates may, at any time, cancel its opt-out status by submitting a</w:t>
      </w:r>
      <w:r>
        <w:rPr>
          <w:b w:val="0"/>
        </w:rPr>
        <w:t>n</w:t>
      </w:r>
      <w:r w:rsidRPr="00273115">
        <w:rPr>
          <w:b w:val="0"/>
        </w:rPr>
        <w:t xml:space="preserve"> NCI </w:t>
      </w:r>
      <w:r>
        <w:rPr>
          <w:b w:val="0"/>
        </w:rPr>
        <w:t>f</w:t>
      </w:r>
      <w:r w:rsidRPr="00273115">
        <w:rPr>
          <w:b w:val="0"/>
        </w:rPr>
        <w:t>orm (Section 23, Form E).</w:t>
      </w:r>
      <w:bookmarkEnd w:id="11"/>
    </w:p>
    <w:p w14:paraId="4FD17D62" w14:textId="77777777" w:rsidR="0066370F" w:rsidRPr="001313B4" w:rsidRDefault="0066370F" w:rsidP="00BC2D06">
      <w:pPr>
        <w:rPr>
          <w:rFonts w:ascii="Arial" w:hAnsi="Arial" w:cs="Arial"/>
          <w:b/>
          <w:i/>
          <w:color w:val="FF0000"/>
          <w:sz w:val="22"/>
          <w:szCs w:val="22"/>
        </w:rPr>
      </w:pPr>
    </w:p>
    <w:sectPr w:rsidR="0066370F" w:rsidRPr="001313B4">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09C2C" w14:textId="77777777" w:rsidR="002E1FB9" w:rsidRDefault="002E1FB9">
      <w:r>
        <w:separator/>
      </w:r>
    </w:p>
  </w:endnote>
  <w:endnote w:type="continuationSeparator" w:id="0">
    <w:p w14:paraId="5A8E91CE" w14:textId="77777777" w:rsidR="002E1FB9" w:rsidRDefault="002E1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CA89EC1" w:rsidR="00D176CF" w:rsidRDefault="004D1815">
    <w:pPr>
      <w:pStyle w:val="Footer"/>
      <w:tabs>
        <w:tab w:val="clear" w:pos="4320"/>
        <w:tab w:val="clear" w:pos="8640"/>
        <w:tab w:val="right" w:pos="9360"/>
      </w:tabs>
      <w:rPr>
        <w:rFonts w:ascii="Arial" w:hAnsi="Arial" w:cs="Arial"/>
        <w:sz w:val="18"/>
      </w:rPr>
    </w:pPr>
    <w:r>
      <w:rPr>
        <w:rFonts w:ascii="Arial" w:hAnsi="Arial" w:cs="Arial"/>
        <w:sz w:val="18"/>
      </w:rPr>
      <w:t>1271</w:t>
    </w:r>
    <w:r w:rsidR="00D176CF">
      <w:rPr>
        <w:rFonts w:ascii="Arial" w:hAnsi="Arial" w:cs="Arial"/>
        <w:sz w:val="18"/>
      </w:rPr>
      <w:t>NPRR</w:t>
    </w:r>
    <w:r w:rsidR="003F21B1">
      <w:rPr>
        <w:rFonts w:ascii="Arial" w:hAnsi="Arial" w:cs="Arial"/>
        <w:sz w:val="18"/>
      </w:rPr>
      <w:t>-01</w:t>
    </w:r>
    <w:r w:rsidR="00D176CF">
      <w:rPr>
        <w:rFonts w:ascii="Arial" w:hAnsi="Arial" w:cs="Arial"/>
        <w:sz w:val="18"/>
      </w:rPr>
      <w:t xml:space="preserve"> </w:t>
    </w:r>
    <w:r w:rsidR="003F21B1" w:rsidRPr="003F21B1">
      <w:rPr>
        <w:rFonts w:ascii="Arial" w:hAnsi="Arial" w:cs="Arial"/>
        <w:sz w:val="18"/>
      </w:rPr>
      <w:t>Revision to User Security Administrator and Digital Certificates Opt-out Eligibility</w:t>
    </w:r>
    <w:r w:rsidR="00D176CF">
      <w:rPr>
        <w:rFonts w:ascii="Arial" w:hAnsi="Arial" w:cs="Arial"/>
        <w:sz w:val="18"/>
      </w:rPr>
      <w:t xml:space="preserve"> </w:t>
    </w:r>
    <w:r w:rsidR="00731774">
      <w:rPr>
        <w:rFonts w:ascii="Arial" w:hAnsi="Arial" w:cs="Arial"/>
        <w:sz w:val="18"/>
      </w:rPr>
      <w:t>01</w:t>
    </w:r>
    <w:r>
      <w:rPr>
        <w:rFonts w:ascii="Arial" w:hAnsi="Arial" w:cs="Arial"/>
        <w:sz w:val="18"/>
      </w:rPr>
      <w:t>28</w:t>
    </w:r>
    <w:r w:rsidR="00731774">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0C44E" w14:textId="77777777" w:rsidR="002E1FB9" w:rsidRDefault="002E1FB9">
      <w:r>
        <w:separator/>
      </w:r>
    </w:p>
  </w:footnote>
  <w:footnote w:type="continuationSeparator" w:id="0">
    <w:p w14:paraId="787E94FB" w14:textId="77777777" w:rsidR="002E1FB9" w:rsidRDefault="002E1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31EB"/>
    <w:rsid w:val="000551C6"/>
    <w:rsid w:val="00060A5A"/>
    <w:rsid w:val="0006136E"/>
    <w:rsid w:val="00064B44"/>
    <w:rsid w:val="00067FE2"/>
    <w:rsid w:val="0007682E"/>
    <w:rsid w:val="000D1AEB"/>
    <w:rsid w:val="000D3E64"/>
    <w:rsid w:val="000F13C5"/>
    <w:rsid w:val="000F1F0F"/>
    <w:rsid w:val="00105A36"/>
    <w:rsid w:val="001313B4"/>
    <w:rsid w:val="00143310"/>
    <w:rsid w:val="0014546D"/>
    <w:rsid w:val="001500D9"/>
    <w:rsid w:val="00156DB7"/>
    <w:rsid w:val="00157228"/>
    <w:rsid w:val="00160C3C"/>
    <w:rsid w:val="00165C84"/>
    <w:rsid w:val="00176375"/>
    <w:rsid w:val="0017783C"/>
    <w:rsid w:val="0019314C"/>
    <w:rsid w:val="001C266F"/>
    <w:rsid w:val="001F38F0"/>
    <w:rsid w:val="00213486"/>
    <w:rsid w:val="0022614E"/>
    <w:rsid w:val="00237430"/>
    <w:rsid w:val="0026307D"/>
    <w:rsid w:val="00276A99"/>
    <w:rsid w:val="00286AD9"/>
    <w:rsid w:val="002966F3"/>
    <w:rsid w:val="002B69F3"/>
    <w:rsid w:val="002B763A"/>
    <w:rsid w:val="002D382A"/>
    <w:rsid w:val="002E085C"/>
    <w:rsid w:val="002E1FB9"/>
    <w:rsid w:val="002F1EDD"/>
    <w:rsid w:val="003013F2"/>
    <w:rsid w:val="0030232A"/>
    <w:rsid w:val="0030694A"/>
    <w:rsid w:val="003069F4"/>
    <w:rsid w:val="003536F0"/>
    <w:rsid w:val="00360920"/>
    <w:rsid w:val="00365BF6"/>
    <w:rsid w:val="00384709"/>
    <w:rsid w:val="00386C35"/>
    <w:rsid w:val="003A3D77"/>
    <w:rsid w:val="003B5AED"/>
    <w:rsid w:val="003C6B7B"/>
    <w:rsid w:val="003F21B1"/>
    <w:rsid w:val="004135BD"/>
    <w:rsid w:val="004302A4"/>
    <w:rsid w:val="004463BA"/>
    <w:rsid w:val="00447BDA"/>
    <w:rsid w:val="004822D4"/>
    <w:rsid w:val="0049290B"/>
    <w:rsid w:val="004A4451"/>
    <w:rsid w:val="004D1815"/>
    <w:rsid w:val="004D3958"/>
    <w:rsid w:val="005008DF"/>
    <w:rsid w:val="005045D0"/>
    <w:rsid w:val="00534C6C"/>
    <w:rsid w:val="00555554"/>
    <w:rsid w:val="005716C8"/>
    <w:rsid w:val="005841C0"/>
    <w:rsid w:val="0059260F"/>
    <w:rsid w:val="005B0380"/>
    <w:rsid w:val="005E5074"/>
    <w:rsid w:val="005E75AA"/>
    <w:rsid w:val="00603B24"/>
    <w:rsid w:val="00612E4F"/>
    <w:rsid w:val="00613501"/>
    <w:rsid w:val="00615D5E"/>
    <w:rsid w:val="00622E99"/>
    <w:rsid w:val="00625E5D"/>
    <w:rsid w:val="006313CA"/>
    <w:rsid w:val="00651EBD"/>
    <w:rsid w:val="00657C61"/>
    <w:rsid w:val="0066370F"/>
    <w:rsid w:val="006A0784"/>
    <w:rsid w:val="006A697B"/>
    <w:rsid w:val="006B4DDE"/>
    <w:rsid w:val="006C6848"/>
    <w:rsid w:val="006E4597"/>
    <w:rsid w:val="006F0EDE"/>
    <w:rsid w:val="00731774"/>
    <w:rsid w:val="00742EDA"/>
    <w:rsid w:val="00743968"/>
    <w:rsid w:val="00785415"/>
    <w:rsid w:val="00786294"/>
    <w:rsid w:val="00791CB9"/>
    <w:rsid w:val="00793130"/>
    <w:rsid w:val="00797DEE"/>
    <w:rsid w:val="007A1074"/>
    <w:rsid w:val="007A1BE1"/>
    <w:rsid w:val="007B3233"/>
    <w:rsid w:val="007B5A42"/>
    <w:rsid w:val="007C199B"/>
    <w:rsid w:val="007D3073"/>
    <w:rsid w:val="007D64B9"/>
    <w:rsid w:val="007D72D4"/>
    <w:rsid w:val="007E0452"/>
    <w:rsid w:val="008070C0"/>
    <w:rsid w:val="00811C12"/>
    <w:rsid w:val="00816B0A"/>
    <w:rsid w:val="00845778"/>
    <w:rsid w:val="00887E28"/>
    <w:rsid w:val="008B6688"/>
    <w:rsid w:val="008D5C3A"/>
    <w:rsid w:val="008E2870"/>
    <w:rsid w:val="008E6DA2"/>
    <w:rsid w:val="008F6DD5"/>
    <w:rsid w:val="00907B1E"/>
    <w:rsid w:val="00943AFD"/>
    <w:rsid w:val="00950A70"/>
    <w:rsid w:val="00963A51"/>
    <w:rsid w:val="00983B6E"/>
    <w:rsid w:val="009936F8"/>
    <w:rsid w:val="009A3772"/>
    <w:rsid w:val="009C6E62"/>
    <w:rsid w:val="009D17F0"/>
    <w:rsid w:val="009D3F62"/>
    <w:rsid w:val="00A42796"/>
    <w:rsid w:val="00A5311D"/>
    <w:rsid w:val="00A66CCC"/>
    <w:rsid w:val="00AD3B58"/>
    <w:rsid w:val="00AF56C6"/>
    <w:rsid w:val="00AF7CB2"/>
    <w:rsid w:val="00B032E8"/>
    <w:rsid w:val="00B42544"/>
    <w:rsid w:val="00B57F96"/>
    <w:rsid w:val="00B67892"/>
    <w:rsid w:val="00B928D1"/>
    <w:rsid w:val="00BA4D33"/>
    <w:rsid w:val="00BC2D06"/>
    <w:rsid w:val="00C744EB"/>
    <w:rsid w:val="00C90702"/>
    <w:rsid w:val="00C917FF"/>
    <w:rsid w:val="00C9766A"/>
    <w:rsid w:val="00CB0299"/>
    <w:rsid w:val="00CC3371"/>
    <w:rsid w:val="00CC4F39"/>
    <w:rsid w:val="00CD544C"/>
    <w:rsid w:val="00CF4256"/>
    <w:rsid w:val="00D04FE8"/>
    <w:rsid w:val="00D176CF"/>
    <w:rsid w:val="00D17AD5"/>
    <w:rsid w:val="00D271E3"/>
    <w:rsid w:val="00D47A80"/>
    <w:rsid w:val="00D85807"/>
    <w:rsid w:val="00D87349"/>
    <w:rsid w:val="00D91EE9"/>
    <w:rsid w:val="00D9627A"/>
    <w:rsid w:val="00D97220"/>
    <w:rsid w:val="00D97CBD"/>
    <w:rsid w:val="00DA717C"/>
    <w:rsid w:val="00DC24DB"/>
    <w:rsid w:val="00E14D47"/>
    <w:rsid w:val="00E1641C"/>
    <w:rsid w:val="00E26708"/>
    <w:rsid w:val="00E34958"/>
    <w:rsid w:val="00E34CEE"/>
    <w:rsid w:val="00E37AB0"/>
    <w:rsid w:val="00E71C39"/>
    <w:rsid w:val="00E9036A"/>
    <w:rsid w:val="00EA56E6"/>
    <w:rsid w:val="00EA694D"/>
    <w:rsid w:val="00EC335F"/>
    <w:rsid w:val="00EC48FB"/>
    <w:rsid w:val="00ED3965"/>
    <w:rsid w:val="00EF232A"/>
    <w:rsid w:val="00F05A69"/>
    <w:rsid w:val="00F172EA"/>
    <w:rsid w:val="00F43FFD"/>
    <w:rsid w:val="00F44236"/>
    <w:rsid w:val="00F52517"/>
    <w:rsid w:val="00F778D7"/>
    <w:rsid w:val="00FA57B2"/>
    <w:rsid w:val="00FB509B"/>
    <w:rsid w:val="00FC0524"/>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651EBD"/>
    <w:rPr>
      <w:b/>
      <w:sz w:val="24"/>
    </w:rPr>
  </w:style>
  <w:style w:type="character" w:customStyle="1" w:styleId="normaltextrun">
    <w:name w:val="normaltextrun"/>
    <w:basedOn w:val="DefaultParagraphFont"/>
    <w:rsid w:val="00B92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5705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Debbie.Lightener@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Katherine.Gross@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Jordan.Troublefield@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1266</Words>
  <Characters>7991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9239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2025-01-28T23:54:00Z</dcterms:created>
  <dcterms:modified xsi:type="dcterms:W3CDTF">2025-01-28T23:57:00Z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