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5C2F2" w14:textId="77777777" w:rsidR="00AF0ED8" w:rsidRDefault="00AF0ED8" w:rsidP="00AF0ED8">
      <w:pPr>
        <w:rPr>
          <w:b/>
        </w:rPr>
      </w:pPr>
    </w:p>
    <w:tbl>
      <w:tblPr>
        <w:tblW w:w="9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3B3B3"/>
        <w:tblLook w:val="01E0" w:firstRow="1" w:lastRow="1" w:firstColumn="1" w:lastColumn="1" w:noHBand="0" w:noVBand="0"/>
      </w:tblPr>
      <w:tblGrid>
        <w:gridCol w:w="9387"/>
      </w:tblGrid>
      <w:tr w:rsidR="00AF0ED8" w:rsidRPr="006E1495" w14:paraId="3D31705F" w14:textId="77777777" w:rsidTr="00D6708E">
        <w:trPr>
          <w:trHeight w:val="589"/>
        </w:trPr>
        <w:tc>
          <w:tcPr>
            <w:tcW w:w="93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</w:tcPr>
          <w:p w14:paraId="0E1467F4" w14:textId="77777777" w:rsidR="00AF0ED8" w:rsidRPr="006E1495" w:rsidRDefault="00AF0ED8" w:rsidP="00D6708E">
            <w:pPr>
              <w:jc w:val="center"/>
              <w:rPr>
                <w:b/>
                <w:sz w:val="36"/>
                <w:szCs w:val="36"/>
              </w:rPr>
            </w:pPr>
            <w:smartTag w:uri="urn:schemas-microsoft-com:office:smarttags" w:element="place">
              <w:smartTag w:uri="urn:schemas-microsoft-com:office:smarttags" w:element="State">
                <w:r w:rsidRPr="006E1495">
                  <w:rPr>
                    <w:b/>
                    <w:sz w:val="36"/>
                    <w:szCs w:val="36"/>
                  </w:rPr>
                  <w:t>Texas</w:t>
                </w:r>
              </w:smartTag>
            </w:smartTag>
            <w:r w:rsidRPr="006E1495">
              <w:rPr>
                <w:b/>
                <w:sz w:val="36"/>
                <w:szCs w:val="36"/>
              </w:rPr>
              <w:t xml:space="preserve"> SET Change Control Request Form</w:t>
            </w:r>
          </w:p>
          <w:p w14:paraId="3FE4AB4C" w14:textId="77777777" w:rsidR="00AF0ED8" w:rsidRPr="006E1495" w:rsidRDefault="00AF0ED8" w:rsidP="00D6708E">
            <w:pPr>
              <w:rPr>
                <w:b/>
                <w:sz w:val="12"/>
                <w:szCs w:val="12"/>
              </w:rPr>
            </w:pPr>
          </w:p>
          <w:p w14:paraId="428C4A2B" w14:textId="6298536E" w:rsidR="00AF0ED8" w:rsidRPr="006E1495" w:rsidRDefault="00AF0ED8" w:rsidP="00D6708E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Change Control Number: </w:t>
            </w:r>
            <w:r w:rsidR="002E2879">
              <w:rPr>
                <w:b/>
              </w:rPr>
              <w:t>TXSETCC853</w:t>
            </w:r>
            <w:r w:rsidRPr="006E1495">
              <w:rPr>
                <w:b/>
              </w:rPr>
              <w:t xml:space="preserve">  </w:t>
            </w:r>
          </w:p>
          <w:p w14:paraId="1B061902" w14:textId="77777777" w:rsidR="00AF0ED8" w:rsidRPr="006E1495" w:rsidRDefault="00AF0ED8" w:rsidP="00D6708E">
            <w:pPr>
              <w:jc w:val="right"/>
              <w:rPr>
                <w:b/>
              </w:rPr>
            </w:pPr>
            <w:r w:rsidRPr="006E1495">
              <w:rPr>
                <w:b/>
              </w:rPr>
              <w:t xml:space="preserve">   Implementation Version:     Future</w:t>
            </w:r>
            <w:r w:rsidRPr="006E1495">
              <w:rPr>
                <w:b/>
              </w:rPr>
              <w:tab/>
            </w:r>
          </w:p>
          <w:p w14:paraId="53FA1CD8" w14:textId="77777777" w:rsidR="00AF0ED8" w:rsidRPr="006E1495" w:rsidRDefault="00AF0ED8" w:rsidP="00D6708E">
            <w:pPr>
              <w:jc w:val="right"/>
              <w:rPr>
                <w:b/>
                <w:sz w:val="12"/>
                <w:szCs w:val="12"/>
              </w:rPr>
            </w:pPr>
          </w:p>
        </w:tc>
      </w:tr>
    </w:tbl>
    <w:p w14:paraId="2CB0C78D" w14:textId="77777777" w:rsidR="00AF0ED8" w:rsidRDefault="00AF0ED8" w:rsidP="00AF0ED8">
      <w:pPr>
        <w:rPr>
          <w:b/>
        </w:rPr>
      </w:pPr>
    </w:p>
    <w:p w14:paraId="14E43A4D" w14:textId="77777777" w:rsidR="00AF0ED8" w:rsidRPr="007A003D" w:rsidRDefault="00AF0ED8" w:rsidP="00AF0ED8">
      <w:pPr>
        <w:rPr>
          <w:b/>
        </w:rPr>
      </w:pPr>
      <w:r>
        <w:rPr>
          <w:b/>
        </w:rPr>
        <w:t>This Section Is Completed by Submitter of Change Control Request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98"/>
        <w:gridCol w:w="3420"/>
        <w:gridCol w:w="3060"/>
      </w:tblGrid>
      <w:tr w:rsidR="00AF0ED8" w14:paraId="11ABCFCB" w14:textId="77777777" w:rsidTr="00D6708E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29D59CB" w14:textId="77777777" w:rsidR="00AF0ED8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Submitter Name: </w:t>
            </w:r>
          </w:p>
          <w:p w14:paraId="398A6E9A" w14:textId="3980162B" w:rsidR="00AF0ED8" w:rsidRPr="005B145A" w:rsidRDefault="00AF0ED8" w:rsidP="00D6708E">
            <w:pPr>
              <w:jc w:val="both"/>
            </w:pPr>
            <w:r>
              <w:rPr>
                <w:b/>
              </w:rPr>
              <w:t xml:space="preserve">Kathy Scott </w:t>
            </w:r>
          </w:p>
        </w:tc>
        <w:tc>
          <w:tcPr>
            <w:tcW w:w="34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EC1EA15" w14:textId="77777777" w:rsidR="00AF0ED8" w:rsidRPr="005B145A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Submitting Company Name:  </w:t>
            </w:r>
          </w:p>
          <w:p w14:paraId="403DDCD4" w14:textId="2E5A579B" w:rsidR="00AF0ED8" w:rsidRPr="005B145A" w:rsidRDefault="00AF0ED8" w:rsidP="00D6708E">
            <w:r>
              <w:t xml:space="preserve">CenterPoint Energy 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04D8982" w14:textId="77777777" w:rsidR="00AF0ED8" w:rsidRPr="005B145A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 xml:space="preserve">Phone Number:  </w:t>
            </w:r>
          </w:p>
          <w:p w14:paraId="59A1078F" w14:textId="38ADC7DF" w:rsidR="00AF0ED8" w:rsidRPr="005B145A" w:rsidRDefault="00AF0ED8" w:rsidP="00D6708E">
            <w:r>
              <w:t>713-582-8654</w:t>
            </w:r>
          </w:p>
        </w:tc>
      </w:tr>
      <w:tr w:rsidR="00AF0ED8" w14:paraId="57A1C90D" w14:textId="77777777" w:rsidTr="00D6708E"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074F663B" w14:textId="77777777" w:rsidR="00AF0ED8" w:rsidRPr="005B145A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>Date of Submission:</w:t>
            </w:r>
          </w:p>
          <w:p w14:paraId="0C11A3DA" w14:textId="032EB0B6" w:rsidR="00AF0ED8" w:rsidRPr="005B145A" w:rsidRDefault="00AF0ED8" w:rsidP="00D6708E">
            <w:r>
              <w:t>January 14, 2025</w:t>
            </w:r>
          </w:p>
        </w:tc>
        <w:tc>
          <w:tcPr>
            <w:tcW w:w="3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</w:tcPr>
          <w:p w14:paraId="1BC7A170" w14:textId="77777777" w:rsidR="00AF0ED8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 xml:space="preserve">Affected TX SET Transaction(s): </w:t>
            </w:r>
          </w:p>
          <w:p w14:paraId="548904DA" w14:textId="681EB312" w:rsidR="00AF0ED8" w:rsidRPr="005B145A" w:rsidRDefault="00AF0ED8" w:rsidP="00D6708E">
            <w:r>
              <w:t>814_06</w:t>
            </w:r>
          </w:p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278BFDC2" w14:textId="77777777" w:rsidR="00AF0ED8" w:rsidRPr="005B145A" w:rsidRDefault="00AF0ED8" w:rsidP="00D6708E">
            <w:pPr>
              <w:rPr>
                <w:b/>
              </w:rPr>
            </w:pPr>
            <w:r w:rsidRPr="005B145A">
              <w:rPr>
                <w:b/>
              </w:rPr>
              <w:t xml:space="preserve">Submitter’s E-Mail Address: </w:t>
            </w:r>
          </w:p>
          <w:p w14:paraId="4092B7CB" w14:textId="0A380E2C" w:rsidR="00AF0ED8" w:rsidRPr="005B145A" w:rsidRDefault="00AF0ED8" w:rsidP="00D6708E">
            <w:r>
              <w:t>Kathy.Scott@CenterPointEnergy.com</w:t>
            </w:r>
          </w:p>
        </w:tc>
      </w:tr>
      <w:tr w:rsidR="00AF0ED8" w14:paraId="17C828C2" w14:textId="77777777" w:rsidTr="00D6708E">
        <w:trPr>
          <w:trHeight w:val="807"/>
        </w:trPr>
        <w:tc>
          <w:tcPr>
            <w:tcW w:w="289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4AADD8C" w14:textId="77777777" w:rsidR="00AF0ED8" w:rsidRPr="005B145A" w:rsidRDefault="00AF0ED8" w:rsidP="00D6708E">
            <w:pPr>
              <w:rPr>
                <w:b/>
              </w:rPr>
            </w:pPr>
            <w:smartTag w:uri="urn:schemas-microsoft-com:office:smarttags" w:element="place">
              <w:smartTag w:uri="urn:schemas-microsoft-com:office:smarttags" w:element="State">
                <w:r>
                  <w:rPr>
                    <w:b/>
                  </w:rPr>
                  <w:t>Texas</w:t>
                </w:r>
              </w:smartTag>
            </w:smartTag>
            <w:r>
              <w:rPr>
                <w:b/>
              </w:rPr>
              <w:t xml:space="preserve"> SET Issue cross-reference number: </w:t>
            </w:r>
          </w:p>
          <w:p w14:paraId="5A023E4A" w14:textId="77777777" w:rsidR="00AF0ED8" w:rsidRPr="005B145A" w:rsidRDefault="00AF0ED8" w:rsidP="00D6708E"/>
        </w:tc>
        <w:tc>
          <w:tcPr>
            <w:tcW w:w="3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231C9598" w14:textId="77777777" w:rsidR="00AF0ED8" w:rsidRPr="005B145A" w:rsidRDefault="00AF0ED8" w:rsidP="00D6708E"/>
        </w:tc>
        <w:tc>
          <w:tcPr>
            <w:tcW w:w="3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14:paraId="1AA3B399" w14:textId="77777777" w:rsidR="00AF0ED8" w:rsidRDefault="00AF0ED8" w:rsidP="00D6708E">
            <w:pPr>
              <w:pStyle w:val="TOC1"/>
              <w:spacing w:before="0"/>
              <w:rPr>
                <w:rFonts w:ascii="Times New Roman" w:hAnsi="Times New Roman"/>
                <w:noProof w:val="0"/>
              </w:rPr>
            </w:pPr>
            <w:r w:rsidRPr="005B145A">
              <w:rPr>
                <w:rFonts w:ascii="Times New Roman" w:hAnsi="Times New Roman"/>
                <w:noProof w:val="0"/>
              </w:rPr>
              <w:t>Protocol Impact (Y/N):</w:t>
            </w:r>
          </w:p>
          <w:p w14:paraId="152DC415" w14:textId="3DCF24CB" w:rsidR="00AF0ED8" w:rsidRPr="005B145A" w:rsidRDefault="00AF0ED8" w:rsidP="00D6708E">
            <w:r>
              <w:t>N/A</w:t>
            </w:r>
          </w:p>
        </w:tc>
      </w:tr>
      <w:tr w:rsidR="00AF0ED8" w14:paraId="3AC69FA8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6E6E6"/>
          </w:tcPr>
          <w:p w14:paraId="74D046C2" w14:textId="5D4AA8C0" w:rsidR="00AF0ED8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  <w:r w:rsidRPr="005B145A">
              <w:rPr>
                <w:b/>
                <w:sz w:val="22"/>
              </w:rPr>
              <w:t xml:space="preserve">Detailed </w:t>
            </w:r>
            <w:r>
              <w:rPr>
                <w:b/>
                <w:sz w:val="22"/>
              </w:rPr>
              <w:t>Description and Reason for Proposed Change(s)</w:t>
            </w:r>
            <w:r w:rsidRPr="005B145A">
              <w:rPr>
                <w:b/>
                <w:sz w:val="22"/>
              </w:rPr>
              <w:t>:</w:t>
            </w:r>
          </w:p>
          <w:p w14:paraId="753767BA" w14:textId="77777777" w:rsidR="00AF0ED8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  <w:sz w:val="22"/>
              </w:rPr>
            </w:pPr>
          </w:p>
          <w:p w14:paraId="133B2543" w14:textId="7AAED49B" w:rsidR="00AF0ED8" w:rsidRPr="003047AC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  <w:r w:rsidRPr="003047AC">
              <w:rPr>
                <w:bCs/>
              </w:rPr>
              <w:t xml:space="preserve">Cross Reference Change Control 2021-829 approved and implemented with TX SET v5.0 on November 11, 2024 </w:t>
            </w:r>
          </w:p>
          <w:p w14:paraId="65B0A0B2" w14:textId="77777777" w:rsidR="00AF0ED8" w:rsidRPr="003047AC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</w:p>
          <w:p w14:paraId="057C28A9" w14:textId="5AA211B9" w:rsidR="00AF0ED8" w:rsidRPr="003047AC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  <w:r w:rsidRPr="003047AC">
              <w:rPr>
                <w:bCs/>
              </w:rPr>
              <w:t xml:space="preserve">This Change Control </w:t>
            </w:r>
            <w:r w:rsidR="004F6CBA" w:rsidRPr="003047AC">
              <w:rPr>
                <w:bCs/>
              </w:rPr>
              <w:t>add</w:t>
            </w:r>
            <w:r w:rsidR="003047AC" w:rsidRPr="003047AC">
              <w:rPr>
                <w:bCs/>
              </w:rPr>
              <w:t>s a</w:t>
            </w:r>
            <w:r w:rsidR="004F6CBA" w:rsidRPr="003047AC">
              <w:rPr>
                <w:bCs/>
              </w:rPr>
              <w:t xml:space="preserve"> BGN07 data element </w:t>
            </w:r>
            <w:r w:rsidR="003047AC" w:rsidRPr="003047AC">
              <w:rPr>
                <w:bCs/>
              </w:rPr>
              <w:t xml:space="preserve">to the 814_06 </w:t>
            </w:r>
            <w:r w:rsidR="004F6CBA" w:rsidRPr="003047AC">
              <w:rPr>
                <w:bCs/>
              </w:rPr>
              <w:t xml:space="preserve">with </w:t>
            </w:r>
            <w:r w:rsidR="003047AC" w:rsidRPr="003047AC">
              <w:rPr>
                <w:bCs/>
              </w:rPr>
              <w:t>IAG</w:t>
            </w:r>
            <w:r w:rsidR="004F6CBA" w:rsidRPr="003047AC">
              <w:rPr>
                <w:bCs/>
              </w:rPr>
              <w:t xml:space="preserve"> indicators for Customer Rescission</w:t>
            </w:r>
            <w:r w:rsidR="003047AC" w:rsidRPr="003047AC">
              <w:rPr>
                <w:bCs/>
              </w:rPr>
              <w:t xml:space="preserve"> “CR”</w:t>
            </w:r>
            <w:r w:rsidR="004F6CBA" w:rsidRPr="003047AC">
              <w:rPr>
                <w:bCs/>
              </w:rPr>
              <w:t xml:space="preserve"> </w:t>
            </w:r>
            <w:r w:rsidR="009A5DED" w:rsidRPr="003047AC">
              <w:rPr>
                <w:bCs/>
              </w:rPr>
              <w:t xml:space="preserve">and Inadvertent Gain/Loss </w:t>
            </w:r>
            <w:r w:rsidR="003047AC" w:rsidRPr="003047AC">
              <w:rPr>
                <w:bCs/>
              </w:rPr>
              <w:t xml:space="preserve">“IA” </w:t>
            </w:r>
            <w:r w:rsidR="004F6CBA" w:rsidRPr="003047AC">
              <w:rPr>
                <w:bCs/>
              </w:rPr>
              <w:t xml:space="preserve">that provides the </w:t>
            </w:r>
            <w:r w:rsidRPr="003047AC">
              <w:rPr>
                <w:bCs/>
              </w:rPr>
              <w:t xml:space="preserve">Losing Competitive Retailer (CR) </w:t>
            </w:r>
            <w:r w:rsidR="004F6CBA" w:rsidRPr="003047AC">
              <w:rPr>
                <w:bCs/>
              </w:rPr>
              <w:t xml:space="preserve">transparency </w:t>
            </w:r>
            <w:r w:rsidR="00CB5BD4" w:rsidRPr="003047AC">
              <w:rPr>
                <w:bCs/>
              </w:rPr>
              <w:t>by communicating the</w:t>
            </w:r>
            <w:r w:rsidR="003047AC" w:rsidRPr="003047AC">
              <w:rPr>
                <w:bCs/>
              </w:rPr>
              <w:t xml:space="preserve"> IAG </w:t>
            </w:r>
            <w:r w:rsidR="00CB5BD4" w:rsidRPr="003047AC">
              <w:rPr>
                <w:bCs/>
              </w:rPr>
              <w:t xml:space="preserve">code </w:t>
            </w:r>
            <w:r w:rsidR="003047AC" w:rsidRPr="003047AC">
              <w:rPr>
                <w:bCs/>
              </w:rPr>
              <w:t>provided in the</w:t>
            </w:r>
            <w:r w:rsidR="00CB5BD4" w:rsidRPr="003047AC">
              <w:rPr>
                <w:bCs/>
              </w:rPr>
              <w:t xml:space="preserve"> Gaining CR’s 814</w:t>
            </w:r>
            <w:r w:rsidR="003047AC" w:rsidRPr="003047AC">
              <w:rPr>
                <w:bCs/>
              </w:rPr>
              <w:t>_</w:t>
            </w:r>
            <w:r w:rsidR="00CB5BD4" w:rsidRPr="003047AC">
              <w:rPr>
                <w:bCs/>
              </w:rPr>
              <w:t>16 Move-In transaction(s)</w:t>
            </w:r>
            <w:r w:rsidR="004F6CBA" w:rsidRPr="003047AC">
              <w:rPr>
                <w:bCs/>
              </w:rPr>
              <w:t>:</w:t>
            </w:r>
            <w:r w:rsidRPr="003047AC">
              <w:rPr>
                <w:bCs/>
              </w:rPr>
              <w:t xml:space="preserve"> </w:t>
            </w:r>
          </w:p>
          <w:p w14:paraId="7D4A9948" w14:textId="77777777" w:rsidR="00AF0ED8" w:rsidRPr="003047AC" w:rsidRDefault="00AF0ED8" w:rsidP="00AF0E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</w:p>
          <w:p w14:paraId="0696B85C" w14:textId="2D10FA44" w:rsidR="004F6CBA" w:rsidRDefault="00AF0ED8" w:rsidP="00AF0E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  <w:r w:rsidRPr="003047AC">
              <w:rPr>
                <w:bCs/>
              </w:rPr>
              <w:t xml:space="preserve">Losing CR Notification:   Gaining CR initiated an 814_16 Move-In transaction </w:t>
            </w:r>
            <w:r w:rsidR="004F6CBA" w:rsidRPr="003047AC">
              <w:rPr>
                <w:bCs/>
              </w:rPr>
              <w:t>with an “</w:t>
            </w:r>
            <w:r w:rsidR="004F6CBA" w:rsidRPr="003047AC">
              <w:rPr>
                <w:b/>
              </w:rPr>
              <w:t>CR</w:t>
            </w:r>
            <w:r w:rsidR="004F6CBA" w:rsidRPr="003047AC">
              <w:rPr>
                <w:bCs/>
              </w:rPr>
              <w:t xml:space="preserve">” code into the BGN07 to </w:t>
            </w:r>
            <w:r w:rsidRPr="003047AC">
              <w:rPr>
                <w:bCs/>
              </w:rPr>
              <w:t>inform TDSP that transaction is being used to reverse a Switch due to Customer's Right of Rescission</w:t>
            </w:r>
            <w:r w:rsidR="004F6CBA" w:rsidRPr="003047AC">
              <w:rPr>
                <w:bCs/>
              </w:rPr>
              <w:t xml:space="preserve"> </w:t>
            </w:r>
          </w:p>
          <w:p w14:paraId="50C94DC0" w14:textId="77777777" w:rsidR="003047AC" w:rsidRPr="003047AC" w:rsidRDefault="003047AC" w:rsidP="00AF0E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</w:p>
          <w:p w14:paraId="2BF2D63B" w14:textId="62CC0431" w:rsidR="00AF0ED8" w:rsidRDefault="003047AC" w:rsidP="00AF0E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  <w:r w:rsidRPr="003047AC">
              <w:rPr>
                <w:bCs/>
              </w:rPr>
              <w:t>O</w:t>
            </w:r>
            <w:r w:rsidR="00AF0ED8" w:rsidRPr="003047AC">
              <w:rPr>
                <w:bCs/>
              </w:rPr>
              <w:t>r</w:t>
            </w:r>
          </w:p>
          <w:p w14:paraId="1EA092F7" w14:textId="77777777" w:rsidR="003047AC" w:rsidRPr="003047AC" w:rsidRDefault="003047AC" w:rsidP="00AF0ED8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Cs/>
              </w:rPr>
            </w:pPr>
          </w:p>
          <w:p w14:paraId="69933019" w14:textId="1E27125A" w:rsidR="00AF0ED8" w:rsidRPr="003047AC" w:rsidRDefault="004F6CBA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  <w:rPr>
                <w:b/>
              </w:rPr>
            </w:pPr>
            <w:r w:rsidRPr="003047AC">
              <w:rPr>
                <w:bCs/>
              </w:rPr>
              <w:t>Losing CR Notification:   Gaining CR initiated an 814_16 Move-In transaction with an “</w:t>
            </w:r>
            <w:r w:rsidRPr="003047AC">
              <w:rPr>
                <w:b/>
              </w:rPr>
              <w:t>IA</w:t>
            </w:r>
            <w:r w:rsidRPr="003047AC">
              <w:rPr>
                <w:bCs/>
              </w:rPr>
              <w:t>” code in the BGN07 to inform TDSP that transaction is being used to reverse a Switch or Move-In due to an Inadvertent Gain/Loss.</w:t>
            </w:r>
          </w:p>
          <w:p w14:paraId="606917E5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AF0ED8" w14:paraId="5C378B4B" w14:textId="77777777" w:rsidTr="00D6708E">
        <w:trPr>
          <w:trHeight w:val="315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</w:tcPr>
          <w:p w14:paraId="70E7C659" w14:textId="77777777" w:rsidR="00AF0ED8" w:rsidRPr="00BA1D26" w:rsidRDefault="00AF0ED8" w:rsidP="00D6708E">
            <w:pPr>
              <w:jc w:val="center"/>
              <w:rPr>
                <w:color w:val="FF0000"/>
                <w:sz w:val="18"/>
                <w:szCs w:val="18"/>
              </w:rPr>
            </w:pPr>
            <w:r w:rsidRPr="00BA1D26">
              <w:rPr>
                <w:b/>
                <w:color w:val="FF0000"/>
                <w:sz w:val="18"/>
                <w:szCs w:val="18"/>
                <w:u w:val="single"/>
              </w:rPr>
              <w:t>NOTE:</w:t>
            </w:r>
            <w:r w:rsidRPr="00BA1D26">
              <w:rPr>
                <w:color w:val="FF0000"/>
                <w:sz w:val="18"/>
                <w:szCs w:val="18"/>
              </w:rPr>
              <w:t xml:space="preserve"> Requester must complete above fields and include a redlined example of modifications to each impacted implementation guide.  This must be included at the time the request form is submitted.</w:t>
            </w:r>
          </w:p>
          <w:p w14:paraId="06B127C4" w14:textId="77777777" w:rsidR="00AF0ED8" w:rsidRPr="000D364E" w:rsidRDefault="00AF0ED8" w:rsidP="00D6708E">
            <w:pPr>
              <w:rPr>
                <w:color w:val="FF0000"/>
                <w:sz w:val="6"/>
                <w:szCs w:val="6"/>
              </w:rPr>
            </w:pPr>
          </w:p>
          <w:p w14:paraId="554F3F2D" w14:textId="77777777" w:rsidR="00AF0ED8" w:rsidRPr="00EF65BD" w:rsidRDefault="00AF0ED8" w:rsidP="00D6708E">
            <w:pPr>
              <w:jc w:val="center"/>
              <w:rPr>
                <w:b/>
                <w:i/>
              </w:rPr>
            </w:pPr>
            <w:r w:rsidRPr="00EF65BD">
              <w:rPr>
                <w:b/>
              </w:rPr>
              <w:t>Please submit this completed form via e-mail to</w:t>
            </w:r>
            <w:r w:rsidRPr="00EF65BD">
              <w:rPr>
                <w:b/>
                <w:i/>
              </w:rPr>
              <w:t xml:space="preserve"> </w:t>
            </w:r>
            <w:hyperlink r:id="rId8" w:history="1">
              <w:r w:rsidRPr="00EF65BD">
                <w:rPr>
                  <w:rStyle w:val="Hyperlink"/>
                  <w:rFonts w:eastAsiaTheme="minorEastAsia"/>
                </w:rPr>
                <w:t>txsetchangecontrol@ercot.com</w:t>
              </w:r>
            </w:hyperlink>
            <w:r>
              <w:t xml:space="preserve"> and RMS Chair</w:t>
            </w:r>
            <w:r w:rsidRPr="00EF65BD">
              <w:rPr>
                <w:b/>
                <w:i/>
              </w:rPr>
              <w:t>.</w:t>
            </w:r>
          </w:p>
        </w:tc>
      </w:tr>
    </w:tbl>
    <w:p w14:paraId="59E7B64E" w14:textId="77777777" w:rsidR="00AF0ED8" w:rsidRPr="007A003D" w:rsidRDefault="00AF0ED8" w:rsidP="00AF0ED8">
      <w:pPr>
        <w:rPr>
          <w:b/>
        </w:rPr>
      </w:pPr>
    </w:p>
    <w:p w14:paraId="2949A40E" w14:textId="77777777" w:rsidR="00AF0ED8" w:rsidRDefault="00AF0ED8" w:rsidP="00AF0ED8">
      <w:pPr>
        <w:rPr>
          <w:b/>
        </w:rPr>
      </w:pPr>
      <w:r>
        <w:rPr>
          <w:b/>
        </w:rPr>
        <w:t>For ERCOT Change Control Manager Use Only:</w:t>
      </w:r>
    </w:p>
    <w:tbl>
      <w:tblPr>
        <w:tblW w:w="937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BFBFBF"/>
        <w:tblLayout w:type="fixed"/>
        <w:tblLook w:val="0000" w:firstRow="0" w:lastRow="0" w:firstColumn="0" w:lastColumn="0" w:noHBand="0" w:noVBand="0"/>
      </w:tblPr>
      <w:tblGrid>
        <w:gridCol w:w="3078"/>
        <w:gridCol w:w="2970"/>
        <w:gridCol w:w="3330"/>
      </w:tblGrid>
      <w:tr w:rsidR="00AF0ED8" w14:paraId="2302B554" w14:textId="77777777" w:rsidTr="00D6708E">
        <w:trPr>
          <w:trHeight w:val="933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09277F23" w14:textId="77777777" w:rsidR="00AF0ED8" w:rsidRDefault="00AF0ED8" w:rsidP="00D6708E">
            <w:r>
              <w:rPr>
                <w:b/>
              </w:rPr>
              <w:t>Texas SET Recommendation:</w:t>
            </w:r>
          </w:p>
          <w:p w14:paraId="4B451138" w14:textId="067AE3CA" w:rsidR="00AF0ED8" w:rsidRPr="00471710" w:rsidRDefault="00007033" w:rsidP="00D6708E">
            <w:pPr>
              <w:jc w:val="both"/>
              <w:rPr>
                <w:b/>
              </w:rPr>
            </w:pPr>
            <w:ins w:id="0" w:author="Thurman, Kathryn" w:date="2025-02-18T10:20:00Z">
              <w:r>
                <w:rPr>
                  <w:b/>
                </w:rPr>
                <w:t>Recommend Approval for a future Texas SET release</w:t>
              </w:r>
            </w:ins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3B27154" w14:textId="77777777" w:rsidR="00AF0ED8" w:rsidRPr="005B145A" w:rsidRDefault="00AF0ED8" w:rsidP="00D6708E">
            <w:pPr>
              <w:rPr>
                <w:b/>
              </w:rPr>
            </w:pPr>
            <w:r>
              <w:rPr>
                <w:b/>
              </w:rPr>
              <w:t>Recommendation for Emergency (Y/N):</w:t>
            </w:r>
          </w:p>
          <w:p w14:paraId="5FB27124" w14:textId="241EAB41" w:rsidR="00AF0ED8" w:rsidRPr="00471710" w:rsidRDefault="00007033" w:rsidP="00D6708E">
            <w:pPr>
              <w:rPr>
                <w:b/>
              </w:rPr>
            </w:pPr>
            <w:ins w:id="1" w:author="Thurman, Kathryn" w:date="2025-02-18T10:20:00Z">
              <w:r>
                <w:rPr>
                  <w:b/>
                </w:rPr>
                <w:t>N</w:t>
              </w:r>
            </w:ins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5BAB52CF" w14:textId="77777777" w:rsidR="00AF0ED8" w:rsidRDefault="00AF0ED8" w:rsidP="00D6708E">
            <w:r>
              <w:rPr>
                <w:b/>
              </w:rPr>
              <w:t>Date of TX SET Recommendation:</w:t>
            </w:r>
          </w:p>
          <w:p w14:paraId="5694BC25" w14:textId="2309DD0A" w:rsidR="00AF0ED8" w:rsidRPr="00471710" w:rsidRDefault="00007033" w:rsidP="00D6708E">
            <w:pPr>
              <w:rPr>
                <w:b/>
              </w:rPr>
            </w:pPr>
            <w:ins w:id="2" w:author="Thurman, Kathryn" w:date="2025-02-18T10:20:00Z">
              <w:r>
                <w:rPr>
                  <w:b/>
                </w:rPr>
                <w:t>02/18/2025</w:t>
              </w:r>
            </w:ins>
          </w:p>
        </w:tc>
      </w:tr>
      <w:tr w:rsidR="00AF0ED8" w14:paraId="0F2C6A2A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39F321D8" w14:textId="77777777" w:rsidR="00AF0ED8" w:rsidRPr="005F2175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 w:rsidRPr="005F2175">
              <w:rPr>
                <w:b/>
              </w:rPr>
              <w:t xml:space="preserve">Detailed Description and Reason for Revision: </w:t>
            </w:r>
          </w:p>
          <w:p w14:paraId="3F663C80" w14:textId="77777777" w:rsidR="00AF0ED8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502BDCF5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DC87068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4D8D119C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37E9609E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  <w:tr w:rsidR="00AF0ED8" w14:paraId="1F53D06A" w14:textId="77777777" w:rsidTr="00D6708E">
        <w:trPr>
          <w:trHeight w:val="816"/>
        </w:trPr>
        <w:tc>
          <w:tcPr>
            <w:tcW w:w="30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35F17BCA" w14:textId="77777777" w:rsidR="00AF0ED8" w:rsidRDefault="00AF0ED8" w:rsidP="00D6708E">
            <w:r>
              <w:rPr>
                <w:b/>
              </w:rPr>
              <w:t>RMS Decision:</w:t>
            </w:r>
          </w:p>
          <w:p w14:paraId="0C26C682" w14:textId="77777777" w:rsidR="00AF0ED8" w:rsidRPr="00471710" w:rsidRDefault="00AF0ED8" w:rsidP="00D6708E">
            <w:pPr>
              <w:jc w:val="both"/>
              <w:rPr>
                <w:b/>
              </w:rPr>
            </w:pPr>
          </w:p>
        </w:tc>
        <w:tc>
          <w:tcPr>
            <w:tcW w:w="29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</w:tcPr>
          <w:p w14:paraId="469A1FB3" w14:textId="77777777" w:rsidR="00AF0ED8" w:rsidRPr="005B145A" w:rsidRDefault="00AF0ED8" w:rsidP="00D6708E">
            <w:pPr>
              <w:rPr>
                <w:b/>
              </w:rPr>
            </w:pPr>
            <w:r>
              <w:rPr>
                <w:b/>
              </w:rPr>
              <w:t>Emergency (Y/N):</w:t>
            </w:r>
          </w:p>
          <w:p w14:paraId="21BEF1E4" w14:textId="77777777" w:rsidR="00AF0ED8" w:rsidRPr="00471710" w:rsidRDefault="00AF0ED8" w:rsidP="00D6708E">
            <w:pPr>
              <w:rPr>
                <w:b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/>
          </w:tcPr>
          <w:p w14:paraId="355285D4" w14:textId="77777777" w:rsidR="00AF0ED8" w:rsidRDefault="00AF0ED8" w:rsidP="00D6708E">
            <w:r>
              <w:rPr>
                <w:b/>
              </w:rPr>
              <w:t>Date of RMS Decision:</w:t>
            </w:r>
          </w:p>
          <w:p w14:paraId="39E4F33A" w14:textId="77777777" w:rsidR="00AF0ED8" w:rsidRPr="00471710" w:rsidRDefault="00AF0ED8" w:rsidP="00D6708E">
            <w:pPr>
              <w:rPr>
                <w:b/>
              </w:rPr>
            </w:pPr>
          </w:p>
        </w:tc>
      </w:tr>
      <w:tr w:rsidR="00AF0ED8" w14:paraId="3881814C" w14:textId="77777777" w:rsidTr="00D6708E">
        <w:trPr>
          <w:trHeight w:val="543"/>
        </w:trPr>
        <w:tc>
          <w:tcPr>
            <w:tcW w:w="9378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</w:tcPr>
          <w:p w14:paraId="6D6F2BE7" w14:textId="77777777" w:rsidR="00AF0ED8" w:rsidRPr="005F2175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  <w:r>
              <w:rPr>
                <w:b/>
              </w:rPr>
              <w:t>Summary of RMS Discussion</w:t>
            </w:r>
            <w:r w:rsidRPr="005F2175">
              <w:rPr>
                <w:b/>
              </w:rPr>
              <w:t xml:space="preserve">: </w:t>
            </w:r>
          </w:p>
          <w:p w14:paraId="5CF41C00" w14:textId="77777777" w:rsidR="00AF0ED8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1BE3192C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2497969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07C3957A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  <w:p w14:paraId="754A252F" w14:textId="77777777" w:rsidR="00AF0ED8" w:rsidRPr="005B145A" w:rsidRDefault="00AF0ED8" w:rsidP="00D6708E">
            <w:pPr>
              <w:pBdr>
                <w:top w:val="single" w:sz="6" w:space="1" w:color="auto"/>
                <w:left w:val="single" w:sz="6" w:space="3" w:color="auto"/>
                <w:bottom w:val="single" w:sz="6" w:space="0" w:color="auto"/>
                <w:right w:val="single" w:sz="6" w:space="4" w:color="auto"/>
              </w:pBdr>
            </w:pPr>
          </w:p>
        </w:tc>
      </w:tr>
    </w:tbl>
    <w:p w14:paraId="5B4A18F3" w14:textId="77777777" w:rsidR="00AF0ED8" w:rsidRDefault="00AF0ED8" w:rsidP="00AF0ED8">
      <w:pPr>
        <w:rPr>
          <w:b/>
        </w:rPr>
      </w:pPr>
    </w:p>
    <w:p w14:paraId="44AC0209" w14:textId="77777777" w:rsidR="00AF0ED8" w:rsidRDefault="00AF0ED8" w:rsidP="00AF0ED8">
      <w:pPr>
        <w:rPr>
          <w:sz w:val="16"/>
        </w:rPr>
      </w:pPr>
    </w:p>
    <w:p w14:paraId="3A1409C2" w14:textId="77777777" w:rsidR="003047AC" w:rsidRDefault="003047AC">
      <w:pPr>
        <w:jc w:val="center"/>
        <w:rPr>
          <w:b/>
          <w:bCs/>
          <w:sz w:val="96"/>
          <w:szCs w:val="96"/>
        </w:rPr>
      </w:pPr>
    </w:p>
    <w:p w14:paraId="747A5E8F" w14:textId="77777777" w:rsidR="001348B6" w:rsidRDefault="001348B6">
      <w:pPr>
        <w:jc w:val="center"/>
        <w:rPr>
          <w:b/>
          <w:bCs/>
          <w:sz w:val="96"/>
          <w:szCs w:val="96"/>
        </w:rPr>
      </w:pPr>
    </w:p>
    <w:p w14:paraId="4DE66D67" w14:textId="65DF1420" w:rsidR="00794B7F" w:rsidRDefault="003047AC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</w:rPr>
        <w:t>Texas</w:t>
      </w:r>
    </w:p>
    <w:p w14:paraId="1BFFED20" w14:textId="77777777" w:rsidR="00794B7F" w:rsidRDefault="00794B7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  <w:u w:val="single"/>
        </w:rPr>
        <w:t>S</w:t>
      </w:r>
      <w:r>
        <w:rPr>
          <w:b/>
          <w:bCs/>
          <w:sz w:val="96"/>
          <w:szCs w:val="96"/>
        </w:rPr>
        <w:t>tandard</w:t>
      </w:r>
    </w:p>
    <w:p w14:paraId="44389CE5" w14:textId="77777777" w:rsidR="00794B7F" w:rsidRDefault="00794B7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  <w:u w:val="single"/>
        </w:rPr>
        <w:t>E</w:t>
      </w:r>
      <w:r>
        <w:rPr>
          <w:b/>
          <w:bCs/>
          <w:sz w:val="96"/>
          <w:szCs w:val="96"/>
        </w:rPr>
        <w:t>lectronic</w:t>
      </w:r>
    </w:p>
    <w:p w14:paraId="4AE7E6D7" w14:textId="77777777" w:rsidR="00794B7F" w:rsidRDefault="00794B7F">
      <w:pPr>
        <w:jc w:val="center"/>
        <w:rPr>
          <w:b/>
          <w:bCs/>
          <w:sz w:val="96"/>
          <w:szCs w:val="96"/>
        </w:rPr>
      </w:pPr>
      <w:r>
        <w:rPr>
          <w:b/>
          <w:bCs/>
          <w:sz w:val="96"/>
          <w:szCs w:val="96"/>
          <w:u w:val="single"/>
        </w:rPr>
        <w:t>T</w:t>
      </w:r>
      <w:r>
        <w:rPr>
          <w:b/>
          <w:bCs/>
          <w:sz w:val="96"/>
          <w:szCs w:val="96"/>
        </w:rPr>
        <w:t>ransaction</w:t>
      </w:r>
    </w:p>
    <w:p w14:paraId="3D8FA44A" w14:textId="77777777" w:rsidR="00794B7F" w:rsidRDefault="00794B7F">
      <w:pPr>
        <w:jc w:val="center"/>
        <w:rPr>
          <w:sz w:val="72"/>
          <w:szCs w:val="72"/>
        </w:rPr>
      </w:pPr>
    </w:p>
    <w:p w14:paraId="4A9E9116" w14:textId="77777777" w:rsidR="00794B7F" w:rsidRDefault="00794B7F">
      <w:pPr>
        <w:jc w:val="center"/>
        <w:rPr>
          <w:b/>
          <w:bCs/>
          <w:sz w:val="72"/>
          <w:szCs w:val="72"/>
        </w:rPr>
      </w:pPr>
      <w:r>
        <w:rPr>
          <w:b/>
          <w:bCs/>
          <w:sz w:val="72"/>
          <w:szCs w:val="72"/>
        </w:rPr>
        <w:t>814_06:</w:t>
      </w:r>
    </w:p>
    <w:p w14:paraId="4030C98A" w14:textId="77777777" w:rsidR="00794B7F" w:rsidRDefault="00A077F8">
      <w:pPr>
        <w:pStyle w:val="Heading5"/>
      </w:pPr>
      <w:r>
        <w:t>Loss Notification</w:t>
      </w:r>
    </w:p>
    <w:p w14:paraId="2AB09717" w14:textId="77777777" w:rsidR="00794B7F" w:rsidRDefault="00794B7F">
      <w:pPr>
        <w:jc w:val="center"/>
        <w:rPr>
          <w:sz w:val="72"/>
          <w:szCs w:val="72"/>
        </w:rPr>
      </w:pPr>
    </w:p>
    <w:p w14:paraId="53A10CAB" w14:textId="77777777" w:rsidR="00794B7F" w:rsidRDefault="00794B7F">
      <w:pPr>
        <w:jc w:val="center"/>
        <w:rPr>
          <w:sz w:val="72"/>
          <w:szCs w:val="72"/>
          <w:u w:val="single"/>
        </w:rPr>
      </w:pPr>
    </w:p>
    <w:p w14:paraId="0ED310B4" w14:textId="77777777" w:rsidR="003047AC" w:rsidRDefault="003047AC">
      <w:pPr>
        <w:jc w:val="center"/>
        <w:rPr>
          <w:sz w:val="72"/>
          <w:szCs w:val="72"/>
          <w:u w:val="single"/>
        </w:rPr>
      </w:pPr>
    </w:p>
    <w:p w14:paraId="646FE89E" w14:textId="77777777" w:rsidR="00794B7F" w:rsidRDefault="00794B7F">
      <w:pPr>
        <w:rPr>
          <w:sz w:val="32"/>
          <w:szCs w:val="32"/>
          <w:u w:val="single"/>
        </w:rPr>
      </w:pPr>
    </w:p>
    <w:p w14:paraId="343BCFD7" w14:textId="77777777" w:rsidR="00794B7F" w:rsidRDefault="00794B7F">
      <w:pPr>
        <w:rPr>
          <w:sz w:val="32"/>
          <w:szCs w:val="32"/>
        </w:rPr>
      </w:pPr>
      <w:r>
        <w:rPr>
          <w:sz w:val="32"/>
          <w:szCs w:val="32"/>
          <w:u w:val="single"/>
        </w:rPr>
        <w:t>E</w:t>
      </w:r>
      <w:r>
        <w:rPr>
          <w:sz w:val="32"/>
          <w:szCs w:val="32"/>
        </w:rPr>
        <w:t xml:space="preserve">lectronic </w:t>
      </w:r>
      <w:r>
        <w:rPr>
          <w:sz w:val="32"/>
          <w:szCs w:val="32"/>
          <w:u w:val="single"/>
        </w:rPr>
        <w:t>D</w:t>
      </w:r>
      <w:r>
        <w:rPr>
          <w:sz w:val="32"/>
          <w:szCs w:val="32"/>
        </w:rPr>
        <w:t xml:space="preserve">ata </w:t>
      </w:r>
      <w:r>
        <w:rPr>
          <w:sz w:val="32"/>
          <w:szCs w:val="32"/>
          <w:u w:val="single"/>
        </w:rPr>
        <w:t>I</w:t>
      </w:r>
      <w:r>
        <w:rPr>
          <w:sz w:val="32"/>
          <w:szCs w:val="32"/>
        </w:rPr>
        <w:t>nterchange</w:t>
      </w:r>
    </w:p>
    <w:p w14:paraId="75A127CB" w14:textId="77777777" w:rsidR="00794B7F" w:rsidRPr="00A077F8" w:rsidRDefault="00794B7F">
      <w:pPr>
        <w:rPr>
          <w:sz w:val="32"/>
          <w:szCs w:val="32"/>
        </w:rPr>
      </w:pPr>
      <w:r w:rsidRPr="00A077F8">
        <w:rPr>
          <w:sz w:val="32"/>
          <w:szCs w:val="32"/>
        </w:rPr>
        <w:t>ANSI ASC X12 Ver/Rel 004010</w:t>
      </w:r>
    </w:p>
    <w:p w14:paraId="42809BE5" w14:textId="77777777" w:rsidR="00794B7F" w:rsidRDefault="00794B7F">
      <w:pPr>
        <w:rPr>
          <w:sz w:val="32"/>
          <w:szCs w:val="32"/>
        </w:rPr>
      </w:pPr>
      <w:r>
        <w:rPr>
          <w:sz w:val="32"/>
          <w:szCs w:val="32"/>
        </w:rPr>
        <w:t>Transaction Set 814</w:t>
      </w:r>
    </w:p>
    <w:p w14:paraId="7CCD0C77" w14:textId="77777777" w:rsidR="00C41724" w:rsidRDefault="00C41724">
      <w:pPr>
        <w:rPr>
          <w:sz w:val="32"/>
          <w:szCs w:val="32"/>
        </w:rPr>
      </w:pPr>
    </w:p>
    <w:p w14:paraId="22BC037B" w14:textId="77777777" w:rsidR="001348B6" w:rsidRDefault="001348B6">
      <w:pPr>
        <w:rPr>
          <w:sz w:val="32"/>
          <w:szCs w:val="32"/>
        </w:rPr>
      </w:pPr>
    </w:p>
    <w:p w14:paraId="4C8B23D5" w14:textId="77777777" w:rsidR="001348B6" w:rsidRDefault="001348B6">
      <w:pPr>
        <w:rPr>
          <w:sz w:val="32"/>
          <w:szCs w:val="32"/>
        </w:rPr>
      </w:pPr>
    </w:p>
    <w:p w14:paraId="5F0A9FD8" w14:textId="77777777" w:rsidR="001348B6" w:rsidRDefault="001348B6">
      <w:pPr>
        <w:rPr>
          <w:sz w:val="32"/>
          <w:szCs w:val="32"/>
        </w:rPr>
      </w:pPr>
    </w:p>
    <w:p w14:paraId="6E296115" w14:textId="77777777" w:rsidR="001348B6" w:rsidRDefault="001348B6">
      <w:pPr>
        <w:rPr>
          <w:sz w:val="32"/>
          <w:szCs w:val="32"/>
        </w:rPr>
      </w:pPr>
    </w:p>
    <w:p w14:paraId="0A336A1E" w14:textId="44D91B60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b/>
          <w:szCs w:val="24"/>
        </w:rPr>
      </w:pPr>
      <w:bookmarkStart w:id="3" w:name="book2"/>
      <w:bookmarkEnd w:id="3"/>
      <w:r>
        <w:rPr>
          <w:b/>
          <w:szCs w:val="24"/>
        </w:rPr>
        <w:tab/>
        <w:t>Segment:</w:t>
      </w:r>
      <w:r>
        <w:rPr>
          <w:b/>
          <w:szCs w:val="24"/>
        </w:rPr>
        <w:tab/>
      </w:r>
      <w:r>
        <w:rPr>
          <w:b/>
          <w:sz w:val="40"/>
          <w:szCs w:val="24"/>
        </w:rPr>
        <w:t xml:space="preserve">BGN </w:t>
      </w:r>
      <w:r>
        <w:rPr>
          <w:b/>
          <w:szCs w:val="24"/>
        </w:rPr>
        <w:t>Beginning Segment</w:t>
      </w:r>
    </w:p>
    <w:p w14:paraId="717ABE90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b/>
          <w:szCs w:val="24"/>
        </w:rPr>
        <w:tab/>
        <w:t>Position:</w:t>
      </w:r>
      <w:r>
        <w:rPr>
          <w:b/>
          <w:szCs w:val="24"/>
        </w:rPr>
        <w:tab/>
      </w:r>
      <w:r>
        <w:rPr>
          <w:szCs w:val="24"/>
        </w:rPr>
        <w:t>020</w:t>
      </w:r>
    </w:p>
    <w:p w14:paraId="0CED86F6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Loop:</w:t>
      </w:r>
    </w:p>
    <w:p w14:paraId="0F5F4D88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Level:</w:t>
      </w:r>
      <w:r>
        <w:rPr>
          <w:szCs w:val="24"/>
        </w:rPr>
        <w:tab/>
        <w:t>Heading</w:t>
      </w:r>
    </w:p>
    <w:p w14:paraId="562E1CCB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Usage:</w:t>
      </w:r>
      <w:r>
        <w:rPr>
          <w:szCs w:val="24"/>
        </w:rPr>
        <w:tab/>
        <w:t>Mandatory</w:t>
      </w:r>
    </w:p>
    <w:p w14:paraId="42136F0A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Max Use:</w:t>
      </w:r>
      <w:r>
        <w:rPr>
          <w:szCs w:val="24"/>
        </w:rPr>
        <w:tab/>
        <w:t>1</w:t>
      </w:r>
    </w:p>
    <w:p w14:paraId="7E979D8F" w14:textId="77777777" w:rsidR="00365A58" w:rsidRDefault="000A4C5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Purpose:</w:t>
      </w:r>
      <w:r>
        <w:rPr>
          <w:szCs w:val="24"/>
        </w:rPr>
        <w:tab/>
        <w:t>To indicate the beginning of a transaction set</w:t>
      </w:r>
    </w:p>
    <w:p w14:paraId="1984695E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Syntax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If BGN05 is present, then BGN04 is required.</w:t>
      </w:r>
    </w:p>
    <w:p w14:paraId="07CAFCB7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Semantic Notes:</w:t>
      </w:r>
      <w:r>
        <w:rPr>
          <w:szCs w:val="24"/>
        </w:rPr>
        <w:tab/>
      </w:r>
      <w:r>
        <w:rPr>
          <w:b/>
          <w:szCs w:val="24"/>
        </w:rPr>
        <w:t>1</w:t>
      </w:r>
      <w:r>
        <w:rPr>
          <w:szCs w:val="24"/>
        </w:rPr>
        <w:tab/>
        <w:t>BGN02 is the transaction set reference number.</w:t>
      </w:r>
    </w:p>
    <w:p w14:paraId="114DA97D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2</w:t>
      </w:r>
      <w:r>
        <w:rPr>
          <w:szCs w:val="24"/>
        </w:rPr>
        <w:tab/>
        <w:t>BGN03 is the transaction set date.</w:t>
      </w:r>
    </w:p>
    <w:p w14:paraId="6B6BCBF1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3</w:t>
      </w:r>
      <w:r>
        <w:rPr>
          <w:szCs w:val="24"/>
        </w:rPr>
        <w:tab/>
        <w:t>BGN04 is the transaction set time.</w:t>
      </w:r>
    </w:p>
    <w:p w14:paraId="217BCAD9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4</w:t>
      </w:r>
      <w:r>
        <w:rPr>
          <w:szCs w:val="24"/>
        </w:rPr>
        <w:tab/>
        <w:t>BGN05 is the transaction set time qualifier.</w:t>
      </w:r>
    </w:p>
    <w:p w14:paraId="2521A8B2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b/>
          <w:szCs w:val="24"/>
        </w:rPr>
        <w:t>5</w:t>
      </w:r>
      <w:r>
        <w:rPr>
          <w:szCs w:val="24"/>
        </w:rPr>
        <w:tab/>
        <w:t>BGN06 is the transaction set reference number of a previously sent transaction affected by the current transaction.</w:t>
      </w:r>
    </w:p>
    <w:p w14:paraId="1751818B" w14:textId="77777777" w:rsidR="00365A58" w:rsidRDefault="000A4C54">
      <w:pPr>
        <w:tabs>
          <w:tab w:val="right" w:pos="1800"/>
          <w:tab w:val="left" w:pos="2160"/>
          <w:tab w:val="left" w:pos="2520"/>
        </w:tabs>
        <w:adjustRightInd w:val="0"/>
        <w:ind w:left="2520" w:hanging="2520"/>
        <w:rPr>
          <w:szCs w:val="24"/>
        </w:rPr>
      </w:pPr>
      <w:r>
        <w:rPr>
          <w:szCs w:val="24"/>
        </w:rPr>
        <w:tab/>
      </w:r>
      <w:r>
        <w:rPr>
          <w:b/>
          <w:szCs w:val="24"/>
        </w:rPr>
        <w:t>Comments: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216"/>
        <w:gridCol w:w="7343"/>
      </w:tblGrid>
      <w:tr w:rsidR="00365A58" w14:paraId="0816679F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2CE372E9" w14:textId="77777777" w:rsidR="00365A58" w:rsidRDefault="000A4C54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Notes: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2CBC1E13" w14:textId="77777777" w:rsidR="00365A58" w:rsidRDefault="00365A58">
            <w:pPr>
              <w:adjustRightInd w:val="0"/>
              <w:ind w:right="144"/>
              <w:jc w:val="right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47DA990A" w14:textId="77777777" w:rsidR="00365A58" w:rsidRDefault="000A4C54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Required</w:t>
            </w:r>
          </w:p>
          <w:p w14:paraId="282E022E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  <w:tr w:rsidR="00365A58" w14:paraId="7B4F536A" w14:textId="77777777">
        <w:tc>
          <w:tcPr>
            <w:tcW w:w="1944" w:type="dxa"/>
            <w:tcBorders>
              <w:top w:val="nil"/>
              <w:left w:val="nil"/>
              <w:bottom w:val="nil"/>
              <w:right w:val="nil"/>
            </w:tcBorders>
          </w:tcPr>
          <w:p w14:paraId="5E91E81F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</w:tcPr>
          <w:p w14:paraId="1E82D14B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7343" w:type="dxa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68AEE7D6" w14:textId="77777777" w:rsidR="00365A58" w:rsidRDefault="000A4C54">
            <w:pPr>
              <w:adjustRightInd w:val="0"/>
              <w:ind w:right="144"/>
              <w:rPr>
                <w:ins w:id="4" w:author="Scott, Kathy D" w:date="2025-01-13T23:22:00Z"/>
                <w:szCs w:val="24"/>
              </w:rPr>
            </w:pPr>
            <w:r>
              <w:rPr>
                <w:szCs w:val="24"/>
              </w:rPr>
              <w:t>BGN~13~200104021200719~20010402~~~200104011956531~~6</w:t>
            </w:r>
          </w:p>
          <w:p w14:paraId="5CB4769B" w14:textId="77777777" w:rsidR="00433495" w:rsidRDefault="00433495">
            <w:pPr>
              <w:adjustRightInd w:val="0"/>
              <w:ind w:right="144"/>
              <w:rPr>
                <w:ins w:id="5" w:author="Scott, Kathy D" w:date="2025-01-13T23:25:00Z"/>
                <w:szCs w:val="24"/>
              </w:rPr>
            </w:pPr>
          </w:p>
          <w:p w14:paraId="730F1BF7" w14:textId="77777777" w:rsidR="00433495" w:rsidRDefault="00433495" w:rsidP="00433495">
            <w:pPr>
              <w:adjustRightInd w:val="0"/>
              <w:ind w:right="144"/>
              <w:rPr>
                <w:ins w:id="6" w:author="Scott, Kathy D" w:date="2025-01-13T23:25:00Z"/>
                <w:szCs w:val="24"/>
              </w:rPr>
            </w:pPr>
            <w:ins w:id="7" w:author="Scott, Kathy D" w:date="2025-01-13T23:25:00Z">
              <w:r>
                <w:rPr>
                  <w:szCs w:val="24"/>
                </w:rPr>
                <w:t>Move-In Request to Reverse Switch due to Customer's Right of Rescission</w:t>
              </w:r>
            </w:ins>
          </w:p>
          <w:p w14:paraId="22080D85" w14:textId="29C3D4A0" w:rsidR="00433495" w:rsidRDefault="00433495" w:rsidP="00433495">
            <w:pPr>
              <w:adjustRightInd w:val="0"/>
              <w:ind w:left="360" w:right="144"/>
              <w:rPr>
                <w:ins w:id="8" w:author="Scott, Kathy D" w:date="2025-01-13T23:25:00Z"/>
                <w:szCs w:val="24"/>
              </w:rPr>
            </w:pPr>
            <w:ins w:id="9" w:author="Scott, Kathy D" w:date="2025-01-13T23:22:00Z">
              <w:r>
                <w:rPr>
                  <w:szCs w:val="24"/>
                </w:rPr>
                <w:t>BGN~13~200104021200719~20</w:t>
              </w:r>
            </w:ins>
            <w:ins w:id="10" w:author="Scott, Kathy D" w:date="2025-01-13T23:26:00Z">
              <w:r>
                <w:rPr>
                  <w:szCs w:val="24"/>
                </w:rPr>
                <w:t>25</w:t>
              </w:r>
            </w:ins>
            <w:ins w:id="11" w:author="Scott, Kathy D" w:date="2025-01-13T23:22:00Z">
              <w:r>
                <w:rPr>
                  <w:szCs w:val="24"/>
                </w:rPr>
                <w:t>0402~~~200104011956531~CR~6</w:t>
              </w:r>
            </w:ins>
          </w:p>
          <w:p w14:paraId="02A064C0" w14:textId="77777777" w:rsidR="00433495" w:rsidRDefault="00433495" w:rsidP="00433495">
            <w:pPr>
              <w:adjustRightInd w:val="0"/>
              <w:ind w:left="360" w:right="144"/>
              <w:rPr>
                <w:ins w:id="12" w:author="Scott, Kathy D" w:date="2025-01-13T23:23:00Z"/>
                <w:szCs w:val="24"/>
              </w:rPr>
            </w:pPr>
          </w:p>
          <w:p w14:paraId="6556A384" w14:textId="77777777" w:rsidR="00433495" w:rsidRDefault="00433495" w:rsidP="00433495">
            <w:pPr>
              <w:adjustRightInd w:val="0"/>
              <w:ind w:right="144"/>
              <w:rPr>
                <w:ins w:id="13" w:author="Scott, Kathy D" w:date="2025-01-13T23:25:00Z"/>
                <w:szCs w:val="24"/>
              </w:rPr>
            </w:pPr>
            <w:ins w:id="14" w:author="Scott, Kathy D" w:date="2025-01-13T23:25:00Z">
              <w:r>
                <w:rPr>
                  <w:szCs w:val="24"/>
                </w:rPr>
                <w:t>Move-In Request to Reverse a Switch or Move-In due to an Inadvertent Gain</w:t>
              </w:r>
            </w:ins>
          </w:p>
          <w:p w14:paraId="548A869E" w14:textId="647E27C1" w:rsidR="00433495" w:rsidRDefault="00433495" w:rsidP="00433495">
            <w:pPr>
              <w:adjustRightInd w:val="0"/>
              <w:ind w:left="360" w:right="144"/>
              <w:rPr>
                <w:ins w:id="15" w:author="Scott, Kathy D" w:date="2025-01-13T23:23:00Z"/>
                <w:szCs w:val="24"/>
              </w:rPr>
            </w:pPr>
            <w:ins w:id="16" w:author="Scott, Kathy D" w:date="2025-01-13T23:23:00Z">
              <w:r>
                <w:rPr>
                  <w:szCs w:val="24"/>
                </w:rPr>
                <w:t>BGN~13~200104021200719~20</w:t>
              </w:r>
            </w:ins>
            <w:ins w:id="17" w:author="Scott, Kathy D" w:date="2025-01-13T23:26:00Z">
              <w:r>
                <w:rPr>
                  <w:szCs w:val="24"/>
                </w:rPr>
                <w:t>25</w:t>
              </w:r>
            </w:ins>
            <w:ins w:id="18" w:author="Scott, Kathy D" w:date="2025-01-13T23:23:00Z">
              <w:r>
                <w:rPr>
                  <w:szCs w:val="24"/>
                </w:rPr>
                <w:t>0402~~~200104011956531~IA~6</w:t>
              </w:r>
            </w:ins>
          </w:p>
          <w:p w14:paraId="14564E09" w14:textId="77777777" w:rsidR="00433495" w:rsidRDefault="00433495" w:rsidP="00433495">
            <w:pPr>
              <w:adjustRightInd w:val="0"/>
              <w:ind w:right="144"/>
              <w:rPr>
                <w:ins w:id="19" w:author="Scott, Kathy D" w:date="2025-01-13T23:22:00Z"/>
                <w:szCs w:val="24"/>
              </w:rPr>
            </w:pPr>
          </w:p>
          <w:p w14:paraId="1B879EA5" w14:textId="77777777" w:rsidR="00433495" w:rsidRDefault="00433495">
            <w:pPr>
              <w:adjustRightInd w:val="0"/>
              <w:ind w:right="144"/>
              <w:rPr>
                <w:ins w:id="20" w:author="Scott, Kathy D" w:date="2025-01-13T23:19:00Z"/>
                <w:szCs w:val="24"/>
              </w:rPr>
            </w:pPr>
          </w:p>
          <w:p w14:paraId="1BA3F088" w14:textId="77777777" w:rsidR="006E7451" w:rsidRDefault="006E7451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</w:tr>
    </w:tbl>
    <w:p w14:paraId="2D400AB0" w14:textId="77777777" w:rsidR="00365A58" w:rsidRDefault="00365A58">
      <w:pPr>
        <w:adjustRightInd w:val="0"/>
        <w:rPr>
          <w:szCs w:val="24"/>
        </w:rPr>
      </w:pPr>
    </w:p>
    <w:p w14:paraId="0CE6BB1C" w14:textId="77777777" w:rsidR="00365A58" w:rsidRDefault="000A4C54">
      <w:pPr>
        <w:adjustRightInd w:val="0"/>
        <w:jc w:val="center"/>
        <w:rPr>
          <w:b/>
          <w:szCs w:val="24"/>
        </w:rPr>
      </w:pPr>
      <w:r>
        <w:rPr>
          <w:b/>
          <w:szCs w:val="24"/>
        </w:rPr>
        <w:t>Data Element Summary</w:t>
      </w:r>
    </w:p>
    <w:p w14:paraId="0AA4EB5B" w14:textId="77777777" w:rsidR="00365A58" w:rsidRDefault="000A4C5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b/>
          <w:szCs w:val="24"/>
        </w:rPr>
      </w:pPr>
      <w:r>
        <w:rPr>
          <w:b/>
          <w:szCs w:val="24"/>
        </w:rPr>
        <w:tab/>
        <w:t>Ref.</w:t>
      </w:r>
      <w:r>
        <w:rPr>
          <w:b/>
          <w:szCs w:val="24"/>
        </w:rPr>
        <w:tab/>
        <w:t>Data</w:t>
      </w:r>
      <w:r>
        <w:rPr>
          <w:b/>
          <w:szCs w:val="24"/>
        </w:rPr>
        <w:tab/>
      </w:r>
    </w:p>
    <w:p w14:paraId="73E5AECA" w14:textId="77777777" w:rsidR="00365A58" w:rsidRDefault="000A4C54">
      <w:pPr>
        <w:tabs>
          <w:tab w:val="center" w:pos="1440"/>
          <w:tab w:val="center" w:pos="2448"/>
          <w:tab w:val="left" w:pos="2988"/>
          <w:tab w:val="left" w:pos="7776"/>
          <w:tab w:val="left" w:pos="9432"/>
          <w:tab w:val="left" w:pos="10080"/>
        </w:tabs>
        <w:adjustRightInd w:val="0"/>
        <w:rPr>
          <w:szCs w:val="24"/>
        </w:rPr>
      </w:pPr>
      <w:r>
        <w:rPr>
          <w:b/>
          <w:szCs w:val="24"/>
          <w:u w:val="words"/>
        </w:rPr>
        <w:tab/>
        <w:t>Des.</w:t>
      </w:r>
      <w:r>
        <w:rPr>
          <w:b/>
          <w:szCs w:val="24"/>
          <w:u w:val="words"/>
        </w:rPr>
        <w:tab/>
        <w:t>Element</w:t>
      </w:r>
      <w:r>
        <w:rPr>
          <w:b/>
          <w:szCs w:val="24"/>
          <w:u w:val="words"/>
        </w:rPr>
        <w:tab/>
        <w:t>Name</w:t>
      </w:r>
      <w:r>
        <w:rPr>
          <w:b/>
          <w:szCs w:val="24"/>
          <w:u w:val="words"/>
        </w:rPr>
        <w:tab/>
        <w:t>Attributes</w:t>
      </w:r>
    </w:p>
    <w:tbl>
      <w:tblPr>
        <w:tblW w:w="98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7"/>
        <w:gridCol w:w="973"/>
        <w:gridCol w:w="990"/>
        <w:gridCol w:w="198"/>
        <w:gridCol w:w="72"/>
        <w:gridCol w:w="1260"/>
        <w:gridCol w:w="35"/>
        <w:gridCol w:w="145"/>
        <w:gridCol w:w="3268"/>
        <w:gridCol w:w="432"/>
        <w:gridCol w:w="20"/>
        <w:gridCol w:w="966"/>
        <w:gridCol w:w="143"/>
        <w:gridCol w:w="31"/>
        <w:gridCol w:w="300"/>
      </w:tblGrid>
      <w:tr w:rsidR="00365A58" w14:paraId="48F20DFC" w14:textId="77777777" w:rsidTr="0043349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D6F6615" w14:textId="77777777" w:rsidR="00365A58" w:rsidRDefault="000A4C54">
            <w:pPr>
              <w:tabs>
                <w:tab w:val="center" w:pos="1440"/>
                <w:tab w:val="center" w:pos="2448"/>
                <w:tab w:val="left" w:pos="2988"/>
                <w:tab w:val="left" w:pos="7776"/>
                <w:tab w:val="left" w:pos="9432"/>
                <w:tab w:val="left" w:pos="10080"/>
              </w:tabs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5AC0048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BGN01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72939D06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353</w:t>
            </w:r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3FBEB57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Transaction Set Purpose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2801B56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7A56498" w14:textId="77777777" w:rsidR="00365A58" w:rsidRDefault="00365A5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10F774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2/2</w:t>
            </w:r>
          </w:p>
        </w:tc>
      </w:tr>
      <w:tr w:rsidR="00365A58" w14:paraId="71CD2888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0F454E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9E28320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identifying purpose of transaction set</w:t>
            </w:r>
          </w:p>
        </w:tc>
      </w:tr>
      <w:tr w:rsidR="00365A58" w14:paraId="0664CE10" w14:textId="77777777" w:rsidTr="006F6EFA">
        <w:trPr>
          <w:gridAfter w:val="2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98D54D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3BDA65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13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63360BFD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B76C4B3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Request</w:t>
            </w:r>
          </w:p>
        </w:tc>
      </w:tr>
      <w:tr w:rsidR="00365A58" w14:paraId="3D5030C9" w14:textId="77777777" w:rsidTr="0043349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6441F6C7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1A52E9F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BGN02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48FA6D0B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A360C52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16839104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05EF728" w14:textId="77777777" w:rsidR="00365A58" w:rsidRDefault="00365A5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63C95EA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365A58" w14:paraId="5BD072CD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6C75BF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EDFB5B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365A58" w14:paraId="57BE99F7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D10AC5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7C9721C5" w14:textId="77777777" w:rsidR="00365A58" w:rsidRDefault="000A4C54">
            <w:pPr>
              <w:adjustRightInd w:val="0"/>
              <w:ind w:right="144"/>
              <w:rPr>
                <w:szCs w:val="24"/>
              </w:rPr>
            </w:pPr>
            <w:r>
              <w:rPr>
                <w:szCs w:val="24"/>
              </w:rPr>
              <w:t>A unique transaction identification number assigned by the originator of this transaction.  This number must be unique over time.</w:t>
            </w:r>
          </w:p>
          <w:p w14:paraId="4CF78C95" w14:textId="77777777" w:rsidR="00365A58" w:rsidRDefault="00365A58">
            <w:pPr>
              <w:adjustRightInd w:val="0"/>
              <w:ind w:right="144"/>
              <w:rPr>
                <w:szCs w:val="24"/>
              </w:rPr>
            </w:pPr>
          </w:p>
          <w:p w14:paraId="4FD92072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Transaction Reference numbers will only contain uppercase letters (A to Z) and digits (0 to 9).  Note that punctuation (spaces, dashes, etc.) must be excluded.</w:t>
            </w:r>
          </w:p>
        </w:tc>
      </w:tr>
      <w:tr w:rsidR="00365A58" w14:paraId="2E3F1165" w14:textId="77777777" w:rsidTr="0043349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46258FCB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2A0A2A47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BGN03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63049CDD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373</w:t>
            </w:r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302B788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Date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A47AFCD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B302BAF" w14:textId="77777777" w:rsidR="00365A58" w:rsidRDefault="00365A5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20894BE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DT 8/8</w:t>
            </w:r>
          </w:p>
        </w:tc>
      </w:tr>
      <w:tr w:rsidR="00365A58" w14:paraId="4AA9771D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8B1766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70D7760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Date expressed as CCYYMMDD</w:t>
            </w:r>
          </w:p>
        </w:tc>
      </w:tr>
      <w:tr w:rsidR="00365A58" w14:paraId="5676088D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B7A2F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49B5770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The transaction creation date - the date that the data was processed by the sender's application system.</w:t>
            </w:r>
          </w:p>
        </w:tc>
      </w:tr>
      <w:tr w:rsidR="00365A58" w14:paraId="7B35E982" w14:textId="77777777" w:rsidTr="00433495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932F127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025A162D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BGN06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51167E1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127</w:t>
            </w:r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7CB110A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Reference Identification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64595F22" w14:textId="77777777" w:rsidR="00365A58" w:rsidRDefault="000A4C54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53A38586" w14:textId="77777777" w:rsidR="00365A58" w:rsidRDefault="00365A58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3464E48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AN 1/30</w:t>
            </w:r>
          </w:p>
        </w:tc>
      </w:tr>
      <w:tr w:rsidR="00365A58" w14:paraId="152828B7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E4C19C2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85194B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Reference information as defined for a particular Transaction Set or as specified by the Reference Identification Qualifier</w:t>
            </w:r>
          </w:p>
        </w:tc>
      </w:tr>
      <w:tr w:rsidR="00365A58" w14:paraId="6C1F2EE7" w14:textId="77777777" w:rsidTr="00433495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AEBF7C" w14:textId="77777777" w:rsidR="00365A58" w:rsidRDefault="00365A58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0AF4CB12" w14:textId="77777777" w:rsidR="00365A58" w:rsidRDefault="000A4C54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Refers to the BGN02 of the Enrollment Request (814_01) or Move In Request (814_16).  This number will be tracked in the BGN06 through the lifecycle of the respective process.</w:t>
            </w:r>
          </w:p>
        </w:tc>
      </w:tr>
      <w:tr w:rsidR="006F6EFA" w14:paraId="68711637" w14:textId="77777777" w:rsidTr="00433495">
        <w:trPr>
          <w:ins w:id="21" w:author="Scott, Kathy D" w:date="2025-01-13T22:21:00Z"/>
        </w:trPr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11E02A07" w14:textId="77777777" w:rsidR="006F6EFA" w:rsidRDefault="006F6EFA" w:rsidP="006F6EFA">
            <w:pPr>
              <w:adjustRightInd w:val="0"/>
              <w:ind w:right="144"/>
              <w:rPr>
                <w:ins w:id="22" w:author="Scott, Kathy D" w:date="2025-01-13T22:21:00Z"/>
                <w:b/>
                <w:szCs w:val="24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5FB8F820" w14:textId="22706397" w:rsidR="006F6EFA" w:rsidRDefault="006F6EFA" w:rsidP="006F6EFA">
            <w:pPr>
              <w:adjustRightInd w:val="0"/>
              <w:ind w:right="144"/>
              <w:jc w:val="center"/>
              <w:rPr>
                <w:ins w:id="23" w:author="Scott, Kathy D" w:date="2025-01-13T22:21:00Z"/>
                <w:b/>
                <w:szCs w:val="24"/>
              </w:rPr>
            </w:pPr>
            <w:ins w:id="24" w:author="Scott, Kathy D" w:date="2025-01-13T22:23:00Z">
              <w:r>
                <w:rPr>
                  <w:b/>
                </w:rPr>
                <w:t>BGN07</w:t>
              </w:r>
            </w:ins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5613DC8F" w14:textId="4CA95BD1" w:rsidR="006F6EFA" w:rsidRDefault="006F6EFA" w:rsidP="006F6EFA">
            <w:pPr>
              <w:adjustRightInd w:val="0"/>
              <w:ind w:right="144"/>
              <w:jc w:val="center"/>
              <w:rPr>
                <w:ins w:id="25" w:author="Scott, Kathy D" w:date="2025-01-13T22:21:00Z"/>
                <w:b/>
                <w:szCs w:val="24"/>
              </w:rPr>
            </w:pPr>
            <w:ins w:id="26" w:author="Scott, Kathy D" w:date="2025-01-13T22:23:00Z">
              <w:r>
                <w:rPr>
                  <w:b/>
                </w:rPr>
                <w:t>640</w:t>
              </w:r>
            </w:ins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3013A3B" w14:textId="1834311A" w:rsidR="006F6EFA" w:rsidRDefault="006F6EFA" w:rsidP="006F6EFA">
            <w:pPr>
              <w:adjustRightInd w:val="0"/>
              <w:ind w:right="144"/>
              <w:rPr>
                <w:ins w:id="27" w:author="Scott, Kathy D" w:date="2025-01-13T22:21:00Z"/>
                <w:b/>
                <w:szCs w:val="24"/>
              </w:rPr>
            </w:pPr>
            <w:ins w:id="28" w:author="Scott, Kathy D" w:date="2025-01-13T22:23:00Z">
              <w:r>
                <w:rPr>
                  <w:b/>
                </w:rPr>
                <w:t>Transaction Type Code</w:t>
              </w:r>
            </w:ins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7123D2EE" w14:textId="254C738F" w:rsidR="006F6EFA" w:rsidRDefault="006F6EFA" w:rsidP="006F6EFA">
            <w:pPr>
              <w:adjustRightInd w:val="0"/>
              <w:ind w:right="144"/>
              <w:jc w:val="center"/>
              <w:rPr>
                <w:ins w:id="29" w:author="Scott, Kathy D" w:date="2025-01-13T22:21:00Z"/>
                <w:b/>
                <w:szCs w:val="24"/>
              </w:rPr>
            </w:pPr>
            <w:ins w:id="30" w:author="Scott, Kathy D" w:date="2025-01-13T22:23:00Z">
              <w:r>
                <w:rPr>
                  <w:b/>
                </w:rPr>
                <w:t>O</w:t>
              </w:r>
            </w:ins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065FEB14" w14:textId="77777777" w:rsidR="006F6EFA" w:rsidRDefault="006F6EFA" w:rsidP="006F6EFA">
            <w:pPr>
              <w:adjustRightInd w:val="0"/>
              <w:ind w:right="144"/>
              <w:jc w:val="center"/>
              <w:rPr>
                <w:ins w:id="31" w:author="Scott, Kathy D" w:date="2025-01-13T22:21:00Z"/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CA000F" w14:textId="00FA08E0" w:rsidR="006F6EFA" w:rsidRDefault="006F6EFA" w:rsidP="006F6EFA">
            <w:pPr>
              <w:adjustRightInd w:val="0"/>
              <w:ind w:right="144"/>
              <w:rPr>
                <w:ins w:id="32" w:author="Scott, Kathy D" w:date="2025-01-13T22:21:00Z"/>
                <w:b/>
                <w:szCs w:val="24"/>
              </w:rPr>
            </w:pPr>
            <w:ins w:id="33" w:author="Scott, Kathy D" w:date="2025-01-13T22:23:00Z">
              <w:r>
                <w:rPr>
                  <w:b/>
                </w:rPr>
                <w:t>ID 2/2</w:t>
              </w:r>
            </w:ins>
          </w:p>
        </w:tc>
      </w:tr>
      <w:tr w:rsidR="00A86F6C" w14:paraId="131DA46B" w14:textId="77777777" w:rsidTr="00433495">
        <w:trPr>
          <w:gridAfter w:val="1"/>
          <w:wAfter w:w="300" w:type="dxa"/>
          <w:trHeight w:val="333"/>
          <w:ins w:id="34" w:author="Scott, Kathy D" w:date="2025-01-13T22:25:00Z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85F2C6" w14:textId="77777777" w:rsidR="00A86F6C" w:rsidRDefault="00A86F6C" w:rsidP="006F6EFA">
            <w:pPr>
              <w:adjustRightInd w:val="0"/>
              <w:ind w:right="144"/>
              <w:jc w:val="center"/>
              <w:rPr>
                <w:ins w:id="35" w:author="Scott, Kathy D" w:date="2025-01-13T22:25:00Z"/>
                <w:b/>
                <w:szCs w:val="24"/>
              </w:rPr>
            </w:pPr>
          </w:p>
        </w:tc>
        <w:tc>
          <w:tcPr>
            <w:tcW w:w="65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3021CF4" w14:textId="459156B8" w:rsidR="00A86F6C" w:rsidRDefault="00A86F6C" w:rsidP="006F6EFA">
            <w:pPr>
              <w:adjustRightInd w:val="0"/>
              <w:ind w:right="144"/>
              <w:rPr>
                <w:ins w:id="36" w:author="Scott, Kathy D" w:date="2025-01-13T22:25:00Z"/>
                <w:b/>
                <w:szCs w:val="24"/>
              </w:rPr>
            </w:pPr>
            <w:ins w:id="37" w:author="Scott, Kathy D" w:date="2025-01-13T22:27:00Z">
              <w:r>
                <w:t>Code specifying the type of transaction</w:t>
              </w:r>
            </w:ins>
          </w:p>
        </w:tc>
      </w:tr>
      <w:tr w:rsidR="00A86F6C" w14:paraId="5EBBF039" w14:textId="77777777" w:rsidTr="00433495">
        <w:trPr>
          <w:gridAfter w:val="1"/>
          <w:wAfter w:w="300" w:type="dxa"/>
          <w:trHeight w:val="540"/>
          <w:ins w:id="38" w:author="Scott, Kathy D" w:date="2025-01-13T22:25:00Z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0E6514A" w14:textId="77777777" w:rsidR="00A86F6C" w:rsidRDefault="00A86F6C" w:rsidP="006F6EFA">
            <w:pPr>
              <w:adjustRightInd w:val="0"/>
              <w:ind w:right="144"/>
              <w:jc w:val="center"/>
              <w:rPr>
                <w:ins w:id="39" w:author="Scott, Kathy D" w:date="2025-01-13T22:25:00Z"/>
                <w:b/>
                <w:szCs w:val="24"/>
              </w:rPr>
            </w:pPr>
          </w:p>
        </w:tc>
        <w:tc>
          <w:tcPr>
            <w:tcW w:w="6570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A07BD9" w14:textId="36B58020" w:rsidR="00A86F6C" w:rsidRDefault="00A86F6C" w:rsidP="006F6EFA">
            <w:pPr>
              <w:adjustRightInd w:val="0"/>
              <w:ind w:right="144"/>
              <w:rPr>
                <w:ins w:id="40" w:author="Scott, Kathy D" w:date="2025-01-13T22:25:00Z"/>
                <w:b/>
                <w:szCs w:val="24"/>
              </w:rPr>
            </w:pPr>
            <w:ins w:id="41" w:author="Scott, Kathy D" w:date="2025-01-13T22:27:00Z">
              <w:r>
                <w:t>This segment is used to initially identify the type of 814 that is being sent or received.  Ignore the ANSI X12 definition of the code.</w:t>
              </w:r>
            </w:ins>
          </w:p>
        </w:tc>
      </w:tr>
      <w:tr w:rsidR="00A86F6C" w14:paraId="522DE065" w14:textId="77777777" w:rsidTr="00433495">
        <w:trPr>
          <w:gridAfter w:val="1"/>
          <w:wAfter w:w="300" w:type="dxa"/>
          <w:ins w:id="42" w:author="Scott, Kathy D" w:date="2025-01-13T22:21:00Z"/>
        </w:trPr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54ABC36" w14:textId="77777777" w:rsidR="00A86F6C" w:rsidRDefault="00A86F6C" w:rsidP="00EE3081">
            <w:pPr>
              <w:adjustRightInd w:val="0"/>
              <w:ind w:right="144"/>
              <w:jc w:val="center"/>
              <w:rPr>
                <w:ins w:id="43" w:author="Scott, Kathy D" w:date="2025-01-13T22:21:00Z"/>
                <w:b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D87F7F4" w14:textId="4069FFA4" w:rsidR="00A86F6C" w:rsidRPr="00622AD9" w:rsidRDefault="00A86F6C" w:rsidP="00A86F6C">
            <w:pPr>
              <w:adjustRightInd w:val="0"/>
              <w:ind w:right="144"/>
              <w:rPr>
                <w:ins w:id="44" w:author="Scott, Kathy D" w:date="2025-01-13T22:21:00Z"/>
                <w:bCs/>
                <w:szCs w:val="24"/>
              </w:rPr>
            </w:pPr>
            <w:ins w:id="45" w:author="Scott, Kathy D" w:date="2025-01-13T22:54:00Z">
              <w:r w:rsidRPr="00622AD9">
                <w:rPr>
                  <w:bCs/>
                  <w:szCs w:val="24"/>
                </w:rPr>
                <w:t>CR</w:t>
              </w:r>
            </w:ins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403A58" w14:textId="1C9D16FD" w:rsidR="00A86F6C" w:rsidRPr="00622AD9" w:rsidRDefault="00A86F6C" w:rsidP="00074673">
            <w:pPr>
              <w:adjustRightInd w:val="0"/>
              <w:ind w:right="144"/>
              <w:jc w:val="center"/>
              <w:rPr>
                <w:ins w:id="46" w:author="Scott, Kathy D" w:date="2025-01-13T22:21:00Z"/>
                <w:bCs/>
                <w:szCs w:val="24"/>
              </w:rPr>
            </w:pPr>
            <w:ins w:id="47" w:author="Scott, Kathy D" w:date="2025-01-13T22:30:00Z">
              <w:r w:rsidRPr="00FD31AD">
                <w:rPr>
                  <w:bCs/>
                </w:rPr>
                <w:t xml:space="preserve">                                                  </w:t>
              </w:r>
            </w:ins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47D97C" w14:textId="0D9B1B03" w:rsidR="00A86F6C" w:rsidRDefault="00A86F6C" w:rsidP="00074673">
            <w:pPr>
              <w:adjustRightInd w:val="0"/>
              <w:ind w:right="144"/>
              <w:rPr>
                <w:ins w:id="48" w:author="Scott, Kathy D" w:date="2025-01-13T22:21:00Z"/>
                <w:b/>
                <w:szCs w:val="24"/>
              </w:rPr>
            </w:pPr>
            <w:ins w:id="49" w:author="Scott, Kathy D" w:date="2025-01-13T22:30:00Z">
              <w:r w:rsidRPr="00FD31AD">
                <w:rPr>
                  <w:bCs/>
                </w:rPr>
                <w:t>Credit Memo</w:t>
              </w:r>
            </w:ins>
          </w:p>
        </w:tc>
      </w:tr>
      <w:tr w:rsidR="00A86F6C" w14:paraId="41EAF9DE" w14:textId="77777777" w:rsidTr="00964FAF">
        <w:trPr>
          <w:gridAfter w:val="1"/>
          <w:wAfter w:w="300" w:type="dxa"/>
          <w:ins w:id="50" w:author="Scott, Kathy D" w:date="2025-01-13T22:21:00Z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DA98925" w14:textId="77777777" w:rsidR="00A86F6C" w:rsidRDefault="00A86F6C" w:rsidP="00074673">
            <w:pPr>
              <w:adjustRightInd w:val="0"/>
              <w:ind w:right="144"/>
              <w:jc w:val="center"/>
              <w:rPr>
                <w:ins w:id="51" w:author="Scott, Kathy D" w:date="2025-01-13T22:21:00Z"/>
                <w:b/>
                <w:szCs w:val="24"/>
              </w:rPr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66B1A50" w14:textId="77777777" w:rsidR="00A86F6C" w:rsidRDefault="00A86F6C" w:rsidP="00074673">
            <w:pPr>
              <w:adjustRightInd w:val="0"/>
              <w:ind w:right="144"/>
              <w:rPr>
                <w:ins w:id="52" w:author="Scott, Kathy D" w:date="2025-01-13T22:30:00Z"/>
              </w:rPr>
            </w:pPr>
            <w:ins w:id="53" w:author="Scott, Kathy D" w:date="2025-01-13T22:30:00Z">
              <w:r>
                <w:t xml:space="preserve">Customer Rescissions: </w:t>
              </w:r>
            </w:ins>
          </w:p>
          <w:p w14:paraId="45DD3CD7" w14:textId="77777777" w:rsidR="00A86F6C" w:rsidRDefault="00A86F6C" w:rsidP="00074673">
            <w:pPr>
              <w:adjustRightInd w:val="0"/>
              <w:ind w:right="144"/>
              <w:rPr>
                <w:ins w:id="54" w:author="Scott, Kathy D" w:date="2025-01-13T22:30:00Z"/>
              </w:rPr>
            </w:pPr>
          </w:p>
          <w:p w14:paraId="66194EB1" w14:textId="77777777" w:rsidR="00A86F6C" w:rsidRDefault="00A86F6C" w:rsidP="00074673">
            <w:pPr>
              <w:adjustRightInd w:val="0"/>
              <w:ind w:right="144"/>
              <w:rPr>
                <w:ins w:id="55" w:author="Scott, Kathy D" w:date="2025-01-13T23:32:00Z"/>
                <w:szCs w:val="24"/>
              </w:rPr>
            </w:pPr>
            <w:ins w:id="56" w:author="Scott, Kathy D" w:date="2025-01-13T22:38:00Z">
              <w:r>
                <w:rPr>
                  <w:szCs w:val="24"/>
                </w:rPr>
                <w:t>Losing CR</w:t>
              </w:r>
            </w:ins>
            <w:ins w:id="57" w:author="Scott, Kathy D" w:date="2025-01-13T23:19:00Z">
              <w:r>
                <w:rPr>
                  <w:szCs w:val="24"/>
                </w:rPr>
                <w:t xml:space="preserve"> </w:t>
              </w:r>
            </w:ins>
            <w:ins w:id="58" w:author="Scott, Kathy D" w:date="2025-01-13T23:29:00Z">
              <w:r w:rsidR="00433495">
                <w:rPr>
                  <w:szCs w:val="24"/>
                </w:rPr>
                <w:t>N</w:t>
              </w:r>
            </w:ins>
            <w:ins w:id="59" w:author="Scott, Kathy D" w:date="2025-01-13T23:19:00Z">
              <w:r>
                <w:rPr>
                  <w:szCs w:val="24"/>
                </w:rPr>
                <w:t>otification</w:t>
              </w:r>
            </w:ins>
            <w:ins w:id="60" w:author="Scott, Kathy D" w:date="2025-01-13T22:58:00Z">
              <w:r>
                <w:rPr>
                  <w:szCs w:val="24"/>
                </w:rPr>
                <w:t xml:space="preserve">:  </w:t>
              </w:r>
            </w:ins>
            <w:ins w:id="61" w:author="Scott, Kathy D" w:date="2025-01-13T22:38:00Z">
              <w:r>
                <w:rPr>
                  <w:szCs w:val="24"/>
                </w:rPr>
                <w:t>Gaining</w:t>
              </w:r>
            </w:ins>
            <w:ins w:id="62" w:author="Scott, Kathy D" w:date="2025-01-13T22:42:00Z">
              <w:r>
                <w:rPr>
                  <w:szCs w:val="24"/>
                </w:rPr>
                <w:t xml:space="preserve"> CR</w:t>
              </w:r>
            </w:ins>
            <w:ins w:id="63" w:author="Scott, Kathy D" w:date="2025-01-13T22:38:00Z">
              <w:r>
                <w:rPr>
                  <w:szCs w:val="24"/>
                </w:rPr>
                <w:t xml:space="preserve"> </w:t>
              </w:r>
            </w:ins>
            <w:ins w:id="64" w:author="Scott, Kathy D" w:date="2025-01-13T22:42:00Z">
              <w:r>
                <w:rPr>
                  <w:szCs w:val="24"/>
                </w:rPr>
                <w:t xml:space="preserve">initiated </w:t>
              </w:r>
            </w:ins>
            <w:ins w:id="65" w:author="Scott, Kathy D" w:date="2025-01-13T22:43:00Z">
              <w:r>
                <w:rPr>
                  <w:szCs w:val="24"/>
                </w:rPr>
                <w:t xml:space="preserve">an 814_16 Move-In </w:t>
              </w:r>
            </w:ins>
            <w:ins w:id="66" w:author="Scott, Kathy D" w:date="2025-01-13T22:42:00Z">
              <w:r>
                <w:rPr>
                  <w:szCs w:val="24"/>
                </w:rPr>
                <w:t>transaction to inform TDSP that transaction is being used to reverse a Switch due to Customer's Right of Rescission</w:t>
              </w:r>
            </w:ins>
          </w:p>
          <w:p w14:paraId="45E37421" w14:textId="2D22ED73" w:rsidR="00814320" w:rsidRDefault="00814320" w:rsidP="00074673">
            <w:pPr>
              <w:adjustRightInd w:val="0"/>
              <w:ind w:right="144"/>
              <w:rPr>
                <w:ins w:id="67" w:author="Scott, Kathy D" w:date="2025-01-13T22:21:00Z"/>
                <w:b/>
                <w:szCs w:val="24"/>
              </w:rPr>
            </w:pPr>
          </w:p>
        </w:tc>
      </w:tr>
      <w:tr w:rsidR="00A86F6C" w14:paraId="56E098D5" w14:textId="77777777" w:rsidTr="00814320">
        <w:trPr>
          <w:gridAfter w:val="1"/>
          <w:wAfter w:w="300" w:type="dxa"/>
          <w:ins w:id="68" w:author="Scott, Kathy D" w:date="2025-01-13T22:20:00Z"/>
        </w:trPr>
        <w:tc>
          <w:tcPr>
            <w:tcW w:w="32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D3A7289" w14:textId="77777777" w:rsidR="00A86F6C" w:rsidRDefault="00A86F6C" w:rsidP="00A86F6C">
            <w:pPr>
              <w:adjustRightInd w:val="0"/>
              <w:ind w:right="144"/>
              <w:rPr>
                <w:ins w:id="69" w:author="Scott, Kathy D" w:date="2025-01-13T22:20:00Z"/>
                <w:b/>
                <w:szCs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D063994" w14:textId="2740C165" w:rsidR="00A86F6C" w:rsidRPr="00622AD9" w:rsidRDefault="00A86F6C" w:rsidP="00A86F6C">
            <w:pPr>
              <w:adjustRightInd w:val="0"/>
              <w:ind w:right="144"/>
              <w:rPr>
                <w:ins w:id="70" w:author="Scott, Kathy D" w:date="2025-01-13T22:20:00Z"/>
                <w:bCs/>
                <w:szCs w:val="24"/>
              </w:rPr>
            </w:pPr>
            <w:ins w:id="71" w:author="Scott, Kathy D" w:date="2025-01-13T22:56:00Z">
              <w:r w:rsidRPr="00622AD9">
                <w:rPr>
                  <w:bCs/>
                  <w:szCs w:val="24"/>
                </w:rPr>
                <w:t>IA</w:t>
              </w:r>
            </w:ins>
          </w:p>
        </w:tc>
        <w:tc>
          <w:tcPr>
            <w:tcW w:w="1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DBB9D5" w14:textId="4F8F7A11" w:rsidR="00A86F6C" w:rsidRDefault="00A86F6C" w:rsidP="00A86F6C">
            <w:pPr>
              <w:adjustRightInd w:val="0"/>
              <w:ind w:right="144"/>
              <w:rPr>
                <w:ins w:id="72" w:author="Scott, Kathy D" w:date="2025-01-13T22:20:00Z"/>
                <w:b/>
                <w:szCs w:val="24"/>
              </w:rPr>
            </w:pPr>
            <w:ins w:id="73" w:author="Scott, Kathy D" w:date="2025-01-13T22:32:00Z">
              <w:r>
                <w:t xml:space="preserve">                                                    </w:t>
              </w:r>
            </w:ins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23C85AA" w14:textId="2E07E73C" w:rsidR="00A86F6C" w:rsidRDefault="00A86F6C" w:rsidP="00306D93">
            <w:pPr>
              <w:adjustRightInd w:val="0"/>
              <w:ind w:right="144"/>
              <w:rPr>
                <w:ins w:id="74" w:author="Scott, Kathy D" w:date="2025-01-13T22:20:00Z"/>
                <w:b/>
                <w:szCs w:val="24"/>
              </w:rPr>
            </w:pPr>
            <w:ins w:id="75" w:author="Scott, Kathy D" w:date="2025-01-13T22:32:00Z">
              <w:r>
                <w:t>Inventory</w:t>
              </w:r>
            </w:ins>
          </w:p>
        </w:tc>
      </w:tr>
      <w:tr w:rsidR="00A86F6C" w14:paraId="113ECE29" w14:textId="77777777" w:rsidTr="00FF038C">
        <w:trPr>
          <w:gridAfter w:val="1"/>
          <w:wAfter w:w="300" w:type="dxa"/>
          <w:ins w:id="76" w:author="Scott, Kathy D" w:date="2025-01-13T22:28:00Z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049F1D4" w14:textId="77777777" w:rsidR="00A86F6C" w:rsidRDefault="00A86F6C" w:rsidP="00074673">
            <w:pPr>
              <w:adjustRightInd w:val="0"/>
              <w:ind w:right="144"/>
              <w:jc w:val="center"/>
              <w:rPr>
                <w:ins w:id="77" w:author="Scott, Kathy D" w:date="2025-01-13T22:28:00Z"/>
                <w:b/>
                <w:szCs w:val="24"/>
              </w:rPr>
            </w:pPr>
          </w:p>
        </w:tc>
        <w:tc>
          <w:tcPr>
            <w:tcW w:w="48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C18DFE5" w14:textId="77777777" w:rsidR="00A86F6C" w:rsidRDefault="00A86F6C" w:rsidP="00074673">
            <w:pPr>
              <w:adjustRightInd w:val="0"/>
              <w:ind w:right="144"/>
              <w:rPr>
                <w:ins w:id="78" w:author="Scott, Kathy D" w:date="2025-01-13T22:33:00Z"/>
              </w:rPr>
            </w:pPr>
            <w:ins w:id="79" w:author="Scott, Kathy D" w:date="2025-01-13T22:33:00Z">
              <w:r>
                <w:t xml:space="preserve">Inadvertent Gain/Loss: </w:t>
              </w:r>
            </w:ins>
          </w:p>
          <w:p w14:paraId="71523B97" w14:textId="77777777" w:rsidR="00A86F6C" w:rsidRDefault="00A86F6C" w:rsidP="00074673">
            <w:pPr>
              <w:adjustRightInd w:val="0"/>
              <w:ind w:right="144"/>
              <w:rPr>
                <w:ins w:id="80" w:author="Scott, Kathy D" w:date="2025-01-13T22:33:00Z"/>
              </w:rPr>
            </w:pPr>
          </w:p>
          <w:p w14:paraId="3F28D414" w14:textId="77777777" w:rsidR="00A86F6C" w:rsidRDefault="00A86F6C" w:rsidP="00074673">
            <w:pPr>
              <w:adjustRightInd w:val="0"/>
              <w:ind w:right="144"/>
              <w:rPr>
                <w:ins w:id="81" w:author="Scott, Kathy D" w:date="2025-01-13T23:32:00Z"/>
                <w:szCs w:val="24"/>
              </w:rPr>
            </w:pPr>
            <w:ins w:id="82" w:author="Scott, Kathy D" w:date="2025-01-13T22:39:00Z">
              <w:r>
                <w:rPr>
                  <w:szCs w:val="24"/>
                </w:rPr>
                <w:t>Losing CR</w:t>
              </w:r>
            </w:ins>
            <w:ins w:id="83" w:author="Scott, Kathy D" w:date="2025-01-13T23:19:00Z">
              <w:r>
                <w:rPr>
                  <w:szCs w:val="24"/>
                </w:rPr>
                <w:t xml:space="preserve"> </w:t>
              </w:r>
            </w:ins>
            <w:ins w:id="84" w:author="Scott, Kathy D" w:date="2025-01-13T23:29:00Z">
              <w:r w:rsidR="00433495">
                <w:rPr>
                  <w:szCs w:val="24"/>
                </w:rPr>
                <w:t>N</w:t>
              </w:r>
            </w:ins>
            <w:ins w:id="85" w:author="Scott, Kathy D" w:date="2025-01-13T23:19:00Z">
              <w:r>
                <w:rPr>
                  <w:szCs w:val="24"/>
                </w:rPr>
                <w:t>otification</w:t>
              </w:r>
            </w:ins>
            <w:ins w:id="86" w:author="Scott, Kathy D" w:date="2025-01-13T22:58:00Z">
              <w:r>
                <w:rPr>
                  <w:szCs w:val="24"/>
                </w:rPr>
                <w:t>:</w:t>
              </w:r>
            </w:ins>
            <w:ins w:id="87" w:author="Scott, Kathy D" w:date="2025-01-13T22:39:00Z">
              <w:r>
                <w:rPr>
                  <w:szCs w:val="24"/>
                </w:rPr>
                <w:t xml:space="preserve"> Gaining </w:t>
              </w:r>
            </w:ins>
            <w:ins w:id="88" w:author="Scott, Kathy D" w:date="2025-01-13T22:36:00Z">
              <w:r>
                <w:rPr>
                  <w:szCs w:val="24"/>
                </w:rPr>
                <w:t>CR initiated</w:t>
              </w:r>
            </w:ins>
            <w:ins w:id="89" w:author="Scott, Kathy D" w:date="2025-01-13T22:44:00Z">
              <w:r>
                <w:rPr>
                  <w:szCs w:val="24"/>
                </w:rPr>
                <w:t xml:space="preserve"> an 814_16 Move-In </w:t>
              </w:r>
            </w:ins>
            <w:ins w:id="90" w:author="Scott, Kathy D" w:date="2025-01-13T23:18:00Z">
              <w:r>
                <w:rPr>
                  <w:szCs w:val="24"/>
                </w:rPr>
                <w:t>tra</w:t>
              </w:r>
            </w:ins>
            <w:ins w:id="91" w:author="Scott, Kathy D" w:date="2025-01-13T22:36:00Z">
              <w:r>
                <w:rPr>
                  <w:szCs w:val="24"/>
                </w:rPr>
                <w:t>nsaction to inform TDSP that transaction is being used to reverse a Switch or Move-In due to an Inadvertent Gain/Loss.</w:t>
              </w:r>
            </w:ins>
          </w:p>
          <w:p w14:paraId="0BD1F8B4" w14:textId="1F35591E" w:rsidR="00814320" w:rsidRDefault="00814320" w:rsidP="00074673">
            <w:pPr>
              <w:adjustRightInd w:val="0"/>
              <w:ind w:right="144"/>
              <w:rPr>
                <w:ins w:id="92" w:author="Scott, Kathy D" w:date="2025-01-13T22:28:00Z"/>
                <w:b/>
                <w:szCs w:val="24"/>
              </w:rPr>
            </w:pPr>
          </w:p>
        </w:tc>
      </w:tr>
      <w:tr w:rsidR="00074673" w14:paraId="155069B7" w14:textId="77777777" w:rsidTr="001348B6">
        <w:tc>
          <w:tcPr>
            <w:tcW w:w="1007" w:type="dxa"/>
            <w:tcBorders>
              <w:top w:val="nil"/>
              <w:left w:val="nil"/>
              <w:bottom w:val="nil"/>
              <w:right w:val="nil"/>
            </w:tcBorders>
          </w:tcPr>
          <w:p w14:paraId="03574B0F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Must Use</w:t>
            </w: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</w:tcPr>
          <w:p w14:paraId="46E72ABB" w14:textId="77777777" w:rsidR="00074673" w:rsidRDefault="00074673" w:rsidP="00074673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BGN08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</w:tcPr>
          <w:p w14:paraId="2D5F2F30" w14:textId="77777777" w:rsidR="00074673" w:rsidRDefault="00074673" w:rsidP="00074673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306</w:t>
            </w:r>
          </w:p>
        </w:tc>
        <w:tc>
          <w:tcPr>
            <w:tcW w:w="49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7A20374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Action Code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</w:tcPr>
          <w:p w14:paraId="5D6B49C3" w14:textId="77777777" w:rsidR="00074673" w:rsidRDefault="00074673" w:rsidP="00074673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O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</w:tcPr>
          <w:p w14:paraId="77F9A8C2" w14:textId="77777777" w:rsidR="00074673" w:rsidRDefault="00074673" w:rsidP="00074673">
            <w:pPr>
              <w:adjustRightInd w:val="0"/>
              <w:ind w:right="144"/>
              <w:jc w:val="center"/>
              <w:rPr>
                <w:sz w:val="24"/>
                <w:szCs w:val="24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FCC2266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ID 1/2</w:t>
            </w:r>
          </w:p>
        </w:tc>
      </w:tr>
      <w:tr w:rsidR="00074673" w14:paraId="02C1602B" w14:textId="77777777" w:rsidTr="001348B6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F44FF8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FACC9AA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Code indicating type of action</w:t>
            </w:r>
          </w:p>
        </w:tc>
      </w:tr>
      <w:tr w:rsidR="00074673" w14:paraId="70623A11" w14:textId="77777777" w:rsidTr="001348B6">
        <w:trPr>
          <w:gridAfter w:val="2"/>
          <w:wAfter w:w="331" w:type="dxa"/>
        </w:trPr>
        <w:tc>
          <w:tcPr>
            <w:tcW w:w="29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930A31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65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56FAD8F6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This segment is used to initially identify the type of 814 that is being sent or received.  Ignore the ANSI X12 definition of the code.</w:t>
            </w:r>
          </w:p>
        </w:tc>
      </w:tr>
      <w:tr w:rsidR="00074673" w14:paraId="132ACAC9" w14:textId="77777777" w:rsidTr="006F6EFA">
        <w:trPr>
          <w:gridAfter w:val="2"/>
          <w:wAfter w:w="331" w:type="dxa"/>
        </w:trPr>
        <w:tc>
          <w:tcPr>
            <w:tcW w:w="31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5AA32D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 xml:space="preserve"> </w:t>
            </w:r>
          </w:p>
        </w:tc>
        <w:tc>
          <w:tcPr>
            <w:tcW w:w="1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32B8B5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145" w:type="dxa"/>
            <w:tcBorders>
              <w:top w:val="nil"/>
              <w:left w:val="nil"/>
              <w:bottom w:val="nil"/>
              <w:right w:val="nil"/>
            </w:tcBorders>
          </w:tcPr>
          <w:p w14:paraId="7FE4DCE7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82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FB925E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Receive</w:t>
            </w:r>
          </w:p>
        </w:tc>
      </w:tr>
      <w:tr w:rsidR="00074673" w14:paraId="130B65E0" w14:textId="77777777" w:rsidTr="006F6EFA">
        <w:trPr>
          <w:gridAfter w:val="3"/>
          <w:wAfter w:w="474" w:type="dxa"/>
        </w:trPr>
        <w:tc>
          <w:tcPr>
            <w:tcW w:w="46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BB2420E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</w:p>
        </w:tc>
        <w:tc>
          <w:tcPr>
            <w:tcW w:w="4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pct20" w:color="auto" w:fill="auto"/>
          </w:tcPr>
          <w:p w14:paraId="309D0667" w14:textId="77777777" w:rsidR="00074673" w:rsidRDefault="00074673" w:rsidP="00074673">
            <w:pPr>
              <w:adjustRightInd w:val="0"/>
              <w:ind w:right="144"/>
              <w:rPr>
                <w:sz w:val="24"/>
                <w:szCs w:val="24"/>
              </w:rPr>
            </w:pPr>
            <w:r>
              <w:rPr>
                <w:szCs w:val="24"/>
              </w:rPr>
              <w:t>Indicates Texas SET Transaction 814_06</w:t>
            </w:r>
          </w:p>
        </w:tc>
      </w:tr>
    </w:tbl>
    <w:p w14:paraId="751AB738" w14:textId="77777777" w:rsidR="00C41724" w:rsidRDefault="00C41724" w:rsidP="00C4172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</w:p>
    <w:p w14:paraId="50138F5E" w14:textId="77777777" w:rsidR="00C41724" w:rsidRPr="00C41724" w:rsidRDefault="00C41724" w:rsidP="00C41724">
      <w:pPr>
        <w:rPr>
          <w:szCs w:val="24"/>
        </w:rPr>
      </w:pPr>
    </w:p>
    <w:p w14:paraId="727E0B6F" w14:textId="77777777" w:rsidR="00C41724" w:rsidRDefault="00C41724" w:rsidP="00C41724">
      <w:pPr>
        <w:tabs>
          <w:tab w:val="right" w:pos="1800"/>
          <w:tab w:val="left" w:pos="2160"/>
        </w:tabs>
        <w:adjustRightInd w:val="0"/>
        <w:ind w:left="2160" w:hanging="2160"/>
        <w:rPr>
          <w:szCs w:val="24"/>
        </w:rPr>
      </w:pPr>
    </w:p>
    <w:p w14:paraId="47AA1F19" w14:textId="4E16BA0A" w:rsidR="000A4C54" w:rsidRDefault="000A4C54" w:rsidP="00C41724">
      <w:pPr>
        <w:tabs>
          <w:tab w:val="right" w:pos="1800"/>
          <w:tab w:val="left" w:pos="2160"/>
        </w:tabs>
        <w:adjustRightInd w:val="0"/>
        <w:ind w:left="2160" w:hanging="2160"/>
      </w:pPr>
      <w:bookmarkStart w:id="93" w:name="book3"/>
      <w:bookmarkEnd w:id="93"/>
    </w:p>
    <w:sectPr w:rsidR="000A4C54">
      <w:footerReference w:type="even" r:id="rId9"/>
      <w:footerReference w:type="default" r:id="rId10"/>
      <w:footerReference w:type="first" r:id="rId11"/>
      <w:pgSz w:w="12240" w:h="15840"/>
      <w:pgMar w:top="720" w:right="1440" w:bottom="72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B46AF" w14:textId="77777777" w:rsidR="0031462A" w:rsidRDefault="0031462A">
      <w:r>
        <w:separator/>
      </w:r>
    </w:p>
  </w:endnote>
  <w:endnote w:type="continuationSeparator" w:id="0">
    <w:p w14:paraId="0A38A1BD" w14:textId="77777777" w:rsidR="0031462A" w:rsidRDefault="0031462A">
      <w:r>
        <w:continuationSeparator/>
      </w:r>
    </w:p>
  </w:endnote>
  <w:endnote w:type="continuationNotice" w:id="1">
    <w:p w14:paraId="02AF78B8" w14:textId="77777777" w:rsidR="0031462A" w:rsidRDefault="003146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C9D06" w14:textId="77777777" w:rsidR="00365A58" w:rsidRDefault="000A4C54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AAB21" w14:textId="7CCD8E54" w:rsidR="00365A58" w:rsidRDefault="000A4C54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88E2D" w14:textId="77777777" w:rsidR="00365A58" w:rsidRDefault="000A4C54">
    <w:pPr>
      <w:tabs>
        <w:tab w:val="center" w:pos="4680"/>
        <w:tab w:val="right" w:pos="9360"/>
      </w:tabs>
      <w:adjustRightInd w:val="0"/>
      <w:rPr>
        <w:noProof/>
        <w:sz w:val="24"/>
        <w:szCs w:val="24"/>
      </w:rPr>
    </w:pPr>
    <w:r>
      <w:rPr>
        <w:noProof/>
        <w:sz w:val="18"/>
        <w:szCs w:val="24"/>
      </w:rPr>
      <w:tab/>
      <w:t xml:space="preserve">Page </w:t>
    </w:r>
    <w:r>
      <w:rPr>
        <w:noProof/>
        <w:sz w:val="18"/>
        <w:szCs w:val="24"/>
      </w:rPr>
      <w:pgNum/>
    </w:r>
    <w:r>
      <w:rPr>
        <w:noProof/>
        <w:sz w:val="18"/>
        <w:szCs w:val="24"/>
      </w:rPr>
      <w:t xml:space="preserve"> of </w:t>
    </w:r>
    <w:r>
      <w:rPr>
        <w:noProof/>
        <w:sz w:val="18"/>
        <w:szCs w:val="24"/>
      </w:rPr>
      <w:fldChar w:fldCharType="begin"/>
    </w:r>
    <w:r>
      <w:rPr>
        <w:noProof/>
        <w:sz w:val="18"/>
        <w:szCs w:val="24"/>
      </w:rPr>
      <w:instrText xml:space="preserve"> NUMPAGES </w:instrText>
    </w:r>
    <w:r>
      <w:rPr>
        <w:noProof/>
        <w:sz w:val="18"/>
        <w:szCs w:val="24"/>
      </w:rPr>
      <w:fldChar w:fldCharType="separate"/>
    </w:r>
    <w:r>
      <w:rPr>
        <w:noProof/>
        <w:sz w:val="18"/>
        <w:szCs w:val="24"/>
      </w:rPr>
      <w:t>0</w:t>
    </w:r>
    <w:r>
      <w:rPr>
        <w:noProof/>
        <w:sz w:val="18"/>
        <w:szCs w:val="24"/>
      </w:rPr>
      <w:fldChar w:fldCharType="end"/>
    </w:r>
    <w:r>
      <w:rPr>
        <w:noProof/>
        <w:sz w:val="18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44FA31" w14:textId="77777777" w:rsidR="0031462A" w:rsidRDefault="0031462A">
      <w:r>
        <w:separator/>
      </w:r>
    </w:p>
  </w:footnote>
  <w:footnote w:type="continuationSeparator" w:id="0">
    <w:p w14:paraId="2F8C901D" w14:textId="77777777" w:rsidR="0031462A" w:rsidRDefault="0031462A">
      <w:r>
        <w:continuationSeparator/>
      </w:r>
    </w:p>
  </w:footnote>
  <w:footnote w:type="continuationNotice" w:id="1">
    <w:p w14:paraId="0A4B04DA" w14:textId="77777777" w:rsidR="0031462A" w:rsidRDefault="0031462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56F1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95637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C967DCC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487429E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B1077A1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976DE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FCB535D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A91259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2F3538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6F5153D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A3C4558"/>
    <w:multiLevelType w:val="singleLevel"/>
    <w:tmpl w:val="FFFFFFFF"/>
    <w:lvl w:ilvl="0">
      <w:start w:val="3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bCs/>
      </w:rPr>
    </w:lvl>
  </w:abstractNum>
  <w:abstractNum w:abstractNumId="11" w15:restartNumberingAfterBreak="0">
    <w:nsid w:val="4211441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43A3064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44ED6A18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454A7440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FC73A3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E9850C2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40F1C3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5985EEB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6985D6B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8027B74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93102C9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5A0B211C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A843BC7"/>
    <w:multiLevelType w:val="single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4" w15:restartNumberingAfterBreak="0">
    <w:nsid w:val="61B525A6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81703B7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AFE664E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BB252AC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CA82E78"/>
    <w:multiLevelType w:val="hybridMultilevel"/>
    <w:tmpl w:val="FFFFFFFF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E255444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F4575A7"/>
    <w:multiLevelType w:val="singleLevel"/>
    <w:tmpl w:val="FFFFFFFF"/>
    <w:lvl w:ilvl="0">
      <w:start w:val="2"/>
      <w:numFmt w:val="decimal"/>
      <w:lvlText w:val="%1"/>
      <w:lvlJc w:val="left"/>
      <w:pPr>
        <w:tabs>
          <w:tab w:val="num" w:pos="2520"/>
        </w:tabs>
        <w:ind w:left="2520" w:hanging="360"/>
      </w:pPr>
      <w:rPr>
        <w:rFonts w:cs="Times New Roman" w:hint="default"/>
        <w:b/>
        <w:bCs/>
      </w:rPr>
    </w:lvl>
  </w:abstractNum>
  <w:abstractNum w:abstractNumId="31" w15:restartNumberingAfterBreak="0">
    <w:nsid w:val="793065DB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AF435B5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BA40F6A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D7D7327"/>
    <w:multiLevelType w:val="singleLevel"/>
    <w:tmpl w:val="FFFFFFFF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63102002">
    <w:abstractNumId w:val="33"/>
  </w:num>
  <w:num w:numId="2" w16cid:durableId="164246126">
    <w:abstractNumId w:val="32"/>
  </w:num>
  <w:num w:numId="3" w16cid:durableId="1888490150">
    <w:abstractNumId w:val="7"/>
  </w:num>
  <w:num w:numId="4" w16cid:durableId="501359956">
    <w:abstractNumId w:val="9"/>
  </w:num>
  <w:num w:numId="5" w16cid:durableId="1227035911">
    <w:abstractNumId w:val="3"/>
  </w:num>
  <w:num w:numId="6" w16cid:durableId="1825270627">
    <w:abstractNumId w:val="2"/>
  </w:num>
  <w:num w:numId="7" w16cid:durableId="1978222725">
    <w:abstractNumId w:val="31"/>
  </w:num>
  <w:num w:numId="8" w16cid:durableId="1646162971">
    <w:abstractNumId w:val="22"/>
  </w:num>
  <w:num w:numId="9" w16cid:durableId="269899942">
    <w:abstractNumId w:val="25"/>
  </w:num>
  <w:num w:numId="10" w16cid:durableId="600139970">
    <w:abstractNumId w:val="8"/>
  </w:num>
  <w:num w:numId="11" w16cid:durableId="616327085">
    <w:abstractNumId w:val="0"/>
  </w:num>
  <w:num w:numId="12" w16cid:durableId="764616988">
    <w:abstractNumId w:val="24"/>
  </w:num>
  <w:num w:numId="13" w16cid:durableId="1642922150">
    <w:abstractNumId w:val="1"/>
  </w:num>
  <w:num w:numId="14" w16cid:durableId="86923577">
    <w:abstractNumId w:val="16"/>
  </w:num>
  <w:num w:numId="15" w16cid:durableId="381172481">
    <w:abstractNumId w:val="27"/>
  </w:num>
  <w:num w:numId="16" w16cid:durableId="1144586974">
    <w:abstractNumId w:val="18"/>
  </w:num>
  <w:num w:numId="17" w16cid:durableId="666712464">
    <w:abstractNumId w:val="14"/>
  </w:num>
  <w:num w:numId="18" w16cid:durableId="39985334">
    <w:abstractNumId w:val="4"/>
  </w:num>
  <w:num w:numId="19" w16cid:durableId="229662256">
    <w:abstractNumId w:val="6"/>
  </w:num>
  <w:num w:numId="20" w16cid:durableId="409884613">
    <w:abstractNumId w:val="15"/>
  </w:num>
  <w:num w:numId="21" w16cid:durableId="1966306304">
    <w:abstractNumId w:val="30"/>
  </w:num>
  <w:num w:numId="22" w16cid:durableId="1718896666">
    <w:abstractNumId w:val="11"/>
  </w:num>
  <w:num w:numId="23" w16cid:durableId="1328052680">
    <w:abstractNumId w:val="20"/>
  </w:num>
  <w:num w:numId="24" w16cid:durableId="1290630827">
    <w:abstractNumId w:val="21"/>
  </w:num>
  <w:num w:numId="25" w16cid:durableId="1244954179">
    <w:abstractNumId w:val="34"/>
  </w:num>
  <w:num w:numId="26" w16cid:durableId="362944231">
    <w:abstractNumId w:val="12"/>
  </w:num>
  <w:num w:numId="27" w16cid:durableId="1517648089">
    <w:abstractNumId w:val="29"/>
  </w:num>
  <w:num w:numId="28" w16cid:durableId="1569804436">
    <w:abstractNumId w:val="26"/>
  </w:num>
  <w:num w:numId="29" w16cid:durableId="30032366">
    <w:abstractNumId w:val="5"/>
  </w:num>
  <w:num w:numId="30" w16cid:durableId="2019961943">
    <w:abstractNumId w:val="10"/>
  </w:num>
  <w:num w:numId="31" w16cid:durableId="969936748">
    <w:abstractNumId w:val="13"/>
  </w:num>
  <w:num w:numId="32" w16cid:durableId="1550603656">
    <w:abstractNumId w:val="19"/>
  </w:num>
  <w:num w:numId="33" w16cid:durableId="416902681">
    <w:abstractNumId w:val="28"/>
  </w:num>
  <w:num w:numId="34" w16cid:durableId="214050624">
    <w:abstractNumId w:val="17"/>
  </w:num>
  <w:num w:numId="35" w16cid:durableId="1937596725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hurman, Kathryn">
    <w15:presenceInfo w15:providerId="None" w15:userId="Thurman, Kathryn"/>
  </w15:person>
  <w15:person w15:author="Scott, Kathy D">
    <w15:presenceInfo w15:providerId="AD" w15:userId="S::kathy.scott@centerpointenergy.com::45815a97-2a7e-40e3-b63c-6325ac9aded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36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7F"/>
    <w:rsid w:val="00007033"/>
    <w:rsid w:val="00063F81"/>
    <w:rsid w:val="00074673"/>
    <w:rsid w:val="000A0645"/>
    <w:rsid w:val="000A4C54"/>
    <w:rsid w:val="00110DB1"/>
    <w:rsid w:val="00120A86"/>
    <w:rsid w:val="001348B6"/>
    <w:rsid w:val="00182038"/>
    <w:rsid w:val="00207546"/>
    <w:rsid w:val="00217DB8"/>
    <w:rsid w:val="0024710C"/>
    <w:rsid w:val="002A2E52"/>
    <w:rsid w:val="002A3DA3"/>
    <w:rsid w:val="002E2879"/>
    <w:rsid w:val="003047AC"/>
    <w:rsid w:val="003057C7"/>
    <w:rsid w:val="00306D93"/>
    <w:rsid w:val="0031462A"/>
    <w:rsid w:val="003613E6"/>
    <w:rsid w:val="00365A58"/>
    <w:rsid w:val="003A01A2"/>
    <w:rsid w:val="003A38A1"/>
    <w:rsid w:val="003C1157"/>
    <w:rsid w:val="00433495"/>
    <w:rsid w:val="00434516"/>
    <w:rsid w:val="004817F0"/>
    <w:rsid w:val="004F2530"/>
    <w:rsid w:val="004F6CBA"/>
    <w:rsid w:val="00517C27"/>
    <w:rsid w:val="00575791"/>
    <w:rsid w:val="005C5158"/>
    <w:rsid w:val="005C7079"/>
    <w:rsid w:val="00605940"/>
    <w:rsid w:val="00622AD9"/>
    <w:rsid w:val="00661D39"/>
    <w:rsid w:val="00677CA1"/>
    <w:rsid w:val="006B253F"/>
    <w:rsid w:val="006C1014"/>
    <w:rsid w:val="006E7451"/>
    <w:rsid w:val="006F6EFA"/>
    <w:rsid w:val="00716D7D"/>
    <w:rsid w:val="00794B7F"/>
    <w:rsid w:val="00801CB9"/>
    <w:rsid w:val="00814320"/>
    <w:rsid w:val="008149FF"/>
    <w:rsid w:val="008637FE"/>
    <w:rsid w:val="008A0A85"/>
    <w:rsid w:val="00900A59"/>
    <w:rsid w:val="00902097"/>
    <w:rsid w:val="00905D06"/>
    <w:rsid w:val="00910668"/>
    <w:rsid w:val="0092277F"/>
    <w:rsid w:val="00924DB6"/>
    <w:rsid w:val="00936B69"/>
    <w:rsid w:val="0094430A"/>
    <w:rsid w:val="009A5DED"/>
    <w:rsid w:val="00A0364E"/>
    <w:rsid w:val="00A077F8"/>
    <w:rsid w:val="00A248BE"/>
    <w:rsid w:val="00A351F9"/>
    <w:rsid w:val="00A662F9"/>
    <w:rsid w:val="00A86F6C"/>
    <w:rsid w:val="00AE73CF"/>
    <w:rsid w:val="00AF0ED8"/>
    <w:rsid w:val="00B11B4D"/>
    <w:rsid w:val="00B32A75"/>
    <w:rsid w:val="00B4660D"/>
    <w:rsid w:val="00B72329"/>
    <w:rsid w:val="00B86B0E"/>
    <w:rsid w:val="00BC35D8"/>
    <w:rsid w:val="00C2559E"/>
    <w:rsid w:val="00C35903"/>
    <w:rsid w:val="00C41724"/>
    <w:rsid w:val="00C53CF8"/>
    <w:rsid w:val="00C56BA6"/>
    <w:rsid w:val="00CB5BD4"/>
    <w:rsid w:val="00CB7324"/>
    <w:rsid w:val="00CC5EA4"/>
    <w:rsid w:val="00D070EB"/>
    <w:rsid w:val="00D10734"/>
    <w:rsid w:val="00D90450"/>
    <w:rsid w:val="00DB0D93"/>
    <w:rsid w:val="00DB34B0"/>
    <w:rsid w:val="00DD688D"/>
    <w:rsid w:val="00DF6FA1"/>
    <w:rsid w:val="00E17B9A"/>
    <w:rsid w:val="00E53FBA"/>
    <w:rsid w:val="00E71E19"/>
    <w:rsid w:val="00E82A89"/>
    <w:rsid w:val="00EB49F4"/>
    <w:rsid w:val="00EE3081"/>
    <w:rsid w:val="00F10747"/>
    <w:rsid w:val="00F23729"/>
    <w:rsid w:val="00F34E23"/>
    <w:rsid w:val="00F5196A"/>
    <w:rsid w:val="00F663A3"/>
    <w:rsid w:val="00F71490"/>
    <w:rsid w:val="00FA3ADF"/>
    <w:rsid w:val="00FD31AD"/>
    <w:rsid w:val="00FF2CA3"/>
    <w:rsid w:val="00FF3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  <w14:docId w14:val="4B25C076"/>
  <w14:defaultImageDpi w14:val="0"/>
  <w15:docId w15:val="{8A7EF930-9CFD-43B0-8D26-0164C55B2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page number" w:uiPriority="0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0747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pPr>
      <w:keepNext/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b/>
      <w:bCs/>
      <w:sz w:val="96"/>
      <w:szCs w:val="9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b/>
      <w:bCs/>
      <w:sz w:val="56"/>
      <w:szCs w:val="5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jc w:val="center"/>
      <w:outlineLvl w:val="4"/>
    </w:pPr>
    <w:rPr>
      <w:sz w:val="56"/>
      <w:szCs w:val="56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widowControl w:val="0"/>
      <w:tabs>
        <w:tab w:val="center" w:pos="1440"/>
        <w:tab w:val="center" w:pos="2448"/>
        <w:tab w:val="left" w:pos="2988"/>
        <w:tab w:val="left" w:pos="7883"/>
        <w:tab w:val="left" w:pos="9360"/>
      </w:tabs>
      <w:outlineLvl w:val="5"/>
    </w:pPr>
    <w:rPr>
      <w:rFonts w:ascii="Arial" w:hAnsi="Arial" w:cs="Arial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widowControl w:val="0"/>
      <w:outlineLvl w:val="6"/>
    </w:pPr>
    <w:rPr>
      <w:b/>
      <w:bCs/>
      <w:sz w:val="40"/>
      <w:szCs w:val="40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ind w:right="144"/>
      <w:outlineLvl w:val="7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paragraph" w:styleId="Footer">
    <w:name w:val="footer"/>
    <w:basedOn w:val="Normal"/>
    <w:link w:val="Foot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pPr>
      <w:widowControl w:val="0"/>
      <w:tabs>
        <w:tab w:val="center" w:pos="4320"/>
        <w:tab w:val="right" w:pos="8640"/>
      </w:tabs>
    </w:pPr>
    <w:rPr>
      <w:rFonts w:ascii="Arial" w:hAnsi="Arial" w:cs="Arial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character" w:styleId="PageNumber">
    <w:name w:val="page number"/>
    <w:basedOn w:val="DefaultParagraphFont"/>
    <w:rPr>
      <w:rFonts w:cs="Times New Roman"/>
      <w:sz w:val="20"/>
      <w:szCs w:val="20"/>
    </w:rPr>
  </w:style>
  <w:style w:type="paragraph" w:styleId="BodyText">
    <w:name w:val="Body Text"/>
    <w:basedOn w:val="Normal"/>
    <w:link w:val="BodyTextChar"/>
    <w:uiPriority w:val="99"/>
    <w:pPr>
      <w:ind w:right="144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0"/>
      <w:szCs w:val="20"/>
    </w:rPr>
  </w:style>
  <w:style w:type="paragraph" w:customStyle="1" w:styleId="Definition">
    <w:name w:val="Definition"/>
    <w:basedOn w:val="Normal"/>
    <w:uiPriority w:val="99"/>
    <w:pPr>
      <w:widowControl w:val="0"/>
      <w:spacing w:before="60"/>
      <w:ind w:right="144"/>
    </w:pPr>
    <w:rPr>
      <w:rFonts w:ascii="Arial" w:hAnsi="Arial" w:cs="Arial"/>
      <w:sz w:val="16"/>
      <w:szCs w:val="16"/>
    </w:rPr>
  </w:style>
  <w:style w:type="paragraph" w:styleId="Caption">
    <w:name w:val="caption"/>
    <w:basedOn w:val="Normal"/>
    <w:next w:val="Normal"/>
    <w:uiPriority w:val="99"/>
    <w:qFormat/>
    <w:pPr>
      <w:widowControl w:val="0"/>
    </w:pPr>
    <w:rPr>
      <w:b/>
      <w:bCs/>
      <w:sz w:val="40"/>
      <w:szCs w:val="40"/>
    </w:rPr>
  </w:style>
  <w:style w:type="paragraph" w:styleId="BodyTextIndent">
    <w:name w:val="Body Text Indent"/>
    <w:basedOn w:val="Normal"/>
    <w:link w:val="BodyTextIndentChar"/>
    <w:uiPriority w:val="99"/>
    <w:rPr>
      <w:b/>
      <w:bCs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unhideWhenUsed/>
    <w:rsid w:val="000A4C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0A4C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1724"/>
    <w:pPr>
      <w:ind w:left="720"/>
      <w:contextualSpacing/>
    </w:pPr>
  </w:style>
  <w:style w:type="paragraph" w:styleId="Revision">
    <w:name w:val="Revision"/>
    <w:hidden/>
    <w:uiPriority w:val="99"/>
    <w:semiHidden/>
    <w:rsid w:val="006F6EFA"/>
    <w:pPr>
      <w:spacing w:after="0" w:line="240" w:lineRule="auto"/>
    </w:pPr>
    <w:rPr>
      <w:sz w:val="20"/>
      <w:szCs w:val="20"/>
    </w:rPr>
  </w:style>
  <w:style w:type="character" w:styleId="Hyperlink">
    <w:name w:val="Hyperlink"/>
    <w:basedOn w:val="DefaultParagraphFont"/>
    <w:rsid w:val="00AF0ED8"/>
    <w:rPr>
      <w:color w:val="0000FF"/>
      <w:u w:val="single"/>
    </w:rPr>
  </w:style>
  <w:style w:type="paragraph" w:styleId="TOC1">
    <w:name w:val="toc 1"/>
    <w:basedOn w:val="Normal"/>
    <w:next w:val="Normal"/>
    <w:autoRedefine/>
    <w:semiHidden/>
    <w:rsid w:val="00AF0ED8"/>
    <w:pPr>
      <w:autoSpaceDE/>
      <w:autoSpaceDN/>
      <w:spacing w:before="240"/>
    </w:pPr>
    <w:rPr>
      <w:rFonts w:ascii="Arial" w:hAnsi="Arial"/>
      <w:b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xsetchangecontrol@ercot.com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E814E-1D97-4B17-B9EF-0D8040F95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752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Texas</vt:lpstr>
    </vt:vector>
  </TitlesOfParts>
  <Company>GreenMountain.com</Company>
  <LinksUpToDate>false</LinksUpToDate>
  <CharactersWithSpaces>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Texas</dc:title>
  <dc:subject/>
  <dc:creator>Foresight's Document Builder</dc:creator>
  <cp:keywords/>
  <dc:description/>
  <cp:lastModifiedBy>Thurman, Kathryn</cp:lastModifiedBy>
  <cp:revision>2</cp:revision>
  <cp:lastPrinted>2000-07-03T22:01:00Z</cp:lastPrinted>
  <dcterms:created xsi:type="dcterms:W3CDTF">2025-02-18T18:23:00Z</dcterms:created>
  <dcterms:modified xsi:type="dcterms:W3CDTF">2025-02-18T18:23:00Z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2024-10-15T18:03:22Z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a3e733e2-0247-46e9-8642-fa60cdf6cc52</vt:lpwstr>
  </property>
  <property fmtid="{D5CDD505-2E9C-101B-9397-08002B2CF9AE}" pid="8" name="MSIP_Label_7084cbda-52b8-46fb-a7b7-cb5bd465ed85_ContentBits">
    <vt:lpwstr>0</vt:lpwstr>
  </property>
  <property fmtid="{D5CDD505-2E9C-101B-9397-08002B2CF9AE}" pid="9" name="MSIP_Label_e3ac3a1a-de19-428b-b395-6d250d7743fb_Enabled">
    <vt:lpwstr>true</vt:lpwstr>
  </property>
  <property fmtid="{D5CDD505-2E9C-101B-9397-08002B2CF9AE}" pid="10" name="MSIP_Label_e3ac3a1a-de19-428b-b395-6d250d7743fb_SetDate">
    <vt:lpwstr>2025-01-14T04:13:02Z</vt:lpwstr>
  </property>
  <property fmtid="{D5CDD505-2E9C-101B-9397-08002B2CF9AE}" pid="11" name="MSIP_Label_e3ac3a1a-de19-428b-b395-6d250d7743fb_Method">
    <vt:lpwstr>Standard</vt:lpwstr>
  </property>
  <property fmtid="{D5CDD505-2E9C-101B-9397-08002B2CF9AE}" pid="12" name="MSIP_Label_e3ac3a1a-de19-428b-b395-6d250d7743fb_Name">
    <vt:lpwstr>Internal Use Only</vt:lpwstr>
  </property>
  <property fmtid="{D5CDD505-2E9C-101B-9397-08002B2CF9AE}" pid="13" name="MSIP_Label_e3ac3a1a-de19-428b-b395-6d250d7743fb_SiteId">
    <vt:lpwstr>88cc5fd7-fd78-44b6-ad75-b6915088974f</vt:lpwstr>
  </property>
  <property fmtid="{D5CDD505-2E9C-101B-9397-08002B2CF9AE}" pid="14" name="MSIP_Label_e3ac3a1a-de19-428b-b395-6d250d7743fb_ActionId">
    <vt:lpwstr>9e459515-060c-4d42-9903-c1fbd54044e2</vt:lpwstr>
  </property>
  <property fmtid="{D5CDD505-2E9C-101B-9397-08002B2CF9AE}" pid="15" name="MSIP_Label_e3ac3a1a-de19-428b-b395-6d250d7743fb_ContentBits">
    <vt:lpwstr>0</vt:lpwstr>
  </property>
</Properties>
</file>