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65B19" w14:paraId="04F076A0" w14:textId="77777777">
        <w:tc>
          <w:tcPr>
            <w:tcW w:w="1620" w:type="dxa"/>
            <w:tcBorders>
              <w:bottom w:val="single" w:sz="4" w:space="0" w:color="auto"/>
            </w:tcBorders>
            <w:shd w:val="clear" w:color="auto" w:fill="FFFFFF"/>
            <w:vAlign w:val="center"/>
          </w:tcPr>
          <w:p w14:paraId="4E8A2478" w14:textId="77777777" w:rsidR="00865B19" w:rsidRDefault="00865B19" w:rsidP="00865B19">
            <w:pPr>
              <w:pStyle w:val="Header"/>
              <w:rPr>
                <w:rFonts w:ascii="Verdana" w:hAnsi="Verdana"/>
                <w:sz w:val="22"/>
              </w:rPr>
            </w:pPr>
            <w:r>
              <w:t>NPRR Number</w:t>
            </w:r>
          </w:p>
        </w:tc>
        <w:tc>
          <w:tcPr>
            <w:tcW w:w="1260" w:type="dxa"/>
            <w:tcBorders>
              <w:bottom w:val="single" w:sz="4" w:space="0" w:color="auto"/>
            </w:tcBorders>
            <w:vAlign w:val="center"/>
          </w:tcPr>
          <w:p w14:paraId="24A5EADC" w14:textId="77777777" w:rsidR="00865B19" w:rsidRDefault="0064163E" w:rsidP="00865B19">
            <w:pPr>
              <w:pStyle w:val="Header"/>
            </w:pPr>
            <w:hyperlink r:id="rId8" w:history="1">
              <w:r w:rsidR="00865B19" w:rsidRPr="001F468F">
                <w:rPr>
                  <w:rStyle w:val="Hyperlink"/>
                  <w:bCs w:val="0"/>
                </w:rPr>
                <w:t>1235</w:t>
              </w:r>
            </w:hyperlink>
          </w:p>
        </w:tc>
        <w:tc>
          <w:tcPr>
            <w:tcW w:w="900" w:type="dxa"/>
            <w:tcBorders>
              <w:bottom w:val="single" w:sz="4" w:space="0" w:color="auto"/>
            </w:tcBorders>
            <w:shd w:val="clear" w:color="auto" w:fill="FFFFFF"/>
            <w:vAlign w:val="center"/>
          </w:tcPr>
          <w:p w14:paraId="0C2FB68B" w14:textId="77777777" w:rsidR="00865B19" w:rsidRDefault="00865B19" w:rsidP="00865B19">
            <w:pPr>
              <w:pStyle w:val="Header"/>
            </w:pPr>
            <w:r w:rsidRPr="004577E3">
              <w:rPr>
                <w:bCs w:val="0"/>
              </w:rPr>
              <w:t>NPRR Title</w:t>
            </w:r>
          </w:p>
        </w:tc>
        <w:tc>
          <w:tcPr>
            <w:tcW w:w="6660" w:type="dxa"/>
            <w:tcBorders>
              <w:bottom w:val="single" w:sz="4" w:space="0" w:color="auto"/>
            </w:tcBorders>
            <w:vAlign w:val="center"/>
          </w:tcPr>
          <w:p w14:paraId="1D7AA3F4" w14:textId="77777777" w:rsidR="00865B19" w:rsidRDefault="00865B19" w:rsidP="00865B19">
            <w:pPr>
              <w:pStyle w:val="Header"/>
            </w:pPr>
            <w:r w:rsidRPr="004107EB">
              <w:rPr>
                <w:bCs w:val="0"/>
              </w:rPr>
              <w:t>Dispatchable Reliability Reserve Service as a Stand-Alone Ancillary Service</w:t>
            </w:r>
          </w:p>
        </w:tc>
      </w:tr>
      <w:tr w:rsidR="00152993" w14:paraId="6AE64705" w14:textId="77777777">
        <w:trPr>
          <w:trHeight w:val="413"/>
        </w:trPr>
        <w:tc>
          <w:tcPr>
            <w:tcW w:w="2880" w:type="dxa"/>
            <w:gridSpan w:val="2"/>
            <w:tcBorders>
              <w:top w:val="nil"/>
              <w:left w:val="nil"/>
              <w:bottom w:val="single" w:sz="4" w:space="0" w:color="auto"/>
              <w:right w:val="nil"/>
            </w:tcBorders>
            <w:vAlign w:val="center"/>
          </w:tcPr>
          <w:p w14:paraId="1803875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A6B8BFD" w14:textId="77777777" w:rsidR="00152993" w:rsidRDefault="00152993">
            <w:pPr>
              <w:pStyle w:val="NormalArial"/>
            </w:pPr>
          </w:p>
        </w:tc>
      </w:tr>
      <w:tr w:rsidR="00152993" w14:paraId="111344C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3F6A0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D44977" w14:textId="5321E520" w:rsidR="00152993" w:rsidRDefault="00E24BDE">
            <w:pPr>
              <w:pStyle w:val="NormalArial"/>
            </w:pPr>
            <w:r>
              <w:t>November 13</w:t>
            </w:r>
            <w:r w:rsidR="00865B19">
              <w:t>, 2024</w:t>
            </w:r>
          </w:p>
        </w:tc>
      </w:tr>
      <w:tr w:rsidR="00152993" w14:paraId="4E8B2D2B" w14:textId="77777777">
        <w:trPr>
          <w:trHeight w:val="467"/>
        </w:trPr>
        <w:tc>
          <w:tcPr>
            <w:tcW w:w="2880" w:type="dxa"/>
            <w:gridSpan w:val="2"/>
            <w:tcBorders>
              <w:top w:val="single" w:sz="4" w:space="0" w:color="auto"/>
              <w:left w:val="nil"/>
              <w:bottom w:val="nil"/>
              <w:right w:val="nil"/>
            </w:tcBorders>
            <w:shd w:val="clear" w:color="auto" w:fill="FFFFFF"/>
            <w:vAlign w:val="center"/>
          </w:tcPr>
          <w:p w14:paraId="2B426B5F" w14:textId="77777777" w:rsidR="00152993" w:rsidRDefault="00152993">
            <w:pPr>
              <w:pStyle w:val="NormalArial"/>
            </w:pPr>
          </w:p>
        </w:tc>
        <w:tc>
          <w:tcPr>
            <w:tcW w:w="7560" w:type="dxa"/>
            <w:gridSpan w:val="2"/>
            <w:tcBorders>
              <w:top w:val="nil"/>
              <w:left w:val="nil"/>
              <w:bottom w:val="nil"/>
              <w:right w:val="nil"/>
            </w:tcBorders>
            <w:vAlign w:val="center"/>
          </w:tcPr>
          <w:p w14:paraId="2E1DF6A0" w14:textId="77777777" w:rsidR="00152993" w:rsidRDefault="00152993">
            <w:pPr>
              <w:pStyle w:val="NormalArial"/>
            </w:pPr>
          </w:p>
        </w:tc>
      </w:tr>
      <w:tr w:rsidR="00152993" w14:paraId="4DB0A9CE" w14:textId="77777777">
        <w:trPr>
          <w:trHeight w:val="440"/>
        </w:trPr>
        <w:tc>
          <w:tcPr>
            <w:tcW w:w="10440" w:type="dxa"/>
            <w:gridSpan w:val="4"/>
            <w:tcBorders>
              <w:top w:val="single" w:sz="4" w:space="0" w:color="auto"/>
            </w:tcBorders>
            <w:shd w:val="clear" w:color="auto" w:fill="FFFFFF"/>
            <w:vAlign w:val="center"/>
          </w:tcPr>
          <w:p w14:paraId="4C50AAAE" w14:textId="77777777" w:rsidR="00152993" w:rsidRDefault="00152993">
            <w:pPr>
              <w:pStyle w:val="Header"/>
              <w:jc w:val="center"/>
            </w:pPr>
            <w:r>
              <w:t>Submitter’s Information</w:t>
            </w:r>
          </w:p>
        </w:tc>
      </w:tr>
      <w:tr w:rsidR="00152993" w14:paraId="603BE0A9" w14:textId="77777777">
        <w:trPr>
          <w:trHeight w:val="350"/>
        </w:trPr>
        <w:tc>
          <w:tcPr>
            <w:tcW w:w="2880" w:type="dxa"/>
            <w:gridSpan w:val="2"/>
            <w:shd w:val="clear" w:color="auto" w:fill="FFFFFF"/>
            <w:vAlign w:val="center"/>
          </w:tcPr>
          <w:p w14:paraId="0D6F2073" w14:textId="77777777" w:rsidR="00152993" w:rsidRPr="00EC55B3" w:rsidRDefault="00152993" w:rsidP="00EC55B3">
            <w:pPr>
              <w:pStyle w:val="Header"/>
            </w:pPr>
            <w:r w:rsidRPr="00EC55B3">
              <w:t>Name</w:t>
            </w:r>
          </w:p>
        </w:tc>
        <w:tc>
          <w:tcPr>
            <w:tcW w:w="7560" w:type="dxa"/>
            <w:gridSpan w:val="2"/>
            <w:vAlign w:val="center"/>
          </w:tcPr>
          <w:p w14:paraId="7B3CA2BB" w14:textId="77777777" w:rsidR="00152993" w:rsidRDefault="00531441">
            <w:pPr>
              <w:pStyle w:val="NormalArial"/>
            </w:pPr>
            <w:r>
              <w:t xml:space="preserve">Ned Bonskowski; </w:t>
            </w:r>
            <w:r w:rsidR="00865B19">
              <w:t>Katie Rich</w:t>
            </w:r>
          </w:p>
        </w:tc>
      </w:tr>
      <w:tr w:rsidR="00152993" w14:paraId="52EFF9A2" w14:textId="77777777">
        <w:trPr>
          <w:trHeight w:val="350"/>
        </w:trPr>
        <w:tc>
          <w:tcPr>
            <w:tcW w:w="2880" w:type="dxa"/>
            <w:gridSpan w:val="2"/>
            <w:shd w:val="clear" w:color="auto" w:fill="FFFFFF"/>
            <w:vAlign w:val="center"/>
          </w:tcPr>
          <w:p w14:paraId="74268FA1" w14:textId="77777777" w:rsidR="00152993" w:rsidRPr="00EC55B3" w:rsidRDefault="00152993" w:rsidP="00EC55B3">
            <w:pPr>
              <w:pStyle w:val="Header"/>
            </w:pPr>
            <w:r w:rsidRPr="00EC55B3">
              <w:t>E-mail Address</w:t>
            </w:r>
          </w:p>
        </w:tc>
        <w:tc>
          <w:tcPr>
            <w:tcW w:w="7560" w:type="dxa"/>
            <w:gridSpan w:val="2"/>
            <w:vAlign w:val="center"/>
          </w:tcPr>
          <w:p w14:paraId="06610456" w14:textId="77777777" w:rsidR="00152993" w:rsidRDefault="0064163E">
            <w:pPr>
              <w:pStyle w:val="NormalArial"/>
            </w:pPr>
            <w:hyperlink r:id="rId9" w:history="1">
              <w:r w:rsidR="00531441" w:rsidRPr="00DE2182">
                <w:rPr>
                  <w:rStyle w:val="Hyperlink"/>
                </w:rPr>
                <w:t>ned.bonskowski@vistracorp.com</w:t>
              </w:r>
            </w:hyperlink>
            <w:r w:rsidR="00531441">
              <w:t xml:space="preserve">; </w:t>
            </w:r>
            <w:hyperlink r:id="rId10" w:history="1">
              <w:r w:rsidR="00865B19" w:rsidRPr="00DE2182">
                <w:rPr>
                  <w:rStyle w:val="Hyperlink"/>
                </w:rPr>
                <w:t>katie.rich@vistracorp.com</w:t>
              </w:r>
            </w:hyperlink>
          </w:p>
        </w:tc>
      </w:tr>
      <w:tr w:rsidR="00152993" w14:paraId="02EDC2F8" w14:textId="77777777">
        <w:trPr>
          <w:trHeight w:val="350"/>
        </w:trPr>
        <w:tc>
          <w:tcPr>
            <w:tcW w:w="2880" w:type="dxa"/>
            <w:gridSpan w:val="2"/>
            <w:shd w:val="clear" w:color="auto" w:fill="FFFFFF"/>
            <w:vAlign w:val="center"/>
          </w:tcPr>
          <w:p w14:paraId="5B48A400" w14:textId="77777777" w:rsidR="00152993" w:rsidRPr="00EC55B3" w:rsidRDefault="00152993" w:rsidP="00EC55B3">
            <w:pPr>
              <w:pStyle w:val="Header"/>
            </w:pPr>
            <w:r w:rsidRPr="00EC55B3">
              <w:t>Company</w:t>
            </w:r>
          </w:p>
        </w:tc>
        <w:tc>
          <w:tcPr>
            <w:tcW w:w="7560" w:type="dxa"/>
            <w:gridSpan w:val="2"/>
            <w:vAlign w:val="center"/>
          </w:tcPr>
          <w:p w14:paraId="0CC88046" w14:textId="77777777" w:rsidR="00152993" w:rsidRDefault="00865B19">
            <w:pPr>
              <w:pStyle w:val="NormalArial"/>
            </w:pPr>
            <w:r>
              <w:t>Luminant Generation Company LLC</w:t>
            </w:r>
          </w:p>
        </w:tc>
      </w:tr>
      <w:tr w:rsidR="00152993" w14:paraId="61168813" w14:textId="77777777">
        <w:trPr>
          <w:trHeight w:val="350"/>
        </w:trPr>
        <w:tc>
          <w:tcPr>
            <w:tcW w:w="2880" w:type="dxa"/>
            <w:gridSpan w:val="2"/>
            <w:tcBorders>
              <w:bottom w:val="single" w:sz="4" w:space="0" w:color="auto"/>
            </w:tcBorders>
            <w:shd w:val="clear" w:color="auto" w:fill="FFFFFF"/>
            <w:vAlign w:val="center"/>
          </w:tcPr>
          <w:p w14:paraId="765D46C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3716AAE" w14:textId="77777777" w:rsidR="00152993" w:rsidRDefault="00152993">
            <w:pPr>
              <w:pStyle w:val="NormalArial"/>
            </w:pPr>
          </w:p>
        </w:tc>
      </w:tr>
      <w:tr w:rsidR="00865B19" w14:paraId="21ED9C79" w14:textId="77777777">
        <w:trPr>
          <w:trHeight w:val="350"/>
        </w:trPr>
        <w:tc>
          <w:tcPr>
            <w:tcW w:w="2880" w:type="dxa"/>
            <w:gridSpan w:val="2"/>
            <w:shd w:val="clear" w:color="auto" w:fill="FFFFFF"/>
            <w:vAlign w:val="center"/>
          </w:tcPr>
          <w:p w14:paraId="386F2C46" w14:textId="77777777" w:rsidR="00865B19" w:rsidRPr="00EC55B3" w:rsidRDefault="00865B19" w:rsidP="00865B19">
            <w:pPr>
              <w:pStyle w:val="Header"/>
            </w:pPr>
            <w:r w:rsidRPr="00AC3482">
              <w:t>Cell Number</w:t>
            </w:r>
          </w:p>
        </w:tc>
        <w:tc>
          <w:tcPr>
            <w:tcW w:w="7560" w:type="dxa"/>
            <w:gridSpan w:val="2"/>
            <w:vAlign w:val="center"/>
          </w:tcPr>
          <w:p w14:paraId="1C025E6F" w14:textId="77777777" w:rsidR="00865B19" w:rsidRDefault="00531441" w:rsidP="00865B19">
            <w:pPr>
              <w:pStyle w:val="NormalArial"/>
            </w:pPr>
            <w:r>
              <w:t xml:space="preserve">214-288-2456; </w:t>
            </w:r>
            <w:r w:rsidR="00865B19" w:rsidRPr="00AC3482">
              <w:t>737</w:t>
            </w:r>
            <w:r w:rsidR="00865B19">
              <w:t>-</w:t>
            </w:r>
            <w:r w:rsidR="00865B19" w:rsidRPr="00AC3482">
              <w:t>313-9351</w:t>
            </w:r>
          </w:p>
        </w:tc>
      </w:tr>
      <w:tr w:rsidR="00865B19" w14:paraId="4C786703" w14:textId="77777777">
        <w:trPr>
          <w:trHeight w:val="350"/>
        </w:trPr>
        <w:tc>
          <w:tcPr>
            <w:tcW w:w="2880" w:type="dxa"/>
            <w:gridSpan w:val="2"/>
            <w:tcBorders>
              <w:bottom w:val="single" w:sz="4" w:space="0" w:color="auto"/>
            </w:tcBorders>
            <w:shd w:val="clear" w:color="auto" w:fill="FFFFFF"/>
            <w:vAlign w:val="center"/>
          </w:tcPr>
          <w:p w14:paraId="339880C2" w14:textId="77777777" w:rsidR="00865B19" w:rsidRPr="00EC55B3" w:rsidDel="00075A94" w:rsidRDefault="00865B19" w:rsidP="00865B19">
            <w:pPr>
              <w:pStyle w:val="Header"/>
            </w:pPr>
            <w:r>
              <w:t>Market Segment</w:t>
            </w:r>
          </w:p>
        </w:tc>
        <w:tc>
          <w:tcPr>
            <w:tcW w:w="7560" w:type="dxa"/>
            <w:gridSpan w:val="2"/>
            <w:tcBorders>
              <w:bottom w:val="single" w:sz="4" w:space="0" w:color="auto"/>
            </w:tcBorders>
            <w:vAlign w:val="center"/>
          </w:tcPr>
          <w:p w14:paraId="7C907228" w14:textId="77777777" w:rsidR="00865B19" w:rsidRDefault="00865B19" w:rsidP="00865B19">
            <w:pPr>
              <w:pStyle w:val="NormalArial"/>
            </w:pPr>
            <w:r>
              <w:t>Independent Generator</w:t>
            </w:r>
          </w:p>
        </w:tc>
      </w:tr>
    </w:tbl>
    <w:p w14:paraId="2DA21100" w14:textId="77777777" w:rsidR="00075A94" w:rsidRDefault="00075A94">
      <w:pPr>
        <w:pStyle w:val="NormalArial"/>
      </w:pPr>
    </w:p>
    <w:tbl>
      <w:tblPr>
        <w:tblW w:w="10440"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DD21AB1" w14:textId="77777777" w:rsidTr="003023FA">
        <w:trPr>
          <w:trHeight w:val="422"/>
        </w:trPr>
        <w:tc>
          <w:tcPr>
            <w:tcW w:w="10440" w:type="dxa"/>
            <w:vAlign w:val="center"/>
          </w:tcPr>
          <w:p w14:paraId="3D72F29C" w14:textId="77777777" w:rsidR="00075A94" w:rsidRPr="00075A94" w:rsidRDefault="00075A94" w:rsidP="00B5080A">
            <w:pPr>
              <w:pStyle w:val="Header"/>
              <w:jc w:val="center"/>
            </w:pPr>
            <w:r w:rsidRPr="00075A94">
              <w:t>Comments</w:t>
            </w:r>
          </w:p>
        </w:tc>
      </w:tr>
    </w:tbl>
    <w:p w14:paraId="611FF05F" w14:textId="77777777" w:rsidR="00E24BDE" w:rsidRDefault="00E24BDE" w:rsidP="00E24BDE">
      <w:pPr>
        <w:pStyle w:val="NormalArial"/>
        <w:spacing w:before="120" w:after="120"/>
      </w:pPr>
      <w:r>
        <w:t>Luminant Generation Company LLC (Luminant) appreciates the ability to comment on Nodal Protocol Revision Request (NPRR) 1235 regarding the establishment of Dispatchable Reliability Reserve Service (DRRS) as a stand-alone Ancillary Service. DRRS is an Ancillary Service required by Texas law regarding reliability of the ERCOT power region.</w:t>
      </w:r>
      <w:r>
        <w:rPr>
          <w:rStyle w:val="FootnoteReference"/>
        </w:rPr>
        <w:footnoteReference w:id="1"/>
      </w:r>
      <w:r>
        <w:t xml:space="preserve">   Luminant provides these comments on top of its September 23, </w:t>
      </w:r>
      <w:proofErr w:type="gramStart"/>
      <w:r>
        <w:t>2024</w:t>
      </w:r>
      <w:proofErr w:type="gramEnd"/>
      <w:r>
        <w:t xml:space="preserve"> comments and ERCOT’s October 1, 2024 language with respect to the Ancillary Service Demand Curve (ASDC) for DRRS in Section 4.4.12, </w:t>
      </w:r>
      <w:r w:rsidRPr="00FD0EAB">
        <w:t>Determination of Ancillary Service Demand Curves for the Day-Ahead Market and Real-Time Market</w:t>
      </w:r>
      <w:r>
        <w:t>. Luminant proposes a revision to the starting and ending points of the DRRS ASDC to accomplish two objectives: (1) make the DRRS ASDC dynamic with respect to prevailing natural gas fuel prices; and (2) allow headroom under the ASDC for the DRRS Plan to be fully procured at modest, but non-zero, competitive market-clearing prices.</w:t>
      </w:r>
    </w:p>
    <w:p w14:paraId="6175857A" w14:textId="77777777" w:rsidR="00E24BDE" w:rsidRDefault="00E24BDE" w:rsidP="00E24BDE">
      <w:pPr>
        <w:pStyle w:val="NormalArial"/>
        <w:spacing w:before="120" w:after="120"/>
      </w:pPr>
      <w:r>
        <w:t xml:space="preserve">In the original submission of NPRR1235, ERCOT proposed a flat demand curve for DRRS of $150/MWh, meaning that ERCOT would procure the full DRRS Plan at DAM prices up to $149.99/MWh, and start to go short on the DRRS Plan once DAM prices reached $150.00/MWh. </w:t>
      </w:r>
      <w:r w:rsidRPr="00530FCC">
        <w:t>ERCOT</w:t>
      </w:r>
      <w:r>
        <w:t>’s</w:t>
      </w:r>
      <w:r w:rsidRPr="00530FCC">
        <w:t xml:space="preserve"> </w:t>
      </w:r>
      <w:r>
        <w:t xml:space="preserve">October 1, </w:t>
      </w:r>
      <w:proofErr w:type="gramStart"/>
      <w:r>
        <w:t>2024</w:t>
      </w:r>
      <w:proofErr w:type="gramEnd"/>
      <w:r>
        <w:t xml:space="preserve"> comments</w:t>
      </w:r>
      <w:r w:rsidRPr="00530FCC">
        <w:t xml:space="preserve"> </w:t>
      </w:r>
      <w:r>
        <w:t>proposed to swap that flat ASDC for DRRS out for</w:t>
      </w:r>
      <w:r w:rsidRPr="00530FCC">
        <w:t xml:space="preserve"> a sloped demand curve with a maximum price</w:t>
      </w:r>
      <w:r>
        <w:t xml:space="preserve"> </w:t>
      </w:r>
      <w:r w:rsidRPr="00530FCC">
        <w:t>of $150/MWh</w:t>
      </w:r>
      <w:r>
        <w:t xml:space="preserve"> when the DRRS Plan is fully abandoned and a maximum price of $0/MWh for the MW value equal to the full DRRS Plan</w:t>
      </w:r>
      <w:r w:rsidRPr="00530FCC">
        <w:t xml:space="preserve">.  </w:t>
      </w:r>
      <w:r>
        <w:t>Because demand curves act as administrative price ceilings, t</w:t>
      </w:r>
      <w:r w:rsidRPr="00530FCC">
        <w:t xml:space="preserve">his means </w:t>
      </w:r>
      <w:r>
        <w:t xml:space="preserve">that </w:t>
      </w:r>
      <w:r w:rsidRPr="00F37A04">
        <w:rPr>
          <w:i/>
        </w:rPr>
        <w:t xml:space="preserve">ERCOT would </w:t>
      </w:r>
      <w:r w:rsidRPr="00F37A04">
        <w:rPr>
          <w:i/>
          <w:iCs/>
        </w:rPr>
        <w:t xml:space="preserve">never </w:t>
      </w:r>
      <w:r w:rsidRPr="00F37A04">
        <w:rPr>
          <w:i/>
        </w:rPr>
        <w:t xml:space="preserve">procure the full </w:t>
      </w:r>
      <w:r w:rsidRPr="00F37A04">
        <w:rPr>
          <w:i/>
          <w:iCs/>
        </w:rPr>
        <w:t xml:space="preserve">quantity </w:t>
      </w:r>
      <w:r w:rsidRPr="00F37A04">
        <w:rPr>
          <w:i/>
        </w:rPr>
        <w:t xml:space="preserve">of DRRS if it </w:t>
      </w:r>
      <w:r w:rsidRPr="00F37A04">
        <w:rPr>
          <w:i/>
          <w:iCs/>
        </w:rPr>
        <w:t>is not free</w:t>
      </w:r>
      <w:r w:rsidRPr="00530FCC">
        <w:t xml:space="preserve">.  </w:t>
      </w:r>
    </w:p>
    <w:p w14:paraId="17BF5F40" w14:textId="77777777" w:rsidR="00E24BDE" w:rsidRDefault="00E24BDE" w:rsidP="00E24BDE">
      <w:pPr>
        <w:pStyle w:val="NormalArial"/>
        <w:spacing w:before="120" w:after="120"/>
      </w:pPr>
      <w:r>
        <w:t>There are two primary concerns with ERCOT’s proposed change. First, w</w:t>
      </w:r>
      <w:r w:rsidRPr="00530FCC">
        <w:t>hile</w:t>
      </w:r>
      <w:r>
        <w:t xml:space="preserve"> Luminant</w:t>
      </w:r>
      <w:r w:rsidRPr="00530FCC">
        <w:t xml:space="preserve"> agree</w:t>
      </w:r>
      <w:r>
        <w:t>s</w:t>
      </w:r>
      <w:r w:rsidRPr="00530FCC">
        <w:t xml:space="preserve"> </w:t>
      </w:r>
      <w:r>
        <w:t xml:space="preserve">that </w:t>
      </w:r>
      <w:r w:rsidRPr="00530FCC">
        <w:t xml:space="preserve">a sloped demand curve “would better reflect the marginal reliability of </w:t>
      </w:r>
      <w:r w:rsidRPr="00530FCC">
        <w:lastRenderedPageBreak/>
        <w:t xml:space="preserve">procuring additional DRRS,” the proposed maximum price does not consider the underlying gas market prices, which can fluctuate </w:t>
      </w:r>
      <w:r>
        <w:t>throughout the year (e.g., due to weather and scarcity conditions) and over time (due to longer-term supply/demand trends)</w:t>
      </w:r>
      <w:r w:rsidRPr="00530FCC">
        <w:t xml:space="preserve">.  Therefore, it </w:t>
      </w:r>
      <w:r>
        <w:t>would</w:t>
      </w:r>
      <w:r w:rsidRPr="00530FCC">
        <w:t xml:space="preserve"> be more appropriate </w:t>
      </w:r>
      <w:r>
        <w:t xml:space="preserve">for the DRRS demand curve to dynamically </w:t>
      </w:r>
      <w:r w:rsidRPr="00530FCC">
        <w:t>incorporate the Fuel Index Price (FIP) into the setting of the maximum ASDC price</w:t>
      </w:r>
      <w:r>
        <w:t>. Luminant recommends that this upper bound be set such that it allows for the DRRS ASDC to provide similar limits on aggregate market value of DRRS that the original flat $150/MWh ASDC provided; given that the ending point of the sloped DRRS ASDC is $0, significantly less value is ascribed to the “low end” of the curve (where the vast majority of DRRS prices would be expected to clear) and therefore it is appropriate to raise the “high end” of the curve to maintain balance.</w:t>
      </w:r>
      <w:r>
        <w:rPr>
          <w:rStyle w:val="FootnoteReference"/>
        </w:rPr>
        <w:footnoteReference w:id="2"/>
      </w:r>
      <w:r>
        <w:t xml:space="preserve"> Luminant recommends that </w:t>
      </w:r>
      <w:r w:rsidRPr="00530FCC">
        <w:t>150</w:t>
      </w:r>
      <w:r>
        <w:t xml:space="preserve"> MMBtu</w:t>
      </w:r>
      <w:r w:rsidRPr="00530FCC">
        <w:t>/MWh * FIP</w:t>
      </w:r>
      <w:r>
        <w:t xml:space="preserve"> be used for the “starting point” of the DRRS ASDC.</w:t>
      </w:r>
    </w:p>
    <w:p w14:paraId="12DB50A4" w14:textId="77777777" w:rsidR="00E24BDE" w:rsidRDefault="00E24BDE" w:rsidP="00E24BDE">
      <w:pPr>
        <w:pStyle w:val="NormalArial"/>
        <w:spacing w:before="120" w:after="120"/>
      </w:pPr>
      <w:r>
        <w:t xml:space="preserve">Second, Luminant is also concerned that the proposal to set the end point at $0/MWh at the DRRS Plan level will lead to ERCOT not procuring the full Plan for DRRS, even when there are resources offering to provide it at modest prices.  To ensure that ERCOT does have the ability to procure the full amount of MWs needed at modest competitive price outcomes, Luminant proposes to extend the ASDC endpoint beyond the AS Plan to 110%.  For example, if gas prices were currently $3.50 MMBTU, a 10% buffer yields an effective price cap of $47.73.  This lower, non-zero value should allow for generators to reflect the opportunity cost of providing DRRS at the AS plan level, while recognizing that competitive market discipline should drive the actual clearing price lower.  This result is shown below in the graph. Note, however, that this proposal would not </w:t>
      </w:r>
      <w:r w:rsidRPr="00371F8D">
        <w:rPr>
          <w:i/>
          <w:iCs/>
        </w:rPr>
        <w:t>require</w:t>
      </w:r>
      <w:r>
        <w:t xml:space="preserve"> prices to go up to that point on the ASDC but rather allow for the normal forces of competition to determine prices for DRRS at the AS Plan level for DRRS.</w:t>
      </w:r>
    </w:p>
    <w:p w14:paraId="02B14C45" w14:textId="77777777" w:rsidR="00E24BDE" w:rsidRDefault="00E24BDE" w:rsidP="00E24BDE">
      <w:pPr>
        <w:pStyle w:val="NormalArial"/>
        <w:spacing w:before="120" w:after="120"/>
      </w:pPr>
      <w:r>
        <w:rPr>
          <w:noProof/>
        </w:rPr>
        <w:lastRenderedPageBreak/>
        <w:drawing>
          <wp:inline distT="0" distB="0" distL="0" distR="0" wp14:anchorId="2EDC564A" wp14:editId="55E72F05">
            <wp:extent cx="5922543" cy="3346353"/>
            <wp:effectExtent l="0" t="0" r="2540" b="6985"/>
            <wp:docPr id="462603496"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567" cy="3359927"/>
                    </a:xfrm>
                    <a:prstGeom prst="rect">
                      <a:avLst/>
                    </a:prstGeom>
                    <a:noFill/>
                  </pic:spPr>
                </pic:pic>
              </a:graphicData>
            </a:graphic>
          </wp:inline>
        </w:drawing>
      </w:r>
    </w:p>
    <w:p w14:paraId="6D3D8541" w14:textId="7D43D8AD" w:rsidR="00BD7258" w:rsidRDefault="00E24BDE" w:rsidP="00E24BDE">
      <w:pPr>
        <w:pStyle w:val="NormalArial"/>
        <w:spacing w:before="120" w:after="120"/>
      </w:pPr>
      <w:r>
        <w:t xml:space="preserve">Luminant respectfully asks that stakeholders support the inclusion of these revisions to the ASDC calculation in any version of NPRR1235 that advances to the ERCOT Board and Public Utility Commission of Texas (PUCT) for consideration.  This proposal is based on ERCOT’s current comments; but if DRRS becomes co-optimized, Luminant reserves the right to reevaluate the appropriate demand curve values.  Luminant looks forward to discussion about these comments, which specifically evaluate how the proposed Ancillary Service Demand Curve for DRRS in the Day-Ahead Market (DAM) should be modified, at the November 22, </w:t>
      </w:r>
      <w:proofErr w:type="gramStart"/>
      <w:r>
        <w:t>2024</w:t>
      </w:r>
      <w:proofErr w:type="gramEnd"/>
      <w:r>
        <w:t xml:space="preserve"> SAWG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BED3144" w14:textId="77777777" w:rsidTr="001E564D">
        <w:trPr>
          <w:trHeight w:val="350"/>
        </w:trPr>
        <w:tc>
          <w:tcPr>
            <w:tcW w:w="10440" w:type="dxa"/>
            <w:tcBorders>
              <w:bottom w:val="single" w:sz="4" w:space="0" w:color="auto"/>
            </w:tcBorders>
            <w:shd w:val="clear" w:color="auto" w:fill="FFFFFF"/>
            <w:vAlign w:val="center"/>
          </w:tcPr>
          <w:p w14:paraId="6C2E011A" w14:textId="77777777" w:rsidR="00BD7258" w:rsidRDefault="00BD7258" w:rsidP="00B5080A">
            <w:pPr>
              <w:pStyle w:val="Header"/>
              <w:jc w:val="center"/>
            </w:pPr>
            <w:r>
              <w:t>Revised Cover Page Language</w:t>
            </w:r>
          </w:p>
        </w:tc>
      </w:tr>
    </w:tbl>
    <w:p w14:paraId="0F54BF36" w14:textId="77777777" w:rsidR="001E564D" w:rsidRDefault="001E564D"/>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65B19" w:rsidRPr="00643E5E" w14:paraId="701F8D80" w14:textId="77777777" w:rsidTr="001E564D">
        <w:trPr>
          <w:trHeight w:val="518"/>
        </w:trPr>
        <w:tc>
          <w:tcPr>
            <w:tcW w:w="2880" w:type="dxa"/>
            <w:shd w:val="clear" w:color="auto" w:fill="FFFFFF"/>
            <w:vAlign w:val="center"/>
          </w:tcPr>
          <w:p w14:paraId="69EF9214" w14:textId="77777777" w:rsidR="00865B19" w:rsidRDefault="00865B19" w:rsidP="00C812E5">
            <w:pPr>
              <w:pStyle w:val="Header"/>
            </w:pPr>
            <w:r>
              <w:t>Justification of Reason for Revision and Market Impacts</w:t>
            </w:r>
          </w:p>
        </w:tc>
        <w:tc>
          <w:tcPr>
            <w:tcW w:w="7560" w:type="dxa"/>
            <w:vAlign w:val="center"/>
          </w:tcPr>
          <w:p w14:paraId="21A0DCC5" w14:textId="37A9C0E5" w:rsidR="001E564D" w:rsidRDefault="00865B19" w:rsidP="001E564D">
            <w:pPr>
              <w:pStyle w:val="NormalArial"/>
              <w:spacing w:before="120" w:after="120"/>
              <w:rPr>
                <w:ins w:id="0" w:author="Luminant 092324" w:date="2024-09-23T15:32:00Z"/>
              </w:rPr>
            </w:pPr>
            <w:r>
              <w:t xml:space="preserve">This NPRR has been developed pursuant to Public Utility Regulatory Act </w:t>
            </w:r>
            <w:ins w:id="1" w:author="Luminant 092324" w:date="2024-09-23T15:33:00Z">
              <w:r w:rsidR="001E564D">
                <w:t xml:space="preserve">(PURA) </w:t>
              </w:r>
            </w:ins>
            <w:r>
              <w:t>§ 39.159(d) which requires ERCOT “to develop and implement an ancillary services program to procure dispatchable reliability reserve services on a day-ahead and real-time basis to account for market uncertainty.”</w:t>
            </w:r>
            <w:ins w:id="2" w:author="Luminant 092324" w:date="2024-09-23T15:32:00Z">
              <w:r w:rsidR="001E564D">
                <w:t xml:space="preserve"> More specifically, this program must support the objectives of PURA </w:t>
              </w:r>
              <w:r w:rsidR="001E564D">
                <w:rPr>
                  <w:rFonts w:cs="Arial"/>
                </w:rPr>
                <w:t>§</w:t>
              </w:r>
              <w:r w:rsidR="001E564D">
                <w:t xml:space="preserve"> 39.159(b)-(c) and adhere to the following requirements:</w:t>
              </w:r>
            </w:ins>
          </w:p>
          <w:p w14:paraId="3342262B" w14:textId="77777777" w:rsidR="001E564D" w:rsidRDefault="001E564D" w:rsidP="001E564D">
            <w:pPr>
              <w:pStyle w:val="NormalArial"/>
              <w:numPr>
                <w:ilvl w:val="0"/>
                <w:numId w:val="7"/>
              </w:numPr>
              <w:spacing w:before="120" w:after="120"/>
              <w:rPr>
                <w:ins w:id="3" w:author="Luminant 092324" w:date="2024-09-23T15:32:00Z"/>
              </w:rPr>
            </w:pPr>
            <w:ins w:id="4" w:author="Luminant 092324" w:date="2024-09-23T15:32:00Z">
              <w:r>
                <w:t xml:space="preserve">The quantity of DRRS “for dispatchable generation facilities” is “based on historical variations in generation availability for each season based on a targeted reliability standard or goal, </w:t>
              </w:r>
              <w:r w:rsidRPr="007E7E95">
                <w:t>including intermittency of non-dispatchable generation facilities and forced outage rates</w:t>
              </w:r>
              <w:r>
                <w:t>”;</w:t>
              </w:r>
              <w:r>
                <w:rPr>
                  <w:rStyle w:val="FootnoteReference"/>
                </w:rPr>
                <w:footnoteReference w:id="3"/>
              </w:r>
            </w:ins>
          </w:p>
          <w:p w14:paraId="0D2FED47" w14:textId="77777777" w:rsidR="001E564D" w:rsidRDefault="001E564D" w:rsidP="001E564D">
            <w:pPr>
              <w:pStyle w:val="NormalArial"/>
              <w:numPr>
                <w:ilvl w:val="0"/>
                <w:numId w:val="7"/>
              </w:numPr>
              <w:spacing w:before="120" w:after="120"/>
              <w:rPr>
                <w:ins w:id="7" w:author="Luminant 092324" w:date="2024-09-23T15:32:00Z"/>
              </w:rPr>
            </w:pPr>
            <w:ins w:id="8" w:author="Luminant 092324" w:date="2024-09-23T15:32:00Z">
              <w:r>
                <w:lastRenderedPageBreak/>
                <w:t>A resource is required to “be capable of running at least four hours at the resource’s high sustainable limit”</w:t>
              </w:r>
              <w:r>
                <w:rPr>
                  <w:rStyle w:val="FootnoteReference"/>
                </w:rPr>
                <w:footnoteReference w:id="4"/>
              </w:r>
              <w:r>
                <w:t xml:space="preserve"> (though ERCOT “</w:t>
              </w:r>
              <w:r w:rsidRPr="007E7E95">
                <w:t>may require a resource to be capable of running for more than four hours as the organization determines is needed</w:t>
              </w:r>
              <w:r>
                <w:t>”</w:t>
              </w:r>
              <w:r>
                <w:rPr>
                  <w:rStyle w:val="FootnoteReference"/>
                </w:rPr>
                <w:footnoteReference w:id="5"/>
              </w:r>
              <w:r>
                <w:t>), “be online and dispatchable not more than two hours after being called on for deployment”,</w:t>
              </w:r>
              <w:r>
                <w:rPr>
                  <w:rStyle w:val="FootnoteReference"/>
                </w:rPr>
                <w:footnoteReference w:id="6"/>
              </w:r>
              <w:r>
                <w:t xml:space="preserve"> and “have the </w:t>
              </w:r>
              <w:r w:rsidRPr="007E7E95">
                <w:t>dispatchable flexibility to address inter-hour operational challenges</w:t>
              </w:r>
              <w:r>
                <w:t>”;</w:t>
              </w:r>
              <w:r>
                <w:rPr>
                  <w:rStyle w:val="FootnoteReference"/>
                </w:rPr>
                <w:footnoteReference w:id="7"/>
              </w:r>
              <w:r>
                <w:t xml:space="preserve"> and</w:t>
              </w:r>
            </w:ins>
          </w:p>
          <w:p w14:paraId="4918E1BC" w14:textId="77777777" w:rsidR="00865B19" w:rsidRDefault="001E564D" w:rsidP="001E564D">
            <w:pPr>
              <w:pStyle w:val="NormalArial"/>
              <w:numPr>
                <w:ilvl w:val="0"/>
                <w:numId w:val="7"/>
              </w:numPr>
              <w:spacing w:before="120" w:after="120"/>
              <w:rPr>
                <w:ins w:id="17" w:author="Luminant 092324" w:date="2024-09-23T15:33:00Z"/>
              </w:rPr>
            </w:pPr>
            <w:ins w:id="18" w:author="Luminant 092324" w:date="2024-09-23T15:32:00Z">
              <w:r>
                <w:t>“Reduce the amount of reliability unit commitment by the amount of [DRRS] procured.”</w:t>
              </w:r>
              <w:r>
                <w:rPr>
                  <w:rStyle w:val="FootnoteReference"/>
                </w:rPr>
                <w:footnoteReference w:id="8"/>
              </w:r>
            </w:ins>
          </w:p>
          <w:p w14:paraId="0159E129" w14:textId="0B245DD2" w:rsidR="001E564D" w:rsidRPr="00643E5E" w:rsidRDefault="001E564D" w:rsidP="001E564D">
            <w:pPr>
              <w:pStyle w:val="NormalArial"/>
              <w:spacing w:before="120" w:after="120"/>
            </w:pPr>
          </w:p>
        </w:tc>
      </w:tr>
    </w:tbl>
    <w:p w14:paraId="2F40419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83445F" w14:textId="77777777">
        <w:trPr>
          <w:trHeight w:val="350"/>
        </w:trPr>
        <w:tc>
          <w:tcPr>
            <w:tcW w:w="10440" w:type="dxa"/>
            <w:tcBorders>
              <w:bottom w:val="single" w:sz="4" w:space="0" w:color="auto"/>
            </w:tcBorders>
            <w:shd w:val="clear" w:color="auto" w:fill="FFFFFF"/>
            <w:vAlign w:val="center"/>
          </w:tcPr>
          <w:p w14:paraId="4F202048" w14:textId="77777777" w:rsidR="00152993" w:rsidRDefault="00152993">
            <w:pPr>
              <w:pStyle w:val="Header"/>
              <w:jc w:val="center"/>
            </w:pPr>
            <w:r>
              <w:t>Revised Proposed Protocol Language</w:t>
            </w:r>
          </w:p>
        </w:tc>
      </w:tr>
    </w:tbl>
    <w:p w14:paraId="2CE2BEAA" w14:textId="77777777" w:rsidR="00865B19" w:rsidRPr="00865B19" w:rsidRDefault="00865B19" w:rsidP="00865B19">
      <w:pPr>
        <w:keepNext/>
        <w:spacing w:before="240" w:after="240"/>
        <w:outlineLvl w:val="1"/>
        <w:rPr>
          <w:rFonts w:eastAsia="SimSun"/>
          <w:b/>
          <w:szCs w:val="20"/>
        </w:rPr>
      </w:pPr>
      <w:bookmarkStart w:id="21" w:name="_Toc73847662"/>
      <w:bookmarkStart w:id="22" w:name="_Toc118224377"/>
      <w:bookmarkStart w:id="23" w:name="_Toc118909445"/>
      <w:bookmarkStart w:id="24" w:name="_Toc205190238"/>
      <w:r w:rsidRPr="00865B19">
        <w:rPr>
          <w:rFonts w:eastAsia="SimSun"/>
          <w:b/>
          <w:szCs w:val="20"/>
        </w:rPr>
        <w:t>2.1</w:t>
      </w:r>
      <w:r w:rsidRPr="00865B19">
        <w:rPr>
          <w:rFonts w:eastAsia="SimSun"/>
          <w:b/>
          <w:szCs w:val="20"/>
        </w:rPr>
        <w:tab/>
        <w:t>DEFINITIONS</w:t>
      </w:r>
      <w:bookmarkEnd w:id="21"/>
      <w:bookmarkEnd w:id="22"/>
      <w:bookmarkEnd w:id="23"/>
      <w:bookmarkEnd w:id="24"/>
    </w:p>
    <w:p w14:paraId="11B9448C" w14:textId="77777777" w:rsidR="00865B19" w:rsidRPr="00865B19" w:rsidRDefault="00865B19" w:rsidP="00865B19">
      <w:pPr>
        <w:spacing w:before="240" w:after="240"/>
        <w:rPr>
          <w:rFonts w:eastAsia="SimSun"/>
          <w:b/>
          <w:bCs/>
        </w:rPr>
      </w:pPr>
      <w:r w:rsidRPr="00865B19">
        <w:rPr>
          <w:rFonts w:eastAsia="SimSun"/>
          <w:b/>
          <w:bCs/>
        </w:rPr>
        <w:t>Ancillary Service Resource Responsibility</w:t>
      </w:r>
      <w:ins w:id="25" w:author="ERCOT" w:date="2024-01-29T16:07:00Z">
        <w:r w:rsidRPr="00865B19">
          <w:rPr>
            <w:rFonts w:eastAsia="SimSun"/>
            <w:b/>
            <w:bCs/>
          </w:rPr>
          <w:t xml:space="preserve"> for Dispatchable Reliability Reserve Service (DRRS)</w:t>
        </w:r>
      </w:ins>
    </w:p>
    <w:p w14:paraId="0B875899" w14:textId="77777777" w:rsidR="00865B19" w:rsidRPr="00865B19" w:rsidRDefault="00865B19" w:rsidP="00865B19">
      <w:pPr>
        <w:spacing w:after="240"/>
        <w:rPr>
          <w:rFonts w:eastAsia="SimSun"/>
        </w:rPr>
      </w:pPr>
      <w:r w:rsidRPr="00865B19">
        <w:rPr>
          <w:rFonts w:eastAsia="SimSun"/>
        </w:rPr>
        <w:t xml:space="preserve">The MW of </w:t>
      </w:r>
      <w:ins w:id="26" w:author="ERCOT" w:date="2024-01-09T09:40:00Z">
        <w:r w:rsidRPr="00865B19">
          <w:rPr>
            <w:rFonts w:eastAsia="SimSun"/>
          </w:rPr>
          <w:t>Dispatchable Reliability Reserve Service (DRRS)</w:t>
        </w:r>
        <w:del w:id="27" w:author="ERCOT" w:date="2024-01-29T16:07:00Z">
          <w:r w:rsidRPr="00865B19">
            <w:rPr>
              <w:rFonts w:eastAsia="SimSun"/>
            </w:rPr>
            <w:delText xml:space="preserve"> </w:delText>
          </w:r>
        </w:del>
      </w:ins>
      <w:del w:id="28" w:author="ERCOT" w:date="2024-01-09T09:39:00Z">
        <w:r w:rsidRPr="00865B19" w:rsidDel="00B476D7">
          <w:rPr>
            <w:rFonts w:eastAsia="SimSun"/>
          </w:rPr>
          <w:delText>an</w:delText>
        </w:r>
      </w:del>
      <w:del w:id="29" w:author="ERCOT" w:date="2024-01-29T16:07:00Z">
        <w:r w:rsidRPr="00865B19">
          <w:rPr>
            <w:rFonts w:eastAsia="SimSun"/>
          </w:rPr>
          <w:delText xml:space="preserve"> Ancillary Service</w:delText>
        </w:r>
      </w:del>
      <w:r w:rsidRPr="00865B19">
        <w:rPr>
          <w:rFonts w:eastAsia="SimSun"/>
        </w:rP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rsidDel="008505EE" w14:paraId="63227A9C" w14:textId="77777777" w:rsidTr="00C812E5">
        <w:trPr>
          <w:trHeight w:val="386"/>
          <w:del w:id="30" w:author="ERCOT" w:date="2024-03-19T10:28:00Z"/>
        </w:trPr>
        <w:tc>
          <w:tcPr>
            <w:tcW w:w="9350" w:type="dxa"/>
            <w:shd w:val="pct12" w:color="auto" w:fill="auto"/>
          </w:tcPr>
          <w:p w14:paraId="625E9FBA" w14:textId="77777777" w:rsidR="00865B19" w:rsidRPr="00865B19" w:rsidDel="008505EE" w:rsidRDefault="00865B19" w:rsidP="00865B19">
            <w:pPr>
              <w:spacing w:before="120" w:after="240"/>
              <w:rPr>
                <w:del w:id="31" w:author="ERCOT" w:date="2024-03-19T10:28:00Z"/>
                <w:rFonts w:eastAsia="SimSun"/>
                <w:b/>
                <w:i/>
                <w:iCs/>
              </w:rPr>
            </w:pPr>
            <w:bookmarkStart w:id="32" w:name="_Toc205190253"/>
            <w:del w:id="33" w:author="ERCOT" w:date="2024-03-19T10:28:00Z">
              <w:r w:rsidRPr="00865B19" w:rsidDel="008505EE">
                <w:rPr>
                  <w:rFonts w:eastAsia="SimSun"/>
                  <w:b/>
                  <w:i/>
                  <w:iCs/>
                </w:rPr>
                <w:delText>[NPRR1013:  Delete the above definition “Ancillary Service Resource Responsibility” upon system implementation of the Real-Time Co-Optimization (RTC) project.]</w:delText>
              </w:r>
            </w:del>
          </w:p>
        </w:tc>
      </w:tr>
    </w:tbl>
    <w:bookmarkEnd w:id="32"/>
    <w:p w14:paraId="3CC69CEC" w14:textId="77777777" w:rsidR="00865B19" w:rsidRPr="00865B19" w:rsidRDefault="00865B19" w:rsidP="00865B19">
      <w:pPr>
        <w:spacing w:before="240" w:after="240"/>
        <w:rPr>
          <w:ins w:id="34" w:author="ERCOT" w:date="2024-03-15T17:18:00Z"/>
          <w:rFonts w:eastAsia="SimSun"/>
          <w:b/>
          <w:bCs/>
        </w:rPr>
      </w:pPr>
      <w:ins w:id="35" w:author="ERCOT" w:date="2024-03-15T17:17:00Z">
        <w:r w:rsidRPr="00865B19">
          <w:rPr>
            <w:rFonts w:eastAsia="SimSun"/>
            <w:b/>
            <w:bCs/>
          </w:rPr>
          <w:t xml:space="preserve">Ancillary Service Supply Responsibility </w:t>
        </w:r>
      </w:ins>
      <w:ins w:id="36" w:author="ERCOT" w:date="2024-03-15T17:18:00Z">
        <w:r w:rsidRPr="00865B19">
          <w:rPr>
            <w:rFonts w:eastAsia="SimSun"/>
            <w:b/>
            <w:bCs/>
          </w:rPr>
          <w:t>for Dispatchable Reliability Reserve Service (DRRS)</w:t>
        </w:r>
      </w:ins>
    </w:p>
    <w:p w14:paraId="2A7ED2F1" w14:textId="77777777" w:rsidR="00865B19" w:rsidRPr="00865B19" w:rsidRDefault="00865B19" w:rsidP="00865B19">
      <w:pPr>
        <w:spacing w:after="240"/>
        <w:rPr>
          <w:rFonts w:eastAsia="SimSun"/>
        </w:rPr>
      </w:pPr>
      <w:ins w:id="37" w:author="ERCOT" w:date="2024-03-15T17:18:00Z">
        <w:r w:rsidRPr="00865B19">
          <w:rPr>
            <w:rFonts w:eastAsia="SimSun"/>
          </w:rPr>
          <w:t xml:space="preserve">The net amount of </w:t>
        </w:r>
      </w:ins>
      <w:ins w:id="38" w:author="ERCOT" w:date="2024-03-19T13:25:00Z">
        <w:r w:rsidRPr="00865B19">
          <w:rPr>
            <w:rFonts w:eastAsia="SimSun"/>
          </w:rPr>
          <w:t>Dispatchable Reliability Reserve Service (</w:t>
        </w:r>
      </w:ins>
      <w:ins w:id="39" w:author="ERCOT" w:date="2024-03-15T17:18:00Z">
        <w:r w:rsidRPr="00865B19">
          <w:rPr>
            <w:rFonts w:eastAsia="SimSun"/>
          </w:rPr>
          <w:t>DRRS</w:t>
        </w:r>
      </w:ins>
      <w:ins w:id="40" w:author="ERCOT" w:date="2024-03-19T13:25:00Z">
        <w:r w:rsidRPr="00865B19">
          <w:rPr>
            <w:rFonts w:eastAsia="SimSun"/>
          </w:rPr>
          <w:t>)</w:t>
        </w:r>
      </w:ins>
      <w:ins w:id="41" w:author="ERCOT" w:date="2024-03-15T17:18:00Z">
        <w:r w:rsidRPr="00865B19">
          <w:rPr>
            <w:rFonts w:eastAsia="SimSun"/>
          </w:rPr>
          <w:t xml:space="preserve"> that a Qualified Scheduling Entity (QSE) is o</w:t>
        </w:r>
      </w:ins>
      <w:ins w:id="42" w:author="ERCOT" w:date="2024-03-15T17:19:00Z">
        <w:r w:rsidRPr="00865B19">
          <w:rPr>
            <w:rFonts w:eastAsia="SimSun"/>
          </w:rPr>
          <w:t>bligated to provide to ERCOT, by hour and service type.</w:t>
        </w:r>
      </w:ins>
    </w:p>
    <w:p w14:paraId="5E6F2CC8" w14:textId="77777777" w:rsidR="00865B19" w:rsidRPr="00865B19" w:rsidDel="000A63BC" w:rsidRDefault="00865B19" w:rsidP="00865B19">
      <w:pPr>
        <w:spacing w:after="240"/>
        <w:rPr>
          <w:del w:id="43" w:author="ERCOT" w:date="2024-01-29T15:50:00Z"/>
          <w:rFonts w:eastAsia="SimSun"/>
          <w:b/>
          <w:bCs/>
        </w:rPr>
      </w:pPr>
      <w:ins w:id="44" w:author="ERCOT" w:date="2024-01-29T15:51:00Z">
        <w:r w:rsidRPr="00865B19">
          <w:rPr>
            <w:rFonts w:eastAsia="SimSun"/>
            <w:b/>
            <w:bCs/>
          </w:rPr>
          <w:t>Dispatc</w:t>
        </w:r>
      </w:ins>
      <w:ins w:id="45" w:author="ERCOT" w:date="2024-02-21T17:25:00Z">
        <w:r w:rsidRPr="00865B19">
          <w:rPr>
            <w:rFonts w:eastAsia="SimSun"/>
            <w:b/>
            <w:bCs/>
          </w:rPr>
          <w:t>h</w:t>
        </w:r>
      </w:ins>
      <w:ins w:id="46" w:author="ERCOT" w:date="2024-01-29T15:51:00Z">
        <w:r w:rsidRPr="00865B19">
          <w:rPr>
            <w:rFonts w:eastAsia="SimSun"/>
            <w:b/>
            <w:bCs/>
          </w:rPr>
          <w:t>able Reliability Reserve Service (DRRS)</w:t>
        </w:r>
      </w:ins>
      <w:ins w:id="47" w:author="ERCOT" w:date="2024-05-10T08:58:00Z">
        <w:r w:rsidRPr="00865B19">
          <w:rPr>
            <w:rFonts w:eastAsia="SimSun"/>
            <w:b/>
            <w:bCs/>
          </w:rPr>
          <w:t xml:space="preserve"> </w:t>
        </w:r>
      </w:ins>
    </w:p>
    <w:p w14:paraId="6A15EE90" w14:textId="1E6A9589" w:rsidR="00865B19" w:rsidRPr="00865B19" w:rsidRDefault="00865B19" w:rsidP="00865B19">
      <w:pPr>
        <w:spacing w:after="240"/>
        <w:rPr>
          <w:ins w:id="48" w:author="ERCOT" w:date="2024-05-10T16:07:00Z"/>
          <w:rFonts w:eastAsia="SimSun"/>
        </w:rPr>
      </w:pPr>
      <w:bookmarkStart w:id="49" w:name="_Hlk161665448"/>
      <w:ins w:id="50" w:author="ERCOT" w:date="2024-05-10T16:07:00Z">
        <w:r w:rsidRPr="00865B19">
          <w:rPr>
            <w:rFonts w:eastAsia="SimSun"/>
          </w:rPr>
          <w:t xml:space="preserve">An Ancillary Service that is provided using capacity from a Generation Resource that can be On-Line within two hours and can operate at its High Sustained Limit (HSL) for </w:t>
        </w:r>
        <w:del w:id="51" w:author="Luminant 092324" w:date="2024-09-21T01:41:00Z">
          <w:r w:rsidRPr="00865B19" w:rsidDel="00D90796">
            <w:rPr>
              <w:rFonts w:eastAsia="SimSun"/>
            </w:rPr>
            <w:delText xml:space="preserve">at least four </w:delText>
          </w:r>
        </w:del>
      </w:ins>
      <w:proofErr w:type="gramStart"/>
      <w:ins w:id="52" w:author="Luminant 092324" w:date="2024-09-21T01:41:00Z">
        <w:r w:rsidR="00D90796">
          <w:rPr>
            <w:rFonts w:eastAsia="SimSun"/>
          </w:rPr>
          <w:t>a nu</w:t>
        </w:r>
      </w:ins>
      <w:ins w:id="53" w:author="Luminant 092324" w:date="2024-09-21T01:42:00Z">
        <w:r w:rsidR="00D90796">
          <w:rPr>
            <w:rFonts w:eastAsia="SimSun"/>
          </w:rPr>
          <w:t>mber of</w:t>
        </w:r>
        <w:proofErr w:type="gramEnd"/>
        <w:r w:rsidR="00D90796">
          <w:rPr>
            <w:rFonts w:eastAsia="SimSun"/>
          </w:rPr>
          <w:t xml:space="preserve"> </w:t>
        </w:r>
      </w:ins>
      <w:ins w:id="54" w:author="ERCOT" w:date="2024-05-10T16:07:00Z">
        <w:r w:rsidRPr="00865B19">
          <w:rPr>
            <w:rFonts w:eastAsia="SimSun"/>
          </w:rPr>
          <w:t>consecutive hours</w:t>
        </w:r>
      </w:ins>
      <w:ins w:id="55" w:author="Luminant 092324" w:date="2024-09-21T01:42:00Z">
        <w:r w:rsidR="00D90796">
          <w:t>, as determined by ERCOT, but no less than four hours</w:t>
        </w:r>
      </w:ins>
      <w:ins w:id="56" w:author="ERCOT" w:date="2024-05-10T16:07:00Z">
        <w:r w:rsidRPr="00865B19">
          <w:rPr>
            <w:rFonts w:eastAsia="SimSun"/>
          </w:rPr>
          <w:t xml:space="preserve">.  It is a market mechanism designed to manage grid uncertainty while mitigating the need for Reliability </w:t>
        </w:r>
        <w:r w:rsidRPr="00865B19">
          <w:rPr>
            <w:rFonts w:eastAsia="SimSun"/>
          </w:rPr>
          <w:lastRenderedPageBreak/>
          <w:t>Unit Commitment (RUC) instructions</w:t>
        </w:r>
      </w:ins>
      <w:ins w:id="57" w:author="Luminant 092324" w:date="2024-09-21T01:42:00Z">
        <w:r w:rsidR="00D90796">
          <w:rPr>
            <w:rFonts w:eastAsia="SimSun"/>
          </w:rPr>
          <w:t xml:space="preserve"> </w:t>
        </w:r>
        <w:r w:rsidR="00D90796">
          <w:t xml:space="preserve">and </w:t>
        </w:r>
      </w:ins>
      <w:ins w:id="58" w:author="Luminant 092324" w:date="2024-09-21T09:06:00Z">
        <w:r w:rsidR="00A4172C">
          <w:t xml:space="preserve">to </w:t>
        </w:r>
      </w:ins>
      <w:ins w:id="59" w:author="Luminant 092324" w:date="2024-09-21T01:42:00Z">
        <w:r w:rsidR="00D90796">
          <w:t>ensur</w:t>
        </w:r>
      </w:ins>
      <w:ins w:id="60" w:author="Luminant 092324" w:date="2024-09-21T09:06:00Z">
        <w:r w:rsidR="00A4172C">
          <w:t>e</w:t>
        </w:r>
      </w:ins>
      <w:ins w:id="61" w:author="Luminant 092324" w:date="2024-09-21T01:42:00Z">
        <w:r w:rsidR="00D90796">
          <w:t xml:space="preserve"> appropriate reliability during extreme heat and extreme cold weather conditions and during times of low non-dispatchable power production in the power region through compliance with the reliability standard adopted by the Public Utility Commission of Texas</w:t>
        </w:r>
      </w:ins>
      <w:ins w:id="62" w:author="Luminant 092324" w:date="2024-09-23T15:35:00Z">
        <w:r w:rsidR="002D6874">
          <w:t xml:space="preserve"> (PUCT)</w:t>
        </w:r>
      </w:ins>
      <w:ins w:id="63" w:author="ERCOT" w:date="2024-05-10T16:07:00Z">
        <w:r w:rsidRPr="00865B19">
          <w:rPr>
            <w:rFonts w:eastAsia="SimSun"/>
          </w:rPr>
          <w:t>.</w:t>
        </w:r>
      </w:ins>
    </w:p>
    <w:p w14:paraId="666DF874" w14:textId="77777777" w:rsidR="00865B19" w:rsidRPr="00865B19" w:rsidRDefault="00865B19" w:rsidP="00865B19">
      <w:pPr>
        <w:keepNext/>
        <w:tabs>
          <w:tab w:val="left" w:pos="900"/>
        </w:tabs>
        <w:spacing w:before="240" w:after="240"/>
        <w:ind w:left="907" w:hanging="907"/>
        <w:outlineLvl w:val="1"/>
        <w:rPr>
          <w:rFonts w:eastAsia="SimSun"/>
          <w:szCs w:val="20"/>
        </w:rPr>
      </w:pPr>
      <w:r w:rsidRPr="00865B19">
        <w:rPr>
          <w:rFonts w:eastAsia="SimSun"/>
          <w:b/>
          <w:szCs w:val="20"/>
        </w:rPr>
        <w:t>Qualified Scheduling Entity (QSE)-Committed Interval</w:t>
      </w:r>
    </w:p>
    <w:p w14:paraId="23E17ACB" w14:textId="77777777" w:rsidR="00865B19" w:rsidRPr="00865B19" w:rsidRDefault="00865B19" w:rsidP="00865B19">
      <w:pPr>
        <w:spacing w:after="240"/>
        <w:rPr>
          <w:rFonts w:eastAsia="SimSun"/>
        </w:rPr>
      </w:pPr>
      <w:r w:rsidRPr="00865B19">
        <w:rPr>
          <w:rFonts w:eastAsia="SimSun"/>
          <w:color w:val="000000"/>
        </w:rPr>
        <w:t xml:space="preserve">A Settlement Interval for which the QSE for a Resource has committed the Resource without a Reliability Unit Commitment (RUC) instruction </w:t>
      </w:r>
      <w:ins w:id="64" w:author="ERCOT" w:date="2024-03-18T14:44:00Z">
        <w:r w:rsidRPr="00865B19">
          <w:rPr>
            <w:rFonts w:eastAsia="SimSun"/>
            <w:color w:val="000000"/>
          </w:rPr>
          <w:t>o</w:t>
        </w:r>
      </w:ins>
      <w:ins w:id="65" w:author="ERCOT" w:date="2024-03-18T14:45:00Z">
        <w:r w:rsidRPr="00865B19">
          <w:rPr>
            <w:rFonts w:eastAsia="SimSun"/>
            <w:color w:val="000000"/>
          </w:rPr>
          <w:t xml:space="preserve">r a deployment for </w:t>
        </w:r>
      </w:ins>
      <w:ins w:id="66" w:author="ERCOT" w:date="2024-03-19T13:23:00Z">
        <w:r w:rsidRPr="00865B19">
          <w:rPr>
            <w:rFonts w:eastAsia="SimSun"/>
            <w:color w:val="000000"/>
          </w:rPr>
          <w:t>Dispatchable Reliability Reserve Service (</w:t>
        </w:r>
      </w:ins>
      <w:ins w:id="67" w:author="ERCOT" w:date="2024-03-18T14:45:00Z">
        <w:r w:rsidRPr="00865B19">
          <w:rPr>
            <w:rFonts w:eastAsia="SimSun"/>
            <w:color w:val="000000"/>
          </w:rPr>
          <w:t>DRRS</w:t>
        </w:r>
      </w:ins>
      <w:ins w:id="68" w:author="ERCOT" w:date="2024-03-19T13:23:00Z">
        <w:r w:rsidRPr="00865B19">
          <w:rPr>
            <w:rFonts w:eastAsia="SimSun"/>
            <w:color w:val="000000"/>
          </w:rPr>
          <w:t>)</w:t>
        </w:r>
      </w:ins>
      <w:ins w:id="69" w:author="ERCOT" w:date="2024-03-18T14:45:00Z">
        <w:r w:rsidRPr="00865B19">
          <w:rPr>
            <w:rFonts w:eastAsia="SimSun"/>
            <w:color w:val="000000"/>
          </w:rPr>
          <w:t xml:space="preserve"> </w:t>
        </w:r>
      </w:ins>
      <w:r w:rsidRPr="00865B19">
        <w:rPr>
          <w:rFonts w:eastAsia="SimSun"/>
          <w:color w:val="000000"/>
        </w:rPr>
        <w:t>to commit it.  For Settlement purposes, a</w:t>
      </w:r>
      <w:r w:rsidRPr="00865B19">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1C3092DE" w14:textId="77777777" w:rsidR="00865B19" w:rsidRPr="00865B19" w:rsidRDefault="00865B19" w:rsidP="00865B19">
      <w:pPr>
        <w:spacing w:after="240"/>
        <w:rPr>
          <w:rFonts w:eastAsia="SimSun"/>
        </w:rPr>
      </w:pPr>
      <w:r w:rsidRPr="00865B19">
        <w:rPr>
          <w:rFonts w:eastAsia="SimSun"/>
          <w:b/>
          <w:bCs/>
        </w:rPr>
        <w:t>Reliability Unit Commitment for Additional Capacity (RUCAC)-Hour</w:t>
      </w:r>
      <w:r w:rsidRPr="00865B19">
        <w:rPr>
          <w:rFonts w:eastAsia="SimSun"/>
        </w:rPr>
        <w:t xml:space="preserve"> </w:t>
      </w:r>
    </w:p>
    <w:p w14:paraId="0E7F0F51" w14:textId="77777777" w:rsidR="00865B19" w:rsidRPr="00865B19" w:rsidRDefault="00865B19" w:rsidP="00865B19">
      <w:pPr>
        <w:spacing w:after="240"/>
        <w:rPr>
          <w:rFonts w:eastAsia="SimSun"/>
        </w:rPr>
      </w:pPr>
      <w:r w:rsidRPr="00865B19">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70" w:author="ERCOT" w:date="2024-05-20T15:57:00Z">
        <w:r w:rsidRPr="00865B19">
          <w:rPr>
            <w:rFonts w:eastAsia="SimSun"/>
          </w:rPr>
          <w:t xml:space="preserve"> or DRRS deployed</w:t>
        </w:r>
      </w:ins>
      <w:r w:rsidRPr="00865B19">
        <w:rPr>
          <w:rFonts w:eastAsia="SimSun"/>
        </w:rPr>
        <w:t>.</w:t>
      </w:r>
    </w:p>
    <w:p w14:paraId="3B7B4089" w14:textId="77777777" w:rsidR="00865B19" w:rsidRPr="00865B19" w:rsidRDefault="00865B19" w:rsidP="00865B19">
      <w:pPr>
        <w:spacing w:after="240"/>
        <w:rPr>
          <w:rFonts w:eastAsia="SimSun"/>
          <w:b/>
          <w:bCs/>
        </w:rPr>
      </w:pPr>
      <w:r w:rsidRPr="00865B19">
        <w:rPr>
          <w:rFonts w:eastAsia="SimSun"/>
          <w:b/>
          <w:bCs/>
        </w:rPr>
        <w:t xml:space="preserve">Reliability Unit Commitment for Additional Capacity (RUCAC)-Interval </w:t>
      </w:r>
    </w:p>
    <w:p w14:paraId="0267A4C2" w14:textId="77777777" w:rsidR="00865B19" w:rsidRPr="00865B19" w:rsidRDefault="00865B19" w:rsidP="00865B19">
      <w:pPr>
        <w:spacing w:after="240"/>
        <w:rPr>
          <w:rFonts w:eastAsia="SimSun"/>
          <w:color w:val="000000"/>
        </w:rPr>
      </w:pPr>
      <w:r w:rsidRPr="00865B19">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71" w:author="ERCOT" w:date="2024-05-20T15:53:00Z">
        <w:r w:rsidRPr="00865B19">
          <w:rPr>
            <w:rFonts w:eastAsia="SimSun"/>
          </w:rPr>
          <w:t xml:space="preserve"> or DRRS deployed</w:t>
        </w:r>
      </w:ins>
      <w:r w:rsidRPr="00865B19">
        <w:rPr>
          <w:rFonts w:eastAsia="SimSun"/>
        </w:rPr>
        <w:t>.</w:t>
      </w:r>
    </w:p>
    <w:p w14:paraId="5D2869E9" w14:textId="77777777" w:rsidR="00865B19" w:rsidRPr="00865B19" w:rsidRDefault="00865B19" w:rsidP="00865B19">
      <w:pPr>
        <w:keepNext/>
        <w:numPr>
          <w:ilvl w:val="1"/>
          <w:numId w:val="0"/>
        </w:numPr>
        <w:spacing w:before="240" w:after="360"/>
        <w:outlineLvl w:val="1"/>
        <w:rPr>
          <w:rFonts w:eastAsia="SimSun"/>
          <w:b/>
          <w:szCs w:val="20"/>
        </w:rPr>
      </w:pPr>
      <w:bookmarkStart w:id="72" w:name="_Toc118224650"/>
      <w:bookmarkStart w:id="73" w:name="_Toc118909718"/>
      <w:bookmarkStart w:id="74" w:name="_Toc205190567"/>
      <w:bookmarkEnd w:id="49"/>
      <w:r w:rsidRPr="00865B19">
        <w:rPr>
          <w:rFonts w:eastAsia="SimSun"/>
          <w:b/>
          <w:szCs w:val="20"/>
        </w:rPr>
        <w:t>2.2</w:t>
      </w:r>
      <w:r w:rsidRPr="00865B19">
        <w:rPr>
          <w:rFonts w:eastAsia="SimSun"/>
          <w:b/>
          <w:szCs w:val="20"/>
        </w:rPr>
        <w:tab/>
        <w:t>ACRONYMS AND ABBREVIATIONS</w:t>
      </w:r>
      <w:bookmarkEnd w:id="72"/>
      <w:bookmarkEnd w:id="73"/>
      <w:bookmarkEnd w:id="74"/>
    </w:p>
    <w:p w14:paraId="7273FBC4" w14:textId="77777777" w:rsidR="00865B19" w:rsidRPr="00865B19" w:rsidRDefault="00865B19" w:rsidP="00865B19">
      <w:pPr>
        <w:tabs>
          <w:tab w:val="left" w:pos="2160"/>
        </w:tabs>
        <w:rPr>
          <w:ins w:id="75" w:author="ERCOT" w:date="2024-01-08T10:56:00Z"/>
          <w:rFonts w:eastAsia="SimSun"/>
        </w:rPr>
      </w:pPr>
      <w:ins w:id="76" w:author="ERCOT" w:date="2024-01-08T10:56:00Z">
        <w:r w:rsidRPr="00865B19">
          <w:rPr>
            <w:rFonts w:eastAsia="SimSun"/>
            <w:b/>
          </w:rPr>
          <w:t>DRRS</w:t>
        </w:r>
        <w:r w:rsidRPr="00865B19">
          <w:rPr>
            <w:rFonts w:eastAsia="SimSun"/>
            <w:b/>
          </w:rPr>
          <w:tab/>
        </w:r>
        <w:r w:rsidRPr="00865B19">
          <w:rPr>
            <w:rFonts w:eastAsia="SimSun"/>
          </w:rPr>
          <w:t>Dispatchable Reliability Reserve Service</w:t>
        </w:r>
      </w:ins>
    </w:p>
    <w:p w14:paraId="668E832A" w14:textId="77777777" w:rsidR="00865B19" w:rsidRPr="00865B19" w:rsidRDefault="00865B19" w:rsidP="00865B19">
      <w:pPr>
        <w:rPr>
          <w:ins w:id="77" w:author="ERCOT" w:date="2024-01-08T12:59:00Z"/>
          <w:rFonts w:eastAsia="SimSun"/>
        </w:rPr>
      </w:pPr>
    </w:p>
    <w:p w14:paraId="044AD0EE" w14:textId="77777777" w:rsidR="00865B19" w:rsidRPr="00865B19" w:rsidRDefault="00865B19" w:rsidP="00865B19">
      <w:pPr>
        <w:keepNext/>
        <w:tabs>
          <w:tab w:val="left" w:pos="1080"/>
        </w:tabs>
        <w:spacing w:before="240" w:after="240"/>
        <w:ind w:left="1080" w:hanging="1080"/>
        <w:outlineLvl w:val="2"/>
        <w:rPr>
          <w:rFonts w:eastAsia="SimSun"/>
          <w:b/>
          <w:bCs/>
          <w:i/>
          <w:szCs w:val="20"/>
        </w:rPr>
      </w:pPr>
      <w:bookmarkStart w:id="78" w:name="_Toc204048508"/>
      <w:bookmarkStart w:id="79" w:name="_Toc400526095"/>
      <w:bookmarkStart w:id="80" w:name="_Toc405534413"/>
      <w:bookmarkStart w:id="81" w:name="_Toc406570426"/>
      <w:bookmarkStart w:id="82" w:name="_Toc410910578"/>
      <w:bookmarkStart w:id="83" w:name="_Toc411841006"/>
      <w:bookmarkStart w:id="84" w:name="_Toc422146968"/>
      <w:bookmarkStart w:id="85" w:name="_Toc433020564"/>
      <w:bookmarkStart w:id="86" w:name="_Toc437262005"/>
      <w:bookmarkStart w:id="87" w:name="_Toc478375177"/>
      <w:bookmarkStart w:id="88" w:name="_Toc91055053"/>
      <w:bookmarkStart w:id="89" w:name="_Toc135988922"/>
      <w:r w:rsidRPr="00865B19">
        <w:rPr>
          <w:rFonts w:eastAsia="SimSun"/>
          <w:b/>
          <w:bCs/>
          <w:i/>
          <w:szCs w:val="20"/>
        </w:rPr>
        <w:t>3.2.3</w:t>
      </w:r>
      <w:r w:rsidRPr="00865B19">
        <w:rPr>
          <w:rFonts w:eastAsia="SimSun"/>
          <w:b/>
          <w:bCs/>
          <w:i/>
          <w:szCs w:val="20"/>
        </w:rPr>
        <w:tab/>
        <w:t>Short-Term System Adequacy Reports</w:t>
      </w:r>
      <w:bookmarkEnd w:id="78"/>
      <w:bookmarkEnd w:id="79"/>
      <w:bookmarkEnd w:id="80"/>
      <w:bookmarkEnd w:id="81"/>
      <w:bookmarkEnd w:id="82"/>
      <w:bookmarkEnd w:id="83"/>
      <w:bookmarkEnd w:id="84"/>
      <w:bookmarkEnd w:id="85"/>
      <w:bookmarkEnd w:id="86"/>
      <w:bookmarkEnd w:id="87"/>
      <w:bookmarkEnd w:id="88"/>
      <w:bookmarkEnd w:id="89"/>
    </w:p>
    <w:p w14:paraId="453DF8CD" w14:textId="77777777" w:rsidR="00865B19" w:rsidRPr="00865B19" w:rsidRDefault="00865B19" w:rsidP="00865B19">
      <w:pPr>
        <w:spacing w:after="240"/>
        <w:ind w:left="720" w:hanging="720"/>
        <w:rPr>
          <w:rFonts w:eastAsia="SimSun"/>
          <w:iCs/>
          <w:color w:val="000000"/>
        </w:rPr>
      </w:pPr>
      <w:r w:rsidRPr="00865B19">
        <w:rPr>
          <w:rFonts w:eastAsia="SimSun"/>
          <w:iCs/>
          <w:color w:val="000000"/>
        </w:rPr>
        <w:t>(1)</w:t>
      </w:r>
      <w:r w:rsidRPr="00865B19">
        <w:rPr>
          <w:rFonts w:eastAsia="SimSun"/>
          <w:iCs/>
          <w:color w:val="000000"/>
        </w:rPr>
        <w:tab/>
        <w:t xml:space="preserve">ERCOT shall generate and post short-term adequacy reports on the </w:t>
      </w:r>
      <w:r w:rsidRPr="00865B19">
        <w:rPr>
          <w:rFonts w:eastAsia="SimSun"/>
          <w:iCs/>
          <w:szCs w:val="20"/>
        </w:rPr>
        <w:t>ERCOT website</w:t>
      </w:r>
      <w:r w:rsidRPr="00865B19">
        <w:rPr>
          <w:rFonts w:eastAsia="SimSun"/>
          <w:iCs/>
          <w:color w:val="000000"/>
        </w:rPr>
        <w:t xml:space="preserve">.  ERCOT shall update these reports hourly following updates to the Seven-Day Load Forecast, except </w:t>
      </w:r>
      <w:proofErr w:type="gramStart"/>
      <w:r w:rsidRPr="00865B19">
        <w:rPr>
          <w:rFonts w:eastAsia="SimSun"/>
          <w:iCs/>
          <w:color w:val="000000"/>
        </w:rPr>
        <w:t>where</w:t>
      </w:r>
      <w:proofErr w:type="gramEnd"/>
      <w:r w:rsidRPr="00865B19">
        <w:rPr>
          <w:rFonts w:eastAsia="SimSun"/>
          <w:iCs/>
          <w:color w:val="000000"/>
        </w:rPr>
        <w:t xml:space="preserve"> noted otherwise.  The short-term adequacy reports will provide:</w:t>
      </w:r>
    </w:p>
    <w:p w14:paraId="757EAF1B" w14:textId="77777777" w:rsidR="00865B19" w:rsidRPr="00865B19" w:rsidRDefault="00865B19" w:rsidP="00865B19">
      <w:pPr>
        <w:spacing w:after="240"/>
        <w:ind w:left="1440" w:hanging="720"/>
        <w:rPr>
          <w:rFonts w:eastAsia="SimSun"/>
          <w:color w:val="000000"/>
          <w:u w:val="double"/>
        </w:rPr>
      </w:pPr>
      <w:r w:rsidRPr="00865B19">
        <w:rPr>
          <w:rFonts w:eastAsia="SimSun"/>
          <w:color w:val="000000"/>
        </w:rPr>
        <w:t>(a)</w:t>
      </w:r>
      <w:r w:rsidRPr="00865B19">
        <w:rPr>
          <w:rFonts w:eastAsia="SimSun"/>
          <w:color w:val="000000"/>
        </w:rPr>
        <w:tab/>
        <w:t>For Generation Resources, the available On-Line Resource capacity for each hour, aggregated by Forecast Zone, using the COP for the first seven days</w:t>
      </w:r>
      <w:r w:rsidRPr="00865B19">
        <w:rPr>
          <w:rFonts w:eastAsia="SimSun"/>
          <w:szCs w:val="20"/>
        </w:rPr>
        <w:t xml:space="preserve"> and considering Resources with a COP Resource Status listed in paragraph (5)(b)(i) of Section 3.9.1, Current Operating Plan (COP) Criteria</w:t>
      </w:r>
      <w:r w:rsidRPr="00865B19">
        <w:rPr>
          <w:rFonts w:eastAsia="SimSun"/>
          <w:color w:val="000000"/>
          <w:u w:val="double"/>
        </w:rPr>
        <w:t>;</w:t>
      </w:r>
    </w:p>
    <w:p w14:paraId="18108876" w14:textId="77777777" w:rsidR="00865B19" w:rsidRPr="00865B19" w:rsidRDefault="00865B19" w:rsidP="00865B19">
      <w:pPr>
        <w:spacing w:after="240"/>
        <w:ind w:left="1440" w:hanging="720"/>
        <w:rPr>
          <w:rFonts w:eastAsia="SimSun"/>
          <w:color w:val="0000FF"/>
          <w:u w:val="double"/>
        </w:rPr>
      </w:pPr>
      <w:r w:rsidRPr="00865B19">
        <w:rPr>
          <w:rFonts w:eastAsia="SimSun"/>
          <w:szCs w:val="20"/>
        </w:rPr>
        <w:t>(b)</w:t>
      </w:r>
      <w:r w:rsidRPr="00865B19">
        <w:rPr>
          <w:rFonts w:eastAsia="SimSun"/>
          <w:szCs w:val="20"/>
        </w:rPr>
        <w:tab/>
      </w:r>
      <w:r w:rsidRPr="00865B19">
        <w:rPr>
          <w:rFonts w:eastAsia="SimSun"/>
        </w:rPr>
        <w:t xml:space="preserve">The total system-wide capacity of Resource Outages as reflected in the Outage Scheduler that are accepted or approved.  The Resource Outage capacity amount </w:t>
      </w:r>
      <w:r w:rsidRPr="00865B19">
        <w:rPr>
          <w:rFonts w:eastAsia="SimSun"/>
        </w:rPr>
        <w:lastRenderedPageBreak/>
        <w:t xml:space="preserve">shall be based </w:t>
      </w:r>
      <w:proofErr w:type="gramStart"/>
      <w:r w:rsidRPr="00865B19">
        <w:rPr>
          <w:rFonts w:eastAsia="SimSun"/>
        </w:rPr>
        <w:t>from</w:t>
      </w:r>
      <w:proofErr w:type="gramEnd"/>
      <w:r w:rsidRPr="00865B19">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4D4FCED7"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 xml:space="preserve">IRRs with an Outage Scheduler nature of work other than “New Equipment Energization”; </w:t>
      </w:r>
    </w:p>
    <w:p w14:paraId="09BEDBE2"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Other Resources with an Outage Scheduler nature of work other than “New Equipment Energization”; and</w:t>
      </w:r>
    </w:p>
    <w:p w14:paraId="7A063567" w14:textId="77777777" w:rsidR="00865B19" w:rsidRPr="00865B19" w:rsidRDefault="00865B19" w:rsidP="00865B19">
      <w:pPr>
        <w:spacing w:after="240"/>
        <w:ind w:left="2160" w:hanging="720"/>
        <w:rPr>
          <w:rFonts w:eastAsia="SimSun"/>
          <w:color w:val="000000"/>
          <w:u w:val="double"/>
        </w:rPr>
      </w:pPr>
      <w:r w:rsidRPr="00865B19">
        <w:rPr>
          <w:rFonts w:eastAsia="SimSun"/>
          <w:szCs w:val="20"/>
        </w:rPr>
        <w:t>(iii)</w:t>
      </w:r>
      <w:r w:rsidRPr="00865B19">
        <w:rPr>
          <w:rFonts w:eastAsia="SimSun"/>
          <w:szCs w:val="20"/>
        </w:rPr>
        <w:tab/>
        <w:t>Resources with an Outage Scheduler nature of work “New Equipment Energization”;</w:t>
      </w:r>
    </w:p>
    <w:p w14:paraId="5B3BBB7C" w14:textId="77777777" w:rsidR="00865B19" w:rsidRPr="00865B19" w:rsidRDefault="00865B19" w:rsidP="00865B19">
      <w:pPr>
        <w:spacing w:after="240"/>
        <w:ind w:left="1440" w:hanging="720"/>
        <w:rPr>
          <w:rFonts w:eastAsia="SimSun"/>
          <w:color w:val="000000"/>
        </w:rPr>
      </w:pPr>
      <w:r w:rsidRPr="00865B19">
        <w:rPr>
          <w:rFonts w:eastAsia="SimSun"/>
          <w:color w:val="000000"/>
        </w:rPr>
        <w:t>(c)</w:t>
      </w:r>
      <w:r w:rsidRPr="00865B19">
        <w:rPr>
          <w:rFonts w:eastAsia="SimSun"/>
          <w:color w:val="000000"/>
        </w:rPr>
        <w:tab/>
        <w:t>For Load Resources, the available capacity for each hour aggregated by Forecast Zone, using the COP</w:t>
      </w:r>
      <w:r w:rsidRPr="00865B19">
        <w:rPr>
          <w:rFonts w:eastAsia="SimSun"/>
          <w:szCs w:val="20"/>
        </w:rPr>
        <w:t xml:space="preserve"> for </w:t>
      </w:r>
      <w:r w:rsidRPr="00865B19">
        <w:rPr>
          <w:rFonts w:eastAsia="SimSun"/>
        </w:rPr>
        <w:t>the</w:t>
      </w:r>
      <w:r w:rsidRPr="00865B19">
        <w:rPr>
          <w:rFonts w:eastAsia="SimSun"/>
          <w:szCs w:val="20"/>
        </w:rPr>
        <w:t xml:space="preserve"> first seven days and considering Resources with a COP Resource Status of ONRGL, ONCLR, or ONRL</w:t>
      </w:r>
      <w:r w:rsidRPr="00865B19">
        <w:rPr>
          <w:rFonts w:eastAsia="SimSun"/>
          <w:color w:val="000000"/>
          <w:u w:val="double"/>
        </w:rPr>
        <w:t>;</w:t>
      </w:r>
    </w:p>
    <w:p w14:paraId="1D9462AF" w14:textId="77777777" w:rsidR="00865B19" w:rsidRPr="00865B19" w:rsidRDefault="00865B19" w:rsidP="00865B19">
      <w:pPr>
        <w:spacing w:after="240"/>
        <w:ind w:left="1440" w:hanging="720"/>
        <w:rPr>
          <w:rFonts w:eastAsia="SimSun"/>
          <w:color w:val="000000"/>
        </w:rPr>
      </w:pPr>
      <w:r w:rsidRPr="00865B19">
        <w:rPr>
          <w:rFonts w:eastAsia="SimSun"/>
          <w:color w:val="000000"/>
        </w:rPr>
        <w:t>(d)</w:t>
      </w:r>
      <w:r w:rsidRPr="00865B19">
        <w:rPr>
          <w:rFonts w:eastAsia="SimSun"/>
          <w:color w:val="000000"/>
        </w:rPr>
        <w:tab/>
        <w:t>Forecast Demand for each hour described in Section 3.2.2, Demand Forecasts;</w:t>
      </w:r>
    </w:p>
    <w:p w14:paraId="609A96DC" w14:textId="77777777" w:rsidR="00865B19" w:rsidRPr="00865B19" w:rsidRDefault="00865B19" w:rsidP="00865B19">
      <w:pPr>
        <w:spacing w:after="240"/>
        <w:ind w:left="1440" w:hanging="720"/>
        <w:rPr>
          <w:rFonts w:eastAsia="SimSun"/>
          <w:color w:val="000000"/>
          <w:szCs w:val="20"/>
          <w:u w:val="double"/>
        </w:rPr>
      </w:pPr>
      <w:r w:rsidRPr="00865B19">
        <w:rPr>
          <w:rFonts w:eastAsia="SimSun"/>
          <w:color w:val="000000"/>
          <w:szCs w:val="20"/>
        </w:rPr>
        <w:t>(e)</w:t>
      </w:r>
      <w:r w:rsidRPr="00865B19">
        <w:rPr>
          <w:rFonts w:eastAsia="SimSun"/>
          <w:color w:val="000000"/>
          <w:szCs w:val="20"/>
        </w:rPr>
        <w:tab/>
        <w:t>For Generation Resources, the available Off-Line Resource capacity that can be started for each hour, aggregated by Forecast Zone, using the COP for the first seven days and considering</w:t>
      </w:r>
      <w:r w:rsidRPr="00865B19">
        <w:rPr>
          <w:rFonts w:eastAsia="SimSun"/>
          <w:szCs w:val="20"/>
        </w:rPr>
        <w:t xml:space="preserve"> Resources with a COP Resource Status of OFF or OFFNS and temporal constraints</w:t>
      </w:r>
      <w:r w:rsidRPr="00865B19">
        <w:rPr>
          <w:rFonts w:eastAsia="SimSun"/>
          <w:color w:val="000000"/>
          <w:szCs w:val="20"/>
        </w:rPr>
        <w:t>; and</w:t>
      </w:r>
    </w:p>
    <w:p w14:paraId="259A541C" w14:textId="77777777" w:rsidR="00865B19" w:rsidRPr="00865B19" w:rsidRDefault="00865B19" w:rsidP="00865B19">
      <w:pPr>
        <w:spacing w:after="240"/>
        <w:ind w:left="1440" w:hanging="720"/>
        <w:rPr>
          <w:rFonts w:eastAsia="SimSun"/>
          <w:iCs/>
          <w:szCs w:val="20"/>
        </w:rPr>
      </w:pPr>
      <w:r w:rsidRPr="00865B19">
        <w:rPr>
          <w:rFonts w:eastAsia="SimSun"/>
          <w:szCs w:val="20"/>
        </w:rPr>
        <w:t>(</w:t>
      </w:r>
      <w:r w:rsidRPr="00865B19">
        <w:rPr>
          <w:rFonts w:eastAsia="SimSun"/>
          <w:iCs/>
          <w:szCs w:val="20"/>
        </w:rPr>
        <w:t>f)</w:t>
      </w:r>
      <w:r w:rsidRPr="00865B19">
        <w:rPr>
          <w:rFonts w:eastAsia="SimSun"/>
          <w:iCs/>
          <w:szCs w:val="20"/>
        </w:rPr>
        <w:tab/>
        <w:t xml:space="preserve">Following each Hourly Reliability Unit Commitment (HRUC), the available On-Line capacity from </w:t>
      </w:r>
      <w:r w:rsidRPr="00865B19">
        <w:rPr>
          <w:rFonts w:eastAsia="SimSun"/>
          <w:color w:val="000000"/>
          <w:szCs w:val="20"/>
        </w:rPr>
        <w:t>Generation</w:t>
      </w:r>
      <w:r w:rsidRPr="00865B19">
        <w:rPr>
          <w:rFonts w:eastAsia="SimSun"/>
          <w:iCs/>
          <w:szCs w:val="20"/>
        </w:rPr>
        <w:t xml:space="preserve">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2C997603" w14:textId="77777777" w:rsidR="00865B19" w:rsidRPr="00865B19" w:rsidRDefault="00865B19" w:rsidP="00865B19">
      <w:pPr>
        <w:spacing w:after="240"/>
        <w:ind w:left="1440" w:hanging="720"/>
        <w:rPr>
          <w:rFonts w:eastAsia="SimSun"/>
          <w:iCs/>
          <w:szCs w:val="20"/>
        </w:rPr>
      </w:pPr>
      <w:r w:rsidRPr="00865B19">
        <w:rPr>
          <w:rFonts w:eastAsia="SimSun"/>
          <w:iCs/>
          <w:szCs w:val="20"/>
        </w:rPr>
        <w:t>(g)</w:t>
      </w:r>
      <w:r w:rsidRPr="00865B19">
        <w:rPr>
          <w:rFonts w:eastAsia="SimSun"/>
          <w:iCs/>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Direct Current Tie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p>
    <w:p w14:paraId="165121A4" w14:textId="77777777" w:rsidR="00865B19" w:rsidRPr="00865B19" w:rsidRDefault="00865B19" w:rsidP="00865B19">
      <w:pPr>
        <w:spacing w:after="240"/>
        <w:ind w:left="1440" w:hanging="720"/>
        <w:rPr>
          <w:rFonts w:eastAsia="SimSun"/>
          <w:iCs/>
          <w:szCs w:val="20"/>
        </w:rPr>
      </w:pPr>
      <w:r w:rsidRPr="00865B19">
        <w:rPr>
          <w:rFonts w:eastAsia="SimSun"/>
          <w:iCs/>
          <w:szCs w:val="20"/>
        </w:rPr>
        <w:t>(h)</w:t>
      </w:r>
      <w:r w:rsidRPr="00865B19">
        <w:rPr>
          <w:rFonts w:eastAsia="SimSun"/>
          <w:iCs/>
          <w:szCs w:val="20"/>
        </w:rPr>
        <w:tab/>
        <w:t>The available capacity for reserves for each hour, which will be the available capacity calculated in paragraph (g) above minus the forecasted Demand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42869273"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41844E2B" w14:textId="77777777" w:rsidR="00865B19" w:rsidRPr="00865B19" w:rsidRDefault="00865B19" w:rsidP="00865B19">
            <w:pPr>
              <w:spacing w:before="120" w:after="240"/>
              <w:rPr>
                <w:rFonts w:eastAsia="SimSun"/>
                <w:b/>
                <w:i/>
              </w:rPr>
            </w:pPr>
            <w:r w:rsidRPr="00865B19">
              <w:rPr>
                <w:rFonts w:eastAsia="SimSun"/>
                <w:b/>
                <w:i/>
              </w:rPr>
              <w:lastRenderedPageBreak/>
              <w:t>[NPRR962, NPRR1007, and NPRR1029:  Replace applicable portions of Section 3.2.3 above with the following upon system implementation for NPRR962 or NPRR1029; or upon system implementation of the Real-Time Co-Optimization (RTC) project for NPRR1007:]</w:t>
            </w:r>
          </w:p>
          <w:p w14:paraId="0BB7AD4D" w14:textId="77777777" w:rsidR="00865B19" w:rsidRPr="00865B19" w:rsidRDefault="00865B19" w:rsidP="00865B19">
            <w:pPr>
              <w:keepNext/>
              <w:tabs>
                <w:tab w:val="left" w:pos="1080"/>
              </w:tabs>
              <w:spacing w:before="240" w:after="240"/>
              <w:ind w:left="1080" w:hanging="1080"/>
              <w:outlineLvl w:val="2"/>
              <w:rPr>
                <w:rFonts w:eastAsia="SimSun"/>
                <w:b/>
                <w:bCs/>
                <w:i/>
              </w:rPr>
            </w:pPr>
            <w:bookmarkStart w:id="90" w:name="_Toc10017703"/>
            <w:bookmarkStart w:id="91" w:name="_Toc33773534"/>
            <w:bookmarkStart w:id="92" w:name="_Toc38964926"/>
            <w:bookmarkStart w:id="93" w:name="_Toc44313206"/>
            <w:bookmarkStart w:id="94" w:name="_Toc46954735"/>
            <w:bookmarkStart w:id="95" w:name="_Toc49589372"/>
            <w:bookmarkStart w:id="96" w:name="_Toc56671717"/>
            <w:bookmarkStart w:id="97" w:name="_Toc60037258"/>
            <w:bookmarkStart w:id="98" w:name="_Toc65141345"/>
            <w:bookmarkStart w:id="99" w:name="_Toc68163678"/>
            <w:bookmarkStart w:id="100" w:name="_Toc75942402"/>
            <w:bookmarkStart w:id="101" w:name="_Toc94099748"/>
            <w:bookmarkStart w:id="102" w:name="_Toc94100202"/>
            <w:bookmarkStart w:id="103" w:name="_Toc109631721"/>
            <w:bookmarkStart w:id="104" w:name="_Toc110057597"/>
            <w:bookmarkStart w:id="105" w:name="_Toc111272599"/>
            <w:bookmarkStart w:id="106" w:name="_Toc112226051"/>
            <w:bookmarkStart w:id="107" w:name="_Toc121253203"/>
            <w:bookmarkStart w:id="108" w:name="_Toc125014602"/>
            <w:bookmarkStart w:id="109" w:name="_Toc135988923"/>
            <w:r w:rsidRPr="00865B19">
              <w:rPr>
                <w:rFonts w:eastAsia="SimSun"/>
                <w:b/>
                <w:bCs/>
                <w:i/>
              </w:rPr>
              <w:t>3.2.3</w:t>
            </w:r>
            <w:r w:rsidRPr="00865B19">
              <w:rPr>
                <w:rFonts w:eastAsia="SimSun"/>
                <w:b/>
                <w:bCs/>
                <w:i/>
              </w:rPr>
              <w:tab/>
              <w:t>Short-Term System Adequacy Reports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2080291C" w14:textId="77777777" w:rsidR="00865B19" w:rsidRPr="00865B19" w:rsidRDefault="00865B19" w:rsidP="00865B19">
            <w:pPr>
              <w:spacing w:after="240"/>
              <w:ind w:left="720" w:hanging="720"/>
              <w:rPr>
                <w:rFonts w:eastAsia="SimSun"/>
                <w:iCs/>
                <w:color w:val="000000"/>
              </w:rPr>
            </w:pPr>
            <w:r w:rsidRPr="00865B19">
              <w:rPr>
                <w:rFonts w:eastAsia="SimSun"/>
                <w:iCs/>
                <w:color w:val="000000"/>
              </w:rPr>
              <w:t>(1)</w:t>
            </w:r>
            <w:r w:rsidRPr="00865B19">
              <w:rPr>
                <w:rFonts w:eastAsia="SimSun"/>
                <w:iCs/>
                <w:color w:val="000000"/>
              </w:rPr>
              <w:tab/>
              <w:t xml:space="preserve">ERCOT shall generate and post short-term adequacy reports on the </w:t>
            </w:r>
            <w:r w:rsidRPr="00865B19">
              <w:rPr>
                <w:rFonts w:eastAsia="SimSun"/>
              </w:rPr>
              <w:t>ERCOT website</w:t>
            </w:r>
            <w:r w:rsidRPr="00865B19">
              <w:rPr>
                <w:rFonts w:eastAsia="SimSun"/>
                <w:iCs/>
                <w:color w:val="000000"/>
              </w:rPr>
              <w:t xml:space="preserve">.  ERCOT shall update these reports hourly following updates to the Seven-Day Load Forecast, except </w:t>
            </w:r>
            <w:proofErr w:type="gramStart"/>
            <w:r w:rsidRPr="00865B19">
              <w:rPr>
                <w:rFonts w:eastAsia="SimSun"/>
                <w:iCs/>
                <w:color w:val="000000"/>
              </w:rPr>
              <w:t>where</w:t>
            </w:r>
            <w:proofErr w:type="gramEnd"/>
            <w:r w:rsidRPr="00865B19">
              <w:rPr>
                <w:rFonts w:eastAsia="SimSun"/>
                <w:iCs/>
                <w:color w:val="000000"/>
              </w:rPr>
              <w:t xml:space="preserve"> noted otherwise.  The short-term adequacy reports will provide:</w:t>
            </w:r>
          </w:p>
          <w:p w14:paraId="6FB5CB3F" w14:textId="77777777" w:rsidR="00865B19" w:rsidRPr="00865B19" w:rsidRDefault="00865B19" w:rsidP="00865B19">
            <w:pPr>
              <w:spacing w:after="240"/>
              <w:ind w:left="1440" w:hanging="720"/>
              <w:rPr>
                <w:rFonts w:eastAsia="SimSun"/>
                <w:color w:val="000000"/>
              </w:rPr>
            </w:pPr>
            <w:r w:rsidRPr="00865B19">
              <w:rPr>
                <w:rFonts w:eastAsia="SimSun"/>
                <w:color w:val="000000"/>
              </w:rPr>
              <w:t>(a)</w:t>
            </w:r>
            <w:r w:rsidRPr="00865B19">
              <w:rPr>
                <w:rFonts w:eastAsia="SimSun"/>
                <w:color w:val="000000"/>
              </w:rPr>
              <w:tab/>
              <w:t>For Generation Resources, the available On-Line Resource capacity for each hour, aggregated by Forecast Zone, using the COP for the first seven days</w:t>
            </w:r>
            <w:r w:rsidRPr="00865B19">
              <w:rPr>
                <w:rFonts w:eastAsia="SimSun"/>
              </w:rPr>
              <w:t xml:space="preserve"> and considering Resources with a COP Resource Status listed in paragraph (5)(b)(i) of Section 3.9.1, Current Operating Plan (COP) Criteria</w:t>
            </w:r>
            <w:r w:rsidRPr="00865B19">
              <w:rPr>
                <w:rFonts w:eastAsia="SimSun"/>
                <w:color w:val="000000"/>
              </w:rPr>
              <w:t>;</w:t>
            </w:r>
          </w:p>
          <w:p w14:paraId="2C4312F2"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The total system-wide capacity of Resource Outages as reflected in the Outage Scheduler that are accepted or approved.  The Resource Outage capacity amount shall be based </w:t>
            </w:r>
            <w:proofErr w:type="gramStart"/>
            <w:r w:rsidRPr="00865B19">
              <w:rPr>
                <w:rFonts w:eastAsia="SimSun"/>
              </w:rPr>
              <w:t>from</w:t>
            </w:r>
            <w:proofErr w:type="gramEnd"/>
            <w:r w:rsidRPr="00865B19">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243A867D"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IRRs and the intermittent renewable generation component of each DC-</w:t>
            </w:r>
            <w:r w:rsidRPr="00865B19">
              <w:rPr>
                <w:rFonts w:eastAsia="SimSun"/>
                <w:color w:val="000000"/>
              </w:rPr>
              <w:t>Coupled Resource</w:t>
            </w:r>
            <w:r w:rsidRPr="00865B19">
              <w:rPr>
                <w:rFonts w:eastAsia="SimSun"/>
              </w:rPr>
              <w:t xml:space="preserve"> with an Outage Scheduler nature of work other than “New Equipment Energization”; </w:t>
            </w:r>
          </w:p>
          <w:p w14:paraId="74462234"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Other Resources with an Outage Scheduler nature of work other than “New Equipment Energization”; and</w:t>
            </w:r>
          </w:p>
          <w:p w14:paraId="419B18F4" w14:textId="77777777" w:rsidR="00865B19" w:rsidRPr="00865B19" w:rsidRDefault="00865B19" w:rsidP="00865B19">
            <w:pPr>
              <w:spacing w:after="240"/>
              <w:ind w:left="2160" w:hanging="720"/>
              <w:rPr>
                <w:rFonts w:eastAsia="SimSun"/>
                <w:color w:val="000000"/>
              </w:rPr>
            </w:pPr>
            <w:r w:rsidRPr="00865B19">
              <w:rPr>
                <w:rFonts w:eastAsia="SimSun"/>
              </w:rPr>
              <w:t>(iii)</w:t>
            </w:r>
            <w:r w:rsidRPr="00865B19">
              <w:rPr>
                <w:rFonts w:eastAsia="SimSun"/>
              </w:rPr>
              <w:tab/>
              <w:t>Resources with an Outage Scheduler nature of work “New Equipment Energization”;</w:t>
            </w:r>
          </w:p>
          <w:p w14:paraId="7619306A" w14:textId="77777777" w:rsidR="00865B19" w:rsidRPr="00865B19" w:rsidRDefault="00865B19" w:rsidP="00865B19">
            <w:pPr>
              <w:spacing w:after="240"/>
              <w:ind w:left="1440" w:hanging="720"/>
              <w:rPr>
                <w:rFonts w:eastAsia="SimSun"/>
                <w:color w:val="000000"/>
              </w:rPr>
            </w:pPr>
            <w:r w:rsidRPr="00865B19">
              <w:rPr>
                <w:rFonts w:eastAsia="SimSun"/>
                <w:color w:val="000000"/>
              </w:rPr>
              <w:t>(c)</w:t>
            </w:r>
            <w:r w:rsidRPr="00865B19">
              <w:rPr>
                <w:rFonts w:eastAsia="SimSun"/>
                <w:color w:val="000000"/>
              </w:rPr>
              <w:tab/>
              <w:t>For Load Resources, the available capacity for each hour aggregated by Forecast Zone, using the COP</w:t>
            </w:r>
            <w:r w:rsidRPr="00865B19">
              <w:rPr>
                <w:rFonts w:eastAsia="SimSun"/>
              </w:rPr>
              <w:t xml:space="preserve"> for the first seven days and considering Resources with a COP Resource Status of ONL</w:t>
            </w:r>
            <w:r w:rsidRPr="00865B19">
              <w:rPr>
                <w:rFonts w:eastAsia="SimSun"/>
                <w:color w:val="000000"/>
              </w:rPr>
              <w:t>;</w:t>
            </w:r>
          </w:p>
          <w:p w14:paraId="3F63424D" w14:textId="77777777" w:rsidR="00865B19" w:rsidRPr="00865B19" w:rsidRDefault="00865B19" w:rsidP="00865B19">
            <w:pPr>
              <w:spacing w:after="240"/>
              <w:ind w:left="1440" w:hanging="720"/>
              <w:rPr>
                <w:rFonts w:eastAsia="SimSun"/>
                <w:color w:val="000000"/>
              </w:rPr>
            </w:pPr>
            <w:r w:rsidRPr="00865B19">
              <w:rPr>
                <w:rFonts w:eastAsia="SimSun"/>
                <w:color w:val="000000"/>
              </w:rPr>
              <w:t>(d)</w:t>
            </w:r>
            <w:r w:rsidRPr="00865B19">
              <w:rPr>
                <w:rFonts w:eastAsia="SimSun"/>
                <w:color w:val="000000"/>
              </w:rPr>
              <w:tab/>
              <w:t>The total capability of Resources available to provide the following Ancillary Service combinations, using COPs submitted by QSEs for the first seven days and capped by the COP limits for individual Resources</w:t>
            </w:r>
            <w:ins w:id="110" w:author="ERCOT" w:date="2024-03-15T17:04:00Z">
              <w:r w:rsidRPr="00865B19">
                <w:rPr>
                  <w:rFonts w:eastAsia="SimSun"/>
                  <w:color w:val="000000"/>
                </w:rPr>
                <w:t>.  This capability</w:t>
              </w:r>
            </w:ins>
            <w:ins w:id="111" w:author="ERCOT" w:date="2024-01-29T16:02:00Z">
              <w:r w:rsidRPr="00865B19">
                <w:rPr>
                  <w:rFonts w:eastAsia="SimSun"/>
                  <w:color w:val="000000"/>
                </w:rPr>
                <w:t xml:space="preserve"> exclude</w:t>
              </w:r>
            </w:ins>
            <w:ins w:id="112" w:author="ERCOT" w:date="2024-03-15T17:04:00Z">
              <w:r w:rsidRPr="00865B19">
                <w:rPr>
                  <w:rFonts w:eastAsia="SimSun"/>
                  <w:color w:val="000000"/>
                </w:rPr>
                <w:t>s</w:t>
              </w:r>
            </w:ins>
            <w:ins w:id="113" w:author="ERCOT" w:date="2024-01-29T16:02:00Z">
              <w:r w:rsidRPr="00865B19">
                <w:rPr>
                  <w:rFonts w:eastAsia="SimSun"/>
                  <w:color w:val="000000"/>
                </w:rPr>
                <w:t xml:space="preserve"> </w:t>
              </w:r>
            </w:ins>
            <w:ins w:id="114" w:author="ERCOT" w:date="2024-03-15T17:04:00Z">
              <w:r w:rsidRPr="00865B19">
                <w:rPr>
                  <w:rFonts w:eastAsia="SimSun"/>
                  <w:color w:val="000000"/>
                </w:rPr>
                <w:t>any capability</w:t>
              </w:r>
            </w:ins>
            <w:ins w:id="115" w:author="ERCOT" w:date="2024-01-29T16:02:00Z">
              <w:r w:rsidRPr="00865B19">
                <w:rPr>
                  <w:rFonts w:eastAsia="SimSun"/>
                  <w:color w:val="000000"/>
                </w:rPr>
                <w:t xml:space="preserve"> being reserved for providing Dispatchable Reliabil</w:t>
              </w:r>
            </w:ins>
            <w:ins w:id="116" w:author="ERCOT" w:date="2024-03-19T15:03:00Z">
              <w:r w:rsidRPr="00865B19">
                <w:rPr>
                  <w:rFonts w:eastAsia="SimSun"/>
                  <w:color w:val="000000"/>
                </w:rPr>
                <w:t>i</w:t>
              </w:r>
            </w:ins>
            <w:ins w:id="117" w:author="ERCOT" w:date="2024-01-29T16:02:00Z">
              <w:r w:rsidRPr="00865B19">
                <w:rPr>
                  <w:rFonts w:eastAsia="SimSun"/>
                  <w:color w:val="000000"/>
                </w:rPr>
                <w:t>ty Reserve Service (DRRS)</w:t>
              </w:r>
            </w:ins>
            <w:r w:rsidRPr="00865B19">
              <w:rPr>
                <w:rFonts w:eastAsia="SimSun"/>
                <w:color w:val="000000"/>
              </w:rPr>
              <w:t>.  A Resource’s capability shall only be included in the sums below if the Resource Status allows the Resource to provide at least one of the Ancillary Services within the sum:</w:t>
            </w:r>
          </w:p>
          <w:p w14:paraId="5DF35E1C" w14:textId="77777777" w:rsidR="00865B19" w:rsidRPr="00865B19" w:rsidRDefault="00865B19" w:rsidP="00865B19">
            <w:pPr>
              <w:spacing w:after="240"/>
              <w:ind w:left="2160" w:hanging="720"/>
              <w:rPr>
                <w:rFonts w:eastAsia="SimSun"/>
                <w:color w:val="000000"/>
              </w:rPr>
            </w:pPr>
            <w:r w:rsidRPr="00865B19">
              <w:rPr>
                <w:rFonts w:eastAsia="SimSun"/>
                <w:color w:val="000000"/>
              </w:rPr>
              <w:lastRenderedPageBreak/>
              <w:t>(i)</w:t>
            </w:r>
            <w:r w:rsidRPr="00865B19">
              <w:rPr>
                <w:rFonts w:eastAsia="SimSun"/>
                <w:color w:val="000000"/>
              </w:rPr>
              <w:tab/>
              <w:t xml:space="preserve">Capacity to provide Reg-Up, irrespective of whether it </w:t>
            </w:r>
            <w:proofErr w:type="gramStart"/>
            <w:r w:rsidRPr="00865B19">
              <w:rPr>
                <w:rFonts w:eastAsia="SimSun"/>
                <w:color w:val="000000"/>
              </w:rPr>
              <w:t>is capable of providing</w:t>
            </w:r>
            <w:proofErr w:type="gramEnd"/>
            <w:r w:rsidRPr="00865B19">
              <w:rPr>
                <w:rFonts w:eastAsia="SimSun"/>
                <w:color w:val="000000"/>
              </w:rPr>
              <w:t xml:space="preserve"> any other Ancillary Service;</w:t>
            </w:r>
          </w:p>
          <w:p w14:paraId="5C6E45B7" w14:textId="77777777" w:rsidR="00865B19" w:rsidRPr="00865B19" w:rsidRDefault="00865B19" w:rsidP="00865B19">
            <w:pPr>
              <w:spacing w:after="240"/>
              <w:ind w:left="2160" w:hanging="720"/>
              <w:rPr>
                <w:rFonts w:eastAsia="SimSun"/>
                <w:color w:val="000000"/>
              </w:rPr>
            </w:pPr>
            <w:r w:rsidRPr="00865B19">
              <w:rPr>
                <w:rFonts w:eastAsia="SimSun"/>
                <w:color w:val="000000"/>
              </w:rPr>
              <w:t>(ii)</w:t>
            </w:r>
            <w:r w:rsidRPr="00865B19">
              <w:rPr>
                <w:rFonts w:eastAsia="SimSun"/>
                <w:color w:val="000000"/>
              </w:rPr>
              <w:tab/>
              <w:t xml:space="preserve">Capacity to provide RRS, irrespective of whether it </w:t>
            </w:r>
            <w:proofErr w:type="gramStart"/>
            <w:r w:rsidRPr="00865B19">
              <w:rPr>
                <w:rFonts w:eastAsia="SimSun"/>
                <w:color w:val="000000"/>
              </w:rPr>
              <w:t>is capable of providing</w:t>
            </w:r>
            <w:proofErr w:type="gramEnd"/>
            <w:r w:rsidRPr="00865B19">
              <w:rPr>
                <w:rFonts w:eastAsia="SimSun"/>
                <w:color w:val="000000"/>
              </w:rPr>
              <w:t xml:space="preserve"> any other Ancillary Service;</w:t>
            </w:r>
          </w:p>
          <w:p w14:paraId="0D756CC1" w14:textId="77777777" w:rsidR="00865B19" w:rsidRPr="00865B19" w:rsidRDefault="00865B19" w:rsidP="00865B19">
            <w:pPr>
              <w:spacing w:after="240"/>
              <w:ind w:left="2160" w:hanging="720"/>
              <w:rPr>
                <w:rFonts w:eastAsia="SimSun"/>
                <w:color w:val="000000"/>
              </w:rPr>
            </w:pPr>
            <w:r w:rsidRPr="00865B19">
              <w:rPr>
                <w:rFonts w:eastAsia="SimSun"/>
                <w:color w:val="000000"/>
              </w:rPr>
              <w:t>(iii)</w:t>
            </w:r>
            <w:r w:rsidRPr="00865B19">
              <w:rPr>
                <w:rFonts w:eastAsia="SimSun"/>
                <w:color w:val="000000"/>
              </w:rPr>
              <w:tab/>
              <w:t xml:space="preserve">Capacity to provide ECRS, irrespective of whether it </w:t>
            </w:r>
            <w:proofErr w:type="gramStart"/>
            <w:r w:rsidRPr="00865B19">
              <w:rPr>
                <w:rFonts w:eastAsia="SimSun"/>
                <w:color w:val="000000"/>
              </w:rPr>
              <w:t>is capable of providing</w:t>
            </w:r>
            <w:proofErr w:type="gramEnd"/>
            <w:r w:rsidRPr="00865B19">
              <w:rPr>
                <w:rFonts w:eastAsia="SimSun"/>
                <w:color w:val="000000"/>
              </w:rPr>
              <w:t xml:space="preserve"> any other Ancillary Service;</w:t>
            </w:r>
          </w:p>
          <w:p w14:paraId="6CD9D179" w14:textId="77777777" w:rsidR="00865B19" w:rsidRPr="00865B19" w:rsidRDefault="00865B19" w:rsidP="00865B19">
            <w:pPr>
              <w:spacing w:after="240"/>
              <w:ind w:left="2160" w:hanging="720"/>
              <w:rPr>
                <w:ins w:id="118" w:author="ERCOT" w:date="2024-01-08T13:04:00Z"/>
                <w:rFonts w:eastAsia="SimSun"/>
                <w:color w:val="000000"/>
              </w:rPr>
            </w:pPr>
            <w:r w:rsidRPr="00865B19">
              <w:rPr>
                <w:rFonts w:eastAsia="SimSun"/>
                <w:color w:val="000000"/>
              </w:rPr>
              <w:t>(iv)</w:t>
            </w:r>
            <w:r w:rsidRPr="00865B19">
              <w:rPr>
                <w:rFonts w:eastAsia="SimSun"/>
                <w:color w:val="000000"/>
              </w:rPr>
              <w:tab/>
              <w:t xml:space="preserve">Capacity to provide Non-Spin, irrespective of whether it </w:t>
            </w:r>
            <w:proofErr w:type="gramStart"/>
            <w:r w:rsidRPr="00865B19">
              <w:rPr>
                <w:rFonts w:eastAsia="SimSun"/>
                <w:color w:val="000000"/>
              </w:rPr>
              <w:t>is capable of providing</w:t>
            </w:r>
            <w:proofErr w:type="gramEnd"/>
            <w:r w:rsidRPr="00865B19">
              <w:rPr>
                <w:rFonts w:eastAsia="SimSun"/>
                <w:color w:val="000000"/>
              </w:rPr>
              <w:t xml:space="preserve"> any other Ancillary Service;</w:t>
            </w:r>
          </w:p>
          <w:p w14:paraId="7B45F2FC" w14:textId="77777777" w:rsidR="00865B19" w:rsidRPr="00865B19" w:rsidRDefault="00865B19" w:rsidP="00865B19">
            <w:pPr>
              <w:spacing w:after="240"/>
              <w:ind w:left="2160" w:hanging="720"/>
              <w:rPr>
                <w:rFonts w:eastAsia="SimSun"/>
                <w:color w:val="000000"/>
              </w:rPr>
            </w:pPr>
            <w:r w:rsidRPr="00865B19">
              <w:rPr>
                <w:rFonts w:eastAsia="SimSun"/>
                <w:color w:val="000000"/>
              </w:rPr>
              <w:t>(v)</w:t>
            </w:r>
            <w:r w:rsidRPr="00865B19">
              <w:rPr>
                <w:rFonts w:eastAsia="SimSun"/>
                <w:color w:val="000000"/>
              </w:rPr>
              <w:tab/>
              <w:t xml:space="preserve">Capacity to provide Reg-Up, RRS, or both, irrespective of whether it </w:t>
            </w:r>
            <w:proofErr w:type="gramStart"/>
            <w:r w:rsidRPr="00865B19">
              <w:rPr>
                <w:rFonts w:eastAsia="SimSun"/>
                <w:color w:val="000000"/>
              </w:rPr>
              <w:t>is capable of providing</w:t>
            </w:r>
            <w:proofErr w:type="gramEnd"/>
            <w:r w:rsidRPr="00865B19">
              <w:rPr>
                <w:rFonts w:eastAsia="SimSun"/>
                <w:color w:val="000000"/>
              </w:rPr>
              <w:t xml:space="preserve"> ECRS or Non-Spin;</w:t>
            </w:r>
          </w:p>
          <w:p w14:paraId="45879A45" w14:textId="77777777" w:rsidR="00865B19" w:rsidRPr="00865B19" w:rsidRDefault="00865B19" w:rsidP="00865B19">
            <w:pPr>
              <w:spacing w:after="240"/>
              <w:ind w:left="2160" w:hanging="720"/>
              <w:rPr>
                <w:rFonts w:eastAsia="SimSun"/>
                <w:color w:val="000000"/>
              </w:rPr>
            </w:pPr>
            <w:r w:rsidRPr="00865B19">
              <w:rPr>
                <w:rFonts w:eastAsia="SimSun"/>
                <w:color w:val="000000"/>
              </w:rPr>
              <w:t>(v</w:t>
            </w:r>
            <w:r w:rsidRPr="00865B19" w:rsidDel="00CD21D8">
              <w:rPr>
                <w:rFonts w:eastAsia="SimSun"/>
                <w:color w:val="000000"/>
              </w:rPr>
              <w:t>i</w:t>
            </w:r>
            <w:r w:rsidRPr="00865B19">
              <w:rPr>
                <w:rFonts w:eastAsia="SimSun"/>
                <w:color w:val="000000"/>
              </w:rPr>
              <w:t>)</w:t>
            </w:r>
            <w:r w:rsidRPr="00865B19">
              <w:rPr>
                <w:rFonts w:eastAsia="SimSun"/>
                <w:color w:val="000000"/>
              </w:rPr>
              <w:tab/>
              <w:t xml:space="preserve">Capacity to provide Reg-Up, RRS, ECRS, or any combination, irrespective of whether it </w:t>
            </w:r>
            <w:proofErr w:type="gramStart"/>
            <w:r w:rsidRPr="00865B19">
              <w:rPr>
                <w:rFonts w:eastAsia="SimSun"/>
                <w:color w:val="000000"/>
              </w:rPr>
              <w:t>is capable of providing</w:t>
            </w:r>
            <w:proofErr w:type="gramEnd"/>
            <w:r w:rsidRPr="00865B19">
              <w:rPr>
                <w:rFonts w:eastAsia="SimSun"/>
                <w:color w:val="000000"/>
              </w:rPr>
              <w:t xml:space="preserve"> Non-Spin;</w:t>
            </w:r>
          </w:p>
          <w:p w14:paraId="7E36121E" w14:textId="77777777" w:rsidR="00865B19" w:rsidRPr="00865B19" w:rsidRDefault="00865B19" w:rsidP="00865B19">
            <w:pPr>
              <w:spacing w:after="240"/>
              <w:ind w:left="2160" w:hanging="720"/>
              <w:rPr>
                <w:rFonts w:eastAsia="SimSun"/>
                <w:color w:val="000000"/>
              </w:rPr>
            </w:pPr>
            <w:r w:rsidRPr="00865B19">
              <w:rPr>
                <w:rFonts w:eastAsia="SimSun"/>
                <w:color w:val="000000"/>
              </w:rPr>
              <w:t>(vii)</w:t>
            </w:r>
            <w:r w:rsidRPr="00865B19">
              <w:rPr>
                <w:rFonts w:eastAsia="SimSun"/>
                <w:color w:val="000000"/>
              </w:rPr>
              <w:tab/>
              <w:t>Capacity to provide Reg-Up, RRS, ECRS, Non-Spin, or any combination; and</w:t>
            </w:r>
          </w:p>
          <w:p w14:paraId="7B620CEB" w14:textId="77777777" w:rsidR="00865B19" w:rsidRPr="00865B19" w:rsidRDefault="00865B19" w:rsidP="00865B19">
            <w:pPr>
              <w:spacing w:after="240"/>
              <w:ind w:left="2160" w:hanging="720"/>
              <w:rPr>
                <w:rFonts w:eastAsia="SimSun"/>
                <w:color w:val="000000"/>
              </w:rPr>
            </w:pPr>
            <w:r w:rsidRPr="00865B19">
              <w:rPr>
                <w:rFonts w:eastAsia="SimSun"/>
                <w:color w:val="000000"/>
              </w:rPr>
              <w:t>(viii)</w:t>
            </w:r>
            <w:r w:rsidRPr="00865B19">
              <w:rPr>
                <w:rFonts w:eastAsia="SimSun"/>
                <w:color w:val="000000"/>
              </w:rPr>
              <w:tab/>
              <w:t>Capacity to provide Reg-Down;</w:t>
            </w:r>
          </w:p>
          <w:p w14:paraId="7B9695AB" w14:textId="77777777" w:rsidR="00865B19" w:rsidRPr="00865B19" w:rsidRDefault="00865B19" w:rsidP="00865B19">
            <w:pPr>
              <w:spacing w:after="240"/>
              <w:ind w:left="1440" w:hanging="720"/>
              <w:rPr>
                <w:ins w:id="119" w:author="ERCOT" w:date="2024-01-29T15:57:00Z"/>
                <w:rFonts w:eastAsia="SimSun"/>
                <w:color w:val="000000"/>
              </w:rPr>
            </w:pPr>
            <w:ins w:id="120" w:author="ERCOT" w:date="2024-01-29T15:57:00Z">
              <w:r w:rsidRPr="00865B19">
                <w:rPr>
                  <w:rFonts w:eastAsia="SimSun"/>
                  <w:color w:val="000000"/>
                </w:rPr>
                <w:t>(e</w:t>
              </w:r>
            </w:ins>
            <w:ins w:id="121" w:author="ERCOT" w:date="2024-01-29T15:58:00Z">
              <w:r w:rsidRPr="00865B19">
                <w:rPr>
                  <w:rFonts w:eastAsia="SimSun"/>
                  <w:color w:val="000000"/>
                </w:rPr>
                <w:t>)       Capa</w:t>
              </w:r>
            </w:ins>
            <w:ins w:id="122" w:author="ERCOT" w:date="2024-03-15T17:05:00Z">
              <w:r w:rsidRPr="00865B19">
                <w:rPr>
                  <w:rFonts w:eastAsia="SimSun"/>
                  <w:color w:val="000000"/>
                </w:rPr>
                <w:t>bility</w:t>
              </w:r>
            </w:ins>
            <w:ins w:id="123" w:author="ERCOT" w:date="2024-01-29T15:58:00Z">
              <w:r w:rsidRPr="00865B19">
                <w:rPr>
                  <w:rFonts w:eastAsia="SimSun"/>
                  <w:color w:val="000000"/>
                </w:rPr>
                <w:t xml:space="preserve"> reserved on Resources for providing</w:t>
              </w:r>
            </w:ins>
            <w:ins w:id="124" w:author="ERCOT" w:date="2024-01-29T16:02:00Z">
              <w:r w:rsidRPr="00865B19">
                <w:rPr>
                  <w:rFonts w:eastAsia="SimSun"/>
                  <w:color w:val="000000"/>
                </w:rPr>
                <w:t xml:space="preserve"> </w:t>
              </w:r>
            </w:ins>
            <w:ins w:id="125" w:author="ERCOT" w:date="2024-01-29T15:58:00Z">
              <w:r w:rsidRPr="00865B19">
                <w:rPr>
                  <w:rFonts w:eastAsia="SimSun"/>
                  <w:color w:val="000000"/>
                </w:rPr>
                <w:t>DRRS</w:t>
              </w:r>
            </w:ins>
            <w:ins w:id="126" w:author="ERCOT" w:date="2024-01-29T16:00:00Z">
              <w:r w:rsidRPr="00865B19">
                <w:rPr>
                  <w:rFonts w:eastAsia="SimSun"/>
                  <w:color w:val="000000"/>
                </w:rPr>
                <w:t>, using COPs submitted by QSEs</w:t>
              </w:r>
            </w:ins>
            <w:ins w:id="127" w:author="ERCOT" w:date="2024-01-29T15:58:00Z">
              <w:r w:rsidRPr="00865B19">
                <w:rPr>
                  <w:rFonts w:eastAsia="SimSun"/>
                  <w:color w:val="000000"/>
                </w:rPr>
                <w:t>;</w:t>
              </w:r>
            </w:ins>
          </w:p>
          <w:p w14:paraId="5AF8BC87" w14:textId="77777777" w:rsidR="00865B19" w:rsidRPr="00865B19" w:rsidRDefault="00865B19" w:rsidP="00865B19">
            <w:pPr>
              <w:spacing w:after="240"/>
              <w:ind w:left="1440" w:hanging="720"/>
              <w:rPr>
                <w:rFonts w:eastAsia="SimSun"/>
                <w:color w:val="000000"/>
              </w:rPr>
            </w:pPr>
            <w:r w:rsidRPr="00865B19">
              <w:rPr>
                <w:rFonts w:eastAsia="SimSun"/>
                <w:color w:val="000000"/>
              </w:rPr>
              <w:t>(</w:t>
            </w:r>
            <w:ins w:id="128" w:author="ERCOT" w:date="2024-01-29T15:59:00Z">
              <w:r w:rsidRPr="00865B19">
                <w:rPr>
                  <w:rFonts w:eastAsia="SimSun"/>
                  <w:color w:val="000000"/>
                </w:rPr>
                <w:t>f</w:t>
              </w:r>
            </w:ins>
            <w:del w:id="129" w:author="ERCOT" w:date="2024-01-29T15:59:00Z">
              <w:r w:rsidRPr="00865B19" w:rsidDel="00503FF0">
                <w:rPr>
                  <w:rFonts w:eastAsia="SimSun"/>
                  <w:color w:val="000000"/>
                </w:rPr>
                <w:delText>e</w:delText>
              </w:r>
            </w:del>
            <w:r w:rsidRPr="00865B19">
              <w:rPr>
                <w:rFonts w:eastAsia="SimSun"/>
                <w:color w:val="000000"/>
              </w:rPr>
              <w:t>)</w:t>
            </w:r>
            <w:r w:rsidRPr="00865B19">
              <w:rPr>
                <w:rFonts w:eastAsia="SimSun"/>
                <w:color w:val="000000"/>
              </w:rPr>
              <w:tab/>
              <w:t>Forecast Demand for each hour described in Section 3.2.2, Demand Forecasts;</w:t>
            </w:r>
          </w:p>
          <w:p w14:paraId="1365672E" w14:textId="77777777" w:rsidR="00865B19" w:rsidRPr="00865B19" w:rsidRDefault="00865B19" w:rsidP="00865B19">
            <w:pPr>
              <w:spacing w:after="240"/>
              <w:ind w:left="1440" w:hanging="720"/>
              <w:rPr>
                <w:rFonts w:eastAsia="SimSun"/>
                <w:color w:val="000000"/>
              </w:rPr>
            </w:pPr>
            <w:r w:rsidRPr="00865B19">
              <w:rPr>
                <w:rFonts w:eastAsia="SimSun"/>
                <w:color w:val="000000"/>
              </w:rPr>
              <w:t>(</w:t>
            </w:r>
            <w:ins w:id="130" w:author="ERCOT" w:date="2024-01-29T15:59:00Z">
              <w:r w:rsidRPr="00865B19">
                <w:rPr>
                  <w:rFonts w:eastAsia="SimSun"/>
                  <w:color w:val="000000"/>
                </w:rPr>
                <w:t>g</w:t>
              </w:r>
            </w:ins>
            <w:del w:id="131" w:author="ERCOT" w:date="2024-01-29T15:59:00Z">
              <w:r w:rsidRPr="00865B19" w:rsidDel="00503FF0">
                <w:rPr>
                  <w:rFonts w:eastAsia="SimSun"/>
                  <w:color w:val="000000"/>
                </w:rPr>
                <w:delText>f</w:delText>
              </w:r>
            </w:del>
            <w:r w:rsidRPr="00865B19">
              <w:rPr>
                <w:rFonts w:eastAsia="SimSun"/>
                <w:color w:val="000000"/>
              </w:rPr>
              <w:t>)</w:t>
            </w:r>
            <w:r w:rsidRPr="00865B19">
              <w:rPr>
                <w:rFonts w:eastAsia="SimSun"/>
                <w:color w:val="000000"/>
              </w:rPr>
              <w:tab/>
              <w:t>For Generation Resources, the available Off-Line Resource capacity that can be started for each hour, aggregated by Forecast Zone, using the COP for the first seven days and considering</w:t>
            </w:r>
            <w:r w:rsidRPr="00865B19">
              <w:rPr>
                <w:rFonts w:eastAsia="SimSun"/>
              </w:rPr>
              <w:t xml:space="preserve"> Resources with a COP Resource Status of OFF and temporal constraints</w:t>
            </w:r>
            <w:r w:rsidRPr="00865B19">
              <w:rPr>
                <w:rFonts w:eastAsia="SimSun"/>
                <w:color w:val="000000"/>
              </w:rPr>
              <w:t>;</w:t>
            </w:r>
            <w:del w:id="132" w:author="ERCOT" w:date="2024-01-29T16:01:00Z">
              <w:r w:rsidRPr="00865B19" w:rsidDel="00A40AF2">
                <w:rPr>
                  <w:rFonts w:eastAsia="SimSun"/>
                  <w:color w:val="000000"/>
                </w:rPr>
                <w:delText xml:space="preserve"> and</w:delText>
              </w:r>
            </w:del>
          </w:p>
          <w:p w14:paraId="343404E9" w14:textId="77777777" w:rsidR="00865B19" w:rsidRPr="00865B19" w:rsidRDefault="00865B19" w:rsidP="00865B19">
            <w:pPr>
              <w:spacing w:after="240"/>
              <w:ind w:left="1440" w:hanging="720"/>
              <w:rPr>
                <w:rFonts w:eastAsia="SimSun"/>
                <w:color w:val="000000"/>
              </w:rPr>
            </w:pPr>
            <w:bookmarkStart w:id="133" w:name="_Toc33773535"/>
            <w:bookmarkStart w:id="134" w:name="_Toc38964927"/>
            <w:bookmarkStart w:id="135" w:name="_Toc44313207"/>
            <w:r w:rsidRPr="00865B19">
              <w:rPr>
                <w:rFonts w:eastAsia="SimSun"/>
                <w:color w:val="000000"/>
              </w:rPr>
              <w:t>(</w:t>
            </w:r>
            <w:ins w:id="136" w:author="ERCOT" w:date="2024-01-29T16:00:00Z">
              <w:r w:rsidRPr="00865B19">
                <w:rPr>
                  <w:rFonts w:eastAsia="SimSun"/>
                  <w:color w:val="000000"/>
                </w:rPr>
                <w:t>h</w:t>
              </w:r>
            </w:ins>
            <w:del w:id="137" w:author="ERCOT" w:date="2024-01-29T16:00:00Z">
              <w:r w:rsidRPr="00865B19" w:rsidDel="0043042E">
                <w:rPr>
                  <w:rFonts w:eastAsia="SimSun"/>
                  <w:color w:val="000000"/>
                </w:rPr>
                <w:delText>g</w:delText>
              </w:r>
            </w:del>
            <w:r w:rsidRPr="00865B19">
              <w:rPr>
                <w:rFonts w:eastAsia="SimSun"/>
                <w:color w:val="000000"/>
              </w:rPr>
              <w:t>)</w:t>
            </w:r>
            <w:r w:rsidRPr="00865B19">
              <w:rPr>
                <w:rFonts w:eastAsia="SimSun"/>
                <w:color w:val="000000"/>
              </w:rPr>
              <w:tab/>
              <w:t>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38" w:author="ERCOT" w:date="2024-01-29T16:01:00Z">
              <w:r w:rsidRPr="00865B19">
                <w:rPr>
                  <w:rFonts w:eastAsia="SimSun"/>
                  <w:color w:val="000000"/>
                </w:rPr>
                <w:t>;</w:t>
              </w:r>
            </w:ins>
            <w:del w:id="139" w:author="ERCOT" w:date="2024-01-29T16:01:00Z">
              <w:r w:rsidRPr="00865B19" w:rsidDel="00A40AF2">
                <w:rPr>
                  <w:rFonts w:eastAsia="SimSun"/>
                  <w:color w:val="000000"/>
                </w:rPr>
                <w:delText>.</w:delText>
              </w:r>
            </w:del>
            <w:bookmarkEnd w:id="133"/>
            <w:bookmarkEnd w:id="134"/>
            <w:bookmarkEnd w:id="135"/>
            <w:r w:rsidRPr="00865B19">
              <w:rPr>
                <w:rFonts w:eastAsia="SimSun"/>
                <w:color w:val="000000"/>
              </w:rPr>
              <w:t xml:space="preserve"> </w:t>
            </w:r>
          </w:p>
          <w:p w14:paraId="4AAD3722" w14:textId="77777777" w:rsidR="00865B19" w:rsidRPr="00865B19" w:rsidRDefault="00865B19" w:rsidP="00865B19">
            <w:pPr>
              <w:spacing w:after="240"/>
              <w:ind w:left="1440" w:hanging="720"/>
              <w:rPr>
                <w:rFonts w:eastAsia="SimSun"/>
                <w:color w:val="000000"/>
              </w:rPr>
            </w:pPr>
            <w:bookmarkStart w:id="140" w:name="_Toc33773536"/>
            <w:bookmarkStart w:id="141" w:name="_Toc38964928"/>
            <w:bookmarkStart w:id="142" w:name="_Toc44313208"/>
            <w:r w:rsidRPr="00865B19">
              <w:rPr>
                <w:rFonts w:eastAsia="SimSun"/>
                <w:color w:val="000000"/>
              </w:rPr>
              <w:t>(</w:t>
            </w:r>
            <w:ins w:id="143" w:author="ERCOT" w:date="2024-01-29T16:00:00Z">
              <w:r w:rsidRPr="00865B19">
                <w:rPr>
                  <w:rFonts w:eastAsia="SimSun"/>
                  <w:color w:val="000000"/>
                </w:rPr>
                <w:t>i</w:t>
              </w:r>
            </w:ins>
            <w:del w:id="144" w:author="ERCOT" w:date="2024-01-29T16:00:00Z">
              <w:r w:rsidRPr="00865B19" w:rsidDel="0043042E">
                <w:rPr>
                  <w:rFonts w:eastAsia="SimSun"/>
                  <w:color w:val="000000"/>
                </w:rPr>
                <w:delText>h</w:delText>
              </w:r>
            </w:del>
            <w:r w:rsidRPr="00865B19">
              <w:rPr>
                <w:rFonts w:eastAsia="SimSun"/>
                <w:color w:val="000000"/>
              </w:rPr>
              <w:t>)</w:t>
            </w:r>
            <w:r w:rsidRPr="00865B19">
              <w:rPr>
                <w:rFonts w:eastAsia="SimSun"/>
                <w:color w:val="000000"/>
              </w:rPr>
              <w:tab/>
              <w:t>For each Direct Current Tie (DC Tie), the sum of any ERCOT-approved DC Tie Schedules for each 15-minute interval for the first seven days.  The sum shall be displayed as an absolute value and classified as a net import or net export</w:t>
            </w:r>
            <w:ins w:id="145" w:author="ERCOT" w:date="2024-01-29T16:01:00Z">
              <w:r w:rsidRPr="00865B19">
                <w:rPr>
                  <w:rFonts w:eastAsia="SimSun"/>
                  <w:color w:val="000000"/>
                </w:rPr>
                <w:t>;</w:t>
              </w:r>
            </w:ins>
            <w:del w:id="146" w:author="ERCOT" w:date="2024-01-29T16:01:00Z">
              <w:r w:rsidRPr="00865B19" w:rsidDel="00A40AF2">
                <w:rPr>
                  <w:rFonts w:eastAsia="SimSun"/>
                  <w:color w:val="000000"/>
                </w:rPr>
                <w:delText>.</w:delText>
              </w:r>
            </w:del>
            <w:bookmarkEnd w:id="140"/>
            <w:bookmarkEnd w:id="141"/>
            <w:bookmarkEnd w:id="142"/>
            <w:r w:rsidRPr="00865B19">
              <w:rPr>
                <w:rFonts w:eastAsia="SimSun"/>
                <w:color w:val="000000"/>
              </w:rPr>
              <w:t xml:space="preserve"> </w:t>
            </w:r>
          </w:p>
          <w:p w14:paraId="7229010B" w14:textId="77777777" w:rsidR="00865B19" w:rsidRPr="00865B19" w:rsidRDefault="00865B19" w:rsidP="00865B19">
            <w:pPr>
              <w:spacing w:after="240"/>
              <w:ind w:left="1440" w:hanging="720"/>
              <w:rPr>
                <w:rFonts w:eastAsia="SimSun"/>
                <w:color w:val="000000"/>
              </w:rPr>
            </w:pPr>
            <w:bookmarkStart w:id="147" w:name="_Toc33773537"/>
            <w:bookmarkStart w:id="148" w:name="_Toc38964929"/>
            <w:bookmarkStart w:id="149" w:name="_Toc44313209"/>
            <w:r w:rsidRPr="00865B19">
              <w:rPr>
                <w:rFonts w:eastAsia="SimSun"/>
                <w:color w:val="000000"/>
              </w:rPr>
              <w:t>(</w:t>
            </w:r>
            <w:ins w:id="150" w:author="ERCOT" w:date="2024-01-29T16:00:00Z">
              <w:r w:rsidRPr="00865B19">
                <w:rPr>
                  <w:rFonts w:eastAsia="SimSun"/>
                  <w:color w:val="000000"/>
                </w:rPr>
                <w:t>j</w:t>
              </w:r>
            </w:ins>
            <w:del w:id="151" w:author="ERCOT" w:date="2024-01-29T16:00:00Z">
              <w:r w:rsidRPr="00865B19" w:rsidDel="0043042E">
                <w:rPr>
                  <w:rFonts w:eastAsia="SimSun"/>
                  <w:color w:val="000000"/>
                </w:rPr>
                <w:delText>i</w:delText>
              </w:r>
            </w:del>
            <w:r w:rsidRPr="00865B19">
              <w:rPr>
                <w:rFonts w:eastAsia="SimSun"/>
                <w:color w:val="000000"/>
              </w:rPr>
              <w:t>)</w:t>
            </w:r>
            <w:r w:rsidRPr="00865B19">
              <w:rPr>
                <w:rFonts w:eastAsia="SimSun"/>
                <w:color w:val="000000"/>
              </w:rPr>
              <w:tab/>
              <w:t xml:space="preserve">The available capacity for each hour for the next seven days.  For day one, and for day two following the execution of the Day-Ahead Reliability Unit Commitment (DRUC) on day one, the available capacity will be the sum of the </w:t>
            </w:r>
            <w:r w:rsidRPr="00865B19">
              <w:rPr>
                <w:rFonts w:eastAsia="SimSun"/>
                <w:color w:val="000000"/>
              </w:rPr>
              <w:lastRenderedPageBreak/>
              <w:t>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52" w:author="ERCOT" w:date="2024-01-29T16:01:00Z">
              <w:r w:rsidRPr="00865B19">
                <w:rPr>
                  <w:rFonts w:eastAsia="SimSun"/>
                  <w:color w:val="000000"/>
                </w:rPr>
                <w:t>; and</w:t>
              </w:r>
            </w:ins>
            <w:del w:id="153" w:author="ERCOT" w:date="2024-01-29T16:01:00Z">
              <w:r w:rsidRPr="00865B19" w:rsidDel="00A40AF2">
                <w:rPr>
                  <w:rFonts w:eastAsia="SimSun"/>
                  <w:color w:val="000000"/>
                </w:rPr>
                <w:delText>.</w:delText>
              </w:r>
            </w:del>
            <w:bookmarkEnd w:id="147"/>
            <w:bookmarkEnd w:id="148"/>
            <w:bookmarkEnd w:id="149"/>
          </w:p>
          <w:p w14:paraId="2A1A0034" w14:textId="77777777" w:rsidR="00865B19" w:rsidRPr="00865B19" w:rsidRDefault="00865B19" w:rsidP="00865B19">
            <w:pPr>
              <w:spacing w:after="240"/>
              <w:ind w:left="1440" w:hanging="720"/>
              <w:rPr>
                <w:rFonts w:eastAsia="SimSun"/>
                <w:b/>
                <w:bCs/>
                <w:i/>
                <w:iCs/>
              </w:rPr>
            </w:pPr>
            <w:bookmarkStart w:id="154" w:name="_Toc33773538"/>
            <w:bookmarkStart w:id="155" w:name="_Toc38964930"/>
            <w:bookmarkStart w:id="156" w:name="_Toc44313210"/>
            <w:r w:rsidRPr="00865B19">
              <w:rPr>
                <w:rFonts w:eastAsia="SimSun"/>
                <w:color w:val="000000"/>
              </w:rPr>
              <w:t>(</w:t>
            </w:r>
            <w:ins w:id="157" w:author="ERCOT" w:date="2024-01-29T16:00:00Z">
              <w:r w:rsidRPr="00865B19">
                <w:rPr>
                  <w:rFonts w:eastAsia="SimSun"/>
                  <w:color w:val="000000"/>
                </w:rPr>
                <w:t>j</w:t>
              </w:r>
            </w:ins>
            <w:del w:id="158" w:author="ERCOT" w:date="2024-01-29T16:00:00Z">
              <w:r w:rsidRPr="00865B19" w:rsidDel="00A40626">
                <w:rPr>
                  <w:rFonts w:eastAsia="SimSun"/>
                  <w:color w:val="000000"/>
                </w:rPr>
                <w:delText>j</w:delText>
              </w:r>
            </w:del>
            <w:r w:rsidRPr="00865B19">
              <w:rPr>
                <w:rFonts w:eastAsia="SimSun"/>
                <w:color w:val="000000"/>
              </w:rPr>
              <w:t>)</w:t>
            </w:r>
            <w:r w:rsidRPr="00865B19">
              <w:rPr>
                <w:rFonts w:eastAsia="SimSun"/>
                <w:color w:val="000000"/>
              </w:rPr>
              <w:tab/>
              <w:t>The available capacity for reserves for each hour, which will be the available capacity calculated in paragraph (</w:t>
            </w:r>
            <w:ins w:id="159" w:author="ERCOT" w:date="2024-01-29T16:01:00Z">
              <w:r w:rsidRPr="00865B19">
                <w:rPr>
                  <w:rFonts w:eastAsia="SimSun"/>
                  <w:color w:val="000000"/>
                </w:rPr>
                <w:t>j</w:t>
              </w:r>
            </w:ins>
            <w:del w:id="160" w:author="ERCOT" w:date="2024-01-29T16:01:00Z">
              <w:r w:rsidRPr="00865B19" w:rsidDel="00A40AF2">
                <w:rPr>
                  <w:rFonts w:eastAsia="SimSun"/>
                  <w:color w:val="000000"/>
                </w:rPr>
                <w:delText>i</w:delText>
              </w:r>
            </w:del>
            <w:r w:rsidRPr="00865B19">
              <w:rPr>
                <w:rFonts w:eastAsia="SimSun"/>
                <w:color w:val="000000"/>
              </w:rPr>
              <w:t>) above minus the forecasted Demand for that hour.</w:t>
            </w:r>
            <w:bookmarkEnd w:id="154"/>
            <w:bookmarkEnd w:id="155"/>
            <w:bookmarkEnd w:id="156"/>
            <w:r w:rsidRPr="00865B19">
              <w:rPr>
                <w:rFonts w:eastAsia="SimSun"/>
              </w:rPr>
              <w:t xml:space="preserve">  </w:t>
            </w:r>
          </w:p>
        </w:tc>
      </w:tr>
    </w:tbl>
    <w:p w14:paraId="3FAD0B29" w14:textId="77777777" w:rsidR="00865B19" w:rsidRPr="00865B19" w:rsidRDefault="00865B19" w:rsidP="00865B19">
      <w:pPr>
        <w:keepNext/>
        <w:tabs>
          <w:tab w:val="left" w:pos="1080"/>
        </w:tabs>
        <w:spacing w:before="240" w:after="240"/>
        <w:ind w:left="1080" w:hanging="1080"/>
        <w:outlineLvl w:val="2"/>
        <w:rPr>
          <w:rFonts w:eastAsia="SimSun"/>
          <w:b/>
          <w:bCs/>
          <w:i/>
          <w:szCs w:val="20"/>
        </w:rPr>
      </w:pPr>
      <w:bookmarkStart w:id="161" w:name="_Toc400526142"/>
      <w:bookmarkStart w:id="162" w:name="_Toc405534460"/>
      <w:bookmarkStart w:id="163" w:name="_Toc406570473"/>
      <w:bookmarkStart w:id="164" w:name="_Toc410910625"/>
      <w:bookmarkStart w:id="165" w:name="_Toc411841053"/>
      <w:bookmarkStart w:id="166" w:name="_Toc422147015"/>
      <w:bookmarkStart w:id="167" w:name="_Toc433020611"/>
      <w:bookmarkStart w:id="168" w:name="_Toc437262052"/>
      <w:bookmarkStart w:id="169" w:name="_Toc478375227"/>
      <w:bookmarkStart w:id="170" w:name="_Toc135988977"/>
      <w:bookmarkStart w:id="171" w:name="_Toc135989105"/>
      <w:r w:rsidRPr="00865B19">
        <w:rPr>
          <w:rFonts w:eastAsia="SimSun"/>
          <w:b/>
          <w:bCs/>
          <w:i/>
          <w:szCs w:val="20"/>
        </w:rPr>
        <w:lastRenderedPageBreak/>
        <w:t>3.9.1</w:t>
      </w:r>
      <w:r w:rsidRPr="00865B19">
        <w:rPr>
          <w:rFonts w:eastAsia="SimSun"/>
          <w:b/>
          <w:bCs/>
          <w:i/>
          <w:szCs w:val="20"/>
        </w:rPr>
        <w:tab/>
        <w:t>Current Operating Plan (COP) Criteria</w:t>
      </w:r>
      <w:bookmarkEnd w:id="161"/>
      <w:bookmarkEnd w:id="162"/>
      <w:bookmarkEnd w:id="163"/>
      <w:bookmarkEnd w:id="164"/>
      <w:bookmarkEnd w:id="165"/>
      <w:bookmarkEnd w:id="166"/>
      <w:bookmarkEnd w:id="167"/>
      <w:bookmarkEnd w:id="168"/>
      <w:bookmarkEnd w:id="169"/>
      <w:bookmarkEnd w:id="170"/>
    </w:p>
    <w:p w14:paraId="6C920560"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Each QSE that represents a Resource must submit a COP to ERCOT that reflects expected operating conditions for each Resource for each hour in the next seven Operating Days.</w:t>
      </w:r>
    </w:p>
    <w:p w14:paraId="38E519C7"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65B19">
        <w:rPr>
          <w:rFonts w:eastAsia="SimSun"/>
          <w:iCs/>
          <w:color w:val="000000"/>
        </w:rPr>
        <w:t>The time for updating the COP begins once the undue threat to safety, undue risk of bodily harm, or undue damage to equipment no longer exists.</w:t>
      </w:r>
    </w:p>
    <w:p w14:paraId="481AC255"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12E1F5D" w14:textId="77777777" w:rsidTr="00865B19">
        <w:tc>
          <w:tcPr>
            <w:tcW w:w="9332" w:type="dxa"/>
            <w:tcBorders>
              <w:top w:val="single" w:sz="4" w:space="0" w:color="auto"/>
              <w:left w:val="single" w:sz="4" w:space="0" w:color="auto"/>
              <w:bottom w:val="single" w:sz="4" w:space="0" w:color="auto"/>
              <w:right w:val="single" w:sz="4" w:space="0" w:color="auto"/>
            </w:tcBorders>
            <w:shd w:val="clear" w:color="auto" w:fill="D9D9D9"/>
          </w:tcPr>
          <w:p w14:paraId="459E04F4" w14:textId="77777777" w:rsidR="00865B19" w:rsidRPr="00865B19" w:rsidRDefault="00865B19" w:rsidP="00865B19">
            <w:pPr>
              <w:spacing w:before="120" w:after="240"/>
              <w:rPr>
                <w:rFonts w:eastAsia="SimSun"/>
                <w:b/>
                <w:i/>
              </w:rPr>
            </w:pPr>
            <w:r w:rsidRPr="00865B19">
              <w:rPr>
                <w:rFonts w:eastAsia="SimSun"/>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5A30E8D2" w14:textId="77777777" w:rsidR="00865B19" w:rsidRPr="00865B19" w:rsidRDefault="00865B19" w:rsidP="00865B19">
            <w:pPr>
              <w:spacing w:after="240"/>
              <w:ind w:left="720" w:hanging="720"/>
              <w:rPr>
                <w:ins w:id="172" w:author="ERCOT" w:date="2024-05-10T16:08:00Z"/>
                <w:rFonts w:eastAsia="SimSun"/>
                <w:iCs/>
              </w:rPr>
            </w:pPr>
            <w:r w:rsidRPr="00865B19">
              <w:rPr>
                <w:rFonts w:eastAsia="SimSun"/>
                <w:iCs/>
              </w:rPr>
              <w:t>(3)</w:t>
            </w:r>
            <w:r w:rsidRPr="00865B19">
              <w:rPr>
                <w:rFonts w:eastAsia="SimSun"/>
                <w:iCs/>
              </w:rPr>
              <w:tab/>
              <w:t xml:space="preserve">Each QSE that represents a Resource shall update its COP to reflect the ability of the Resource to provide each Ancillary Service by product and sub-type.  </w:t>
            </w:r>
            <w:r w:rsidRPr="00865B19">
              <w:rPr>
                <w:rFonts w:eastAsia="SimSun"/>
              </w:rPr>
              <w:t>Additionally, for a COP provided for an ESR, the QSE shall ensure that the Hour Beginning Planned State of Charge (SOC) for any two consecutive hours shall be feasible based on the ESR’s maximum rate of charge or discharge.</w:t>
            </w:r>
            <w:r w:rsidRPr="00865B19">
              <w:rPr>
                <w:rFonts w:eastAsia="SimSun"/>
                <w:iCs/>
              </w:rPr>
              <w:t xml:space="preserve"> </w:t>
            </w:r>
          </w:p>
          <w:p w14:paraId="21609483" w14:textId="77777777" w:rsidR="00865B19" w:rsidRPr="00865B19" w:rsidRDefault="00865B19" w:rsidP="00865B19">
            <w:pPr>
              <w:spacing w:before="240" w:after="240"/>
              <w:ind w:left="720" w:hanging="720"/>
              <w:rPr>
                <w:rFonts w:eastAsia="SimSun"/>
                <w:iCs/>
                <w:szCs w:val="20"/>
              </w:rPr>
            </w:pPr>
            <w:ins w:id="173" w:author="ERCOT" w:date="2024-05-10T16:08:00Z">
              <w:r w:rsidRPr="00865B19">
                <w:rPr>
                  <w:rFonts w:eastAsia="SimSun"/>
                  <w:iCs/>
                  <w:szCs w:val="20"/>
                </w:rPr>
                <w:t>(4)       The COP for Resources that are providing Dispatchable Reliability Reserve Service (DRRS)</w:t>
              </w:r>
              <w:r w:rsidRPr="00865B19">
                <w:rPr>
                  <w:rFonts w:eastAsia="SimSun"/>
                  <w:szCs w:val="20"/>
                </w:rPr>
                <w:t xml:space="preserve"> </w:t>
              </w:r>
              <w:r w:rsidRPr="00865B19">
                <w:rPr>
                  <w:rFonts w:eastAsia="SimSun"/>
                  <w:iCs/>
                  <w:szCs w:val="20"/>
                </w:rPr>
                <w:t xml:space="preserve">should reflect the Ancillary Service Resource Responsibility for DRRS.  The total Ancillary Service Resource Responsibility for DRRS across all Resources in a </w:t>
              </w:r>
              <w:r w:rsidRPr="00865B19">
                <w:rPr>
                  <w:rFonts w:eastAsia="SimSun"/>
                  <w:iCs/>
                  <w:szCs w:val="20"/>
                </w:rPr>
                <w:lastRenderedPageBreak/>
                <w:t>QSE’s portfolio should be equal to the QSE’s Ancillary Service Supply Responsibility for DRRS for each Operating Hour.</w:t>
              </w:r>
            </w:ins>
          </w:p>
        </w:tc>
      </w:tr>
    </w:tbl>
    <w:p w14:paraId="3175E7FC"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w:t>
      </w:r>
      <w:ins w:id="174" w:author="ERCOT" w:date="2024-01-12T14:12:00Z">
        <w:r w:rsidRPr="00865B19">
          <w:rPr>
            <w:rFonts w:eastAsia="SimSun"/>
            <w:iCs/>
            <w:szCs w:val="20"/>
          </w:rPr>
          <w:t>5</w:t>
        </w:r>
      </w:ins>
      <w:del w:id="175" w:author="ERCOT" w:date="2024-01-12T14:12:00Z">
        <w:r w:rsidRPr="00865B19" w:rsidDel="00E35C2C">
          <w:rPr>
            <w:rFonts w:eastAsia="SimSun"/>
            <w:iCs/>
            <w:szCs w:val="20"/>
          </w:rPr>
          <w:delText>4</w:delText>
        </w:r>
      </w:del>
      <w:r w:rsidRPr="00865B19">
        <w:rPr>
          <w:rFonts w:eastAsia="SimSun"/>
          <w:iCs/>
          <w:szCs w:val="20"/>
        </w:rPr>
        <w:t>)</w:t>
      </w:r>
      <w:r w:rsidRPr="00865B19">
        <w:rPr>
          <w:rFonts w:eastAsia="SimSun"/>
          <w:iCs/>
          <w:szCs w:val="20"/>
        </w:rPr>
        <w:tab/>
      </w:r>
      <w:r w:rsidRPr="00865B19">
        <w:rPr>
          <w:rFonts w:eastAsia="SimSun"/>
          <w:szCs w:val="20"/>
        </w:rPr>
        <w:t xml:space="preserve">Load Resource COP values may be adjusted to reflect Distribution Losses in accordance with Section 8.1.1.2, </w:t>
      </w:r>
      <w:r w:rsidRPr="00865B19">
        <w:rPr>
          <w:rFonts w:eastAsia="SimSun"/>
          <w:iCs/>
          <w:szCs w:val="20"/>
        </w:rPr>
        <w:t>General Capacity Testing Requirements.</w:t>
      </w:r>
    </w:p>
    <w:p w14:paraId="1351870A" w14:textId="77777777" w:rsidR="00865B19" w:rsidRPr="00865B19" w:rsidRDefault="00865B19" w:rsidP="00865B19">
      <w:pPr>
        <w:spacing w:after="240"/>
        <w:ind w:left="720" w:hanging="720"/>
        <w:rPr>
          <w:rFonts w:eastAsia="SimSun"/>
          <w:iCs/>
          <w:szCs w:val="20"/>
        </w:rPr>
      </w:pPr>
      <w:r w:rsidRPr="00865B19">
        <w:rPr>
          <w:rFonts w:eastAsia="SimSun"/>
          <w:iCs/>
          <w:szCs w:val="20"/>
        </w:rPr>
        <w:t>(</w:t>
      </w:r>
      <w:ins w:id="176" w:author="ERCOT" w:date="2024-01-12T14:12:00Z">
        <w:r w:rsidRPr="00865B19">
          <w:rPr>
            <w:rFonts w:eastAsia="SimSun"/>
            <w:iCs/>
            <w:szCs w:val="20"/>
          </w:rPr>
          <w:t>6</w:t>
        </w:r>
      </w:ins>
      <w:del w:id="177" w:author="ERCOT" w:date="2024-01-12T14:12:00Z">
        <w:r w:rsidRPr="00865B19" w:rsidDel="00E35C2C">
          <w:rPr>
            <w:rFonts w:eastAsia="SimSun"/>
            <w:iCs/>
            <w:szCs w:val="20"/>
          </w:rPr>
          <w:delText>5</w:delText>
        </w:r>
      </w:del>
      <w:r w:rsidRPr="00865B19">
        <w:rPr>
          <w:rFonts w:eastAsia="SimSun"/>
          <w:iCs/>
          <w:szCs w:val="20"/>
        </w:rPr>
        <w:t>)</w:t>
      </w:r>
      <w:r w:rsidRPr="00865B19">
        <w:rPr>
          <w:rFonts w:eastAsia="SimSun"/>
          <w:iCs/>
          <w:szCs w:val="20"/>
        </w:rPr>
        <w:tab/>
        <w:t>A COP must include the following for each Resource represented by the QSE:</w:t>
      </w:r>
    </w:p>
    <w:p w14:paraId="39B651F7"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The name of the Resource;</w:t>
      </w:r>
    </w:p>
    <w:p w14:paraId="22734793"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The expected Resource Status:</w:t>
      </w:r>
    </w:p>
    <w:p w14:paraId="3B8D99E2"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25557E1"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ONRUC – On-Line and the hour is a RUC-Committed Hour;</w:t>
      </w:r>
    </w:p>
    <w:p w14:paraId="5F193857"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5E1CC1E9"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5934722" w14:textId="77777777" w:rsidR="00865B19" w:rsidRPr="00865B19" w:rsidRDefault="00865B19" w:rsidP="00865B19">
            <w:pPr>
              <w:spacing w:before="120" w:after="240"/>
              <w:rPr>
                <w:rFonts w:eastAsia="SimSun"/>
                <w:iCs/>
              </w:rPr>
            </w:pPr>
            <w:r w:rsidRPr="00865B19">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1047EA54" w14:textId="77777777" w:rsidR="00865B19" w:rsidRPr="00865B19" w:rsidRDefault="00865B19" w:rsidP="00865B19">
      <w:pPr>
        <w:spacing w:before="240" w:after="240"/>
        <w:ind w:left="2880" w:hanging="720"/>
        <w:rPr>
          <w:rFonts w:eastAsia="SimSun"/>
          <w:szCs w:val="20"/>
        </w:rPr>
      </w:pPr>
      <w:r w:rsidRPr="00865B19">
        <w:rPr>
          <w:rFonts w:eastAsia="SimSun"/>
          <w:szCs w:val="20"/>
        </w:rPr>
        <w:t>(C)</w:t>
      </w:r>
      <w:r w:rsidRPr="00865B19">
        <w:rPr>
          <w:rFonts w:eastAsia="SimSun"/>
          <w:szCs w:val="20"/>
        </w:rPr>
        <w:tab/>
        <w:t>ON – On-Line Resource with Energy Offer Curve;</w:t>
      </w:r>
    </w:p>
    <w:p w14:paraId="31F55476" w14:textId="77777777" w:rsidR="00865B19" w:rsidRPr="00865B19" w:rsidRDefault="00865B19" w:rsidP="00865B19">
      <w:pPr>
        <w:spacing w:after="240"/>
        <w:ind w:left="2880" w:hanging="720"/>
        <w:rPr>
          <w:rFonts w:eastAsia="SimSun"/>
          <w:szCs w:val="20"/>
        </w:rPr>
      </w:pPr>
      <w:r w:rsidRPr="00865B19">
        <w:rPr>
          <w:rFonts w:eastAsia="SimSun"/>
          <w:szCs w:val="20"/>
        </w:rPr>
        <w:t>(D)</w:t>
      </w:r>
      <w:r w:rsidRPr="00865B19">
        <w:rPr>
          <w:rFonts w:eastAsia="SimSu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7E1E7AF2"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2BB5F255" w14:textId="77777777" w:rsidR="00865B19" w:rsidRPr="00865B19" w:rsidRDefault="00865B19" w:rsidP="00865B19">
            <w:pPr>
              <w:spacing w:before="120" w:after="240"/>
              <w:rPr>
                <w:rFonts w:eastAsia="SimSun"/>
                <w:b/>
                <w:i/>
              </w:rPr>
            </w:pPr>
            <w:r w:rsidRPr="00865B19">
              <w:rPr>
                <w:rFonts w:eastAsia="SimSun"/>
                <w:b/>
                <w:i/>
              </w:rPr>
              <w:t>[NPRR1000:  Delete item (D) above upon system implementation and renumber accordingly.]</w:t>
            </w:r>
          </w:p>
        </w:tc>
      </w:tr>
    </w:tbl>
    <w:p w14:paraId="725F8E79" w14:textId="77777777" w:rsidR="00865B19" w:rsidRPr="00865B19" w:rsidRDefault="00865B19" w:rsidP="00865B19">
      <w:pPr>
        <w:spacing w:before="240" w:after="240"/>
        <w:ind w:left="2880" w:hanging="720"/>
        <w:rPr>
          <w:rFonts w:eastAsia="SimSun"/>
          <w:szCs w:val="20"/>
        </w:rPr>
      </w:pPr>
      <w:r w:rsidRPr="00865B19">
        <w:rPr>
          <w:rFonts w:eastAsia="SimSun"/>
          <w:szCs w:val="20"/>
        </w:rPr>
        <w:t>(E)</w:t>
      </w:r>
      <w:r w:rsidRPr="00865B19">
        <w:rPr>
          <w:rFonts w:eastAsia="SimSun"/>
          <w:szCs w:val="20"/>
        </w:rPr>
        <w:tab/>
        <w:t>ONOS – On-Line Resource with Output Schedule;</w:t>
      </w:r>
    </w:p>
    <w:p w14:paraId="56E99BD6" w14:textId="77777777" w:rsidR="00865B19" w:rsidRPr="00865B19" w:rsidRDefault="00865B19" w:rsidP="00865B19">
      <w:pPr>
        <w:spacing w:after="240"/>
        <w:ind w:left="2880" w:hanging="720"/>
        <w:rPr>
          <w:rFonts w:eastAsia="SimSun"/>
          <w:szCs w:val="20"/>
        </w:rPr>
      </w:pPr>
      <w:r w:rsidRPr="00865B19">
        <w:rPr>
          <w:rFonts w:eastAsia="SimSun"/>
          <w:szCs w:val="20"/>
        </w:rPr>
        <w:t>(F)</w:t>
      </w:r>
      <w:r w:rsidRPr="00865B19">
        <w:rPr>
          <w:rFonts w:eastAsia="SimSu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7FEDEF43"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5B0C3F86" w14:textId="77777777" w:rsidR="00865B19" w:rsidRPr="00865B19" w:rsidRDefault="00865B19" w:rsidP="00865B19">
            <w:pPr>
              <w:spacing w:before="120" w:after="240"/>
              <w:rPr>
                <w:rFonts w:eastAsia="SimSun"/>
                <w:iCs/>
              </w:rPr>
            </w:pPr>
            <w:r w:rsidRPr="00865B19">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6600D9A5" w14:textId="77777777" w:rsidR="00865B19" w:rsidRPr="00865B19" w:rsidRDefault="00865B19" w:rsidP="00865B19">
      <w:pPr>
        <w:spacing w:before="240" w:after="240"/>
        <w:ind w:left="2880" w:hanging="720"/>
        <w:rPr>
          <w:rFonts w:eastAsia="SimSun"/>
        </w:rPr>
      </w:pPr>
      <w:r w:rsidRPr="00865B19">
        <w:rPr>
          <w:rFonts w:eastAsia="SimSun"/>
        </w:rPr>
        <w:t>(G)</w:t>
      </w:r>
      <w:r w:rsidRPr="00865B19">
        <w:rPr>
          <w:rFonts w:eastAsia="SimSun"/>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2B7C7B91"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49AA75F8" w14:textId="77777777" w:rsidR="00865B19" w:rsidRPr="00865B19" w:rsidRDefault="00865B19" w:rsidP="00865B19">
            <w:pPr>
              <w:spacing w:before="120" w:after="240"/>
              <w:rPr>
                <w:rFonts w:eastAsia="SimSun"/>
                <w:b/>
                <w:i/>
              </w:rPr>
            </w:pPr>
            <w:r w:rsidRPr="00865B19">
              <w:rPr>
                <w:rFonts w:eastAsia="SimSun"/>
                <w:b/>
                <w:i/>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619D46A9" w14:textId="77777777" w:rsidR="00865B19" w:rsidRPr="00865B19" w:rsidRDefault="00865B19" w:rsidP="00865B19">
      <w:pPr>
        <w:spacing w:before="240" w:after="240"/>
        <w:ind w:left="2880" w:hanging="720"/>
        <w:rPr>
          <w:rFonts w:eastAsia="SimSun"/>
        </w:rPr>
      </w:pPr>
      <w:r w:rsidRPr="00865B19">
        <w:rPr>
          <w:rFonts w:eastAsia="SimSun"/>
        </w:rPr>
        <w:t>(H)</w:t>
      </w:r>
      <w:r w:rsidRPr="00865B19">
        <w:rPr>
          <w:rFonts w:eastAsia="SimSun"/>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203062ED"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9ACAB31" w14:textId="77777777" w:rsidR="00865B19" w:rsidRPr="00865B19" w:rsidRDefault="00865B19" w:rsidP="00865B19">
            <w:pPr>
              <w:spacing w:before="120" w:after="240"/>
              <w:rPr>
                <w:rFonts w:eastAsia="SimSun"/>
                <w:iCs/>
              </w:rPr>
            </w:pPr>
            <w:r w:rsidRPr="00865B19">
              <w:rPr>
                <w:rFonts w:eastAsia="SimSun"/>
                <w:b/>
                <w:i/>
              </w:rPr>
              <w:t>[NPRR1007, NPRR1014, and NPRR1029:  Delete item (H) above upon system implementation of the Real-Time Co-Optimization (RTC) project for NPRR1007; or upon system implementation for NPRR1014 and NPRR1029; and renumber accordingly.]</w:t>
            </w:r>
          </w:p>
        </w:tc>
      </w:tr>
    </w:tbl>
    <w:p w14:paraId="7B4FD5B1" w14:textId="77777777" w:rsidR="00865B19" w:rsidRPr="00865B19" w:rsidRDefault="00865B19" w:rsidP="00865B19">
      <w:pPr>
        <w:spacing w:before="240" w:after="240"/>
        <w:ind w:left="2880" w:hanging="720"/>
        <w:rPr>
          <w:rFonts w:eastAsia="SimSun"/>
          <w:szCs w:val="20"/>
        </w:rPr>
      </w:pPr>
      <w:r w:rsidRPr="00865B19">
        <w:rPr>
          <w:rFonts w:eastAsia="SimSun"/>
          <w:szCs w:val="20"/>
        </w:rPr>
        <w:t>(I)</w:t>
      </w:r>
      <w:r w:rsidRPr="00865B19">
        <w:rPr>
          <w:rFonts w:eastAsia="SimSun"/>
          <w:szCs w:val="20"/>
        </w:rPr>
        <w:tab/>
        <w:t>ONTEST – On-Line blocked from Security-Constrained Economic Dispatch (SCED) for operations testing (while ONTEST, a Generation Resource may be shown on Outage in the Outage Scheduler);</w:t>
      </w:r>
    </w:p>
    <w:p w14:paraId="40C5DEF6" w14:textId="77777777" w:rsidR="00865B19" w:rsidRPr="00865B19" w:rsidRDefault="00865B19" w:rsidP="00865B19">
      <w:pPr>
        <w:spacing w:after="240"/>
        <w:ind w:left="2880" w:hanging="720"/>
        <w:rPr>
          <w:rFonts w:eastAsia="SimSun"/>
          <w:szCs w:val="20"/>
        </w:rPr>
      </w:pPr>
      <w:r w:rsidRPr="00865B19">
        <w:rPr>
          <w:rFonts w:eastAsia="SimSun"/>
          <w:szCs w:val="20"/>
        </w:rPr>
        <w:t>(J)</w:t>
      </w:r>
      <w:r w:rsidRPr="00865B19">
        <w:rPr>
          <w:rFonts w:eastAsia="SimSun"/>
          <w:szCs w:val="20"/>
        </w:rPr>
        <w:tab/>
        <w:t>ONEMR – On-Line EMR (available for commitment or dispatch only for ERCOT-declared Emergency Conditions; the QSE may appropriately set LSL and High Sustained Limit (HSL) to reflect operating limits);</w:t>
      </w:r>
    </w:p>
    <w:p w14:paraId="0207605B" w14:textId="77777777" w:rsidR="00865B19" w:rsidRPr="00865B19" w:rsidRDefault="00865B19" w:rsidP="00865B19">
      <w:pPr>
        <w:spacing w:after="240"/>
        <w:ind w:left="2880" w:hanging="720"/>
        <w:rPr>
          <w:rFonts w:eastAsia="SimSun"/>
          <w:szCs w:val="20"/>
        </w:rPr>
      </w:pPr>
      <w:r w:rsidRPr="00865B19">
        <w:rPr>
          <w:rFonts w:eastAsia="SimSun"/>
          <w:szCs w:val="20"/>
        </w:rPr>
        <w:t>(K)</w:t>
      </w:r>
      <w:r w:rsidRPr="00865B19">
        <w:rPr>
          <w:rFonts w:eastAsia="SimSu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08853BE7"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7008467E" w14:textId="77777777" w:rsidR="00865B19" w:rsidRPr="00865B19" w:rsidRDefault="00865B19" w:rsidP="00865B19">
            <w:pPr>
              <w:spacing w:before="120" w:after="240"/>
              <w:rPr>
                <w:rFonts w:eastAsia="SimSun"/>
                <w:b/>
                <w:i/>
              </w:rPr>
            </w:pPr>
            <w:r w:rsidRPr="00865B19">
              <w:rPr>
                <w:rFonts w:eastAsia="SimSun"/>
                <w:b/>
                <w:i/>
              </w:rPr>
              <w:t>[NPRR1007, NPRR1014, and NPRR1029:  Delete item (K) above upon system implementation of the Real-Time Co-Optimization (RTC) project for NPRR1007; or upon system implementation for NPRR1014 or NPRR1029; and renumber accordingly.]</w:t>
            </w:r>
          </w:p>
        </w:tc>
      </w:tr>
    </w:tbl>
    <w:p w14:paraId="7A57B527" w14:textId="77777777" w:rsidR="00865B19" w:rsidRPr="00865B19" w:rsidRDefault="00865B19" w:rsidP="00865B19">
      <w:pPr>
        <w:spacing w:before="240" w:after="240"/>
        <w:ind w:left="2880" w:hanging="720"/>
        <w:rPr>
          <w:rFonts w:eastAsia="SimSun"/>
          <w:szCs w:val="20"/>
        </w:rPr>
      </w:pPr>
      <w:r w:rsidRPr="00865B19">
        <w:rPr>
          <w:rFonts w:eastAsia="SimSun"/>
          <w:szCs w:val="20"/>
        </w:rPr>
        <w:t>(L)</w:t>
      </w:r>
      <w:r w:rsidRPr="00865B19">
        <w:rPr>
          <w:rFonts w:eastAsia="SimSu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4DE2194"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11CD87C4" w14:textId="77777777" w:rsidR="00865B19" w:rsidRPr="00865B19" w:rsidRDefault="00865B19" w:rsidP="00865B19">
            <w:pPr>
              <w:spacing w:before="120" w:after="240"/>
              <w:rPr>
                <w:rFonts w:eastAsia="SimSun"/>
                <w:iCs/>
              </w:rPr>
            </w:pPr>
            <w:r w:rsidRPr="00865B19">
              <w:rPr>
                <w:rFonts w:eastAsia="SimSun"/>
                <w:b/>
                <w:i/>
              </w:rPr>
              <w:t>[NPRR1007, NPRR1014, and NPRR1029:  Delete item (L) above upon system implementation of the Real-Time Co-Optimization (RTC) project for NPRR1007; or upon system implementation for NPRR1014 or NPRR1029; and renumber accordingly.]</w:t>
            </w:r>
          </w:p>
        </w:tc>
      </w:tr>
    </w:tbl>
    <w:p w14:paraId="28BAE729" w14:textId="77777777" w:rsidR="00865B19" w:rsidRPr="00865B19" w:rsidRDefault="00865B19" w:rsidP="00865B19">
      <w:pPr>
        <w:spacing w:before="240" w:after="240"/>
        <w:ind w:left="2880" w:hanging="720"/>
        <w:rPr>
          <w:rFonts w:eastAsia="SimSun"/>
          <w:szCs w:val="20"/>
        </w:rPr>
      </w:pPr>
      <w:r w:rsidRPr="00865B19">
        <w:rPr>
          <w:rFonts w:eastAsia="SimSun"/>
          <w:szCs w:val="20"/>
        </w:rPr>
        <w:t>(M)</w:t>
      </w:r>
      <w:r w:rsidRPr="00865B19">
        <w:rPr>
          <w:rFonts w:eastAsia="SimSun"/>
          <w:szCs w:val="20"/>
        </w:rPr>
        <w:tab/>
        <w:t xml:space="preserve">ONOPTOUT – On-Line and the hour is a RUC Buy-Back Hour; </w:t>
      </w:r>
    </w:p>
    <w:p w14:paraId="2542D2CF" w14:textId="77777777" w:rsidR="00865B19" w:rsidRPr="00865B19" w:rsidRDefault="00865B19" w:rsidP="00865B19">
      <w:pPr>
        <w:spacing w:after="240"/>
        <w:ind w:left="2880" w:hanging="720"/>
        <w:rPr>
          <w:rFonts w:eastAsia="SimSun"/>
          <w:szCs w:val="20"/>
        </w:rPr>
      </w:pPr>
      <w:r w:rsidRPr="00865B19">
        <w:rPr>
          <w:rFonts w:eastAsia="SimSun"/>
          <w:szCs w:val="20"/>
        </w:rPr>
        <w:lastRenderedPageBreak/>
        <w:t>(N)</w:t>
      </w:r>
      <w:r w:rsidRPr="00865B19">
        <w:rPr>
          <w:rFonts w:eastAsia="SimSu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5BD2CE39"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0F9E0A8C" w14:textId="77777777" w:rsidR="00865B19" w:rsidRPr="00865B19" w:rsidRDefault="00865B19" w:rsidP="00865B19">
            <w:pPr>
              <w:spacing w:before="120" w:after="240"/>
              <w:rPr>
                <w:rFonts w:eastAsia="SimSun"/>
                <w:b/>
                <w:i/>
              </w:rPr>
            </w:pPr>
            <w:r w:rsidRPr="00865B19">
              <w:rPr>
                <w:rFonts w:eastAsia="SimSun"/>
                <w:b/>
                <w:i/>
              </w:rPr>
              <w:t>[NPRR1007, NPRR1014, and NPRR1029:  Replace paragraph (N) above with the following upon system implementation of the Real-Time Co-Optimization (RTC) project for NPRR1007; or upon system implementation for NPRR1014 or NPRR1029:]</w:t>
            </w:r>
          </w:p>
          <w:p w14:paraId="3D074AF1" w14:textId="77777777" w:rsidR="00865B19" w:rsidRPr="00865B19" w:rsidRDefault="00865B19" w:rsidP="00865B19">
            <w:pPr>
              <w:spacing w:after="240"/>
              <w:ind w:left="2880" w:hanging="720"/>
              <w:rPr>
                <w:rFonts w:eastAsia="SimSun"/>
              </w:rPr>
            </w:pPr>
            <w:r w:rsidRPr="00865B19">
              <w:rPr>
                <w:rFonts w:eastAsia="SimSun"/>
              </w:rPr>
              <w:t>(N)</w:t>
            </w:r>
            <w:r w:rsidRPr="00865B19">
              <w:rPr>
                <w:rFonts w:eastAsia="SimSun"/>
              </w:rPr>
              <w:tab/>
              <w:t>SHUTDOWN – The Resource is On-Line and in a shutdown sequence, and is not eligible for an Ancillary Service award.  This Resource Status is only to be used for Real-Time telemetry purposes;</w:t>
            </w:r>
          </w:p>
        </w:tc>
      </w:tr>
    </w:tbl>
    <w:p w14:paraId="413E5645" w14:textId="77777777" w:rsidR="00865B19" w:rsidRPr="00865B19" w:rsidRDefault="00865B19" w:rsidP="00865B19">
      <w:pPr>
        <w:spacing w:before="240" w:after="240"/>
        <w:ind w:left="2880" w:hanging="720"/>
        <w:rPr>
          <w:rFonts w:eastAsia="SimSun"/>
          <w:szCs w:val="20"/>
        </w:rPr>
      </w:pPr>
      <w:r w:rsidRPr="00865B19">
        <w:rPr>
          <w:rFonts w:eastAsia="SimSun"/>
          <w:szCs w:val="20"/>
        </w:rPr>
        <w:t>(O)</w:t>
      </w:r>
      <w:r w:rsidRPr="00865B19">
        <w:rPr>
          <w:rFonts w:eastAsia="SimSu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4FD1AB5C"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0F806EAF" w14:textId="77777777" w:rsidR="00865B19" w:rsidRPr="00865B19" w:rsidRDefault="00865B19" w:rsidP="00865B19">
            <w:pPr>
              <w:spacing w:before="120" w:after="240"/>
              <w:rPr>
                <w:rFonts w:eastAsia="SimSun"/>
                <w:b/>
                <w:i/>
              </w:rPr>
            </w:pPr>
            <w:r w:rsidRPr="00865B19">
              <w:rPr>
                <w:rFonts w:eastAsia="SimSun"/>
                <w:b/>
                <w:i/>
              </w:rPr>
              <w:t>[NPRR1007, NPRR1014, and NPRR1029:  Replace paragraph (O) above with the following upon system implementation of the Real-Time Co-Optimization (RTC) project for NPRR1007; or upon system implementation for NPRR1014 or NPRR1029:]</w:t>
            </w:r>
          </w:p>
          <w:p w14:paraId="4D22EC57" w14:textId="77777777" w:rsidR="00865B19" w:rsidRPr="00865B19" w:rsidRDefault="00865B19" w:rsidP="00865B19">
            <w:pPr>
              <w:spacing w:after="240"/>
              <w:ind w:left="2880" w:hanging="720"/>
              <w:rPr>
                <w:rFonts w:eastAsia="SimSun"/>
              </w:rPr>
            </w:pPr>
            <w:r w:rsidRPr="00865B19">
              <w:rPr>
                <w:rFonts w:eastAsia="SimSun"/>
              </w:rPr>
              <w:t>(O)</w:t>
            </w:r>
            <w:r w:rsidRPr="00865B19">
              <w:rPr>
                <w:rFonts w:eastAsia="SimSun"/>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9A7B586" w14:textId="77777777" w:rsidR="00865B19" w:rsidRPr="00865B19" w:rsidRDefault="00865B19" w:rsidP="00865B19">
      <w:pPr>
        <w:spacing w:before="240" w:after="240"/>
        <w:ind w:left="2880" w:hanging="720"/>
        <w:rPr>
          <w:rFonts w:eastAsia="SimSun"/>
          <w:szCs w:val="20"/>
        </w:rPr>
      </w:pPr>
      <w:r w:rsidRPr="00865B19">
        <w:rPr>
          <w:rFonts w:eastAsia="SimSun"/>
          <w:szCs w:val="20"/>
        </w:rPr>
        <w:t>(P)</w:t>
      </w:r>
      <w:r w:rsidRPr="00865B19">
        <w:rPr>
          <w:rFonts w:eastAsia="SimSu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6C41C84"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ABFF" w14:textId="77777777" w:rsidR="00865B19" w:rsidRPr="00865B19" w:rsidRDefault="00865B19" w:rsidP="00865B19">
            <w:pPr>
              <w:spacing w:before="120" w:after="240"/>
              <w:rPr>
                <w:rFonts w:eastAsia="SimSun"/>
                <w:b/>
                <w:i/>
              </w:rPr>
            </w:pPr>
            <w:r w:rsidRPr="00865B19">
              <w:rPr>
                <w:rFonts w:eastAsia="SimSun"/>
                <w:b/>
                <w:i/>
              </w:rPr>
              <w:t>[NPRR1007, NPRR1014, and NPRR1029:  Replace paragraph (P) above with the following upon system implementation of the Real-Time Co-Optimization (RTC) project for NPRR1007; or upon system implementation for NPRR1014 or NPRR1029:]</w:t>
            </w:r>
          </w:p>
          <w:p w14:paraId="79323910" w14:textId="77777777" w:rsidR="00865B19" w:rsidRPr="00865B19" w:rsidRDefault="00865B19" w:rsidP="00865B19">
            <w:pPr>
              <w:spacing w:after="240"/>
              <w:ind w:left="2880" w:hanging="720"/>
              <w:rPr>
                <w:rFonts w:eastAsia="SimSun"/>
              </w:rPr>
            </w:pPr>
            <w:r w:rsidRPr="00865B19">
              <w:rPr>
                <w:rFonts w:eastAsia="SimSun"/>
              </w:rPr>
              <w:t>(P)</w:t>
            </w:r>
            <w:r w:rsidRPr="00865B19">
              <w:rPr>
                <w:rFonts w:eastAsia="SimSun"/>
              </w:rPr>
              <w:tab/>
              <w:t>OFFQS – Off-Line but available for SCED deployment and to provide ECRS and Non-Spin, if qualified and capable.  Only qualified Quick Start Generation Resources (QSGRs) may utilize this status;</w:t>
            </w:r>
          </w:p>
        </w:tc>
      </w:tr>
    </w:tbl>
    <w:p w14:paraId="7C86B79C" w14:textId="77777777" w:rsidR="00865B19" w:rsidRPr="00865B19" w:rsidRDefault="00865B19" w:rsidP="00865B19">
      <w:pPr>
        <w:spacing w:before="240" w:after="240"/>
        <w:ind w:left="2880" w:hanging="720"/>
        <w:rPr>
          <w:rFonts w:eastAsia="SimSun"/>
          <w:szCs w:val="20"/>
        </w:rPr>
      </w:pPr>
      <w:r w:rsidRPr="00865B19">
        <w:rPr>
          <w:rFonts w:eastAsia="SimSun"/>
          <w:szCs w:val="20"/>
        </w:rPr>
        <w:lastRenderedPageBreak/>
        <w:t>(Q)</w:t>
      </w:r>
      <w:r w:rsidRPr="00865B19">
        <w:rPr>
          <w:rFonts w:eastAsia="SimSu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21A590C7"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573EDCB3" w14:textId="77777777" w:rsidR="00865B19" w:rsidRPr="00865B19" w:rsidRDefault="00865B19" w:rsidP="00865B19">
            <w:pPr>
              <w:spacing w:before="120" w:after="240"/>
              <w:rPr>
                <w:rFonts w:eastAsia="SimSun"/>
                <w:iCs/>
              </w:rPr>
            </w:pPr>
            <w:r w:rsidRPr="00865B19">
              <w:rPr>
                <w:rFonts w:eastAsia="SimSun"/>
                <w:b/>
                <w:i/>
              </w:rPr>
              <w:t>[NPRR1007, NPRR1014, and NPRR1029:  Delete item (Q) above upon system implementation of the Real-Time Co-Optimization (RTC) project for NPRR1007; or upon system implementation for NPRR1014 or NPRR1029; and renumber accordingly.]</w:t>
            </w:r>
          </w:p>
        </w:tc>
      </w:tr>
    </w:tbl>
    <w:p w14:paraId="67AFDC49" w14:textId="77777777" w:rsidR="00865B19" w:rsidRPr="00865B19" w:rsidRDefault="00865B19" w:rsidP="00865B19">
      <w:pPr>
        <w:ind w:left="216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47EC9217"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0A2CCFC" w14:textId="77777777" w:rsidR="00865B19" w:rsidRPr="00865B19" w:rsidRDefault="00865B19" w:rsidP="00865B19">
            <w:pPr>
              <w:spacing w:before="120" w:after="240"/>
              <w:rPr>
                <w:rFonts w:eastAsia="SimSun"/>
                <w:b/>
                <w:i/>
              </w:rPr>
            </w:pPr>
            <w:r w:rsidRPr="00865B19">
              <w:rPr>
                <w:rFonts w:eastAsia="SimSun"/>
                <w:b/>
                <w:i/>
              </w:rPr>
              <w:t>[NPRR1007, NPRR1014, and NPRR1029:  Insert  item (K) below upon system implementation of the Real-Time Co-Optimization (RTC) project for NPRR1007; or upon system implementation for NPRR1014 or NPRR1029:]</w:t>
            </w:r>
          </w:p>
          <w:p w14:paraId="609ED209" w14:textId="77777777" w:rsidR="00865B19" w:rsidRPr="00865B19" w:rsidRDefault="00865B19" w:rsidP="00865B19">
            <w:pPr>
              <w:spacing w:after="240"/>
              <w:ind w:left="2880" w:hanging="720"/>
              <w:rPr>
                <w:rFonts w:eastAsia="SimSun"/>
              </w:rPr>
            </w:pPr>
            <w:r w:rsidRPr="00865B19">
              <w:rPr>
                <w:rFonts w:eastAsia="SimSun"/>
              </w:rPr>
              <w:t>(K)</w:t>
            </w:r>
            <w:r w:rsidRPr="00865B19">
              <w:rPr>
                <w:rFonts w:eastAsia="SimSun"/>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59AD48A2" w14:textId="77777777" w:rsidR="00865B19" w:rsidRPr="00865B19" w:rsidRDefault="00865B19" w:rsidP="00865B19">
      <w:pPr>
        <w:spacing w:before="240" w:after="240"/>
        <w:ind w:left="2880" w:hanging="720"/>
        <w:rPr>
          <w:rFonts w:eastAsia="SimSun"/>
        </w:rPr>
      </w:pPr>
      <w:r w:rsidRPr="00865B19">
        <w:rPr>
          <w:rFonts w:eastAsia="SimSun"/>
        </w:rPr>
        <w:t xml:space="preserve"> (R)</w:t>
      </w:r>
      <w:r w:rsidRPr="00865B19">
        <w:rPr>
          <w:rFonts w:eastAsia="SimSun"/>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02845E1"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7C8453E" w14:textId="77777777" w:rsidR="00865B19" w:rsidRPr="00865B19" w:rsidRDefault="00865B19" w:rsidP="00865B19">
            <w:pPr>
              <w:spacing w:before="120" w:after="240"/>
              <w:rPr>
                <w:rFonts w:eastAsia="SimSun"/>
                <w:b/>
                <w:i/>
              </w:rPr>
            </w:pPr>
            <w:r w:rsidRPr="00865B19">
              <w:rPr>
                <w:rFonts w:eastAsia="SimSun"/>
                <w:b/>
                <w:i/>
              </w:rPr>
              <w:t>[NPRR1007, NPRR1014, and NPRR1029:  Replace item (R) above with the following upon system implementation of the Real-Time Co-Optimization (RTC) project for NPRR1007; or upon system implementation for NPRR1014 or NPRR1029:]</w:t>
            </w:r>
          </w:p>
          <w:p w14:paraId="091545ED" w14:textId="77777777" w:rsidR="00865B19" w:rsidRPr="00865B19" w:rsidRDefault="00865B19" w:rsidP="00865B19">
            <w:pPr>
              <w:spacing w:after="240"/>
              <w:ind w:left="2880" w:hanging="720"/>
              <w:rPr>
                <w:rFonts w:eastAsia="SimSun"/>
              </w:rPr>
            </w:pPr>
            <w:r w:rsidRPr="00865B19">
              <w:rPr>
                <w:rFonts w:eastAsia="SimSun"/>
              </w:rPr>
              <w:t>(R)</w:t>
            </w:r>
            <w:r w:rsidRPr="00865B19">
              <w:rPr>
                <w:rFonts w:eastAsia="SimSun"/>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40D85BA" w14:textId="77777777" w:rsidR="00865B19" w:rsidRPr="00865B19" w:rsidRDefault="00865B19" w:rsidP="00865B19">
      <w:pPr>
        <w:spacing w:before="240" w:after="240"/>
        <w:ind w:left="2160" w:hanging="720"/>
        <w:rPr>
          <w:rFonts w:eastAsia="SimSun"/>
          <w:szCs w:val="20"/>
        </w:rPr>
      </w:pPr>
      <w:r w:rsidRPr="00865B19">
        <w:rPr>
          <w:rFonts w:eastAsia="SimSun"/>
          <w:szCs w:val="20"/>
        </w:rPr>
        <w:t>(ii)</w:t>
      </w:r>
      <w:r w:rsidRPr="00865B19">
        <w:rPr>
          <w:rFonts w:eastAsia="SimSun"/>
          <w:szCs w:val="20"/>
        </w:rPr>
        <w:tab/>
        <w:t xml:space="preserve">Select one of the following for Off-Line Generation Resources not synchronized to the ERCOT System that best describes the Resource’s </w:t>
      </w:r>
      <w:r w:rsidRPr="00865B19">
        <w:rPr>
          <w:rFonts w:eastAsia="SimSun"/>
          <w:szCs w:val="20"/>
        </w:rPr>
        <w:lastRenderedPageBreak/>
        <w:t>status.  These Resource Statuses are to be used for COP and/or Real-Time telemetry purposes, as appropriate.</w:t>
      </w:r>
    </w:p>
    <w:p w14:paraId="45D02B3A"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OUT – Off-Line and unavailable, or not connected to the ERCOT System and operating in a Private Microgrid Island (PMI);</w:t>
      </w:r>
    </w:p>
    <w:p w14:paraId="5E17373F"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4EC21A5A"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3BAF4A4C" w14:textId="77777777" w:rsidR="00865B19" w:rsidRPr="00865B19" w:rsidRDefault="00865B19" w:rsidP="00865B19">
            <w:pPr>
              <w:spacing w:before="120" w:after="240"/>
              <w:rPr>
                <w:rFonts w:eastAsia="SimSun"/>
                <w:iCs/>
              </w:rPr>
            </w:pPr>
            <w:r w:rsidRPr="00865B19">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0779D93F" w14:textId="77777777" w:rsidR="00865B19" w:rsidRPr="00865B19" w:rsidRDefault="00865B19" w:rsidP="00865B19">
      <w:pPr>
        <w:spacing w:before="240" w:after="240"/>
        <w:ind w:left="2880" w:hanging="720"/>
        <w:rPr>
          <w:rFonts w:eastAsia="SimSun"/>
          <w:szCs w:val="20"/>
        </w:rPr>
      </w:pPr>
      <w:r w:rsidRPr="00865B19">
        <w:rPr>
          <w:rFonts w:eastAsia="SimSun"/>
          <w:szCs w:val="20"/>
        </w:rPr>
        <w:t>(C)</w:t>
      </w:r>
      <w:r w:rsidRPr="00865B19">
        <w:rPr>
          <w:rFonts w:eastAsia="SimSu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2E2BC0E8" w14:textId="77777777" w:rsidTr="00865B19">
        <w:tc>
          <w:tcPr>
            <w:tcW w:w="9332" w:type="dxa"/>
            <w:tcBorders>
              <w:top w:val="single" w:sz="4" w:space="0" w:color="auto"/>
              <w:left w:val="single" w:sz="4" w:space="0" w:color="auto"/>
              <w:bottom w:val="single" w:sz="4" w:space="0" w:color="auto"/>
              <w:right w:val="single" w:sz="4" w:space="0" w:color="auto"/>
            </w:tcBorders>
            <w:shd w:val="clear" w:color="auto" w:fill="D9D9D9"/>
          </w:tcPr>
          <w:p w14:paraId="68900499" w14:textId="77777777" w:rsidR="00865B19" w:rsidRPr="00865B19" w:rsidRDefault="00865B19" w:rsidP="00865B19">
            <w:pPr>
              <w:spacing w:before="120" w:after="240"/>
              <w:rPr>
                <w:rFonts w:eastAsia="SimSun"/>
                <w:b/>
                <w:i/>
              </w:rPr>
            </w:pPr>
            <w:r w:rsidRPr="00865B19">
              <w:rPr>
                <w:rFonts w:eastAsia="SimSun"/>
                <w:b/>
                <w:i/>
              </w:rPr>
              <w:t>[NPRR1007, NPRR1014, and NPRR1029:  Replace item (C) above with the following upon system implementation of the Real-Time Co-Optimization (RTC) project for NPRR1007; or upon system implementation for NPRR1014 or NPRR1029:]</w:t>
            </w:r>
          </w:p>
          <w:p w14:paraId="780D630E" w14:textId="77777777" w:rsidR="00865B19" w:rsidRPr="00865B19" w:rsidRDefault="00865B19" w:rsidP="00865B19">
            <w:pPr>
              <w:spacing w:after="240"/>
              <w:ind w:left="2880" w:hanging="720"/>
              <w:rPr>
                <w:rFonts w:eastAsia="SimSun"/>
              </w:rPr>
            </w:pPr>
            <w:r w:rsidRPr="00865B19">
              <w:rPr>
                <w:rFonts w:eastAsia="SimSun"/>
              </w:rPr>
              <w:t>(B)</w:t>
            </w:r>
            <w:r w:rsidRPr="00865B19">
              <w:rPr>
                <w:rFonts w:eastAsia="SimSun"/>
              </w:rPr>
              <w:tab/>
              <w:t>OFF – Off-Line but available for commitment in the Day-Ahead Market (DAM), RUC, and providing Non-Spin, if qualified and capable;</w:t>
            </w:r>
          </w:p>
          <w:p w14:paraId="349E0B7E" w14:textId="77777777" w:rsidR="00865B19" w:rsidRPr="00865B19" w:rsidRDefault="00865B19" w:rsidP="00865B19">
            <w:pPr>
              <w:spacing w:before="240" w:after="240"/>
              <w:ind w:left="2880" w:hanging="720"/>
              <w:rPr>
                <w:rFonts w:eastAsia="SimSun"/>
                <w:szCs w:val="20"/>
              </w:rPr>
            </w:pPr>
            <w:ins w:id="178" w:author="ERCOT" w:date="2024-05-10T16:00:00Z">
              <w:r w:rsidRPr="00865B19">
                <w:rPr>
                  <w:rFonts w:eastAsia="SimSun"/>
                  <w:szCs w:val="20"/>
                </w:rPr>
                <w:t>(</w:t>
              </w:r>
            </w:ins>
            <w:ins w:id="179" w:author="ERCOT" w:date="2024-05-10T16:09:00Z">
              <w:r w:rsidRPr="00865B19">
                <w:rPr>
                  <w:rFonts w:eastAsia="SimSun"/>
                  <w:szCs w:val="20"/>
                </w:rPr>
                <w:t>C</w:t>
              </w:r>
            </w:ins>
            <w:ins w:id="180" w:author="ERCOT" w:date="2024-05-10T16:00:00Z">
              <w:r w:rsidRPr="00865B19">
                <w:rPr>
                  <w:rFonts w:eastAsia="SimSun"/>
                  <w:szCs w:val="20"/>
                </w:rPr>
                <w:t>)</w:t>
              </w:r>
            </w:ins>
            <w:ins w:id="181" w:author="ERCOT" w:date="2024-05-10T16:09:00Z">
              <w:r w:rsidRPr="00865B19">
                <w:rPr>
                  <w:rFonts w:eastAsia="SimSun"/>
                  <w:szCs w:val="20"/>
                </w:rPr>
                <w:t xml:space="preserve"> </w:t>
              </w:r>
              <w:r w:rsidRPr="00865B19">
                <w:rPr>
                  <w:rFonts w:eastAsia="SimSun"/>
                  <w:szCs w:val="20"/>
                </w:rPr>
                <w:tab/>
              </w:r>
            </w:ins>
            <w:ins w:id="182" w:author="ERCOT" w:date="2024-05-10T16:00:00Z">
              <w:r w:rsidRPr="00865B19">
                <w:rPr>
                  <w:rFonts w:eastAsia="SimSun"/>
                  <w:szCs w:val="20"/>
                </w:rPr>
                <w:t>DRRS – Off-Line but reserved for DRRS with an Ancillary Service Resource Responsibility for DRRS;</w:t>
              </w:r>
            </w:ins>
          </w:p>
        </w:tc>
      </w:tr>
    </w:tbl>
    <w:p w14:paraId="5F945FD8" w14:textId="77777777" w:rsidR="00865B19" w:rsidRPr="00865B19" w:rsidRDefault="00865B19" w:rsidP="00865B19">
      <w:pPr>
        <w:spacing w:before="240" w:after="240"/>
        <w:ind w:left="2880" w:hanging="720"/>
        <w:rPr>
          <w:rFonts w:eastAsia="SimSun"/>
          <w:szCs w:val="20"/>
        </w:rPr>
      </w:pPr>
      <w:r w:rsidRPr="00865B19">
        <w:rPr>
          <w:rFonts w:eastAsia="SimSun"/>
          <w:szCs w:val="20"/>
        </w:rPr>
        <w:t>(D)</w:t>
      </w:r>
      <w:r w:rsidRPr="00865B19">
        <w:rPr>
          <w:rFonts w:eastAsia="SimSu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A2DB9F5" w14:textId="77777777" w:rsidR="00865B19" w:rsidRPr="00865B19" w:rsidRDefault="00865B19" w:rsidP="00865B19">
      <w:pPr>
        <w:spacing w:after="240"/>
        <w:ind w:left="2880" w:hanging="720"/>
        <w:rPr>
          <w:rFonts w:eastAsia="SimSun"/>
          <w:szCs w:val="20"/>
        </w:rPr>
      </w:pPr>
      <w:r w:rsidRPr="00865B19">
        <w:rPr>
          <w:rFonts w:eastAsia="SimSun"/>
          <w:szCs w:val="20"/>
        </w:rPr>
        <w:t>(E)</w:t>
      </w:r>
      <w:r w:rsidRPr="00865B19">
        <w:rPr>
          <w:rFonts w:eastAsia="SimSu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743D9B3"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Select one of the following for Load Resources.  Unless otherwise provided below, these Resource Statuses are to be used for COP and/or Real-Time telemetry purposes.</w:t>
      </w:r>
    </w:p>
    <w:p w14:paraId="71037EDE" w14:textId="77777777" w:rsidR="00865B19" w:rsidRPr="00865B19" w:rsidRDefault="00865B19" w:rsidP="00865B19">
      <w:pPr>
        <w:spacing w:after="240"/>
        <w:ind w:left="2880" w:hanging="720"/>
        <w:rPr>
          <w:rFonts w:eastAsia="SimSun"/>
        </w:rPr>
      </w:pPr>
      <w:r w:rsidRPr="00865B19">
        <w:rPr>
          <w:rFonts w:eastAsia="SimSun"/>
        </w:rPr>
        <w:lastRenderedPageBreak/>
        <w:t>(A)</w:t>
      </w:r>
      <w:r w:rsidRPr="00865B19">
        <w:rPr>
          <w:rFonts w:eastAsia="SimSun"/>
        </w:rPr>
        <w:tab/>
        <w:t xml:space="preserve">ONRGL – Available for Dispatch of Regulation Service by Load Frequency Control (LFC) and, for any remaining Dispatchable capacity, by SCED with a Real-Time Market (RTM) Energy Bid; </w:t>
      </w:r>
    </w:p>
    <w:p w14:paraId="2E26F87F" w14:textId="77777777" w:rsidR="00865B19" w:rsidRPr="00865B19" w:rsidRDefault="00865B19" w:rsidP="00865B19">
      <w:pPr>
        <w:spacing w:after="240"/>
        <w:ind w:left="2880" w:hanging="720"/>
        <w:rPr>
          <w:rFonts w:eastAsia="SimSun"/>
        </w:rPr>
      </w:pPr>
      <w:r w:rsidRPr="00865B19">
        <w:rPr>
          <w:rFonts w:eastAsia="SimSun"/>
        </w:rPr>
        <w:t>(B)</w:t>
      </w:r>
      <w:r w:rsidRPr="00865B19">
        <w:rPr>
          <w:rFonts w:eastAsia="SimSun"/>
        </w:rPr>
        <w:tab/>
        <w:t>FRRSUP – Available for Dispatch of FRRS by LFC and not Dispatchable by SCED.  This Resource Status is only to be used for Real-Time telemetry purposes;</w:t>
      </w:r>
    </w:p>
    <w:p w14:paraId="2817DEB4" w14:textId="77777777" w:rsidR="00865B19" w:rsidRPr="00865B19" w:rsidRDefault="00865B19" w:rsidP="00865B19">
      <w:pPr>
        <w:spacing w:after="240"/>
        <w:ind w:left="2880" w:hanging="720"/>
        <w:rPr>
          <w:rFonts w:eastAsia="SimSun"/>
        </w:rPr>
      </w:pPr>
      <w:r w:rsidRPr="00865B19">
        <w:rPr>
          <w:rFonts w:eastAsia="SimSun"/>
        </w:rPr>
        <w:t>(C)</w:t>
      </w:r>
      <w:r w:rsidRPr="00865B19">
        <w:rPr>
          <w:rFonts w:eastAsia="SimSun"/>
        </w:rPr>
        <w:tab/>
        <w:t xml:space="preserve">FRRSDN – Available for Dispatch of FRRS by LFC and not Dispatchable by SCED.  This Resource Status is only to be used for Real-Time telemetry purposes;  </w:t>
      </w:r>
    </w:p>
    <w:p w14:paraId="36C76C91" w14:textId="77777777" w:rsidR="00865B19" w:rsidRPr="00865B19" w:rsidRDefault="00865B19" w:rsidP="00865B19">
      <w:pPr>
        <w:spacing w:after="240"/>
        <w:ind w:left="2880" w:hanging="720"/>
        <w:rPr>
          <w:rFonts w:eastAsia="SimSun"/>
        </w:rPr>
      </w:pPr>
      <w:r w:rsidRPr="00865B19">
        <w:rPr>
          <w:rFonts w:eastAsia="SimSun"/>
        </w:rPr>
        <w:t>(D)</w:t>
      </w:r>
      <w:r w:rsidRPr="00865B19">
        <w:rPr>
          <w:rFonts w:eastAsia="SimSun"/>
        </w:rPr>
        <w:tab/>
        <w:t>ONCLR – Available for Dispatch as a Controllable Load Resource by SCED with an RTM Energy Bid;</w:t>
      </w:r>
    </w:p>
    <w:p w14:paraId="1B9CD3F7" w14:textId="77777777" w:rsidR="00865B19" w:rsidRPr="00865B19" w:rsidRDefault="00865B19" w:rsidP="00865B19">
      <w:pPr>
        <w:spacing w:after="240"/>
        <w:ind w:left="2880" w:hanging="720"/>
        <w:rPr>
          <w:rFonts w:eastAsia="SimSun"/>
        </w:rPr>
      </w:pPr>
      <w:r w:rsidRPr="00865B19">
        <w:rPr>
          <w:rFonts w:eastAsia="SimSun"/>
        </w:rPr>
        <w:t>(E)</w:t>
      </w:r>
      <w:r w:rsidRPr="00865B19">
        <w:rPr>
          <w:rFonts w:eastAsia="SimSun"/>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4108BF7C"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A7C63AC" w14:textId="77777777" w:rsidR="00865B19" w:rsidRPr="00865B19" w:rsidRDefault="00865B19" w:rsidP="00865B19">
            <w:pPr>
              <w:spacing w:before="120" w:after="240"/>
              <w:rPr>
                <w:rFonts w:eastAsia="SimSun"/>
                <w:iCs/>
              </w:rPr>
            </w:pPr>
            <w:r w:rsidRPr="00865B19">
              <w:rPr>
                <w:rFonts w:eastAsia="SimSun"/>
                <w:b/>
                <w:i/>
              </w:rPr>
              <w:t>[NPRR1007, NPRR1014, and NPRR1029:  Delete items (A)-(E) above upon system implementation of the Real-Time Co-Optimization (RTC) project for NPRR1007; or upon system implementation for NPRR1014 or NPRR1029; and renumber accordingly.]</w:t>
            </w:r>
          </w:p>
        </w:tc>
      </w:tr>
    </w:tbl>
    <w:p w14:paraId="07A6D782" w14:textId="77777777" w:rsidR="00865B19" w:rsidRPr="00865B19" w:rsidRDefault="00865B19" w:rsidP="00865B19">
      <w:pPr>
        <w:spacing w:before="240" w:after="240"/>
        <w:ind w:left="2880" w:hanging="720"/>
        <w:rPr>
          <w:rFonts w:eastAsia="SimSun"/>
          <w:szCs w:val="20"/>
        </w:rPr>
      </w:pPr>
      <w:r w:rsidRPr="00865B19">
        <w:rPr>
          <w:rFonts w:eastAsia="SimSun"/>
          <w:szCs w:val="20"/>
        </w:rPr>
        <w:t>(F)</w:t>
      </w:r>
      <w:r w:rsidRPr="00865B19">
        <w:rPr>
          <w:rFonts w:eastAsia="SimSun"/>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56C1F4E7"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26A65970" w14:textId="77777777" w:rsidR="00865B19" w:rsidRPr="00865B19" w:rsidRDefault="00865B19" w:rsidP="00865B19">
            <w:pPr>
              <w:spacing w:before="120" w:after="240"/>
              <w:rPr>
                <w:rFonts w:eastAsia="SimSun"/>
                <w:iCs/>
              </w:rPr>
            </w:pPr>
            <w:r w:rsidRPr="00865B19">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69DD2C3D" w14:textId="77777777" w:rsidR="00865B19" w:rsidRPr="00865B19" w:rsidRDefault="00865B19" w:rsidP="00865B19">
      <w:pPr>
        <w:spacing w:before="240" w:after="240"/>
        <w:ind w:left="2880" w:hanging="720"/>
        <w:rPr>
          <w:rFonts w:eastAsia="SimSun"/>
          <w:szCs w:val="20"/>
        </w:rPr>
      </w:pPr>
      <w:r w:rsidRPr="00865B19">
        <w:rPr>
          <w:rFonts w:eastAsia="SimSun"/>
          <w:szCs w:val="20"/>
        </w:rPr>
        <w:t>(G)</w:t>
      </w:r>
      <w:r w:rsidRPr="00865B19">
        <w:rPr>
          <w:rFonts w:eastAsia="SimSun"/>
          <w:szCs w:val="20"/>
        </w:rPr>
        <w:tab/>
        <w:t>OUTL – Not available;</w:t>
      </w:r>
    </w:p>
    <w:p w14:paraId="64F716B2" w14:textId="77777777" w:rsidR="00865B19" w:rsidRPr="00865B19" w:rsidRDefault="00865B19" w:rsidP="00865B19">
      <w:pPr>
        <w:spacing w:after="240"/>
        <w:ind w:left="2880" w:hanging="720"/>
        <w:rPr>
          <w:rFonts w:eastAsia="SimSun"/>
          <w:szCs w:val="20"/>
        </w:rPr>
      </w:pPr>
      <w:r w:rsidRPr="00865B19">
        <w:rPr>
          <w:rFonts w:eastAsia="SimSun"/>
          <w:szCs w:val="20"/>
        </w:rPr>
        <w:t>(H)</w:t>
      </w:r>
      <w:r w:rsidRPr="00865B19">
        <w:rPr>
          <w:rFonts w:eastAsia="SimSun"/>
          <w:szCs w:val="20"/>
        </w:rPr>
        <w:tab/>
        <w:t>ONFFRRRSL – Available for Dispatch of RRS when providing FFR,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73A942FF"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762E9223" w14:textId="77777777" w:rsidR="00865B19" w:rsidRPr="00865B19" w:rsidRDefault="00865B19" w:rsidP="00865B19">
            <w:pPr>
              <w:spacing w:before="120" w:after="240"/>
              <w:rPr>
                <w:rFonts w:eastAsia="SimSun"/>
                <w:iCs/>
              </w:rPr>
            </w:pPr>
            <w:r w:rsidRPr="00865B19">
              <w:rPr>
                <w:rFonts w:eastAsia="SimSun"/>
                <w:b/>
                <w:i/>
              </w:rPr>
              <w:t>[NPRR1007, NPRR1014, and NPRR1029:  Delete item (H) above upon system implementation of the Real-Time Co-Optimization (RTC) project for NPRR1007; or upon system implementation for NPRR1014 or NPRR1029.]</w:t>
            </w:r>
          </w:p>
        </w:tc>
      </w:tr>
    </w:tbl>
    <w:p w14:paraId="3F7C1B43" w14:textId="77777777" w:rsidR="00865B19" w:rsidRPr="00865B19" w:rsidRDefault="00865B19" w:rsidP="00865B19">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2763574C"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172E9F1A" w14:textId="77777777" w:rsidR="00865B19" w:rsidRPr="00865B19" w:rsidRDefault="00865B19" w:rsidP="00865B19">
            <w:pPr>
              <w:spacing w:before="120" w:after="240"/>
              <w:rPr>
                <w:rFonts w:eastAsia="SimSun"/>
                <w:b/>
                <w:i/>
              </w:rPr>
            </w:pPr>
            <w:r w:rsidRPr="00865B19">
              <w:rPr>
                <w:rFonts w:eastAsia="SimSun"/>
                <w:b/>
                <w:i/>
              </w:rPr>
              <w:lastRenderedPageBreak/>
              <w:t>[NPRR1007, NPRR1014, NPRR1029:  Insert item (B) below upon system implementation of the Real-Time Co-Optimization (RTC) project for NPRR1007; or upon system implementation for NPRR1014 or NPRR1029:]</w:t>
            </w:r>
          </w:p>
          <w:p w14:paraId="729A600A" w14:textId="77777777" w:rsidR="00865B19" w:rsidRPr="00865B19" w:rsidRDefault="00865B19" w:rsidP="00865B19">
            <w:pPr>
              <w:spacing w:after="240"/>
              <w:ind w:left="2880" w:hanging="720"/>
              <w:rPr>
                <w:rFonts w:eastAsia="SimSun"/>
              </w:rPr>
            </w:pPr>
            <w:r w:rsidRPr="00865B19">
              <w:rPr>
                <w:rFonts w:eastAsia="SimSun"/>
              </w:rPr>
              <w:t>(B)</w:t>
            </w:r>
            <w:r w:rsidRPr="00865B19">
              <w:rPr>
                <w:rFonts w:eastAsia="SimSun"/>
              </w:rPr>
              <w:tab/>
              <w:t>ONL – On-Line and available for Dispatch by SCED or providing Ancillary Services;</w:t>
            </w:r>
          </w:p>
        </w:tc>
      </w:tr>
    </w:tbl>
    <w:p w14:paraId="2918B53C" w14:textId="77777777" w:rsidR="00865B19" w:rsidRPr="00865B19" w:rsidRDefault="00865B19" w:rsidP="00865B19">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6871A520"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33ED823C" w14:textId="77777777" w:rsidR="00865B19" w:rsidRPr="00865B19" w:rsidRDefault="00865B19" w:rsidP="00865B19">
            <w:pPr>
              <w:spacing w:before="120" w:after="240"/>
              <w:rPr>
                <w:rFonts w:eastAsia="SimSun"/>
                <w:b/>
                <w:i/>
              </w:rPr>
            </w:pPr>
            <w:r w:rsidRPr="00865B19">
              <w:rPr>
                <w:rFonts w:eastAsia="SimSun"/>
                <w:b/>
                <w:i/>
              </w:rPr>
              <w:t>[NPRR1014 or NPRR1029:  Insert applicable portions of paragraph (iv) below upon system implementation:]</w:t>
            </w:r>
          </w:p>
          <w:p w14:paraId="39A9FD8E"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Select one of the following for Energy Storage Resources (ESRs).  Unless otherwise provided below, these Resource Statuses are to be used for COP and Real-Time telemetry purposes:</w:t>
            </w:r>
          </w:p>
          <w:p w14:paraId="49710E8C" w14:textId="77777777" w:rsidR="00865B19" w:rsidRPr="00865B19" w:rsidRDefault="00865B19" w:rsidP="00865B19">
            <w:pPr>
              <w:spacing w:after="240"/>
              <w:ind w:left="2880" w:hanging="720"/>
              <w:rPr>
                <w:rFonts w:eastAsia="SimSun"/>
              </w:rPr>
            </w:pPr>
            <w:r w:rsidRPr="00865B19">
              <w:rPr>
                <w:rFonts w:eastAsia="SimSun"/>
              </w:rPr>
              <w:t>(A)</w:t>
            </w:r>
            <w:r w:rsidRPr="00865B19">
              <w:rPr>
                <w:rFonts w:eastAsia="SimSun"/>
              </w:rPr>
              <w:tab/>
              <w:t>ON – On-Line Resource with Energy Bid/Offer Curve;</w:t>
            </w:r>
          </w:p>
          <w:p w14:paraId="1147E229" w14:textId="77777777" w:rsidR="00865B19" w:rsidRPr="00865B19" w:rsidRDefault="00865B19" w:rsidP="00865B19">
            <w:pPr>
              <w:spacing w:after="240"/>
              <w:ind w:left="2880" w:hanging="720"/>
              <w:rPr>
                <w:rFonts w:eastAsia="SimSun"/>
              </w:rPr>
            </w:pPr>
            <w:r w:rsidRPr="00865B19">
              <w:rPr>
                <w:rFonts w:eastAsia="SimSun"/>
              </w:rPr>
              <w:t>(B)</w:t>
            </w:r>
            <w:r w:rsidRPr="00865B19">
              <w:rPr>
                <w:rFonts w:eastAsia="SimSun"/>
              </w:rPr>
              <w:tab/>
              <w:t>ONOS – On-Line Resource with Output Schedule;</w:t>
            </w:r>
          </w:p>
          <w:p w14:paraId="0DBBF572" w14:textId="77777777" w:rsidR="00865B19" w:rsidRPr="00865B19" w:rsidRDefault="00865B19" w:rsidP="00865B19">
            <w:pPr>
              <w:spacing w:after="240"/>
              <w:ind w:left="2880" w:hanging="720"/>
              <w:rPr>
                <w:rFonts w:eastAsia="SimSun"/>
              </w:rPr>
            </w:pPr>
            <w:r w:rsidRPr="00865B19">
              <w:rPr>
                <w:rFonts w:eastAsia="SimSun"/>
              </w:rPr>
              <w:t>(C)</w:t>
            </w:r>
            <w:r w:rsidRPr="00865B19">
              <w:rPr>
                <w:rFonts w:eastAsia="SimSun"/>
              </w:rPr>
              <w:tab/>
              <w:t>ONTEST – On-Line blocked from SCED for operations testing (while ONTEST, an Energy Storage Resource (ESR) may be shown on Outage in the Outage Scheduler);</w:t>
            </w:r>
          </w:p>
          <w:p w14:paraId="7EC3D2E1" w14:textId="77777777" w:rsidR="00865B19" w:rsidRPr="00865B19" w:rsidRDefault="00865B19" w:rsidP="00865B19">
            <w:pPr>
              <w:spacing w:after="240"/>
              <w:ind w:left="2880" w:hanging="720"/>
              <w:rPr>
                <w:rFonts w:eastAsia="SimSun"/>
              </w:rPr>
            </w:pPr>
            <w:r w:rsidRPr="00865B19">
              <w:rPr>
                <w:rFonts w:eastAsia="SimSun"/>
              </w:rPr>
              <w:t>(D)</w:t>
            </w:r>
            <w:r w:rsidRPr="00865B19">
              <w:rPr>
                <w:rFonts w:eastAsia="SimSun"/>
              </w:rPr>
              <w:tab/>
              <w:t>ONEMR – On-Line EMR (available for commitment or dispatch only for ERCOT-declared Emergency Conditions; the QSE may appropriately set LSL and High Sustained Limit (HSL) to reflect operating limits);</w:t>
            </w:r>
          </w:p>
          <w:p w14:paraId="397DF1FB" w14:textId="77777777" w:rsidR="00865B19" w:rsidRPr="00865B19" w:rsidRDefault="00865B19" w:rsidP="00865B19">
            <w:pPr>
              <w:spacing w:after="240"/>
              <w:ind w:left="2880" w:hanging="720"/>
              <w:rPr>
                <w:rFonts w:eastAsia="SimSun"/>
              </w:rPr>
            </w:pPr>
            <w:r w:rsidRPr="00865B19">
              <w:rPr>
                <w:rFonts w:eastAsia="SimSun"/>
              </w:rPr>
              <w:t>(E)</w:t>
            </w:r>
            <w:r w:rsidRPr="00865B19">
              <w:rPr>
                <w:rFonts w:eastAsia="SimSun"/>
              </w:rPr>
              <w:tab/>
              <w:t>ONHOLD – Resource is On-Line but temporarily unavailable for Dispatch by SCED or Ancillary Service awards.  ESRs shall not be discharging into or charging from the grid. This Resource Status is only to be used for Real-Time telemetry purposes; and</w:t>
            </w:r>
          </w:p>
          <w:p w14:paraId="2FB907EC" w14:textId="77777777" w:rsidR="00865B19" w:rsidRPr="00865B19" w:rsidRDefault="00865B19" w:rsidP="00865B19">
            <w:pPr>
              <w:spacing w:after="240"/>
              <w:ind w:left="2880" w:hanging="720"/>
              <w:rPr>
                <w:rFonts w:eastAsia="SimSun"/>
              </w:rPr>
            </w:pPr>
            <w:r w:rsidRPr="00865B19">
              <w:rPr>
                <w:rFonts w:eastAsia="SimSun"/>
              </w:rPr>
              <w:t>(F)</w:t>
            </w:r>
            <w:r w:rsidRPr="00865B19">
              <w:rPr>
                <w:rFonts w:eastAsia="SimSun"/>
              </w:rPr>
              <w:tab/>
              <w:t>OUT – Off-Line and unavailable, or not connected to the ERCOT System and operating in a Private Microgrid Island (PMI);</w:t>
            </w:r>
          </w:p>
        </w:tc>
      </w:tr>
    </w:tbl>
    <w:p w14:paraId="6AD8A5E6" w14:textId="77777777" w:rsidR="00865B19" w:rsidRPr="00865B19" w:rsidRDefault="00865B19" w:rsidP="00865B19">
      <w:pPr>
        <w:spacing w:before="240" w:after="240"/>
        <w:ind w:left="1440" w:hanging="720"/>
        <w:rPr>
          <w:rFonts w:eastAsia="SimSun"/>
          <w:szCs w:val="20"/>
        </w:rPr>
      </w:pPr>
      <w:r w:rsidRPr="00865B19">
        <w:rPr>
          <w:rFonts w:eastAsia="SimSun"/>
          <w:szCs w:val="20"/>
        </w:rPr>
        <w:t>(c)</w:t>
      </w:r>
      <w:r w:rsidRPr="00865B19">
        <w:rPr>
          <w:rFonts w:eastAsia="SimSun"/>
          <w:szCs w:val="20"/>
        </w:rPr>
        <w:tab/>
        <w:t>The HSL;</w:t>
      </w:r>
    </w:p>
    <w:p w14:paraId="14614A44"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077E5504"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736AC0C8" w14:textId="77777777" w:rsidR="00865B19" w:rsidRPr="00865B19" w:rsidRDefault="00865B19" w:rsidP="00865B19">
            <w:pPr>
              <w:spacing w:before="120" w:after="240"/>
              <w:rPr>
                <w:rFonts w:eastAsia="SimSun"/>
                <w:b/>
                <w:i/>
              </w:rPr>
            </w:pPr>
            <w:r w:rsidRPr="00865B19">
              <w:rPr>
                <w:rFonts w:eastAsia="SimSun"/>
                <w:b/>
                <w:i/>
              </w:rPr>
              <w:t>[NPRR1014 and NPRR1029:  Insert applicable portions of paragraph (ii) below upon system implementation:]</w:t>
            </w:r>
          </w:p>
          <w:p w14:paraId="6172ADB1" w14:textId="77777777" w:rsidR="00865B19" w:rsidRPr="00865B19" w:rsidRDefault="00865B19" w:rsidP="00865B19">
            <w:pPr>
              <w:spacing w:after="240"/>
              <w:ind w:left="2160" w:hanging="720"/>
              <w:rPr>
                <w:rFonts w:eastAsia="SimSun"/>
              </w:rPr>
            </w:pPr>
            <w:r w:rsidRPr="00865B19">
              <w:rPr>
                <w:rFonts w:eastAsia="SimSun"/>
              </w:rPr>
              <w:lastRenderedPageBreak/>
              <w:t>(ii)</w:t>
            </w:r>
            <w:r w:rsidRPr="00865B19">
              <w:rPr>
                <w:rFonts w:eastAsia="SimSun"/>
              </w:rPr>
              <w:tab/>
              <w:t>For ESRs, the HSL may be negative;</w:t>
            </w:r>
          </w:p>
        </w:tc>
      </w:tr>
    </w:tbl>
    <w:p w14:paraId="14903BA5" w14:textId="77777777" w:rsidR="00865B19" w:rsidRPr="00865B19" w:rsidRDefault="00865B19" w:rsidP="00865B19">
      <w:pPr>
        <w:spacing w:before="240" w:after="240"/>
        <w:ind w:left="1440" w:hanging="720"/>
        <w:rPr>
          <w:rFonts w:eastAsia="SimSun"/>
          <w:szCs w:val="20"/>
        </w:rPr>
      </w:pPr>
      <w:r w:rsidRPr="00865B19">
        <w:rPr>
          <w:rFonts w:eastAsia="SimSun"/>
          <w:szCs w:val="20"/>
        </w:rPr>
        <w:lastRenderedPageBreak/>
        <w:t>(d)</w:t>
      </w:r>
      <w:r w:rsidRPr="00865B19">
        <w:rPr>
          <w:rFonts w:eastAsia="SimSun"/>
          <w:szCs w:val="20"/>
        </w:rPr>
        <w:tab/>
        <w:t>The LSL;</w:t>
      </w:r>
    </w:p>
    <w:p w14:paraId="7C4CDD76"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2E3E8488"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2BD904BC" w14:textId="77777777" w:rsidR="00865B19" w:rsidRPr="00865B19" w:rsidRDefault="00865B19" w:rsidP="00865B19">
            <w:pPr>
              <w:spacing w:before="120" w:after="240"/>
              <w:rPr>
                <w:rFonts w:eastAsia="SimSun"/>
                <w:b/>
                <w:i/>
              </w:rPr>
            </w:pPr>
            <w:r w:rsidRPr="00865B19">
              <w:rPr>
                <w:rFonts w:eastAsia="SimSun"/>
                <w:b/>
                <w:i/>
              </w:rPr>
              <w:t>[NPRR1014 and NPRR1029:  Insert applicable portions of paragraph (ii) below upon system implementation:]</w:t>
            </w:r>
          </w:p>
          <w:p w14:paraId="3F97665B"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For ESRs, the LSL may be positive;</w:t>
            </w:r>
          </w:p>
        </w:tc>
      </w:tr>
    </w:tbl>
    <w:p w14:paraId="2F6F1638" w14:textId="77777777" w:rsidR="00865B19" w:rsidRPr="00865B19" w:rsidRDefault="00865B19" w:rsidP="00865B19">
      <w:pPr>
        <w:spacing w:before="240" w:after="240"/>
        <w:ind w:left="1440" w:hanging="720"/>
        <w:rPr>
          <w:rFonts w:eastAsia="SimSun"/>
          <w:szCs w:val="20"/>
        </w:rPr>
      </w:pPr>
      <w:r w:rsidRPr="00865B19">
        <w:rPr>
          <w:rFonts w:eastAsia="SimSun"/>
          <w:szCs w:val="20"/>
        </w:rPr>
        <w:t>(e)</w:t>
      </w:r>
      <w:r w:rsidRPr="00865B19">
        <w:rPr>
          <w:rFonts w:eastAsia="SimSun"/>
          <w:szCs w:val="20"/>
        </w:rPr>
        <w:tab/>
        <w:t>The High Emergency Limit (HEL);</w:t>
      </w:r>
    </w:p>
    <w:p w14:paraId="53B440C1" w14:textId="77777777" w:rsidR="00865B19" w:rsidRPr="00865B19" w:rsidRDefault="00865B19" w:rsidP="00865B19">
      <w:pPr>
        <w:spacing w:after="240"/>
        <w:ind w:left="1440" w:hanging="720"/>
        <w:rPr>
          <w:rFonts w:eastAsia="SimSun"/>
          <w:szCs w:val="20"/>
        </w:rPr>
      </w:pPr>
      <w:r w:rsidRPr="00865B19">
        <w:rPr>
          <w:rFonts w:eastAsia="SimSun"/>
          <w:szCs w:val="20"/>
        </w:rPr>
        <w:t>(f)</w:t>
      </w:r>
      <w:r w:rsidRPr="00865B19">
        <w:rPr>
          <w:rFonts w:eastAsia="SimSun"/>
          <w:szCs w:val="20"/>
        </w:rPr>
        <w:tab/>
        <w:t>The Low Emergency Limit (LEL); and</w:t>
      </w:r>
    </w:p>
    <w:p w14:paraId="452500DB"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4EBA21CF"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379EBC1C" w14:textId="77777777" w:rsidR="00865B19" w:rsidRPr="00865B19" w:rsidRDefault="00865B19" w:rsidP="00865B19">
            <w:pPr>
              <w:spacing w:before="120" w:after="240"/>
              <w:rPr>
                <w:rFonts w:eastAsia="SimSun"/>
                <w:b/>
                <w:i/>
              </w:rPr>
            </w:pPr>
            <w:r w:rsidRPr="00865B19">
              <w:rPr>
                <w:rFonts w:eastAsia="SimSun"/>
                <w:b/>
                <w:i/>
              </w:rPr>
              <w:t>[NPRR1007, NPRR1014, and NPRR1029:  Replace applicable portions of item (g) above with the following upon system implementation of the Real-Time Co-Optimization (RTC) project for NPRR1007; or upon system implementation for NPRR1014 or NPRR1029:]</w:t>
            </w:r>
          </w:p>
          <w:p w14:paraId="5FA33CE3" w14:textId="77777777" w:rsidR="00865B19" w:rsidRPr="00865B19" w:rsidRDefault="00865B19" w:rsidP="00865B19">
            <w:pPr>
              <w:spacing w:after="240"/>
              <w:ind w:left="1440" w:hanging="720"/>
              <w:rPr>
                <w:ins w:id="183" w:author="ERCOT" w:date="2024-01-09T08:52:00Z"/>
                <w:rFonts w:eastAsia="SimSun"/>
              </w:rPr>
            </w:pPr>
            <w:r w:rsidRPr="00865B19">
              <w:rPr>
                <w:rFonts w:eastAsia="SimSun"/>
              </w:rPr>
              <w:t>(</w:t>
            </w:r>
            <w:ins w:id="184" w:author="ERCOT" w:date="2024-04-12T10:30:00Z">
              <w:r w:rsidRPr="00865B19">
                <w:rPr>
                  <w:rFonts w:eastAsia="SimSun"/>
                </w:rPr>
                <w:t>h</w:t>
              </w:r>
            </w:ins>
            <w:del w:id="185" w:author="ERCOT" w:date="2024-04-12T10:30:00Z">
              <w:r w:rsidRPr="00865B19">
                <w:rPr>
                  <w:rFonts w:eastAsia="SimSun"/>
                </w:rPr>
                <w:delText>g</w:delText>
              </w:r>
            </w:del>
            <w:r w:rsidRPr="00865B19">
              <w:rPr>
                <w:rFonts w:eastAsia="SimSun"/>
              </w:rPr>
              <w:t>)</w:t>
            </w:r>
            <w:r w:rsidRPr="00865B19">
              <w:rPr>
                <w:rFonts w:eastAsia="SimSun"/>
              </w:rPr>
              <w:tab/>
              <w:t>Ancillary Service capability in MW for each product and sub-type</w:t>
            </w:r>
            <w:ins w:id="186" w:author="ERCOT" w:date="2024-01-29T16:16:00Z">
              <w:r w:rsidRPr="00865B19">
                <w:rPr>
                  <w:rFonts w:eastAsia="SimSun"/>
                </w:rPr>
                <w:t>, excluding DRRS</w:t>
              </w:r>
            </w:ins>
            <w:ins w:id="187" w:author="ERCOT" w:date="2024-01-09T09:51:00Z">
              <w:r w:rsidRPr="00865B19">
                <w:rPr>
                  <w:rFonts w:eastAsia="SimSun"/>
                </w:rPr>
                <w:t>;</w:t>
              </w:r>
            </w:ins>
            <w:ins w:id="188" w:author="ERCOT" w:date="2024-01-09T08:53:00Z">
              <w:r w:rsidRPr="00865B19">
                <w:rPr>
                  <w:rFonts w:eastAsia="SimSun"/>
                </w:rPr>
                <w:t xml:space="preserve"> and</w:t>
              </w:r>
            </w:ins>
            <w:del w:id="189" w:author="ERCOT" w:date="2024-01-09T08:53:00Z">
              <w:r w:rsidRPr="00865B19" w:rsidDel="0055621D">
                <w:rPr>
                  <w:rFonts w:eastAsia="SimSun"/>
                </w:rPr>
                <w:delText>.</w:delText>
              </w:r>
            </w:del>
          </w:p>
          <w:p w14:paraId="1463AB95" w14:textId="77777777" w:rsidR="00865B19" w:rsidRPr="00865B19" w:rsidRDefault="00865B19" w:rsidP="00865B19">
            <w:pPr>
              <w:spacing w:after="240"/>
              <w:ind w:left="1440" w:hanging="720"/>
              <w:rPr>
                <w:rFonts w:eastAsia="SimSun"/>
              </w:rPr>
            </w:pPr>
            <w:ins w:id="190" w:author="ERCOT" w:date="2024-01-09T08:52:00Z">
              <w:r w:rsidRPr="00865B19">
                <w:rPr>
                  <w:rFonts w:eastAsia="SimSun"/>
                </w:rPr>
                <w:t>(</w:t>
              </w:r>
            </w:ins>
            <w:ins w:id="191" w:author="ERCOT" w:date="2024-04-12T16:30:00Z">
              <w:r w:rsidRPr="00865B19">
                <w:rPr>
                  <w:rFonts w:eastAsia="SimSun"/>
                </w:rPr>
                <w:t>i</w:t>
              </w:r>
            </w:ins>
            <w:ins w:id="192" w:author="ERCOT" w:date="2024-01-09T08:52:00Z">
              <w:r w:rsidRPr="00865B19">
                <w:rPr>
                  <w:rFonts w:eastAsia="SimSun"/>
                </w:rPr>
                <w:t>)</w:t>
              </w:r>
            </w:ins>
            <w:ins w:id="193" w:author="ERCOT" w:date="2024-03-19T10:42:00Z">
              <w:r w:rsidRPr="00865B19">
                <w:rPr>
                  <w:rFonts w:eastAsia="SimSun"/>
                </w:rPr>
                <w:tab/>
              </w:r>
            </w:ins>
            <w:ins w:id="194" w:author="ERCOT" w:date="2024-01-09T08:52:00Z">
              <w:r w:rsidRPr="00865B19">
                <w:rPr>
                  <w:rFonts w:eastAsia="SimSun"/>
                </w:rPr>
                <w:t xml:space="preserve">Ancillary Service </w:t>
              </w:r>
            </w:ins>
            <w:ins w:id="195" w:author="ERCOT" w:date="2024-01-29T16:15:00Z">
              <w:r w:rsidRPr="00865B19">
                <w:rPr>
                  <w:rFonts w:eastAsia="SimSun"/>
                </w:rPr>
                <w:t xml:space="preserve">Resource </w:t>
              </w:r>
            </w:ins>
            <w:ins w:id="196" w:author="ERCOT" w:date="2024-01-09T08:53:00Z">
              <w:r w:rsidRPr="00865B19">
                <w:rPr>
                  <w:rFonts w:eastAsia="SimSun"/>
                </w:rPr>
                <w:t>R</w:t>
              </w:r>
            </w:ins>
            <w:ins w:id="197" w:author="ERCOT" w:date="2024-01-09T08:52:00Z">
              <w:r w:rsidRPr="00865B19">
                <w:rPr>
                  <w:rFonts w:eastAsia="SimSun"/>
                </w:rPr>
                <w:t>esponsibility</w:t>
              </w:r>
            </w:ins>
            <w:ins w:id="198" w:author="ERCOT" w:date="2024-01-09T08:53:00Z">
              <w:r w:rsidRPr="00865B19">
                <w:rPr>
                  <w:rFonts w:eastAsia="SimSun"/>
                </w:rPr>
                <w:t xml:space="preserve"> </w:t>
              </w:r>
            </w:ins>
            <w:ins w:id="199" w:author="ERCOT" w:date="2024-01-29T16:16:00Z">
              <w:r w:rsidRPr="00865B19">
                <w:rPr>
                  <w:rFonts w:eastAsia="SimSun"/>
                </w:rPr>
                <w:t xml:space="preserve">for DRRS </w:t>
              </w:r>
            </w:ins>
            <w:ins w:id="200" w:author="ERCOT" w:date="2024-01-09T08:53:00Z">
              <w:r w:rsidRPr="00865B19">
                <w:rPr>
                  <w:rFonts w:eastAsia="SimSun"/>
                </w:rPr>
                <w:t>in MW.</w:t>
              </w:r>
            </w:ins>
          </w:p>
        </w:tc>
      </w:tr>
    </w:tbl>
    <w:p w14:paraId="55AFE242" w14:textId="77777777" w:rsidR="00865B19" w:rsidRPr="00865B19" w:rsidRDefault="00865B19" w:rsidP="00865B19">
      <w:pPr>
        <w:spacing w:before="240" w:after="240"/>
        <w:ind w:left="2160" w:hanging="720"/>
        <w:rPr>
          <w:rFonts w:eastAsia="SimSun"/>
          <w:szCs w:val="20"/>
        </w:rPr>
      </w:pPr>
      <w:r w:rsidRPr="00865B19">
        <w:rPr>
          <w:rFonts w:eastAsia="SimSun"/>
          <w:szCs w:val="20"/>
        </w:rPr>
        <w:t>(i)</w:t>
      </w:r>
      <w:r w:rsidRPr="00865B19">
        <w:rPr>
          <w:rFonts w:eastAsia="SimSun"/>
          <w:szCs w:val="20"/>
        </w:rPr>
        <w:tab/>
        <w:t>Regulation Up Service (Reg-Up);</w:t>
      </w:r>
    </w:p>
    <w:p w14:paraId="5787D292"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Regulation Down Service (Reg-Down);</w:t>
      </w:r>
    </w:p>
    <w:p w14:paraId="10A607A7"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RRS;</w:t>
      </w:r>
    </w:p>
    <w:p w14:paraId="4C8058A0"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ECRS; and</w:t>
      </w:r>
    </w:p>
    <w:p w14:paraId="72D4CC7C" w14:textId="77777777" w:rsidR="00865B19" w:rsidRPr="00865B19" w:rsidRDefault="00865B19" w:rsidP="00865B19">
      <w:pPr>
        <w:spacing w:after="240"/>
        <w:ind w:left="2160" w:hanging="720"/>
        <w:rPr>
          <w:rFonts w:eastAsia="SimSun"/>
          <w:szCs w:val="20"/>
        </w:rPr>
      </w:pPr>
      <w:r w:rsidRPr="00865B19">
        <w:rPr>
          <w:rFonts w:eastAsia="SimSun"/>
          <w:szCs w:val="20"/>
        </w:rPr>
        <w:t>(v)</w:t>
      </w:r>
      <w:r w:rsidRPr="00865B19">
        <w:rPr>
          <w:rFonts w:eastAsia="SimSun"/>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DB3F21F"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68B5B37F" w14:textId="77777777" w:rsidR="00865B19" w:rsidRPr="00865B19" w:rsidRDefault="00865B19" w:rsidP="00865B19">
            <w:pPr>
              <w:spacing w:before="120" w:after="240"/>
              <w:rPr>
                <w:rFonts w:eastAsia="SimSun"/>
              </w:rPr>
            </w:pPr>
            <w:r w:rsidRPr="00865B19">
              <w:rPr>
                <w:rFonts w:eastAsia="SimSun"/>
                <w:b/>
                <w:i/>
              </w:rPr>
              <w:t>[NPRR1007, NPRR1014, and NPRR1029:  Delete items (i)-(v) above upon system implementation of the Real-Time Co-Optimization (RTC) project for NPRR1007; or upon system implementation for NPRR1014 or NPRR1029.]</w:t>
            </w:r>
          </w:p>
        </w:tc>
      </w:tr>
    </w:tbl>
    <w:p w14:paraId="1B5C40B8"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(6)</w:t>
      </w:r>
      <w:r w:rsidRPr="00865B19">
        <w:rPr>
          <w:rFonts w:eastAsia="SimSun"/>
          <w:iCs/>
          <w:szCs w:val="20"/>
        </w:rPr>
        <w:tab/>
        <w:t xml:space="preserve">For Combined Cycle Generation Resources, the above items are required for each operating configuration.  In each hour only one Combined Cycle Generation Resource in </w:t>
      </w:r>
      <w:r w:rsidRPr="00865B19">
        <w:rPr>
          <w:rFonts w:eastAsia="SimSun"/>
          <w:iCs/>
          <w:szCs w:val="20"/>
        </w:rPr>
        <w:lastRenderedPageBreak/>
        <w:t>a Combined Cycle Train may be assigned one of the On-Line Resource Status codes described above.</w:t>
      </w:r>
    </w:p>
    <w:p w14:paraId="3D2B81D3"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865B19">
        <w:rPr>
          <w:rFonts w:eastAsia="SimSun"/>
          <w:szCs w:val="20"/>
        </w:rPr>
        <w:t>is considered to be</w:t>
      </w:r>
      <w:proofErr w:type="gramEnd"/>
      <w:r w:rsidRPr="00865B19">
        <w:rPr>
          <w:rFonts w:eastAsia="SimSun"/>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9205138"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7D8BBD0"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1B0FD889"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50AA1F09" w14:textId="77777777" w:rsidR="00865B19" w:rsidRPr="00865B19" w:rsidRDefault="00865B19" w:rsidP="00865B19">
            <w:pPr>
              <w:spacing w:before="120" w:after="240"/>
              <w:rPr>
                <w:rFonts w:eastAsia="SimSun"/>
                <w:b/>
                <w:i/>
              </w:rPr>
            </w:pPr>
            <w:r w:rsidRPr="00865B19">
              <w:rPr>
                <w:rFonts w:eastAsia="SimSun"/>
                <w:b/>
                <w:i/>
              </w:rPr>
              <w:t>[NPRR1007, NPRR1014, and NPRR1029:  Replace paragraph (c) above with the following upon system implementation of the Real-Time Co-Optimization (RTC) project for NPRR1007; or upon system implementation for NPRR1014 or NPRR1029:]</w:t>
            </w:r>
          </w:p>
          <w:p w14:paraId="29757B81"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ERCOT systems shall allow only one Combined Cycle Generation Resource in a Combined Cycle Train to offer Off-Line Non-Spin in the DAM or SCED.</w:t>
            </w:r>
          </w:p>
        </w:tc>
      </w:tr>
    </w:tbl>
    <w:p w14:paraId="49F2BCFC" w14:textId="77777777" w:rsidR="00865B19" w:rsidRPr="00865B19" w:rsidRDefault="00865B19" w:rsidP="00865B19">
      <w:pPr>
        <w:spacing w:before="240" w:after="240"/>
        <w:ind w:left="2160" w:hanging="720"/>
        <w:rPr>
          <w:rFonts w:eastAsia="SimSun"/>
          <w:szCs w:val="20"/>
        </w:rPr>
      </w:pPr>
      <w:r w:rsidRPr="00865B19">
        <w:rPr>
          <w:rFonts w:eastAsia="SimSun"/>
          <w:szCs w:val="20"/>
        </w:rPr>
        <w:t>(i)</w:t>
      </w:r>
      <w:r w:rsidRPr="00865B19">
        <w:rPr>
          <w:rFonts w:eastAsia="SimSu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048F8C0"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A7B9221" w14:textId="77777777" w:rsidR="00865B19" w:rsidRPr="00865B19" w:rsidRDefault="00865B19" w:rsidP="00865B19">
      <w:pPr>
        <w:spacing w:after="240"/>
        <w:ind w:left="1440" w:hanging="720"/>
        <w:rPr>
          <w:rFonts w:eastAsia="SimSun"/>
          <w:iCs/>
          <w:szCs w:val="20"/>
        </w:rPr>
      </w:pPr>
      <w:r w:rsidRPr="00865B19">
        <w:rPr>
          <w:rFonts w:eastAsia="SimSun"/>
          <w:iCs/>
          <w:szCs w:val="20"/>
        </w:rPr>
        <w:lastRenderedPageBreak/>
        <w:t>(d)</w:t>
      </w:r>
      <w:r w:rsidRPr="00865B19">
        <w:rPr>
          <w:rFonts w:eastAsia="SimSun"/>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1A1AE31" w14:textId="77777777" w:rsidR="00865B19" w:rsidRPr="00865B19" w:rsidRDefault="00865B19" w:rsidP="00865B19">
      <w:pPr>
        <w:spacing w:after="240"/>
        <w:ind w:left="720" w:hanging="720"/>
        <w:rPr>
          <w:rFonts w:eastAsia="SimSun"/>
          <w:iCs/>
          <w:szCs w:val="20"/>
        </w:rPr>
      </w:pPr>
      <w:r w:rsidRPr="00865B19">
        <w:rPr>
          <w:rFonts w:eastAsia="SimSun"/>
          <w:iCs/>
          <w:szCs w:val="20"/>
        </w:rPr>
        <w:t>(7)</w:t>
      </w:r>
      <w:r w:rsidRPr="00865B19">
        <w:rPr>
          <w:rFonts w:eastAsia="SimSun"/>
          <w:iCs/>
          <w:szCs w:val="20"/>
        </w:rPr>
        <w:tab/>
        <w:t>ERCOT may accept COPs only from QSEs.</w:t>
      </w:r>
    </w:p>
    <w:p w14:paraId="72A46A7A" w14:textId="77777777" w:rsidR="00865B19" w:rsidRPr="00865B19" w:rsidRDefault="00865B19" w:rsidP="00865B19">
      <w:pPr>
        <w:spacing w:after="240"/>
        <w:ind w:left="720" w:hanging="720"/>
        <w:rPr>
          <w:rFonts w:eastAsia="SimSun"/>
          <w:iCs/>
          <w:szCs w:val="20"/>
        </w:rPr>
      </w:pPr>
      <w:r w:rsidRPr="00865B19">
        <w:rPr>
          <w:rFonts w:eastAsia="SimSun"/>
          <w:iCs/>
          <w:szCs w:val="20"/>
        </w:rPr>
        <w:t>(8)</w:t>
      </w:r>
      <w:r w:rsidRPr="00865B19">
        <w:rPr>
          <w:rFonts w:eastAsia="SimSu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865B19">
        <w:rPr>
          <w:rFonts w:eastAsia="SimSun"/>
          <w:iCs/>
          <w:szCs w:val="20"/>
        </w:rPr>
        <w:t>PhotoVoltaic</w:t>
      </w:r>
      <w:proofErr w:type="spellEnd"/>
      <w:r w:rsidRPr="00865B19">
        <w:rPr>
          <w:rFonts w:eastAsia="SimSun"/>
          <w:iCs/>
          <w:szCs w:val="20"/>
        </w:rPr>
        <w:t xml:space="preserve"> Generation Resources (PVGRs) with the most recently updated Short-Term </w:t>
      </w:r>
      <w:proofErr w:type="spellStart"/>
      <w:r w:rsidRPr="00865B19">
        <w:rPr>
          <w:rFonts w:eastAsia="SimSun"/>
          <w:iCs/>
          <w:szCs w:val="20"/>
        </w:rPr>
        <w:t>PhotoVoltaic</w:t>
      </w:r>
      <w:proofErr w:type="spellEnd"/>
      <w:r w:rsidRPr="00865B19">
        <w:rPr>
          <w:rFonts w:eastAsia="SimSu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241757C7"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2895AF53" w14:textId="77777777" w:rsidR="00865B19" w:rsidRPr="00865B19" w:rsidRDefault="00865B19" w:rsidP="00865B19">
            <w:pPr>
              <w:spacing w:before="120" w:after="240"/>
              <w:rPr>
                <w:rFonts w:eastAsia="SimSun"/>
                <w:b/>
                <w:i/>
              </w:rPr>
            </w:pPr>
            <w:r w:rsidRPr="00865B19">
              <w:rPr>
                <w:rFonts w:eastAsia="SimSun"/>
                <w:b/>
                <w:i/>
              </w:rPr>
              <w:t>[NPRR1029:  Replace paragraph (8) above with the following upon system implementation:]</w:t>
            </w:r>
          </w:p>
          <w:p w14:paraId="1173D74D" w14:textId="77777777" w:rsidR="00865B19" w:rsidRPr="00865B19" w:rsidRDefault="00865B19" w:rsidP="00865B19">
            <w:pPr>
              <w:spacing w:after="240"/>
              <w:ind w:left="720" w:hanging="720"/>
              <w:rPr>
                <w:rFonts w:eastAsia="SimSun"/>
                <w:iCs/>
              </w:rPr>
            </w:pPr>
            <w:r w:rsidRPr="00865B19">
              <w:rPr>
                <w:rFonts w:eastAsia="SimSun"/>
                <w:iCs/>
              </w:rPr>
              <w:t>(8)</w:t>
            </w:r>
            <w:r w:rsidRPr="00865B19">
              <w:rPr>
                <w:rFonts w:eastAsia="SimSun"/>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865B19">
              <w:rPr>
                <w:rFonts w:eastAsia="SimSun"/>
                <w:iCs/>
              </w:rPr>
              <w:t>PhotoVoltaic</w:t>
            </w:r>
            <w:proofErr w:type="spellEnd"/>
            <w:r w:rsidRPr="00865B19">
              <w:rPr>
                <w:rFonts w:eastAsia="SimSun"/>
                <w:iCs/>
              </w:rPr>
              <w:t xml:space="preserve"> Generation Resources (PVGRs) with the most recently updated Short-Term </w:t>
            </w:r>
            <w:proofErr w:type="spellStart"/>
            <w:r w:rsidRPr="00865B19">
              <w:rPr>
                <w:rFonts w:eastAsia="SimSun"/>
                <w:iCs/>
              </w:rPr>
              <w:t>PhotoVoltaic</w:t>
            </w:r>
            <w:proofErr w:type="spellEnd"/>
            <w:r w:rsidRPr="00865B19">
              <w:rPr>
                <w:rFonts w:eastAsia="SimSun"/>
                <w:iCs/>
              </w:rPr>
              <w:t xml:space="preserve"> Power Forecast (STPPF).  </w:t>
            </w:r>
            <w:r w:rsidRPr="00865B19">
              <w:rPr>
                <w:rFonts w:eastAsia="SimSun"/>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65B19">
              <w:rPr>
                <w:rFonts w:eastAsia="SimSun"/>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65B19">
              <w:rPr>
                <w:rFonts w:eastAsia="SimSun"/>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E8F269D"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(9)</w:t>
      </w:r>
      <w:r w:rsidRPr="00865B19">
        <w:rPr>
          <w:rFonts w:eastAsia="SimSu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865B19">
        <w:rPr>
          <w:rFonts w:eastAsia="SimSu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65B19">
        <w:rPr>
          <w:rFonts w:eastAsia="SimSu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4C92D27" w14:textId="77777777" w:rsidR="00865B19" w:rsidRPr="00865B19" w:rsidRDefault="00865B19" w:rsidP="00865B19">
      <w:pPr>
        <w:spacing w:after="240"/>
        <w:ind w:left="720" w:hanging="720"/>
        <w:rPr>
          <w:rFonts w:eastAsia="SimSun"/>
          <w:iCs/>
          <w:szCs w:val="20"/>
        </w:rPr>
      </w:pPr>
      <w:r w:rsidRPr="00865B19">
        <w:rPr>
          <w:rFonts w:eastAsia="SimSun"/>
          <w:iCs/>
          <w:szCs w:val="20"/>
        </w:rPr>
        <w:t>(10)</w:t>
      </w:r>
      <w:r w:rsidRPr="00865B19">
        <w:rPr>
          <w:rFonts w:eastAsia="SimSu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4D5FC05" w14:textId="77777777" w:rsidR="00865B19" w:rsidRPr="00865B19" w:rsidRDefault="00865B19" w:rsidP="00865B19">
      <w:pPr>
        <w:spacing w:after="240"/>
        <w:ind w:left="720" w:hanging="720"/>
        <w:rPr>
          <w:rFonts w:eastAsia="SimSun"/>
          <w:iCs/>
          <w:szCs w:val="20"/>
        </w:rPr>
      </w:pPr>
      <w:r w:rsidRPr="00865B19">
        <w:rPr>
          <w:rFonts w:eastAsia="SimSun"/>
          <w:iCs/>
          <w:szCs w:val="20"/>
        </w:rPr>
        <w:t>(11)</w:t>
      </w:r>
      <w:r w:rsidRPr="00865B19">
        <w:rPr>
          <w:rFonts w:eastAsia="SimSu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0323743" w14:textId="77777777" w:rsidR="00865B19" w:rsidRPr="00865B19" w:rsidRDefault="00865B19" w:rsidP="00865B19">
      <w:pPr>
        <w:spacing w:after="240"/>
        <w:ind w:left="720" w:hanging="720"/>
        <w:rPr>
          <w:rFonts w:eastAsia="SimSun"/>
          <w:iCs/>
          <w:szCs w:val="20"/>
        </w:rPr>
      </w:pPr>
      <w:r w:rsidRPr="00865B19">
        <w:rPr>
          <w:rFonts w:eastAsia="SimSun"/>
          <w:iCs/>
          <w:szCs w:val="20"/>
        </w:rPr>
        <w:t>(12)</w:t>
      </w:r>
      <w:r w:rsidRPr="00865B19">
        <w:rPr>
          <w:rFonts w:eastAsia="SimSu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65B19">
        <w:rPr>
          <w:rFonts w:eastAsia="SimSun"/>
          <w:szCs w:val="20"/>
        </w:rPr>
        <w:t xml:space="preserve"> that </w:t>
      </w:r>
      <w:r w:rsidRPr="00865B19">
        <w:rPr>
          <w:rFonts w:eastAsia="SimSun"/>
          <w:iCs/>
          <w:szCs w:val="20"/>
        </w:rPr>
        <w:t xml:space="preserve">has been contracted by ERCOT under Section 3.14.1 or under paragraph (4) of Section 6.5.1.1, the QSE shall change its Resource Status to </w:t>
      </w:r>
      <w:r w:rsidRPr="00865B19">
        <w:rPr>
          <w:rFonts w:eastAsia="SimSun"/>
          <w:szCs w:val="20"/>
        </w:rPr>
        <w:t xml:space="preserve">ONRUC.  Otherwise, the QSE shall change its Resource Status to </w:t>
      </w:r>
      <w:r w:rsidRPr="00865B19">
        <w:rPr>
          <w:rFonts w:eastAsia="SimSun"/>
          <w:iCs/>
          <w:szCs w:val="20"/>
        </w:rPr>
        <w:t>ONEMR.</w:t>
      </w:r>
    </w:p>
    <w:p w14:paraId="317EF176" w14:textId="77777777" w:rsidR="00865B19" w:rsidRPr="00865B19" w:rsidRDefault="00865B19" w:rsidP="00865B19">
      <w:pPr>
        <w:spacing w:after="240"/>
        <w:ind w:left="720" w:hanging="720"/>
        <w:rPr>
          <w:rFonts w:eastAsia="SimSun"/>
          <w:iCs/>
          <w:szCs w:val="20"/>
        </w:rPr>
      </w:pPr>
      <w:r w:rsidRPr="00865B19">
        <w:rPr>
          <w:rFonts w:eastAsia="SimSun"/>
          <w:iCs/>
          <w:szCs w:val="20"/>
        </w:rPr>
        <w:t xml:space="preserve">(13)     A QSE representing a Resource may use the Resource Status code of ONEMR for a        Resource that is: </w:t>
      </w:r>
    </w:p>
    <w:p w14:paraId="6E0219D3" w14:textId="77777777" w:rsidR="00865B19" w:rsidRPr="00865B19" w:rsidRDefault="00865B19" w:rsidP="00865B19">
      <w:pPr>
        <w:spacing w:after="240"/>
        <w:ind w:left="1440" w:hanging="720"/>
        <w:rPr>
          <w:rFonts w:eastAsia="SimSun"/>
          <w:iCs/>
          <w:szCs w:val="20"/>
        </w:rPr>
      </w:pPr>
      <w:r w:rsidRPr="00865B19">
        <w:rPr>
          <w:rFonts w:eastAsia="SimSun"/>
          <w:iCs/>
          <w:szCs w:val="20"/>
        </w:rPr>
        <w:t>(a)</w:t>
      </w:r>
      <w:r w:rsidRPr="00865B19">
        <w:rPr>
          <w:rFonts w:eastAsia="SimSun"/>
          <w:iCs/>
          <w:szCs w:val="20"/>
        </w:rPr>
        <w:tab/>
        <w:t>On-Line, but for equipment problems it must be held at its current output level until repair and/or replacement of equipment can be accomplished; or</w:t>
      </w:r>
    </w:p>
    <w:p w14:paraId="61A5AB50" w14:textId="77777777" w:rsidR="00865B19" w:rsidRPr="00865B19" w:rsidRDefault="00865B19" w:rsidP="00865B19">
      <w:pPr>
        <w:spacing w:after="240"/>
        <w:ind w:left="1440" w:hanging="720"/>
        <w:rPr>
          <w:rFonts w:eastAsia="SimSun"/>
          <w:iCs/>
          <w:szCs w:val="20"/>
        </w:rPr>
      </w:pPr>
      <w:r w:rsidRPr="00865B19">
        <w:rPr>
          <w:rFonts w:eastAsia="SimSun"/>
          <w:iCs/>
          <w:szCs w:val="20"/>
        </w:rPr>
        <w:t>(b)</w:t>
      </w:r>
      <w:r w:rsidRPr="00865B19">
        <w:rPr>
          <w:rFonts w:eastAsia="SimSun"/>
          <w:iCs/>
          <w:szCs w:val="20"/>
        </w:rPr>
        <w:tab/>
        <w:t xml:space="preserve">A hydro unit. </w:t>
      </w:r>
    </w:p>
    <w:p w14:paraId="2BA9F90D" w14:textId="77777777" w:rsidR="00865B19" w:rsidRPr="00865B19" w:rsidRDefault="00865B19" w:rsidP="00865B19">
      <w:pPr>
        <w:spacing w:after="240"/>
        <w:ind w:left="720" w:hanging="720"/>
        <w:rPr>
          <w:rFonts w:eastAsia="SimSun"/>
          <w:iCs/>
          <w:szCs w:val="20"/>
        </w:rPr>
      </w:pPr>
      <w:r w:rsidRPr="00865B19">
        <w:rPr>
          <w:rFonts w:eastAsia="SimSun"/>
          <w:iCs/>
          <w:szCs w:val="20"/>
        </w:rPr>
        <w:t>(14)</w:t>
      </w:r>
      <w:r w:rsidRPr="00865B19">
        <w:rPr>
          <w:rFonts w:eastAsia="SimSun"/>
          <w:iCs/>
          <w:szCs w:val="20"/>
        </w:rPr>
        <w:tab/>
        <w:t>A QSE operating a Resource with a Resource Status code of ONEMR may set the HSL and LSL of the unit to be equal to ensure that SCED does not send Base Points that would move the unit.</w:t>
      </w:r>
    </w:p>
    <w:p w14:paraId="32C42B29" w14:textId="77777777" w:rsidR="00865B19" w:rsidRPr="00865B19" w:rsidRDefault="00865B19" w:rsidP="00865B19">
      <w:pPr>
        <w:spacing w:after="240"/>
        <w:ind w:left="720" w:hanging="720"/>
        <w:rPr>
          <w:rFonts w:eastAsia="SimSun"/>
          <w:iCs/>
          <w:szCs w:val="20"/>
        </w:rPr>
      </w:pPr>
      <w:r w:rsidRPr="00865B19">
        <w:rPr>
          <w:rFonts w:eastAsia="SimSun"/>
          <w:iCs/>
          <w:szCs w:val="20"/>
        </w:rPr>
        <w:t>(15)</w:t>
      </w:r>
      <w:r w:rsidRPr="00865B19">
        <w:rPr>
          <w:rFonts w:eastAsia="SimSun"/>
          <w:iCs/>
          <w:szCs w:val="20"/>
        </w:rPr>
        <w:tab/>
        <w:t>A QSE representing a Resource may use the Resource Status code of EMRSWGR only for an SWGR.</w:t>
      </w:r>
    </w:p>
    <w:p w14:paraId="2AB889A8" w14:textId="77777777" w:rsidR="00865B19" w:rsidRPr="00865B19" w:rsidRDefault="00865B19" w:rsidP="00865B19">
      <w:pPr>
        <w:spacing w:after="240"/>
        <w:ind w:left="720" w:hanging="720"/>
        <w:rPr>
          <w:rFonts w:eastAsia="SimSun"/>
          <w:iCs/>
          <w:szCs w:val="20"/>
        </w:rPr>
      </w:pPr>
      <w:bookmarkStart w:id="201" w:name="_Toc114235812"/>
      <w:bookmarkStart w:id="202" w:name="_Toc144692000"/>
      <w:bookmarkStart w:id="203" w:name="_Toc204048612"/>
      <w:bookmarkStart w:id="204" w:name="_Toc400526230"/>
      <w:bookmarkStart w:id="205" w:name="_Toc405534548"/>
      <w:bookmarkStart w:id="206" w:name="_Toc406570561"/>
      <w:bookmarkStart w:id="207" w:name="_Toc410910713"/>
      <w:bookmarkStart w:id="208" w:name="_Toc411841142"/>
      <w:bookmarkStart w:id="209" w:name="_Toc422147104"/>
      <w:bookmarkStart w:id="210" w:name="_Toc433020700"/>
      <w:bookmarkStart w:id="211" w:name="_Toc437262141"/>
      <w:bookmarkStart w:id="212" w:name="_Toc478375319"/>
      <w:bookmarkStart w:id="213" w:name="_Toc135989111"/>
      <w:bookmarkStart w:id="214" w:name="_Toc92873942"/>
      <w:bookmarkStart w:id="215" w:name="_Toc93910998"/>
      <w:bookmarkEnd w:id="171"/>
      <w:r w:rsidRPr="00865B19">
        <w:rPr>
          <w:rFonts w:eastAsia="SimSun"/>
          <w:iCs/>
          <w:szCs w:val="20"/>
        </w:rPr>
        <w:t>(16)</w:t>
      </w:r>
      <w:r w:rsidRPr="00865B19">
        <w:rPr>
          <w:rFonts w:eastAsia="SimSun"/>
          <w:iCs/>
          <w:szCs w:val="20"/>
        </w:rPr>
        <w:tab/>
        <w:t xml:space="preserve">A QSE representing a Self-Limiting Facility must ensure that the sum of the COP HSL/LSL and the sum of the telemetered HSL/LSL submitted for each Resource within </w:t>
      </w:r>
      <w:r w:rsidRPr="00865B19">
        <w:rPr>
          <w:rFonts w:eastAsia="SimSun"/>
          <w:iCs/>
          <w:szCs w:val="20"/>
        </w:rPr>
        <w:lastRenderedPageBreak/>
        <w:t>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451339EE"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0485A9A2" w14:textId="77777777" w:rsidR="00865B19" w:rsidRPr="00865B19" w:rsidRDefault="00865B19" w:rsidP="00865B19">
            <w:pPr>
              <w:spacing w:before="120" w:after="240"/>
              <w:rPr>
                <w:rFonts w:eastAsia="SimSun"/>
                <w:b/>
                <w:i/>
              </w:rPr>
            </w:pPr>
            <w:r w:rsidRPr="00865B19">
              <w:rPr>
                <w:rFonts w:eastAsia="SimSun"/>
                <w:b/>
                <w:i/>
              </w:rPr>
              <w:t>[NPRR1029:  Insert paragraph (17) below upon system implementation:]</w:t>
            </w:r>
          </w:p>
          <w:p w14:paraId="16C956CA" w14:textId="77777777" w:rsidR="00865B19" w:rsidRPr="00865B19" w:rsidRDefault="00865B19" w:rsidP="00865B19">
            <w:pPr>
              <w:autoSpaceDE w:val="0"/>
              <w:autoSpaceDN w:val="0"/>
              <w:spacing w:after="240"/>
              <w:ind w:left="720" w:hanging="720"/>
              <w:rPr>
                <w:rFonts w:eastAsia="SimSun"/>
              </w:rPr>
            </w:pPr>
            <w:r w:rsidRPr="00865B19">
              <w:rPr>
                <w:rFonts w:eastAsia="SimSun"/>
              </w:rPr>
              <w:t>(17)</w:t>
            </w:r>
            <w:r w:rsidRPr="00865B19">
              <w:rPr>
                <w:rFonts w:eastAsia="SimSun"/>
              </w:rPr>
              <w:tab/>
              <w:t xml:space="preserve">A QSE representing a DC-Coupled Resource shall not submit an HSL </w:t>
            </w:r>
            <w:r w:rsidRPr="00865B19">
              <w:rPr>
                <w:rFonts w:eastAsia="SimSun"/>
                <w:color w:val="000000"/>
              </w:rPr>
              <w:t>that exceeds the inverter rating or the sum of the nameplate ratings of the generation component(s) of the Resource.</w:t>
            </w:r>
          </w:p>
        </w:tc>
      </w:tr>
    </w:tbl>
    <w:p w14:paraId="0DA2424B" w14:textId="77777777" w:rsidR="00865B19" w:rsidRPr="00865B19" w:rsidRDefault="00865B19" w:rsidP="00865B19">
      <w:pPr>
        <w:keepNext/>
        <w:tabs>
          <w:tab w:val="left" w:pos="1080"/>
        </w:tabs>
        <w:spacing w:before="240" w:after="240"/>
        <w:ind w:left="1080" w:hanging="1080"/>
        <w:outlineLvl w:val="2"/>
        <w:rPr>
          <w:ins w:id="216" w:author="ERCOT" w:date="2024-05-10T15:57:00Z"/>
          <w:rFonts w:eastAsia="SimSun"/>
          <w:b/>
          <w:bCs/>
          <w:i/>
          <w:iCs/>
        </w:rPr>
      </w:pPr>
      <w:ins w:id="217" w:author="ERCOT" w:date="2024-05-10T15:57:00Z">
        <w:r w:rsidRPr="00865B19">
          <w:rPr>
            <w:rFonts w:eastAsia="SimSun"/>
            <w:b/>
            <w:bCs/>
            <w:i/>
            <w:iCs/>
          </w:rPr>
          <w:t>3.17.5</w:t>
        </w:r>
        <w:r w:rsidRPr="00865B19">
          <w:rPr>
            <w:rFonts w:eastAsia="SimSun"/>
          </w:rPr>
          <w:tab/>
        </w:r>
        <w:r w:rsidRPr="00865B19">
          <w:rPr>
            <w:rFonts w:eastAsia="SimSun"/>
            <w:b/>
            <w:bCs/>
            <w:i/>
            <w:iCs/>
          </w:rPr>
          <w:t>Dispatchable Reliability Reserve Service</w:t>
        </w:r>
      </w:ins>
    </w:p>
    <w:p w14:paraId="24D60121" w14:textId="719755F3" w:rsidR="00865B19" w:rsidRPr="00865B19" w:rsidRDefault="00865B19" w:rsidP="00865B19">
      <w:pPr>
        <w:spacing w:after="240"/>
        <w:ind w:left="720" w:hanging="720"/>
        <w:rPr>
          <w:ins w:id="218" w:author="ERCOT" w:date="2024-05-16T10:48:00Z"/>
          <w:rFonts w:eastAsia="SimSun"/>
        </w:rPr>
      </w:pPr>
      <w:ins w:id="219" w:author="ERCOT" w:date="2024-05-10T15:57:00Z">
        <w:r w:rsidRPr="00865B19">
          <w:rPr>
            <w:rFonts w:eastAsia="SimSun"/>
          </w:rPr>
          <w:t>(1)</w:t>
        </w:r>
        <w:r w:rsidRPr="00865B19">
          <w:rPr>
            <w:rFonts w:eastAsia="SimSun"/>
          </w:rPr>
          <w:tab/>
        </w:r>
      </w:ins>
      <w:ins w:id="220" w:author="ERCOT" w:date="2024-05-16T10:46:00Z">
        <w:r w:rsidRPr="00865B19">
          <w:rPr>
            <w:rFonts w:eastAsia="SimSun"/>
          </w:rPr>
          <w:t xml:space="preserve">Dispatchable Reliability Reserve service (DRRS) is a service that is provided using capacity from </w:t>
        </w:r>
      </w:ins>
      <w:ins w:id="221" w:author="ERCOT" w:date="2024-05-29T07:34:00Z">
        <w:r w:rsidRPr="00865B19">
          <w:rPr>
            <w:rFonts w:eastAsia="SimSun"/>
          </w:rPr>
          <w:t xml:space="preserve">an Off-Line Generation </w:t>
        </w:r>
      </w:ins>
      <w:ins w:id="222" w:author="ERCOT" w:date="2024-05-16T10:46:00Z">
        <w:r w:rsidRPr="00865B19">
          <w:rPr>
            <w:rFonts w:eastAsia="SimSun"/>
          </w:rPr>
          <w:t xml:space="preserve">Resource that can be On-Line within two hours and can operate at its High Sustained Limit (HSL) for </w:t>
        </w:r>
        <w:del w:id="223" w:author="Luminant 092324" w:date="2024-09-21T09:03:00Z">
          <w:r w:rsidRPr="00865B19" w:rsidDel="00A4172C">
            <w:rPr>
              <w:rFonts w:eastAsia="SimSun"/>
            </w:rPr>
            <w:delText xml:space="preserve">at least four </w:delText>
          </w:r>
        </w:del>
      </w:ins>
      <w:proofErr w:type="gramStart"/>
      <w:ins w:id="224" w:author="Luminant 092324" w:date="2024-09-21T09:03:00Z">
        <w:r w:rsidR="00A4172C">
          <w:rPr>
            <w:rFonts w:eastAsia="SimSun"/>
          </w:rPr>
          <w:t>a number of</w:t>
        </w:r>
        <w:proofErr w:type="gramEnd"/>
        <w:r w:rsidR="00A4172C">
          <w:rPr>
            <w:rFonts w:eastAsia="SimSun"/>
          </w:rPr>
          <w:t xml:space="preserve"> </w:t>
        </w:r>
      </w:ins>
      <w:ins w:id="225" w:author="ERCOT" w:date="2024-05-16T10:46:00Z">
        <w:r w:rsidRPr="00865B19">
          <w:rPr>
            <w:rFonts w:eastAsia="SimSun"/>
          </w:rPr>
          <w:t>consecutive hours</w:t>
        </w:r>
      </w:ins>
      <w:ins w:id="226" w:author="Luminant 092324" w:date="2024-09-21T09:03:00Z">
        <w:r w:rsidR="00A4172C">
          <w:rPr>
            <w:rFonts w:eastAsia="SimSun"/>
          </w:rPr>
          <w:t>, as determined by ERCOT, but no less than four hours</w:t>
        </w:r>
      </w:ins>
      <w:ins w:id="227" w:author="ERCOT" w:date="2024-05-16T10:46:00Z">
        <w:r w:rsidRPr="00865B19">
          <w:rPr>
            <w:rFonts w:eastAsia="SimSun"/>
          </w:rPr>
          <w:t>.  It is a market mechanism designed to manage grid uncertainty while mitigating the need for Reliability Unit Commitment (RUC) instructions</w:t>
        </w:r>
      </w:ins>
      <w:ins w:id="228" w:author="Luminant 092324" w:date="2024-09-21T09:03:00Z">
        <w:r w:rsidR="00A4172C" w:rsidRPr="00A4172C">
          <w:t xml:space="preserve"> </w:t>
        </w:r>
        <w:r w:rsidR="00A4172C">
          <w:t xml:space="preserve">and </w:t>
        </w:r>
      </w:ins>
      <w:ins w:id="229" w:author="Luminant 092324" w:date="2024-09-21T09:06:00Z">
        <w:r w:rsidR="00A4172C">
          <w:t xml:space="preserve">to </w:t>
        </w:r>
      </w:ins>
      <w:ins w:id="230" w:author="Luminant 092324" w:date="2024-09-21T09:03:00Z">
        <w:r w:rsidR="00A4172C">
          <w:t>ensur</w:t>
        </w:r>
      </w:ins>
      <w:ins w:id="231" w:author="Luminant 092324" w:date="2024-09-21T09:06:00Z">
        <w:r w:rsidR="00A4172C">
          <w:t>e</w:t>
        </w:r>
      </w:ins>
      <w:ins w:id="232" w:author="Luminant 092324" w:date="2024-09-21T09:03:00Z">
        <w:r w:rsidR="00A4172C">
          <w:t xml:space="preserve"> appropriate reliability during extreme heat and extreme cold weather conditions and during times of low non-dispatchable power production in the power region through compliance with the reliability standard adopted by the Public Utility Commission of Texas</w:t>
        </w:r>
      </w:ins>
      <w:ins w:id="233" w:author="Luminant 092324" w:date="2024-09-23T15:38:00Z">
        <w:r w:rsidR="00E77F2B">
          <w:t xml:space="preserve"> (PUCT)</w:t>
        </w:r>
      </w:ins>
      <w:ins w:id="234" w:author="ERCOT" w:date="2024-05-16T11:22:00Z">
        <w:r w:rsidRPr="00865B19">
          <w:rPr>
            <w:rFonts w:eastAsia="SimSun"/>
          </w:rPr>
          <w:t>.</w:t>
        </w:r>
      </w:ins>
      <w:ins w:id="235" w:author="ERCOT" w:date="2024-05-16T10:46:00Z">
        <w:r w:rsidRPr="00865B19">
          <w:rPr>
            <w:rFonts w:eastAsia="SimSun"/>
          </w:rPr>
          <w:t xml:space="preserve"> </w:t>
        </w:r>
      </w:ins>
    </w:p>
    <w:p w14:paraId="40F60636" w14:textId="77777777" w:rsidR="00865B19" w:rsidRPr="00865B19" w:rsidRDefault="00865B19" w:rsidP="00865B19">
      <w:pPr>
        <w:spacing w:after="240"/>
        <w:ind w:left="720" w:hanging="720"/>
        <w:rPr>
          <w:ins w:id="236" w:author="ERCOT" w:date="2024-05-16T10:44:00Z"/>
          <w:rFonts w:eastAsia="SimSun"/>
        </w:rPr>
      </w:pPr>
      <w:ins w:id="237" w:author="ERCOT" w:date="2024-05-16T10:48:00Z">
        <w:r w:rsidRPr="00865B19">
          <w:rPr>
            <w:rFonts w:eastAsia="SimSun"/>
          </w:rPr>
          <w:t>(2)</w:t>
        </w:r>
        <w:r w:rsidRPr="00865B19">
          <w:rPr>
            <w:rFonts w:eastAsia="SimSun"/>
          </w:rPr>
          <w:tab/>
        </w:r>
      </w:ins>
      <w:ins w:id="238" w:author="ERCOT" w:date="2024-05-10T15:57:00Z">
        <w:r w:rsidRPr="00865B19">
          <w:rPr>
            <w:rFonts w:eastAsia="SimSun"/>
          </w:rPr>
          <w:t>DRRS may be provided from Off-Line Generation Resources, as further prescribed in the Operating Guides.</w:t>
        </w:r>
      </w:ins>
    </w:p>
    <w:p w14:paraId="39591A70" w14:textId="77777777" w:rsidR="00865B19" w:rsidRPr="00865B19" w:rsidRDefault="00865B19" w:rsidP="00865B19">
      <w:pPr>
        <w:spacing w:after="240"/>
        <w:ind w:left="720" w:hanging="720"/>
        <w:rPr>
          <w:ins w:id="239" w:author="ERCOT" w:date="2024-05-10T15:57:00Z"/>
          <w:rFonts w:eastAsia="SimSun"/>
        </w:rPr>
      </w:pPr>
      <w:ins w:id="240" w:author="ERCOT" w:date="2024-05-16T10:48:00Z">
        <w:r w:rsidRPr="00865B19">
          <w:rPr>
            <w:rFonts w:eastAsia="SimSun"/>
          </w:rPr>
          <w:t xml:space="preserve">(3) </w:t>
        </w:r>
        <w:r w:rsidRPr="00865B19">
          <w:rPr>
            <w:rFonts w:eastAsia="SimSun"/>
          </w:rPr>
          <w:tab/>
          <w:t>DRRS may be deployed by ERCOT to increase available reserves in Real-Time Operations.</w:t>
        </w:r>
      </w:ins>
    </w:p>
    <w:p w14:paraId="2A5805D8" w14:textId="77777777" w:rsidR="00865B19" w:rsidRPr="00865B19" w:rsidRDefault="00865B19" w:rsidP="00865B19">
      <w:pPr>
        <w:keepNext/>
        <w:tabs>
          <w:tab w:val="left" w:pos="900"/>
        </w:tabs>
        <w:spacing w:before="240" w:after="240"/>
        <w:outlineLvl w:val="1"/>
        <w:rPr>
          <w:rFonts w:eastAsia="SimSun"/>
          <w:b/>
          <w:szCs w:val="20"/>
        </w:rPr>
      </w:pPr>
      <w:r w:rsidRPr="00865B19">
        <w:rPr>
          <w:rFonts w:eastAsia="SimSun"/>
          <w:b/>
          <w:szCs w:val="20"/>
        </w:rPr>
        <w:t>3.18</w:t>
      </w:r>
      <w:r w:rsidRPr="00865B19">
        <w:rPr>
          <w:rFonts w:eastAsia="SimSun"/>
          <w:b/>
          <w:szCs w:val="20"/>
        </w:rPr>
        <w:tab/>
        <w:t>Resource Limits in Providing Ancillary Service</w:t>
      </w:r>
      <w:bookmarkEnd w:id="201"/>
      <w:bookmarkEnd w:id="202"/>
      <w:bookmarkEnd w:id="203"/>
      <w:bookmarkEnd w:id="204"/>
      <w:bookmarkEnd w:id="205"/>
      <w:bookmarkEnd w:id="206"/>
      <w:bookmarkEnd w:id="207"/>
      <w:bookmarkEnd w:id="208"/>
      <w:bookmarkEnd w:id="209"/>
      <w:bookmarkEnd w:id="210"/>
      <w:bookmarkEnd w:id="211"/>
      <w:bookmarkEnd w:id="212"/>
      <w:bookmarkEnd w:id="213"/>
      <w:r w:rsidRPr="00865B19">
        <w:rPr>
          <w:rFonts w:eastAsia="SimSun"/>
          <w:b/>
          <w:szCs w:val="20"/>
        </w:rPr>
        <w:t xml:space="preserve"> </w:t>
      </w:r>
    </w:p>
    <w:p w14:paraId="0DE4EA11"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865B19">
        <w:rPr>
          <w:rFonts w:eastAsia="SimSun"/>
          <w:szCs w:val="20"/>
        </w:rPr>
        <w:t xml:space="preserve"> (ECRS), </w:t>
      </w:r>
      <w:r w:rsidRPr="00865B19">
        <w:rPr>
          <w:rFonts w:eastAsia="SimSu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0BBA7D98"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p w14:paraId="21F4434D" w14:textId="77777777" w:rsidR="00865B19" w:rsidRPr="00865B19" w:rsidRDefault="00865B19" w:rsidP="00865B19">
            <w:pPr>
              <w:spacing w:before="120" w:after="240"/>
              <w:rPr>
                <w:rFonts w:eastAsia="SimSun"/>
                <w:b/>
                <w:i/>
              </w:rPr>
            </w:pPr>
            <w:r w:rsidRPr="00865B19">
              <w:rPr>
                <w:rFonts w:eastAsia="SimSun"/>
                <w:b/>
                <w:i/>
              </w:rPr>
              <w:t>[NPRR1007:  Replace paragraph (1) above with the following upon system implementation of the Real-Time Co-Optimization (RTC) project:]</w:t>
            </w:r>
          </w:p>
          <w:p w14:paraId="32C6B27F" w14:textId="77777777" w:rsidR="00865B19" w:rsidRPr="00865B19" w:rsidRDefault="00865B19" w:rsidP="00865B19">
            <w:pPr>
              <w:spacing w:after="240"/>
              <w:ind w:left="720" w:hanging="720"/>
              <w:rPr>
                <w:rFonts w:eastAsia="SimSun"/>
                <w:szCs w:val="20"/>
              </w:rPr>
            </w:pPr>
            <w:r w:rsidRPr="00865B19">
              <w:rPr>
                <w:rFonts w:eastAsia="SimSun"/>
                <w:iCs/>
                <w:szCs w:val="20"/>
              </w:rPr>
              <w:t>(1)</w:t>
            </w:r>
            <w:r w:rsidRPr="00865B19">
              <w:rPr>
                <w:rFonts w:eastAsia="SimSun"/>
                <w:iCs/>
                <w:szCs w:val="20"/>
              </w:rPr>
              <w:tab/>
              <w:t xml:space="preserve">For </w:t>
            </w:r>
            <w:del w:id="241" w:author="ERCOT" w:date="2024-05-10T15:56:00Z">
              <w:r w:rsidRPr="00865B19" w:rsidDel="00C70806">
                <w:rPr>
                  <w:rFonts w:eastAsia="SimSun"/>
                  <w:iCs/>
                  <w:szCs w:val="20"/>
                </w:rPr>
                <w:delText xml:space="preserve">both </w:delText>
              </w:r>
            </w:del>
            <w:ins w:id="242" w:author="ERCOT" w:date="2024-03-15T17:32:00Z">
              <w:r w:rsidRPr="00865B19">
                <w:rPr>
                  <w:rFonts w:eastAsia="SimSun"/>
                  <w:iCs/>
                  <w:szCs w:val="20"/>
                </w:rPr>
                <w:t xml:space="preserve">On-Line </w:t>
              </w:r>
            </w:ins>
            <w:r w:rsidRPr="00865B19">
              <w:rPr>
                <w:rFonts w:eastAsia="SimSun"/>
                <w:iCs/>
                <w:szCs w:val="20"/>
              </w:rPr>
              <w:t>Generation Resources</w:t>
            </w:r>
            <w:ins w:id="243" w:author="ERCOT" w:date="2024-01-30T17:24:00Z">
              <w:r w:rsidRPr="00865B19">
                <w:rPr>
                  <w:rFonts w:eastAsia="SimSun"/>
                  <w:iCs/>
                  <w:szCs w:val="20"/>
                </w:rPr>
                <w:t>, Energy Storage Resources</w:t>
              </w:r>
            </w:ins>
            <w:ins w:id="244" w:author="ERCOT" w:date="2024-03-19T10:48:00Z">
              <w:r w:rsidRPr="00865B19">
                <w:rPr>
                  <w:rFonts w:eastAsia="SimSun"/>
                  <w:iCs/>
                  <w:szCs w:val="20"/>
                </w:rPr>
                <w:t xml:space="preserve"> (ESRs)</w:t>
              </w:r>
            </w:ins>
            <w:ins w:id="245" w:author="ERCOT" w:date="2024-03-15T17:28:00Z">
              <w:r w:rsidRPr="00865B19">
                <w:rPr>
                  <w:rFonts w:eastAsia="SimSun"/>
                  <w:iCs/>
                  <w:szCs w:val="20"/>
                </w:rPr>
                <w:t>,</w:t>
              </w:r>
            </w:ins>
            <w:r w:rsidRPr="00865B19">
              <w:rPr>
                <w:rFonts w:eastAsia="SimSun"/>
                <w:iCs/>
                <w:szCs w:val="20"/>
              </w:rPr>
              <w:t xml:space="preserve">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tc>
      </w:tr>
    </w:tbl>
    <w:p w14:paraId="0C70E054"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(2)</w:t>
      </w:r>
      <w:r w:rsidRPr="00865B19">
        <w:rPr>
          <w:rFonts w:eastAsia="SimSu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041A95E1" w14:textId="77777777" w:rsidTr="00865B19">
        <w:tc>
          <w:tcPr>
            <w:tcW w:w="9332" w:type="dxa"/>
            <w:tcBorders>
              <w:top w:val="single" w:sz="4" w:space="0" w:color="auto"/>
              <w:left w:val="single" w:sz="4" w:space="0" w:color="auto"/>
              <w:bottom w:val="single" w:sz="4" w:space="0" w:color="auto"/>
              <w:right w:val="single" w:sz="4" w:space="0" w:color="auto"/>
            </w:tcBorders>
            <w:shd w:val="clear" w:color="auto" w:fill="D9D9D9"/>
          </w:tcPr>
          <w:p w14:paraId="615A9B27" w14:textId="77777777" w:rsidR="00865B19" w:rsidRPr="00865B19" w:rsidRDefault="00865B19" w:rsidP="00865B19">
            <w:pPr>
              <w:spacing w:before="120" w:after="240"/>
              <w:rPr>
                <w:rFonts w:eastAsia="SimSun"/>
                <w:b/>
                <w:i/>
              </w:rPr>
            </w:pPr>
            <w:r w:rsidRPr="00865B19">
              <w:rPr>
                <w:rFonts w:eastAsia="SimSun"/>
                <w:b/>
                <w:i/>
              </w:rPr>
              <w:t>[NPRR1007:  Replace paragraph (2) above with the following upon system implementation of the Real-Time Co-Optimization (RTC) project</w:t>
            </w:r>
            <w:ins w:id="246" w:author="ERCOT" w:date="2024-03-19T16:42:00Z">
              <w:r w:rsidRPr="00865B19">
                <w:rPr>
                  <w:rFonts w:eastAsia="SimSun"/>
                  <w:b/>
                  <w:i/>
                </w:rPr>
                <w:t xml:space="preserve"> and renumber accordingly</w:t>
              </w:r>
            </w:ins>
            <w:r w:rsidRPr="00865B19">
              <w:rPr>
                <w:rFonts w:eastAsia="SimSun"/>
                <w:b/>
                <w:i/>
              </w:rPr>
              <w:t>:]</w:t>
            </w:r>
          </w:p>
          <w:p w14:paraId="6BFF208D" w14:textId="77777777" w:rsidR="00865B19" w:rsidRPr="00865B19" w:rsidRDefault="00865B19" w:rsidP="00865B19">
            <w:pPr>
              <w:spacing w:after="240"/>
              <w:ind w:left="720" w:hanging="720"/>
              <w:rPr>
                <w:ins w:id="247" w:author="ERCOT" w:date="2024-05-10T15:54:00Z"/>
                <w:rFonts w:eastAsia="SimSun"/>
              </w:rPr>
            </w:pPr>
            <w:ins w:id="248" w:author="ERCOT" w:date="2024-05-10T15:54:00Z">
              <w:r w:rsidRPr="00865B19">
                <w:rPr>
                  <w:rFonts w:eastAsia="SimSun"/>
                </w:rPr>
                <w:t>(2)</w:t>
              </w:r>
              <w:r w:rsidRPr="00865B19">
                <w:rPr>
                  <w:rFonts w:eastAsia="SimSun"/>
                </w:rPr>
                <w:tab/>
                <w:t xml:space="preserve">For DRRS, the amount of DRRS provided must be less than or equal to the HSL for </w:t>
              </w:r>
              <w:r w:rsidRPr="00865B19" w:rsidDel="74271555">
                <w:rPr>
                  <w:rFonts w:eastAsia="SimSun"/>
                </w:rPr>
                <w:t xml:space="preserve">Off-Line </w:t>
              </w:r>
              <w:r w:rsidRPr="00865B19">
                <w:rPr>
                  <w:rFonts w:eastAsia="SimSun"/>
                </w:rPr>
                <w:t>Generation Resources.</w:t>
              </w:r>
            </w:ins>
          </w:p>
          <w:p w14:paraId="3590A4F4" w14:textId="77777777" w:rsidR="00865B19" w:rsidRPr="00865B19" w:rsidRDefault="00865B19" w:rsidP="00865B19">
            <w:pPr>
              <w:spacing w:after="240"/>
              <w:ind w:left="720" w:hanging="720"/>
              <w:rPr>
                <w:ins w:id="249" w:author="ERCOT" w:date="2024-05-10T15:55:00Z"/>
                <w:rFonts w:eastAsia="SimSun"/>
              </w:rPr>
            </w:pPr>
            <w:r w:rsidRPr="00865B19">
              <w:rPr>
                <w:rFonts w:eastAsia="SimSun"/>
                <w:iCs/>
              </w:rPr>
              <w:t>(</w:t>
            </w:r>
            <w:ins w:id="250" w:author="ERCOT" w:date="2024-03-19T16:42:00Z">
              <w:r w:rsidRPr="00865B19">
                <w:rPr>
                  <w:rFonts w:eastAsia="SimSun"/>
                  <w:iCs/>
                </w:rPr>
                <w:t>3</w:t>
              </w:r>
            </w:ins>
            <w:del w:id="251" w:author="ERCOT" w:date="2024-03-19T16:42:00Z">
              <w:r w:rsidRPr="00865B19" w:rsidDel="00405EA6">
                <w:rPr>
                  <w:rFonts w:eastAsia="SimSun"/>
                  <w:iCs/>
                </w:rPr>
                <w:delText>2</w:delText>
              </w:r>
            </w:del>
            <w:r w:rsidRPr="00865B19">
              <w:rPr>
                <w:rFonts w:eastAsia="SimSun"/>
                <w:iCs/>
              </w:rPr>
              <w:t>)</w:t>
            </w:r>
            <w:r w:rsidRPr="00865B19">
              <w:rPr>
                <w:rFonts w:eastAsia="SimSun"/>
                <w:iCs/>
              </w:rPr>
              <w:tab/>
            </w:r>
            <w:r w:rsidRPr="00865B19">
              <w:rPr>
                <w:rFonts w:eastAsia="SimSun"/>
              </w:rPr>
              <w:t>For Non-Spin, the amount of Non-Spin awarded must be less than or equal to the HSL for Off-Line Generation Resources.</w:t>
            </w:r>
          </w:p>
          <w:p w14:paraId="0914F57E" w14:textId="77777777" w:rsidR="00865B19" w:rsidRPr="00865B19" w:rsidRDefault="00865B19" w:rsidP="00865B19">
            <w:pPr>
              <w:spacing w:after="240"/>
              <w:ind w:left="720" w:hanging="720"/>
              <w:rPr>
                <w:rFonts w:eastAsia="SimSun"/>
              </w:rPr>
            </w:pPr>
            <w:ins w:id="252" w:author="ERCOT" w:date="2024-05-10T15:55:00Z">
              <w:r w:rsidRPr="00865B19">
                <w:rPr>
                  <w:rFonts w:eastAsia="SimSun"/>
                  <w:iCs/>
                </w:rPr>
                <w:t>(4)</w:t>
              </w:r>
              <w:r w:rsidRPr="00865B19">
                <w:rPr>
                  <w:rFonts w:eastAsia="SimSun"/>
                  <w:iCs/>
                </w:rPr>
                <w:tab/>
                <w:t>A</w:t>
              </w:r>
              <w:r w:rsidRPr="00865B19">
                <w:rPr>
                  <w:rFonts w:eastAsia="SimSun"/>
                </w:rPr>
                <w:t xml:space="preserve"> Resource shall not be awarded in DAM both Off-Line Non-Spin and DRRS for the same Operating Hour.</w:t>
              </w:r>
            </w:ins>
          </w:p>
        </w:tc>
      </w:tr>
    </w:tbl>
    <w:p w14:paraId="0AF48792"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For RRS:</w:t>
      </w:r>
    </w:p>
    <w:p w14:paraId="6201B3AB"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65699D5"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7358841A"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initiation setting of the automatic under-frequency relay setting for Load Resources providing RRS shall not be lower than 59.70 Hz; and</w:t>
      </w:r>
    </w:p>
    <w:p w14:paraId="25D0BFE0"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w:t>
      </w:r>
      <w:r w:rsidRPr="00865B19">
        <w:rPr>
          <w:rFonts w:eastAsia="SimSun"/>
          <w:szCs w:val="20"/>
        </w:rPr>
        <w:lastRenderedPageBreak/>
        <w:t>of ONFFRRRS or ONFFRRRSL shall telemeter an RRS Ancillary Service Schedule of zero, and when recalled, such Resource shall telemeter an RRS Ancillary Service Schedule that shall be a non-zero value equal to its RRS Ancillary Service Responsibility.</w:t>
      </w:r>
      <w:r w:rsidRPr="00865B19">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865B19">
        <w:rPr>
          <w:rFonts w:eastAsia="SimSu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5B19" w:rsidRPr="00865B19" w14:paraId="6E40A4A1" w14:textId="77777777" w:rsidTr="00C812E5">
        <w:tc>
          <w:tcPr>
            <w:tcW w:w="9332" w:type="dxa"/>
            <w:tcBorders>
              <w:top w:val="single" w:sz="4" w:space="0" w:color="auto"/>
              <w:left w:val="single" w:sz="4" w:space="0" w:color="auto"/>
              <w:bottom w:val="single" w:sz="4" w:space="0" w:color="auto"/>
              <w:right w:val="single" w:sz="4" w:space="0" w:color="auto"/>
            </w:tcBorders>
            <w:shd w:val="clear" w:color="auto" w:fill="D9D9D9"/>
          </w:tcPr>
          <w:p w14:paraId="545DB38A" w14:textId="77777777" w:rsidR="00865B19" w:rsidRPr="00865B19" w:rsidRDefault="00865B19" w:rsidP="00865B19">
            <w:pPr>
              <w:spacing w:before="120" w:after="240"/>
              <w:rPr>
                <w:rFonts w:eastAsia="SimSun"/>
                <w:b/>
                <w:i/>
              </w:rPr>
            </w:pPr>
            <w:r w:rsidRPr="00865B19">
              <w:rPr>
                <w:rFonts w:eastAsia="SimSun"/>
                <w:b/>
                <w:i/>
              </w:rPr>
              <w:t>[NPRR1007:  Replace paragraph (3) above with the following upon system implementation of the Real-Time Co-Optimization (RTC) project:]</w:t>
            </w:r>
          </w:p>
          <w:p w14:paraId="29BD93B2" w14:textId="77777777" w:rsidR="00865B19" w:rsidRPr="00865B19" w:rsidRDefault="00865B19" w:rsidP="00865B19">
            <w:pPr>
              <w:spacing w:after="240"/>
              <w:ind w:left="720" w:hanging="720"/>
              <w:rPr>
                <w:rFonts w:eastAsia="SimSun"/>
                <w:iCs/>
              </w:rPr>
            </w:pPr>
            <w:r w:rsidRPr="00865B19">
              <w:rPr>
                <w:rFonts w:eastAsia="SimSun"/>
                <w:iCs/>
              </w:rPr>
              <w:t>(3)</w:t>
            </w:r>
            <w:r w:rsidRPr="00865B19">
              <w:rPr>
                <w:rFonts w:eastAsia="SimSun"/>
                <w:iCs/>
              </w:rPr>
              <w:tab/>
              <w:t>For RRS:</w:t>
            </w:r>
          </w:p>
          <w:p w14:paraId="68D7CFFB"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The full amount of RRS that can be provided by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3A52B27D"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1964B3E"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initiation setting of the automatic under-frequency relay setting for Load Resources providing RRS shall not be lower than 59.70 Hz; and</w:t>
            </w:r>
          </w:p>
          <w:p w14:paraId="4DD1373B"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40F8984B" w14:textId="77777777" w:rsidR="00865B19" w:rsidRPr="00865B19" w:rsidRDefault="00865B19" w:rsidP="00865B19">
      <w:pPr>
        <w:spacing w:before="240" w:after="240"/>
        <w:ind w:left="720" w:hanging="720"/>
        <w:rPr>
          <w:rFonts w:eastAsia="SimSun"/>
          <w:iCs/>
        </w:rPr>
      </w:pPr>
      <w:r w:rsidRPr="00865B19">
        <w:rPr>
          <w:rFonts w:eastAsia="SimSun"/>
          <w:iCs/>
        </w:rPr>
        <w:t>(4)</w:t>
      </w:r>
      <w:r w:rsidRPr="00865B19">
        <w:rPr>
          <w:rFonts w:eastAsia="SimSun"/>
          <w:iCs/>
        </w:rPr>
        <w:tab/>
        <w:t>For ECRS:</w:t>
      </w:r>
    </w:p>
    <w:p w14:paraId="1BF74CFD"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full amount of ECRS provided from an On-Line Generation Resource must be less than or equal to ten times the Emergency Ramp Rate;</w:t>
      </w:r>
    </w:p>
    <w:p w14:paraId="79515448"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401B4E36" w14:textId="77777777" w:rsidR="00865B19" w:rsidRPr="00865B19" w:rsidRDefault="00865B19" w:rsidP="00865B19">
      <w:pPr>
        <w:spacing w:after="240"/>
        <w:ind w:left="1440" w:hanging="720"/>
        <w:rPr>
          <w:rFonts w:eastAsia="SimSun"/>
        </w:rPr>
      </w:pPr>
      <w:r w:rsidRPr="00865B19">
        <w:rPr>
          <w:rFonts w:eastAsia="SimSun"/>
        </w:rPr>
        <w:lastRenderedPageBreak/>
        <w:t>(c)</w:t>
      </w:r>
      <w:r w:rsidRPr="00865B19">
        <w:rPr>
          <w:rFonts w:eastAsia="SimSun"/>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7294316D"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19" w:rsidRPr="00865B19" w14:paraId="4919060F" w14:textId="77777777" w:rsidTr="00C812E5">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214"/>
          <w:bookmarkEnd w:id="215"/>
          <w:p w14:paraId="3A390B33" w14:textId="77777777" w:rsidR="00865B19" w:rsidRPr="00865B19" w:rsidRDefault="00865B19" w:rsidP="00865B19">
            <w:pPr>
              <w:spacing w:before="120" w:after="240"/>
              <w:rPr>
                <w:rFonts w:eastAsia="SimSun"/>
                <w:b/>
                <w:i/>
              </w:rPr>
            </w:pPr>
            <w:r w:rsidRPr="00865B19">
              <w:rPr>
                <w:rFonts w:eastAsia="SimSun"/>
                <w:b/>
                <w:i/>
              </w:rPr>
              <w:t>[NPRR1007:  Replace applicable portions of paragraph (4) above with the following upon system implementation of the Real-Time Co-Optimization (RTC) project:]</w:t>
            </w:r>
          </w:p>
          <w:p w14:paraId="396F6CE2" w14:textId="77777777" w:rsidR="00865B19" w:rsidRPr="00865B19" w:rsidRDefault="00865B19" w:rsidP="00865B19">
            <w:pPr>
              <w:spacing w:after="240"/>
              <w:ind w:left="720" w:hanging="720"/>
              <w:rPr>
                <w:rFonts w:eastAsia="SimSun"/>
                <w:iCs/>
              </w:rPr>
            </w:pPr>
            <w:r w:rsidRPr="00865B19">
              <w:rPr>
                <w:rFonts w:eastAsia="SimSun"/>
                <w:iCs/>
              </w:rPr>
              <w:t>(4)</w:t>
            </w:r>
            <w:r w:rsidRPr="00865B19">
              <w:rPr>
                <w:rFonts w:eastAsia="SimSun"/>
                <w:iCs/>
              </w:rPr>
              <w:tab/>
              <w:t>For ECRS:</w:t>
            </w:r>
          </w:p>
          <w:p w14:paraId="02B0ED47"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full amount of ECRS that can be awarded to an On-Line Generation Resource must be less than or equal to ten times the Emergency Ramp Rate;</w:t>
            </w:r>
          </w:p>
          <w:p w14:paraId="588B61BB"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763131D4"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8517C43" w14:textId="77777777" w:rsidR="00865B19" w:rsidRPr="00865B19" w:rsidRDefault="00865B19" w:rsidP="00865B19">
            <w:pPr>
              <w:spacing w:after="240"/>
              <w:ind w:left="1440" w:hanging="720"/>
              <w:rPr>
                <w:rFonts w:eastAsia="Calibri"/>
              </w:rPr>
            </w:pPr>
            <w:r w:rsidRPr="00865B19">
              <w:rPr>
                <w:rFonts w:eastAsia="SimSun"/>
              </w:rPr>
              <w:t>(d)</w:t>
            </w:r>
            <w:r w:rsidRPr="00865B19">
              <w:rPr>
                <w:rFonts w:eastAsia="SimSun"/>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600A409E" w14:textId="77777777" w:rsidR="00865B19" w:rsidRPr="00865B19" w:rsidRDefault="00865B19" w:rsidP="00865B19">
      <w:pPr>
        <w:keepNext/>
        <w:widowControl w:val="0"/>
        <w:tabs>
          <w:tab w:val="left" w:pos="1260"/>
        </w:tabs>
        <w:spacing w:before="480" w:after="240"/>
        <w:ind w:left="1260" w:hanging="1260"/>
        <w:outlineLvl w:val="3"/>
        <w:rPr>
          <w:rFonts w:eastAsia="SimSun"/>
          <w:b/>
          <w:bCs/>
          <w:snapToGrid w:val="0"/>
          <w:szCs w:val="20"/>
        </w:rPr>
      </w:pPr>
      <w:bookmarkStart w:id="253" w:name="_Toc90197101"/>
      <w:bookmarkStart w:id="254" w:name="_Toc92873943"/>
      <w:bookmarkStart w:id="255" w:name="_Toc142108919"/>
      <w:bookmarkStart w:id="256" w:name="_Toc142113764"/>
      <w:bookmarkStart w:id="257" w:name="_Toc402345587"/>
      <w:bookmarkStart w:id="258" w:name="_Toc405383870"/>
      <w:bookmarkStart w:id="259" w:name="_Toc405536972"/>
      <w:bookmarkStart w:id="260" w:name="_Toc440871759"/>
      <w:bookmarkStart w:id="261" w:name="_Toc135990633"/>
      <w:bookmarkStart w:id="262" w:name="OLE_LINK1"/>
      <w:bookmarkStart w:id="263" w:name="OLE_LINK2"/>
      <w:r w:rsidRPr="00865B19">
        <w:rPr>
          <w:rFonts w:eastAsia="SimSun"/>
          <w:b/>
          <w:bCs/>
          <w:snapToGrid w:val="0"/>
          <w:szCs w:val="20"/>
        </w:rPr>
        <w:t>4.4.7.1</w:t>
      </w:r>
      <w:r w:rsidRPr="00865B19">
        <w:rPr>
          <w:rFonts w:eastAsia="SimSun"/>
          <w:b/>
          <w:bCs/>
          <w:snapToGrid w:val="0"/>
          <w:szCs w:val="20"/>
        </w:rPr>
        <w:tab/>
        <w:t>Self-Arranged Ancillary Service Quantities</w:t>
      </w:r>
      <w:bookmarkEnd w:id="253"/>
      <w:bookmarkEnd w:id="254"/>
      <w:bookmarkEnd w:id="255"/>
      <w:bookmarkEnd w:id="256"/>
      <w:bookmarkEnd w:id="257"/>
      <w:bookmarkEnd w:id="258"/>
      <w:bookmarkEnd w:id="259"/>
      <w:bookmarkEnd w:id="260"/>
      <w:bookmarkEnd w:id="261"/>
    </w:p>
    <w:p w14:paraId="045DDF1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865B19">
        <w:rPr>
          <w:rFonts w:eastAsia="SimSun"/>
        </w:rPr>
        <w:t>ERCOT Contingency Reserve Service</w:t>
      </w:r>
      <w:r w:rsidRPr="00865B19">
        <w:rPr>
          <w:rFonts w:eastAsia="SimSun"/>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w:t>
      </w:r>
      <w:r w:rsidRPr="00865B19">
        <w:rPr>
          <w:rFonts w:eastAsia="SimSun"/>
          <w:iCs/>
          <w:szCs w:val="20"/>
        </w:rPr>
        <w:lastRenderedPageBreak/>
        <w:t xml:space="preserve">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865B19">
        <w:rPr>
          <w:rFonts w:eastAsia="SimSun"/>
          <w:iCs/>
          <w:szCs w:val="20"/>
        </w:rPr>
        <w:t>in excess of</w:t>
      </w:r>
      <w:proofErr w:type="gramEnd"/>
      <w:r w:rsidRPr="00865B19">
        <w:rPr>
          <w:rFonts w:eastAsia="SimSun"/>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BBC6845" w14:textId="77777777" w:rsidTr="00C812E5">
        <w:trPr>
          <w:trHeight w:val="386"/>
        </w:trPr>
        <w:tc>
          <w:tcPr>
            <w:tcW w:w="9350" w:type="dxa"/>
            <w:shd w:val="pct12" w:color="auto" w:fill="auto"/>
          </w:tcPr>
          <w:p w14:paraId="204357B5" w14:textId="77777777" w:rsidR="00865B19" w:rsidRPr="00865B19" w:rsidRDefault="00865B19" w:rsidP="00865B19">
            <w:pPr>
              <w:spacing w:before="120" w:after="240"/>
              <w:rPr>
                <w:rFonts w:eastAsia="SimSun"/>
                <w:b/>
                <w:i/>
                <w:iCs/>
              </w:rPr>
            </w:pPr>
            <w:r w:rsidRPr="00865B19">
              <w:rPr>
                <w:rFonts w:eastAsia="SimSun"/>
                <w:b/>
                <w:i/>
                <w:iCs/>
              </w:rPr>
              <w:t>[NPRR1091:  Replace paragraph (1) above with the following upon system implementation:]</w:t>
            </w:r>
          </w:p>
          <w:p w14:paraId="52888E00"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865B19">
              <w:rPr>
                <w:rFonts w:eastAsia="SimSun"/>
                <w:iCs/>
                <w:szCs w:val="20"/>
              </w:rPr>
              <w:t>in excess of</w:t>
            </w:r>
            <w:proofErr w:type="gramEnd"/>
            <w:r w:rsidRPr="00865B19">
              <w:rPr>
                <w:rFonts w:eastAsia="SimSun"/>
                <w:iCs/>
                <w:szCs w:val="20"/>
              </w:rPr>
              <w:t xml:space="preserve"> a QSE’s Ancillary Service Obligation will be considered to be offered in the DAM or Supplemental Ancillary Services Market (SASM), as applicable, for $0/MWh.</w:t>
            </w:r>
          </w:p>
        </w:tc>
      </w:tr>
    </w:tbl>
    <w:p w14:paraId="65F909D6" w14:textId="77777777" w:rsidR="00865B19" w:rsidRPr="00865B19" w:rsidRDefault="00865B19" w:rsidP="00865B19">
      <w:pPr>
        <w:ind w:left="720" w:hanging="720"/>
        <w:rPr>
          <w:rFonts w:eastAsia="SimSun"/>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71625F5" w14:textId="77777777" w:rsidTr="00C812E5">
        <w:trPr>
          <w:trHeight w:val="386"/>
        </w:trPr>
        <w:tc>
          <w:tcPr>
            <w:tcW w:w="9350" w:type="dxa"/>
            <w:shd w:val="pct12" w:color="auto" w:fill="auto"/>
          </w:tcPr>
          <w:p w14:paraId="1DFB50BA" w14:textId="77777777" w:rsidR="00865B19" w:rsidRPr="00865B19" w:rsidRDefault="00865B19" w:rsidP="00865B19">
            <w:pPr>
              <w:spacing w:before="120" w:after="240"/>
              <w:rPr>
                <w:rFonts w:eastAsia="SimSun"/>
                <w:b/>
                <w:i/>
                <w:iCs/>
              </w:rPr>
            </w:pPr>
            <w:r w:rsidRPr="00865B19">
              <w:rPr>
                <w:rFonts w:eastAsia="SimSun"/>
                <w:b/>
                <w:i/>
                <w:iCs/>
              </w:rPr>
              <w:t>[NPRR1008:  Replace paragraph (1) above with the following upon system implementation or upon system implementation of the Real-Time Co-Optimization (RTC) project:]</w:t>
            </w:r>
          </w:p>
          <w:p w14:paraId="4D54BE5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7BAFD7F"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(2)</w:t>
      </w:r>
      <w:r w:rsidRPr="00865B19">
        <w:rPr>
          <w:rFonts w:eastAsia="SimSun"/>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C02D90E" w14:textId="77777777" w:rsidTr="00C812E5">
        <w:trPr>
          <w:trHeight w:val="386"/>
        </w:trPr>
        <w:tc>
          <w:tcPr>
            <w:tcW w:w="9350" w:type="dxa"/>
            <w:shd w:val="pct12" w:color="auto" w:fill="auto"/>
          </w:tcPr>
          <w:p w14:paraId="1B9BD4A5" w14:textId="77777777" w:rsidR="00865B19" w:rsidRPr="00865B19" w:rsidRDefault="00865B19" w:rsidP="00865B19">
            <w:pPr>
              <w:spacing w:before="120" w:after="240"/>
              <w:rPr>
                <w:rFonts w:eastAsia="SimSun"/>
                <w:b/>
                <w:i/>
                <w:iCs/>
              </w:rPr>
            </w:pPr>
            <w:r w:rsidRPr="00865B19">
              <w:rPr>
                <w:rFonts w:eastAsia="SimSun"/>
                <w:b/>
                <w:i/>
                <w:iCs/>
              </w:rPr>
              <w:lastRenderedPageBreak/>
              <w:t>[NPRR1008:  Replace paragraph (2) above with the following upon system implementation of the Real-Time Co-Optimization (RTC) project:]</w:t>
            </w:r>
          </w:p>
          <w:p w14:paraId="443979CF"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(2)</w:t>
            </w:r>
            <w:r w:rsidRPr="00865B19">
              <w:rPr>
                <w:rFonts w:eastAsia="SimSu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44DECA4"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292387A" w14:textId="77777777" w:rsidTr="00C812E5">
        <w:trPr>
          <w:trHeight w:val="386"/>
        </w:trPr>
        <w:tc>
          <w:tcPr>
            <w:tcW w:w="9350" w:type="dxa"/>
            <w:shd w:val="pct12" w:color="auto" w:fill="auto"/>
          </w:tcPr>
          <w:p w14:paraId="7C7C2179" w14:textId="77777777" w:rsidR="00865B19" w:rsidRPr="00865B19" w:rsidRDefault="00865B19" w:rsidP="00865B19">
            <w:pPr>
              <w:spacing w:before="120" w:after="240"/>
              <w:rPr>
                <w:rFonts w:eastAsia="SimSun"/>
                <w:b/>
                <w:i/>
                <w:iCs/>
              </w:rPr>
            </w:pPr>
            <w:r w:rsidRPr="00865B19">
              <w:rPr>
                <w:rFonts w:eastAsia="SimSun"/>
                <w:b/>
                <w:i/>
                <w:iCs/>
              </w:rPr>
              <w:t>[NPRR1008:  Replace paragraph (3) above with the following upon system implementation of the Real-Time Co-Optimization (RTC) project:]</w:t>
            </w:r>
          </w:p>
          <w:p w14:paraId="411D0D40"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At or after 1000 in the Day-Ahead, a QSE may not change its Self-Arranged Ancillary Service Quantities.</w:t>
            </w:r>
          </w:p>
        </w:tc>
      </w:tr>
    </w:tbl>
    <w:p w14:paraId="0E8D6D33"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 xml:space="preserve">Before 1430 in the Day-Ahead, all Self-Arranged Ancillary Service Quantities must be represented by physical capacity, either by Generation Resources or Load Resources, or backed by Ancillary Service Trades. </w:t>
      </w:r>
    </w:p>
    <w:p w14:paraId="62A2FEF0"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 xml:space="preserve">The QSE may self-arrange Reg-Up, Reg-Down, ECRS, RRS, </w:t>
      </w:r>
      <w:del w:id="264" w:author="ERCOT" w:date="2024-01-12T14:28:00Z">
        <w:r w:rsidRPr="00865B19" w:rsidDel="007C6B65">
          <w:rPr>
            <w:rFonts w:eastAsia="SimSun"/>
            <w:iCs/>
            <w:szCs w:val="20"/>
          </w:rPr>
          <w:delText>and</w:delText>
        </w:r>
      </w:del>
      <w:r w:rsidRPr="00865B19">
        <w:rPr>
          <w:rFonts w:eastAsia="SimSun"/>
          <w:iCs/>
          <w:szCs w:val="20"/>
        </w:rPr>
        <w:t xml:space="preserve"> Non-Spin</w:t>
      </w:r>
      <w:ins w:id="265" w:author="ERCOT" w:date="2024-01-12T14:29:00Z">
        <w:r w:rsidRPr="00865B19">
          <w:rPr>
            <w:rFonts w:eastAsia="SimSun"/>
            <w:iCs/>
            <w:szCs w:val="20"/>
          </w:rPr>
          <w:t>, and DRRS</w:t>
        </w:r>
      </w:ins>
      <w:r w:rsidRPr="00865B19">
        <w:rPr>
          <w:rFonts w:eastAsia="SimSun"/>
          <w:iCs/>
          <w:szCs w:val="20"/>
        </w:rPr>
        <w:t>.</w:t>
      </w:r>
    </w:p>
    <w:p w14:paraId="221B2CFC" w14:textId="77777777" w:rsidR="00865B19" w:rsidRPr="00865B19" w:rsidRDefault="00865B19" w:rsidP="00865B19">
      <w:pPr>
        <w:spacing w:after="240"/>
        <w:ind w:left="720" w:hanging="720"/>
        <w:rPr>
          <w:rFonts w:eastAsia="SimSun"/>
          <w:szCs w:val="20"/>
        </w:rPr>
      </w:pPr>
      <w:r w:rsidRPr="00865B19">
        <w:rPr>
          <w:rFonts w:eastAsia="SimSun"/>
          <w:szCs w:val="20"/>
        </w:rPr>
        <w:t>(6)</w:t>
      </w:r>
      <w:r w:rsidRPr="00865B19">
        <w:rPr>
          <w:rFonts w:eastAsia="SimSun"/>
          <w:szCs w:val="20"/>
        </w:rPr>
        <w:tab/>
        <w:t xml:space="preserve">The QSE may self-arrange Ancillary Services from one or more Resources it represents and/or through an Ancillary Service Trade. </w:t>
      </w:r>
    </w:p>
    <w:p w14:paraId="07997353" w14:textId="77777777" w:rsidR="00865B19" w:rsidRPr="00865B19" w:rsidRDefault="00865B19" w:rsidP="00865B19">
      <w:pPr>
        <w:spacing w:after="240"/>
        <w:ind w:left="720" w:hanging="720"/>
        <w:rPr>
          <w:rFonts w:eastAsia="SimSun"/>
          <w:szCs w:val="20"/>
        </w:rPr>
      </w:pPr>
      <w:r w:rsidRPr="00865B19">
        <w:rPr>
          <w:rFonts w:eastAsia="SimSun"/>
          <w:szCs w:val="20"/>
        </w:rPr>
        <w:t>(7)</w:t>
      </w:r>
      <w:r w:rsidRPr="00865B19">
        <w:rPr>
          <w:rFonts w:eastAsia="SimSun"/>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24E9FE56" w14:textId="77777777" w:rsidR="00865B19" w:rsidRPr="00865B19" w:rsidRDefault="00865B19" w:rsidP="00865B19">
      <w:pPr>
        <w:spacing w:after="240"/>
        <w:ind w:left="720" w:hanging="720"/>
        <w:rPr>
          <w:rFonts w:eastAsia="SimSun"/>
          <w:szCs w:val="20"/>
        </w:rPr>
      </w:pPr>
      <w:r w:rsidRPr="00865B19">
        <w:rPr>
          <w:rFonts w:eastAsia="SimSun"/>
          <w:szCs w:val="20"/>
        </w:rPr>
        <w:t>(8)</w:t>
      </w:r>
      <w:r w:rsidRPr="00865B19">
        <w:rPr>
          <w:rFonts w:eastAsia="SimSun"/>
          <w:szCs w:val="20"/>
        </w:rPr>
        <w:tab/>
        <w:t xml:space="preserve">If a QSE does not self-arrange </w:t>
      </w:r>
      <w:proofErr w:type="gramStart"/>
      <w:r w:rsidRPr="00865B19">
        <w:rPr>
          <w:rFonts w:eastAsia="SimSun"/>
          <w:szCs w:val="20"/>
        </w:rPr>
        <w:t>all of</w:t>
      </w:r>
      <w:proofErr w:type="gramEnd"/>
      <w:r w:rsidRPr="00865B19">
        <w:rPr>
          <w:rFonts w:eastAsia="SimSun"/>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DB52FF4" w14:textId="77777777" w:rsidTr="00C812E5">
        <w:trPr>
          <w:trHeight w:val="386"/>
        </w:trPr>
        <w:tc>
          <w:tcPr>
            <w:tcW w:w="9350" w:type="dxa"/>
            <w:shd w:val="pct12" w:color="auto" w:fill="auto"/>
          </w:tcPr>
          <w:p w14:paraId="3FCEF226" w14:textId="77777777" w:rsidR="00865B19" w:rsidRPr="00865B19" w:rsidRDefault="00865B19" w:rsidP="00865B19">
            <w:pPr>
              <w:spacing w:before="120" w:after="240"/>
              <w:rPr>
                <w:rFonts w:eastAsia="SimSun"/>
                <w:b/>
                <w:i/>
                <w:iCs/>
              </w:rPr>
            </w:pPr>
            <w:r w:rsidRPr="00865B19">
              <w:rPr>
                <w:rFonts w:eastAsia="SimSun"/>
                <w:b/>
                <w:i/>
                <w:iCs/>
              </w:rPr>
              <w:t>[NPRR1008:  Replace paragraphs (7) and (8) above with the following upon system implementation of the Real-Time Co-Optimization (RTC) project and renumber accordingly:]</w:t>
            </w:r>
          </w:p>
          <w:p w14:paraId="012C6B88" w14:textId="77777777" w:rsidR="00865B19" w:rsidRPr="00865B19" w:rsidRDefault="00865B19" w:rsidP="00865B19">
            <w:pPr>
              <w:spacing w:before="240" w:after="240"/>
              <w:ind w:left="720" w:hanging="720"/>
              <w:rPr>
                <w:rFonts w:eastAsia="SimSun"/>
                <w:szCs w:val="20"/>
              </w:rPr>
            </w:pPr>
            <w:r w:rsidRPr="00865B19">
              <w:rPr>
                <w:rFonts w:eastAsia="SimSun"/>
                <w:szCs w:val="20"/>
              </w:rPr>
              <w:lastRenderedPageBreak/>
              <w:t>(7)</w:t>
            </w:r>
            <w:r w:rsidRPr="00865B19">
              <w:rPr>
                <w:rFonts w:eastAsia="SimSun"/>
                <w:szCs w:val="20"/>
              </w:rPr>
              <w:tab/>
              <w:t xml:space="preserve">A QSE shall not submit Ancillary Services trades that result in the QSE’s purchased quantities of Ancillary Services exceeding the QSE’s Self-Arranged Ancillary Service Quantities. </w:t>
            </w:r>
          </w:p>
          <w:p w14:paraId="2025FE13" w14:textId="77777777" w:rsidR="00865B19" w:rsidRPr="00865B19" w:rsidRDefault="00865B19" w:rsidP="00865B19">
            <w:pPr>
              <w:spacing w:before="240" w:after="240"/>
              <w:ind w:left="1440" w:hanging="720"/>
              <w:rPr>
                <w:rFonts w:eastAsia="SimSun"/>
                <w:szCs w:val="20"/>
              </w:rPr>
            </w:pPr>
            <w:r w:rsidRPr="00865B19">
              <w:rPr>
                <w:rFonts w:eastAsia="SimSun"/>
                <w:szCs w:val="20"/>
              </w:rPr>
              <w:t>(a)</w:t>
            </w:r>
            <w:r w:rsidRPr="00865B19">
              <w:rPr>
                <w:rFonts w:eastAsia="SimSun"/>
                <w:szCs w:val="20"/>
              </w:rPr>
              <w:tab/>
              <w:t>At 1430 in the Day-Ahead, ERCOT shall post a report on the MIS Certified Area to notify the QSE if there is an overage in the QSE’s purchased quantities of Ancillary Services in violation of the above limitation.</w:t>
            </w:r>
          </w:p>
          <w:p w14:paraId="6C90E52F" w14:textId="77777777" w:rsidR="00865B19" w:rsidRPr="00865B19" w:rsidRDefault="00865B19" w:rsidP="00865B19">
            <w:pPr>
              <w:spacing w:before="240" w:after="240"/>
              <w:ind w:left="1440" w:hanging="720"/>
              <w:rPr>
                <w:rFonts w:eastAsia="SimSun"/>
                <w:szCs w:val="20"/>
              </w:rPr>
            </w:pPr>
            <w:r w:rsidRPr="00865B19">
              <w:rPr>
                <w:rFonts w:eastAsia="SimSun"/>
                <w:szCs w:val="20"/>
              </w:rPr>
              <w:t>(b)</w:t>
            </w:r>
            <w:r w:rsidRPr="00865B19">
              <w:rPr>
                <w:rFonts w:eastAsia="SimSun"/>
                <w:szCs w:val="20"/>
              </w:rPr>
              <w:tab/>
              <w:t>If the QSE has such an overage as of the end of the Adjustment Period, that QSE will be charged for any quantity that exceeds their Self-Arranged Ancillary Service Quantities</w:t>
            </w:r>
            <w:r w:rsidRPr="00865B19" w:rsidDel="00E22BA7">
              <w:rPr>
                <w:rFonts w:eastAsia="SimSun"/>
                <w:szCs w:val="20"/>
              </w:rPr>
              <w:t xml:space="preserve"> </w:t>
            </w:r>
            <w:r w:rsidRPr="00865B19">
              <w:rPr>
                <w:rFonts w:eastAsia="SimSun"/>
                <w:szCs w:val="20"/>
              </w:rPr>
              <w:t>per Section 6.7.5.1, Real-Time Ancillary Service Imbalance Payment or Charge.</w:t>
            </w:r>
          </w:p>
        </w:tc>
      </w:tr>
    </w:tbl>
    <w:p w14:paraId="7AFD66D9" w14:textId="77777777" w:rsidR="00865B19" w:rsidRPr="00865B19" w:rsidRDefault="00865B19" w:rsidP="00865B19">
      <w:pPr>
        <w:spacing w:before="240" w:after="240"/>
        <w:ind w:left="720" w:hanging="720"/>
        <w:rPr>
          <w:rFonts w:eastAsia="SimSun"/>
          <w:szCs w:val="20"/>
        </w:rPr>
      </w:pPr>
      <w:r w:rsidRPr="00865B19">
        <w:rPr>
          <w:rFonts w:eastAsia="SimSun"/>
          <w:szCs w:val="20"/>
        </w:rPr>
        <w:lastRenderedPageBreak/>
        <w:t>(9)</w:t>
      </w:r>
      <w:r w:rsidRPr="00865B19">
        <w:rPr>
          <w:rFonts w:eastAsia="SimSun"/>
          <w:szCs w:val="20"/>
        </w:rPr>
        <w:tab/>
        <w:t>For self-arranged RRS, the QSE shall indicate the quantity of the service that is provided from:</w:t>
      </w:r>
    </w:p>
    <w:p w14:paraId="665F9069"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Resources providing Primary Frequency Response;</w:t>
      </w:r>
    </w:p>
    <w:p w14:paraId="7B33F677"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Load Resources controlled by high-set under-frequency relays; and</w:t>
      </w:r>
    </w:p>
    <w:p w14:paraId="138329C5"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Fast Frequency Response (FFR) Resources.</w:t>
      </w:r>
      <w:bookmarkEnd w:id="262"/>
      <w:bookmarkEnd w:id="263"/>
    </w:p>
    <w:p w14:paraId="29E62BD5" w14:textId="77777777" w:rsidR="00865B19" w:rsidRPr="00865B19" w:rsidRDefault="00865B19" w:rsidP="00865B19">
      <w:pPr>
        <w:spacing w:after="240"/>
        <w:ind w:left="720" w:hanging="720"/>
        <w:rPr>
          <w:rFonts w:eastAsia="SimSun"/>
          <w:szCs w:val="20"/>
        </w:rPr>
      </w:pPr>
      <w:r w:rsidRPr="00865B19">
        <w:rPr>
          <w:rFonts w:eastAsia="SimSun"/>
          <w:szCs w:val="20"/>
        </w:rPr>
        <w:t>(10)</w:t>
      </w:r>
      <w:r w:rsidRPr="00865B19">
        <w:rPr>
          <w:rFonts w:eastAsia="SimSun"/>
          <w:szCs w:val="20"/>
        </w:rPr>
        <w:tab/>
        <w:t>For self-arranged ECRS, the QSE shall indicate the quantity of the service that is provided from Resources that are manually dispatched and those that are SCED-dispatchable.</w:t>
      </w:r>
    </w:p>
    <w:p w14:paraId="7E2C45DE" w14:textId="77777777" w:rsidR="00865B19" w:rsidRPr="00865B19" w:rsidRDefault="00865B19" w:rsidP="00865B19">
      <w:pPr>
        <w:keepNext/>
        <w:widowControl w:val="0"/>
        <w:tabs>
          <w:tab w:val="left" w:pos="1260"/>
        </w:tabs>
        <w:spacing w:before="480" w:after="240"/>
        <w:ind w:left="1267" w:hanging="1267"/>
        <w:outlineLvl w:val="3"/>
        <w:rPr>
          <w:rFonts w:eastAsia="SimSun"/>
          <w:b/>
          <w:bCs/>
          <w:snapToGrid w:val="0"/>
          <w:szCs w:val="20"/>
        </w:rPr>
      </w:pPr>
      <w:r w:rsidRPr="00865B19">
        <w:rPr>
          <w:rFonts w:eastAsia="SimSun"/>
          <w:b/>
          <w:bCs/>
          <w:snapToGrid w:val="0"/>
          <w:szCs w:val="20"/>
        </w:rPr>
        <w:t>4.4.7.2</w:t>
      </w:r>
      <w:r w:rsidRPr="00865B19">
        <w:rPr>
          <w:rFonts w:eastAsia="SimSun"/>
          <w:b/>
          <w:bCs/>
          <w:snapToGrid w:val="0"/>
          <w:szCs w:val="20"/>
        </w:rPr>
        <w:tab/>
        <w:t>Ancillary Service Offers</w:t>
      </w:r>
    </w:p>
    <w:p w14:paraId="03815E66" w14:textId="77777777" w:rsidR="00865B19" w:rsidRPr="00865B19" w:rsidRDefault="00865B19" w:rsidP="00865B19">
      <w:pPr>
        <w:tabs>
          <w:tab w:val="left" w:pos="720"/>
        </w:tabs>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By 1000 in the Day-Ahead, a QSE may submit Generation Resource-specific Ancillary Service Offers to ERCOT for the DAM and may offer the same Generation Resource capacity for any or </w:t>
      </w:r>
      <w:proofErr w:type="gramStart"/>
      <w:r w:rsidRPr="00865B19">
        <w:rPr>
          <w:rFonts w:eastAsia="SimSun"/>
          <w:iCs/>
          <w:szCs w:val="20"/>
        </w:rPr>
        <w:t>all of</w:t>
      </w:r>
      <w:proofErr w:type="gramEnd"/>
      <w:r w:rsidRPr="00865B19">
        <w:rPr>
          <w:rFonts w:eastAsia="SimSun"/>
          <w:iCs/>
          <w:szCs w:val="20"/>
        </w:rPr>
        <w:t xml:space="preserve">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3B659DD" w14:textId="77777777" w:rsidTr="00C812E5">
        <w:trPr>
          <w:trHeight w:val="386"/>
        </w:trPr>
        <w:tc>
          <w:tcPr>
            <w:tcW w:w="9350" w:type="dxa"/>
            <w:shd w:val="pct12" w:color="auto" w:fill="auto"/>
          </w:tcPr>
          <w:p w14:paraId="150F0F34"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(1) above with the following upon system implementation of the Real-Time Co-Optimization (RTC) project for NPRR1008; or upon system implementation for NPRR1014:]</w:t>
            </w:r>
          </w:p>
          <w:p w14:paraId="7DC6EE71" w14:textId="77777777" w:rsidR="00865B19" w:rsidRPr="00865B19" w:rsidRDefault="00865B19" w:rsidP="00865B19">
            <w:pPr>
              <w:tabs>
                <w:tab w:val="left" w:pos="720"/>
              </w:tabs>
              <w:spacing w:after="240"/>
              <w:ind w:left="720" w:hanging="720"/>
              <w:rPr>
                <w:rFonts w:eastAsia="SimSun"/>
                <w:iCs/>
                <w:szCs w:val="20"/>
              </w:rPr>
            </w:pPr>
            <w:r w:rsidRPr="00865B19">
              <w:rPr>
                <w:rFonts w:eastAsia="SimSun"/>
                <w:iCs/>
                <w:szCs w:val="20"/>
              </w:rPr>
              <w:lastRenderedPageBreak/>
              <w:t>(1)</w:t>
            </w:r>
            <w:r w:rsidRPr="00865B19">
              <w:rPr>
                <w:rFonts w:eastAsia="SimSun"/>
                <w:iCs/>
                <w:szCs w:val="20"/>
              </w:rPr>
              <w:tab/>
              <w:t xml:space="preserve">By 1000 in the Day-Ahead, a QSE may submit Resource-Specific Ancillary Service Offers from Generation Resources and ESRs to ERCOT for the DAM and may offer the same Generation Resource or ESR capacity for any or </w:t>
            </w:r>
            <w:proofErr w:type="gramStart"/>
            <w:r w:rsidRPr="00865B19">
              <w:rPr>
                <w:rFonts w:eastAsia="SimSun"/>
                <w:iCs/>
                <w:szCs w:val="20"/>
              </w:rPr>
              <w:t>all of</w:t>
            </w:r>
            <w:proofErr w:type="gramEnd"/>
            <w:r w:rsidRPr="00865B19">
              <w:rPr>
                <w:rFonts w:eastAsia="SimSun"/>
                <w:iCs/>
                <w:szCs w:val="20"/>
              </w:rPr>
              <w:t xml:space="preserve"> the Ancillary Service products simultaneously with any Energy Offer Curves from that Generation Resource or Energy Bid/Offer Curves from that ESR</w:t>
            </w:r>
            <w:r w:rsidRPr="00865B19">
              <w:rPr>
                <w:rFonts w:eastAsia="SimSun"/>
                <w:b/>
                <w:bCs/>
                <w:i/>
                <w:szCs w:val="26"/>
              </w:rPr>
              <w:t xml:space="preserve"> </w:t>
            </w:r>
            <w:r w:rsidRPr="00865B19">
              <w:rPr>
                <w:rFonts w:eastAsia="SimSun"/>
                <w:iCs/>
                <w:szCs w:val="20"/>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15A25405"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(2)</w:t>
      </w:r>
      <w:r w:rsidRPr="00865B19">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865B19">
        <w:rPr>
          <w:rFonts w:eastAsia="SimSun"/>
          <w:iCs/>
          <w:szCs w:val="20"/>
        </w:rPr>
        <w:t>all of</w:t>
      </w:r>
      <w:proofErr w:type="gramEnd"/>
      <w:r w:rsidRPr="00865B19">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F668FE1" w14:textId="77777777" w:rsidTr="00C812E5">
        <w:trPr>
          <w:trHeight w:val="386"/>
        </w:trPr>
        <w:tc>
          <w:tcPr>
            <w:tcW w:w="9350" w:type="dxa"/>
            <w:shd w:val="pct12" w:color="auto" w:fill="auto"/>
          </w:tcPr>
          <w:p w14:paraId="0F7E0A67"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(2) above with the following upon system implementation for NPRR1014; or upon system implementation of the Real-Time Co-Optimization (RTC) project for NPRR1008:]</w:t>
            </w:r>
          </w:p>
          <w:p w14:paraId="7161C8F0"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865B19">
              <w:rPr>
                <w:rFonts w:eastAsia="SimSun"/>
                <w:iCs/>
                <w:szCs w:val="20"/>
              </w:rPr>
              <w:t>all of</w:t>
            </w:r>
            <w:proofErr w:type="gramEnd"/>
            <w:r w:rsidRPr="00865B19">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2CAA8BC6"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 xml:space="preserve">By 1000 in the Day-Ahead, a QSE may submit Resource-specific Ancillary Service Offers to ERCOT for FFR Resources, and may offer the same capacity for any or </w:t>
      </w:r>
      <w:proofErr w:type="gramStart"/>
      <w:r w:rsidRPr="00865B19">
        <w:rPr>
          <w:rFonts w:eastAsia="SimSun"/>
          <w:iCs/>
          <w:szCs w:val="20"/>
        </w:rPr>
        <w:t>all of</w:t>
      </w:r>
      <w:proofErr w:type="gramEnd"/>
      <w:r w:rsidRPr="00865B19">
        <w:rPr>
          <w:rFonts w:eastAsia="SimSun"/>
          <w:iCs/>
          <w:szCs w:val="20"/>
        </w:rPr>
        <w:t xml:space="preserve">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65B19" w:rsidRPr="00865B19" w14:paraId="5FAF85F4" w14:textId="77777777" w:rsidTr="00C812E5">
        <w:trPr>
          <w:trHeight w:val="386"/>
        </w:trPr>
        <w:tc>
          <w:tcPr>
            <w:tcW w:w="9360" w:type="dxa"/>
            <w:shd w:val="pct12" w:color="auto" w:fill="auto"/>
          </w:tcPr>
          <w:p w14:paraId="25C0E706"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(3) above with the following upon system implementation of the Real-Time Co-Optimization (RTC) project for NPRR1008; or upon system implementation for NPRR1014:]</w:t>
            </w:r>
          </w:p>
          <w:p w14:paraId="746B9E94"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 xml:space="preserve">By 1000 in the Day-Ahead, a QSE may submit Resource-Specific Ancillary Service Offers to ERCOT for FFR Resources, and may offer the same capacity for any or </w:t>
            </w:r>
            <w:proofErr w:type="gramStart"/>
            <w:r w:rsidRPr="00865B19">
              <w:rPr>
                <w:rFonts w:eastAsia="SimSun"/>
                <w:iCs/>
                <w:szCs w:val="20"/>
              </w:rPr>
              <w:t>all of</w:t>
            </w:r>
            <w:proofErr w:type="gramEnd"/>
            <w:r w:rsidRPr="00865B19">
              <w:rPr>
                <w:rFonts w:eastAsia="SimSun"/>
                <w:iCs/>
                <w:szCs w:val="20"/>
              </w:rPr>
              <w:t xml:space="preserve"> </w:t>
            </w:r>
            <w:r w:rsidRPr="00865B19">
              <w:rPr>
                <w:rFonts w:eastAsia="SimSun"/>
                <w:iCs/>
                <w:szCs w:val="20"/>
              </w:rPr>
              <w:lastRenderedPageBreak/>
              <w:t>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6BB2DAF2" w14:textId="77777777" w:rsidR="00865B19" w:rsidRPr="00865B19" w:rsidRDefault="00865B19" w:rsidP="00865B19">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6BD51E8" w14:textId="77777777" w:rsidTr="00C812E5">
        <w:trPr>
          <w:trHeight w:val="386"/>
        </w:trPr>
        <w:tc>
          <w:tcPr>
            <w:tcW w:w="9350" w:type="dxa"/>
            <w:shd w:val="pct12" w:color="auto" w:fill="auto"/>
          </w:tcPr>
          <w:p w14:paraId="4786790A" w14:textId="77777777" w:rsidR="00865B19" w:rsidRPr="00865B19" w:rsidRDefault="00865B19" w:rsidP="00865B19">
            <w:pPr>
              <w:spacing w:before="120" w:after="240"/>
              <w:rPr>
                <w:rFonts w:eastAsia="SimSun"/>
                <w:b/>
                <w:i/>
                <w:iCs/>
              </w:rPr>
            </w:pPr>
            <w:r w:rsidRPr="00865B19">
              <w:rPr>
                <w:rFonts w:eastAsia="SimSun"/>
                <w:b/>
                <w:i/>
                <w:iCs/>
              </w:rPr>
              <w:t>[NPRR1008 and NPRR1014:  Insert applicable portions of paragraph (4) below upon system implementation of the Real-Time Co-Optimization (RTC) project for NPRR1008; or upon system implementation for NPRR1014; and renumber accordingly:]</w:t>
            </w:r>
          </w:p>
          <w:p w14:paraId="0CDE49AE"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7FC05E0"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 xml:space="preserve">Ancillary Service Offers remain active for the offered period until:  </w:t>
      </w:r>
    </w:p>
    <w:p w14:paraId="4A7A3EFC"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Selected by ERCOT; </w:t>
      </w:r>
    </w:p>
    <w:p w14:paraId="4ECF36DE"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Automatically inactivated by the software at the offer expiration time specified by the QSE when the offer is submitted; or</w:t>
      </w:r>
    </w:p>
    <w:p w14:paraId="7E78BD02"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F32691C" w14:textId="77777777" w:rsidTr="00C812E5">
        <w:trPr>
          <w:trHeight w:val="386"/>
        </w:trPr>
        <w:tc>
          <w:tcPr>
            <w:tcW w:w="9350" w:type="dxa"/>
            <w:shd w:val="pct12" w:color="auto" w:fill="auto"/>
          </w:tcPr>
          <w:p w14:paraId="78F7F82C"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5BF8B954"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 xml:space="preserve">Ancillary Service Offers remain active for the offered period unless the offer is:  </w:t>
            </w:r>
          </w:p>
          <w:p w14:paraId="6FEAA367"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Effective after DAM and is higher than the Real-Time System-Wide Offer Cap (RTSWCAP); </w:t>
            </w:r>
          </w:p>
          <w:p w14:paraId="178BA918"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Automatically inactivated by the software at the offer expiration time specified by the QSE when the offer is submitted; or</w:t>
            </w:r>
          </w:p>
          <w:p w14:paraId="63E2CF2A"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Withdrawn by the QSE, but a withdrawal is not effective if the deadline for submitting offers has already passed.</w:t>
            </w:r>
          </w:p>
        </w:tc>
      </w:tr>
    </w:tbl>
    <w:p w14:paraId="1BF70B66"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(5)</w:t>
      </w:r>
      <w:r w:rsidRPr="00865B19">
        <w:rPr>
          <w:rFonts w:eastAsia="SimSun"/>
          <w:iCs/>
          <w:szCs w:val="20"/>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21F42F3" w14:textId="77777777" w:rsidTr="00C812E5">
        <w:trPr>
          <w:trHeight w:val="386"/>
        </w:trPr>
        <w:tc>
          <w:tcPr>
            <w:tcW w:w="9350" w:type="dxa"/>
            <w:shd w:val="pct12" w:color="auto" w:fill="auto"/>
          </w:tcPr>
          <w:p w14:paraId="6F7D12AE"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(5) above with the following upon system implementation of the Real-Time Co-Optimization (RTC) project for NPRR1008; or upon system implementation for NPRR1014:]</w:t>
            </w:r>
          </w:p>
          <w:p w14:paraId="2C429A1E"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A Load Resource that is not a Controllable Load Resource may specify whether its Resource-Specific Ancillary Service Offer for RRS or Non-Spin may only be procured by ERCOT as a block.</w:t>
            </w:r>
          </w:p>
        </w:tc>
      </w:tr>
    </w:tbl>
    <w:p w14:paraId="545813C8"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(6)</w:t>
      </w:r>
      <w:r w:rsidRPr="00865B19">
        <w:rPr>
          <w:rFonts w:eastAsia="SimSun"/>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FBADFA0" w14:textId="77777777" w:rsidTr="00C812E5">
        <w:trPr>
          <w:trHeight w:val="386"/>
        </w:trPr>
        <w:tc>
          <w:tcPr>
            <w:tcW w:w="9350" w:type="dxa"/>
            <w:shd w:val="pct12" w:color="auto" w:fill="auto"/>
          </w:tcPr>
          <w:p w14:paraId="51FBBFA3" w14:textId="77777777" w:rsidR="00865B19" w:rsidRPr="00865B19" w:rsidRDefault="00865B19" w:rsidP="00865B19">
            <w:pPr>
              <w:spacing w:before="120" w:after="240"/>
              <w:rPr>
                <w:rFonts w:eastAsia="SimSun"/>
                <w:b/>
                <w:i/>
                <w:iCs/>
              </w:rPr>
            </w:pPr>
            <w:r w:rsidRPr="00865B19">
              <w:rPr>
                <w:rFonts w:eastAsia="SimSun"/>
                <w:b/>
                <w:i/>
                <w:iCs/>
              </w:rPr>
              <w:t>[NPRR1014:  Replace paragraph (6) above with the following upon system implementation:]</w:t>
            </w:r>
          </w:p>
          <w:p w14:paraId="41F3C434" w14:textId="77777777" w:rsidR="00865B19" w:rsidRPr="00865B19" w:rsidRDefault="00865B19" w:rsidP="00865B19">
            <w:pPr>
              <w:spacing w:after="240"/>
              <w:ind w:left="720" w:hanging="720"/>
              <w:rPr>
                <w:rFonts w:eastAsia="SimSun"/>
                <w:iCs/>
                <w:szCs w:val="20"/>
              </w:rPr>
            </w:pPr>
            <w:r w:rsidRPr="00865B19">
              <w:rPr>
                <w:rFonts w:eastAsia="SimSun"/>
                <w:iCs/>
                <w:szCs w:val="20"/>
              </w:rPr>
              <w:t>(6)</w:t>
            </w:r>
            <w:r w:rsidRPr="00865B19">
              <w:rPr>
                <w:rFonts w:eastAsia="SimSun"/>
                <w:iCs/>
                <w:szCs w:val="20"/>
              </w:rPr>
              <w:tab/>
              <w:t>A Load Resource that is not a Controllable Load Resource may specify whether its Resource-Specific Ancillary Service Offer for ECRS may only be procured by ERCOT as a block.</w:t>
            </w:r>
          </w:p>
        </w:tc>
      </w:tr>
    </w:tbl>
    <w:p w14:paraId="7F21C3B4" w14:textId="77777777" w:rsidR="00865B19" w:rsidRPr="00865B19" w:rsidRDefault="00865B19" w:rsidP="00865B19">
      <w:pPr>
        <w:spacing w:before="240" w:after="240"/>
        <w:ind w:left="720" w:hanging="720"/>
        <w:rPr>
          <w:rFonts w:eastAsia="SimSun"/>
          <w:iCs/>
        </w:rPr>
      </w:pPr>
      <w:r w:rsidRPr="00865B19">
        <w:rPr>
          <w:rFonts w:eastAsia="SimSun"/>
          <w:iCs/>
        </w:rPr>
        <w:t>(7)</w:t>
      </w:r>
      <w:r w:rsidRPr="00865B19">
        <w:rPr>
          <w:rFonts w:eastAsia="SimSun"/>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66" w:author="ERCOT" w:date="2024-05-02T13:06:00Z">
        <w:r w:rsidRPr="00865B19">
          <w:rPr>
            <w:rFonts w:eastAsia="SimSun"/>
            <w:iCs/>
          </w:rPr>
          <w:t xml:space="preserve"> </w:t>
        </w:r>
      </w:ins>
      <w:ins w:id="267" w:author="ERCOT" w:date="2024-05-02T13:07:00Z">
        <w:r w:rsidRPr="00865B19">
          <w:rPr>
            <w:rFonts w:eastAsia="SimSun"/>
            <w:iCs/>
          </w:rPr>
          <w:t>and/</w:t>
        </w:r>
      </w:ins>
      <w:ins w:id="268" w:author="ERCOT" w:date="2024-05-02T13:06:00Z">
        <w:r w:rsidRPr="00865B19">
          <w:rPr>
            <w:rFonts w:eastAsia="SimSun"/>
            <w:iCs/>
          </w:rPr>
          <w:t>or DRRS</w:t>
        </w:r>
      </w:ins>
      <w:r w:rsidRPr="00865B19">
        <w:rPr>
          <w:rFonts w:eastAsia="SimSun"/>
          <w:iCs/>
        </w:rPr>
        <w:t xml:space="preserve"> was not also submitted for that hour.  When the DAM considers a self-committed offer for clearing, the Resource constraints identified in paragraph (4)(c)(ii) of Section 4.5.1, DAM Clearing Process, other than HSL, are ignored.  </w:t>
      </w:r>
      <w:r w:rsidRPr="00865B19">
        <w:rPr>
          <w:rFonts w:eastAsia="SimSun"/>
        </w:rPr>
        <w:t xml:space="preserve">A Combined Cycle Generation Resource will be considered by the DAM to be self-committed based on an On-Line Ancillary Service Offer submittal if: </w:t>
      </w:r>
    </w:p>
    <w:p w14:paraId="4D5DD4A3"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Its QSE submits an On-Line Ancillary Service Offer without also submitting a Three-Part Supply Offer for the DAM for any Combined Cycle Generation Resource within the Combined Cycle Train for that hour;</w:t>
      </w:r>
    </w:p>
    <w:p w14:paraId="23B361FC"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No Ancillary Service Offer for Off-Line Non-Spin </w:t>
      </w:r>
      <w:ins w:id="269" w:author="ERCOT" w:date="2024-05-02T13:07:00Z">
        <w:r w:rsidRPr="00865B19">
          <w:rPr>
            <w:rFonts w:eastAsia="SimSun"/>
          </w:rPr>
          <w:t>and/</w:t>
        </w:r>
      </w:ins>
      <w:ins w:id="270" w:author="ERCOT" w:date="2024-05-02T13:06:00Z">
        <w:r w:rsidRPr="00865B19">
          <w:rPr>
            <w:rFonts w:eastAsia="SimSun"/>
          </w:rPr>
          <w:t xml:space="preserve">or DRRS </w:t>
        </w:r>
      </w:ins>
      <w:r w:rsidRPr="00865B19">
        <w:rPr>
          <w:rFonts w:eastAsia="SimSun"/>
        </w:rPr>
        <w:t>for any Combined Cycle Generation Resource within the Combined Cycle Train is submitted for that hour; and</w:t>
      </w:r>
    </w:p>
    <w:p w14:paraId="33C2C22F"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209765E" w14:textId="77777777" w:rsidTr="00C812E5">
        <w:trPr>
          <w:trHeight w:val="386"/>
        </w:trPr>
        <w:tc>
          <w:tcPr>
            <w:tcW w:w="9350" w:type="dxa"/>
            <w:shd w:val="pct12" w:color="auto" w:fill="auto"/>
          </w:tcPr>
          <w:p w14:paraId="51A06368" w14:textId="77777777" w:rsidR="00865B19" w:rsidRPr="00865B19" w:rsidRDefault="00865B19" w:rsidP="00865B19">
            <w:pPr>
              <w:spacing w:before="120" w:after="240"/>
              <w:rPr>
                <w:rFonts w:eastAsia="SimSun"/>
                <w:b/>
                <w:i/>
                <w:iCs/>
              </w:rPr>
            </w:pPr>
            <w:r w:rsidRPr="00865B19">
              <w:rPr>
                <w:rFonts w:eastAsia="SimSun"/>
                <w:b/>
                <w:i/>
                <w:iCs/>
              </w:rPr>
              <w:lastRenderedPageBreak/>
              <w:t>[NPRR1008 and NPRR1014:  Replace applicable portions of paragraph (7) above with the following upon system implementation of the Real-Time Co-Optimization (RTC) project for NPRR1008; or upon system implementation for NPRR1014:]</w:t>
            </w:r>
          </w:p>
          <w:p w14:paraId="111280EC" w14:textId="77777777" w:rsidR="00865B19" w:rsidRPr="00865B19" w:rsidRDefault="00865B19" w:rsidP="00865B19">
            <w:pPr>
              <w:spacing w:before="240" w:after="240"/>
              <w:ind w:left="720" w:hanging="720"/>
              <w:rPr>
                <w:rFonts w:eastAsia="SimSun"/>
                <w:iCs/>
              </w:rPr>
            </w:pPr>
            <w:r w:rsidRPr="00865B19">
              <w:rPr>
                <w:rFonts w:eastAsia="SimSun"/>
                <w:iCs/>
              </w:rPr>
              <w:t xml:space="preserve">(7) </w:t>
            </w:r>
            <w:r w:rsidRPr="00865B19">
              <w:rPr>
                <w:rFonts w:eastAsia="SimSun"/>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t>
            </w:r>
            <w:ins w:id="271" w:author="ERCOT" w:date="2024-05-10T09:44:00Z">
              <w:r w:rsidRPr="00865B19">
                <w:rPr>
                  <w:rFonts w:eastAsia="SimSun"/>
                  <w:iCs/>
                </w:rPr>
                <w:t xml:space="preserve">and/or DRRS </w:t>
              </w:r>
            </w:ins>
            <w:r w:rsidRPr="00865B19">
              <w:rPr>
                <w:rFonts w:eastAsia="SimSun"/>
                <w:iCs/>
              </w:rPr>
              <w:t xml:space="preserve">was not also submitted for that hour.  A QSE that submits an On-Line ESR-specific Ancillary Service Offer or Energy Bid/Offer Curve for the DAM will </w:t>
            </w:r>
            <w:proofErr w:type="gramStart"/>
            <w:r w:rsidRPr="00865B19">
              <w:rPr>
                <w:rFonts w:eastAsia="SimSun"/>
                <w:iCs/>
              </w:rPr>
              <w:t>be considered to be</w:t>
            </w:r>
            <w:proofErr w:type="gramEnd"/>
            <w:r w:rsidRPr="00865B19">
              <w:rPr>
                <w:rFonts w:eastAsia="SimSu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65B19">
              <w:rPr>
                <w:rFonts w:eastAsia="SimSun"/>
              </w:rPr>
              <w:t xml:space="preserve">A Combined Cycle Generation Resource will be considered by the DAM to be self-committed based on an On-Line </w:t>
            </w:r>
            <w:r w:rsidRPr="00865B19">
              <w:rPr>
                <w:rFonts w:eastAsia="SimSun"/>
                <w:iCs/>
              </w:rPr>
              <w:t xml:space="preserve">Resource-Specific </w:t>
            </w:r>
            <w:r w:rsidRPr="00865B19">
              <w:rPr>
                <w:rFonts w:eastAsia="SimSun"/>
              </w:rPr>
              <w:t xml:space="preserve">Ancillary Service Offer submittal if: </w:t>
            </w:r>
          </w:p>
          <w:p w14:paraId="0DE8A60B"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Its QSE submits an On-Line </w:t>
            </w:r>
            <w:r w:rsidRPr="00865B19">
              <w:rPr>
                <w:rFonts w:eastAsia="SimSun"/>
                <w:iCs/>
              </w:rPr>
              <w:t xml:space="preserve">Resource-Specific </w:t>
            </w:r>
            <w:r w:rsidRPr="00865B19">
              <w:rPr>
                <w:rFonts w:eastAsia="SimSun"/>
              </w:rPr>
              <w:t>Ancillary Service Offer without also submitting a Three-Part Supply Offer for the DAM for any Combined Cycle Generation Resource within the Combined Cycle Train for that hour;</w:t>
            </w:r>
          </w:p>
          <w:p w14:paraId="3136B256"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No </w:t>
            </w:r>
            <w:r w:rsidRPr="00865B19">
              <w:rPr>
                <w:rFonts w:eastAsia="SimSun"/>
                <w:iCs/>
              </w:rPr>
              <w:t xml:space="preserve">Resource-Specific </w:t>
            </w:r>
            <w:r w:rsidRPr="00865B19">
              <w:rPr>
                <w:rFonts w:eastAsia="SimSun"/>
              </w:rPr>
              <w:t>Ancillary Service Offer for Off-Line Non-Spin</w:t>
            </w:r>
            <w:ins w:id="272" w:author="ERCOT" w:date="2024-05-10T09:44:00Z">
              <w:r w:rsidRPr="00865B19">
                <w:rPr>
                  <w:rFonts w:eastAsia="SimSun"/>
                </w:rPr>
                <w:t xml:space="preserve"> and/or DRRS</w:t>
              </w:r>
            </w:ins>
            <w:r w:rsidRPr="00865B19">
              <w:rPr>
                <w:rFonts w:eastAsia="SimSun"/>
              </w:rPr>
              <w:t xml:space="preserve"> for any Combined Cycle Generation Resource within the Combined Cycle Train is submitted for that hour; and</w:t>
            </w:r>
          </w:p>
          <w:p w14:paraId="1A646BE1"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No On-Line </w:t>
            </w:r>
            <w:r w:rsidRPr="00865B19">
              <w:rPr>
                <w:rFonts w:eastAsia="SimSun"/>
                <w:iCs/>
              </w:rPr>
              <w:t xml:space="preserve">Resource-Specific </w:t>
            </w:r>
            <w:r w:rsidRPr="00865B19">
              <w:rPr>
                <w:rFonts w:eastAsia="SimSun"/>
              </w:rPr>
              <w:t xml:space="preserve">Ancillary Service Offer for any other Combined Cycle Generation Resource within the Combined Cycled Train is submitted for that hour. </w:t>
            </w:r>
          </w:p>
          <w:p w14:paraId="198B5A07" w14:textId="77777777" w:rsidR="00865B19" w:rsidRPr="00865B19" w:rsidRDefault="00865B19" w:rsidP="00865B19">
            <w:pPr>
              <w:spacing w:after="240"/>
              <w:ind w:left="720" w:hanging="720"/>
              <w:rPr>
                <w:rFonts w:eastAsia="SimSun"/>
                <w:iCs/>
                <w:szCs w:val="20"/>
              </w:rPr>
            </w:pPr>
            <w:r w:rsidRPr="00865B19">
              <w:rPr>
                <w:rFonts w:eastAsia="SimSun"/>
                <w:iCs/>
                <w:szCs w:val="20"/>
              </w:rPr>
              <w:t>(8)</w:t>
            </w:r>
            <w:r w:rsidRPr="00865B19">
              <w:rPr>
                <w:rFonts w:eastAsia="SimSun"/>
                <w:iCs/>
                <w:szCs w:val="20"/>
              </w:rPr>
              <w:tab/>
              <w:t>ERCOT will attempt to procure the quantity from its Ancillary Service Plan from Resource-Specific Ancillary Service Offers as well as Ancillary Service Only Offers against respective ASDCs.</w:t>
            </w:r>
          </w:p>
        </w:tc>
      </w:tr>
    </w:tbl>
    <w:p w14:paraId="100EB3FE" w14:textId="77777777" w:rsidR="00865B19" w:rsidRPr="00865B19" w:rsidRDefault="00865B19" w:rsidP="00865B19">
      <w:pPr>
        <w:spacing w:after="240"/>
        <w:ind w:left="720" w:hanging="720"/>
        <w:rPr>
          <w:rFonts w:eastAsia="SimSun"/>
        </w:rPr>
      </w:pPr>
    </w:p>
    <w:p w14:paraId="1F1BC176" w14:textId="77777777" w:rsidR="00865B19" w:rsidRPr="00865B19" w:rsidRDefault="00865B19" w:rsidP="00865B19">
      <w:pPr>
        <w:keepNext/>
        <w:widowControl w:val="0"/>
        <w:tabs>
          <w:tab w:val="left" w:pos="1260"/>
        </w:tabs>
        <w:spacing w:before="480" w:after="240"/>
        <w:ind w:left="1267" w:hanging="1267"/>
        <w:outlineLvl w:val="3"/>
        <w:rPr>
          <w:rFonts w:eastAsia="SimSun"/>
          <w:b/>
          <w:bCs/>
          <w:snapToGrid w:val="0"/>
          <w:szCs w:val="20"/>
        </w:rPr>
      </w:pPr>
      <w:bookmarkStart w:id="273" w:name="_Toc135990640"/>
      <w:bookmarkStart w:id="274" w:name="_Hlk135897772"/>
      <w:r w:rsidRPr="00865B19">
        <w:rPr>
          <w:rFonts w:eastAsia="SimSun"/>
          <w:b/>
          <w:bCs/>
          <w:snapToGrid w:val="0"/>
          <w:szCs w:val="20"/>
        </w:rPr>
        <w:t>4.4.7.3</w:t>
      </w:r>
      <w:r w:rsidRPr="00865B19">
        <w:rPr>
          <w:rFonts w:eastAsia="SimSun"/>
          <w:b/>
          <w:bCs/>
          <w:snapToGrid w:val="0"/>
          <w:szCs w:val="20"/>
        </w:rPr>
        <w:tab/>
        <w:t>Ancillary Service Trades</w:t>
      </w:r>
      <w:bookmarkEnd w:id="273"/>
    </w:p>
    <w:p w14:paraId="06D98976"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6AFC3B1" w14:textId="77777777" w:rsidTr="00C812E5">
        <w:trPr>
          <w:trHeight w:val="386"/>
        </w:trPr>
        <w:tc>
          <w:tcPr>
            <w:tcW w:w="9350" w:type="dxa"/>
            <w:shd w:val="pct12" w:color="auto" w:fill="auto"/>
          </w:tcPr>
          <w:p w14:paraId="627B332E" w14:textId="77777777" w:rsidR="00865B19" w:rsidRPr="00865B19" w:rsidRDefault="00865B19" w:rsidP="00865B19">
            <w:pPr>
              <w:spacing w:before="120" w:after="240"/>
              <w:rPr>
                <w:rFonts w:eastAsia="SimSun"/>
                <w:b/>
                <w:i/>
                <w:iCs/>
              </w:rPr>
            </w:pPr>
            <w:r w:rsidRPr="00865B19">
              <w:rPr>
                <w:rFonts w:eastAsia="SimSun"/>
                <w:b/>
                <w:i/>
                <w:iCs/>
              </w:rPr>
              <w:lastRenderedPageBreak/>
              <w:t>[NPRR1008:  Replace paragraph (1) above with the following upon system implementation of the Real-Time Co-Optimization (RTC) project:]</w:t>
            </w:r>
          </w:p>
          <w:p w14:paraId="2B675835"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0FF3405C"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(2)</w:t>
      </w:r>
      <w:r w:rsidRPr="00865B19">
        <w:rPr>
          <w:rFonts w:eastAsia="SimSun"/>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157F83F" w14:textId="77777777" w:rsidTr="00C812E5">
        <w:trPr>
          <w:trHeight w:val="386"/>
        </w:trPr>
        <w:tc>
          <w:tcPr>
            <w:tcW w:w="9350" w:type="dxa"/>
            <w:shd w:val="pct12" w:color="auto" w:fill="auto"/>
          </w:tcPr>
          <w:p w14:paraId="01F8C1D9" w14:textId="77777777" w:rsidR="00865B19" w:rsidRPr="00865B19" w:rsidRDefault="00865B19" w:rsidP="00865B19">
            <w:pPr>
              <w:spacing w:before="120" w:after="240"/>
              <w:rPr>
                <w:rFonts w:eastAsia="SimSun"/>
                <w:b/>
                <w:i/>
                <w:iCs/>
              </w:rPr>
            </w:pPr>
            <w:r w:rsidRPr="00865B19">
              <w:rPr>
                <w:rFonts w:eastAsia="SimSun"/>
                <w:b/>
                <w:i/>
                <w:iCs/>
              </w:rPr>
              <w:t>[NPRR1008:  Replace paragraph (2) above with the following upon system implementation of the Real-Time Co-Optimization (RTC) project:]</w:t>
            </w:r>
          </w:p>
          <w:p w14:paraId="3F314CB1"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06DB607B"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9110F20" w14:textId="77777777" w:rsidR="00865B19" w:rsidRPr="00865B19" w:rsidRDefault="00865B19" w:rsidP="00865B19">
      <w:pPr>
        <w:spacing w:after="240"/>
        <w:ind w:left="720" w:hanging="720"/>
        <w:rPr>
          <w:rFonts w:eastAsia="SimSun"/>
          <w:iCs/>
          <w:szCs w:val="20"/>
        </w:rPr>
      </w:pPr>
      <w:bookmarkStart w:id="275" w:name="_Hlk135898101"/>
      <w:r w:rsidRPr="00865B19">
        <w:rPr>
          <w:rFonts w:eastAsia="SimSun"/>
          <w:iCs/>
          <w:szCs w:val="20"/>
        </w:rPr>
        <w:t>(4)</w:t>
      </w:r>
      <w:r w:rsidRPr="00865B19">
        <w:rPr>
          <w:rFonts w:eastAsia="SimSun"/>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B8F817A" w14:textId="77777777" w:rsidTr="00C812E5">
        <w:trPr>
          <w:trHeight w:val="386"/>
        </w:trPr>
        <w:tc>
          <w:tcPr>
            <w:tcW w:w="9350" w:type="dxa"/>
            <w:shd w:val="pct12" w:color="auto" w:fill="auto"/>
          </w:tcPr>
          <w:p w14:paraId="0E7DFA32" w14:textId="77777777" w:rsidR="00865B19" w:rsidRPr="00865B19" w:rsidRDefault="00865B19" w:rsidP="00865B19">
            <w:pPr>
              <w:spacing w:before="120" w:after="240"/>
              <w:rPr>
                <w:rFonts w:eastAsia="SimSun"/>
                <w:b/>
                <w:i/>
                <w:iCs/>
              </w:rPr>
            </w:pPr>
            <w:r w:rsidRPr="00865B19">
              <w:rPr>
                <w:rFonts w:eastAsia="SimSun"/>
                <w:b/>
                <w:i/>
                <w:iCs/>
              </w:rPr>
              <w:t>[NPRR1008:  Replace paragraph (4) above with the following upon system implementation of the Real-Time Co-Optimization (RTC) project:]</w:t>
            </w:r>
          </w:p>
          <w:p w14:paraId="11F41327"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2B671C02"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(5)</w:t>
      </w:r>
      <w:r w:rsidRPr="00865B19">
        <w:rPr>
          <w:rFonts w:eastAsia="SimSun"/>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717DD77" w14:textId="77777777" w:rsidTr="00C812E5">
        <w:trPr>
          <w:trHeight w:val="386"/>
        </w:trPr>
        <w:tc>
          <w:tcPr>
            <w:tcW w:w="9350" w:type="dxa"/>
            <w:shd w:val="pct12" w:color="auto" w:fill="auto"/>
          </w:tcPr>
          <w:p w14:paraId="2DAA47C7" w14:textId="77777777" w:rsidR="00865B19" w:rsidRPr="00865B19" w:rsidRDefault="00865B19" w:rsidP="00865B19">
            <w:pPr>
              <w:spacing w:before="120" w:after="240"/>
              <w:rPr>
                <w:rFonts w:eastAsia="SimSun"/>
                <w:b/>
                <w:i/>
                <w:iCs/>
              </w:rPr>
            </w:pPr>
            <w:r w:rsidRPr="00865B19">
              <w:rPr>
                <w:rFonts w:eastAsia="SimSun"/>
                <w:b/>
                <w:i/>
                <w:iCs/>
              </w:rPr>
              <w:t>[NPRR1008:  Replace paragraph (5) above with the following upon system implementation of the Real-Time Co-Optimization (RTC) project:]</w:t>
            </w:r>
          </w:p>
          <w:p w14:paraId="789068F8"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4998034F" w14:textId="77777777" w:rsidR="00865B19" w:rsidRPr="00865B19" w:rsidRDefault="00865B19" w:rsidP="00865B19">
      <w:pPr>
        <w:spacing w:before="240" w:after="240"/>
        <w:ind w:left="1440" w:hanging="720"/>
        <w:rPr>
          <w:rFonts w:eastAsia="SimSun"/>
          <w:szCs w:val="20"/>
        </w:rPr>
      </w:pPr>
      <w:r w:rsidRPr="00865B19">
        <w:rPr>
          <w:rFonts w:eastAsia="SimSun"/>
          <w:szCs w:val="20"/>
        </w:rPr>
        <w:t>(a)</w:t>
      </w:r>
      <w:r w:rsidRPr="00865B19">
        <w:rPr>
          <w:rFonts w:eastAsia="SimSun"/>
          <w:szCs w:val="20"/>
        </w:rPr>
        <w:tab/>
        <w:t xml:space="preserve">A Generation Resource; or </w:t>
      </w:r>
    </w:p>
    <w:p w14:paraId="67C3C8CF"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A Load Resource providing ECRS triggered with or without under-frequency relays set at 59.70 Hz.  </w:t>
      </w:r>
    </w:p>
    <w:p w14:paraId="5CFBA89B" w14:textId="77777777" w:rsidR="00865B19" w:rsidRPr="00865B19" w:rsidRDefault="00865B19" w:rsidP="00865B19">
      <w:pPr>
        <w:spacing w:after="240"/>
        <w:ind w:left="720" w:hanging="720"/>
        <w:rPr>
          <w:rFonts w:eastAsia="SimSun"/>
          <w:iCs/>
          <w:szCs w:val="20"/>
        </w:rPr>
      </w:pPr>
      <w:r w:rsidRPr="00865B19">
        <w:rPr>
          <w:rFonts w:eastAsia="SimSun"/>
          <w:iCs/>
          <w:szCs w:val="20"/>
        </w:rPr>
        <w:t>(6)</w:t>
      </w:r>
      <w:r w:rsidRPr="00865B19">
        <w:rPr>
          <w:rFonts w:eastAsia="SimSun"/>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865B19" w:rsidRPr="00865B19" w14:paraId="336109A3" w14:textId="77777777" w:rsidTr="00C812E5">
        <w:trPr>
          <w:trHeight w:val="343"/>
        </w:trPr>
        <w:tc>
          <w:tcPr>
            <w:tcW w:w="2240" w:type="dxa"/>
            <w:shd w:val="clear" w:color="auto" w:fill="auto"/>
            <w:vAlign w:val="center"/>
          </w:tcPr>
          <w:p w14:paraId="3D80225E" w14:textId="77777777" w:rsidR="00865B19" w:rsidRPr="00865B19" w:rsidRDefault="00865B19" w:rsidP="00865B19">
            <w:pPr>
              <w:spacing w:after="240"/>
              <w:jc w:val="center"/>
              <w:rPr>
                <w:rFonts w:eastAsia="SimSun"/>
                <w:iCs/>
                <w:szCs w:val="20"/>
              </w:rPr>
            </w:pPr>
          </w:p>
        </w:tc>
        <w:tc>
          <w:tcPr>
            <w:tcW w:w="6395" w:type="dxa"/>
            <w:gridSpan w:val="2"/>
            <w:shd w:val="clear" w:color="auto" w:fill="auto"/>
            <w:vAlign w:val="center"/>
          </w:tcPr>
          <w:p w14:paraId="77B344BD" w14:textId="77777777" w:rsidR="00865B19" w:rsidRPr="00865B19" w:rsidRDefault="00865B19" w:rsidP="00865B19">
            <w:pPr>
              <w:spacing w:after="240"/>
              <w:jc w:val="center"/>
              <w:rPr>
                <w:rFonts w:eastAsia="SimSun"/>
                <w:b/>
                <w:iCs/>
                <w:szCs w:val="20"/>
              </w:rPr>
            </w:pPr>
            <w:r w:rsidRPr="00865B19">
              <w:rPr>
                <w:rFonts w:eastAsia="SimSun"/>
                <w:b/>
                <w:iCs/>
                <w:szCs w:val="20"/>
              </w:rPr>
              <w:t>Allowable ECRS Ancillary Service Trades</w:t>
            </w:r>
          </w:p>
        </w:tc>
      </w:tr>
      <w:tr w:rsidR="00865B19" w:rsidRPr="00865B19" w14:paraId="13ACF4C8" w14:textId="77777777" w:rsidTr="00C812E5">
        <w:trPr>
          <w:trHeight w:val="527"/>
        </w:trPr>
        <w:tc>
          <w:tcPr>
            <w:tcW w:w="2240" w:type="dxa"/>
            <w:shd w:val="clear" w:color="auto" w:fill="auto"/>
            <w:vAlign w:val="center"/>
          </w:tcPr>
          <w:p w14:paraId="2CBB792C" w14:textId="77777777" w:rsidR="00865B19" w:rsidRPr="00865B19" w:rsidRDefault="00865B19" w:rsidP="00865B19">
            <w:pPr>
              <w:spacing w:after="240"/>
              <w:jc w:val="center"/>
              <w:rPr>
                <w:rFonts w:eastAsia="SimSun"/>
                <w:b/>
                <w:iCs/>
                <w:szCs w:val="20"/>
              </w:rPr>
            </w:pPr>
            <w:r w:rsidRPr="00865B19">
              <w:rPr>
                <w:rFonts w:eastAsia="SimSun"/>
                <w:b/>
                <w:iCs/>
                <w:szCs w:val="20"/>
              </w:rPr>
              <w:t>Original Responsibility</w:t>
            </w:r>
          </w:p>
        </w:tc>
        <w:tc>
          <w:tcPr>
            <w:tcW w:w="3155" w:type="dxa"/>
            <w:shd w:val="clear" w:color="auto" w:fill="auto"/>
            <w:vAlign w:val="center"/>
          </w:tcPr>
          <w:p w14:paraId="2F246759" w14:textId="77777777" w:rsidR="00865B19" w:rsidRPr="00865B19" w:rsidRDefault="00865B19" w:rsidP="00865B19">
            <w:pPr>
              <w:spacing w:after="240"/>
              <w:jc w:val="center"/>
              <w:rPr>
                <w:rFonts w:eastAsia="SimSun"/>
                <w:b/>
                <w:iCs/>
                <w:szCs w:val="20"/>
              </w:rPr>
            </w:pPr>
            <w:r w:rsidRPr="00865B19">
              <w:rPr>
                <w:rFonts w:eastAsia="SimSun"/>
                <w:b/>
                <w:iCs/>
                <w:szCs w:val="20"/>
              </w:rPr>
              <w:t>SCED-dispatchable ECRS</w:t>
            </w:r>
          </w:p>
        </w:tc>
        <w:tc>
          <w:tcPr>
            <w:tcW w:w="3240" w:type="dxa"/>
            <w:shd w:val="clear" w:color="auto" w:fill="auto"/>
            <w:vAlign w:val="center"/>
          </w:tcPr>
          <w:p w14:paraId="229D9D6C" w14:textId="77777777" w:rsidR="00865B19" w:rsidRPr="00865B19" w:rsidRDefault="00865B19" w:rsidP="00865B19">
            <w:pPr>
              <w:spacing w:after="240"/>
              <w:jc w:val="center"/>
              <w:rPr>
                <w:rFonts w:eastAsia="SimSun"/>
                <w:b/>
                <w:iCs/>
                <w:szCs w:val="20"/>
              </w:rPr>
            </w:pPr>
            <w:r w:rsidRPr="00865B19">
              <w:rPr>
                <w:rFonts w:eastAsia="SimSun"/>
                <w:b/>
                <w:iCs/>
                <w:szCs w:val="20"/>
              </w:rPr>
              <w:t>Manually dispatched ECRS</w:t>
            </w:r>
          </w:p>
        </w:tc>
      </w:tr>
      <w:tr w:rsidR="00865B19" w:rsidRPr="00865B19" w14:paraId="472283C0" w14:textId="77777777" w:rsidTr="00C812E5">
        <w:trPr>
          <w:trHeight w:val="343"/>
        </w:trPr>
        <w:tc>
          <w:tcPr>
            <w:tcW w:w="2240" w:type="dxa"/>
            <w:shd w:val="clear" w:color="auto" w:fill="auto"/>
            <w:vAlign w:val="center"/>
          </w:tcPr>
          <w:p w14:paraId="6D374723" w14:textId="77777777" w:rsidR="00865B19" w:rsidRPr="00865B19" w:rsidRDefault="00865B19" w:rsidP="00865B19">
            <w:pPr>
              <w:spacing w:after="240"/>
              <w:jc w:val="center"/>
              <w:rPr>
                <w:rFonts w:eastAsia="SimSun"/>
                <w:iCs/>
                <w:szCs w:val="20"/>
              </w:rPr>
            </w:pPr>
            <w:r w:rsidRPr="00865B19">
              <w:rPr>
                <w:rFonts w:eastAsia="SimSun"/>
                <w:iCs/>
                <w:szCs w:val="20"/>
              </w:rPr>
              <w:t>SCED-dispatchable ECRS</w:t>
            </w:r>
          </w:p>
        </w:tc>
        <w:tc>
          <w:tcPr>
            <w:tcW w:w="3155" w:type="dxa"/>
            <w:shd w:val="clear" w:color="auto" w:fill="auto"/>
            <w:vAlign w:val="center"/>
          </w:tcPr>
          <w:p w14:paraId="7CB1098A"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3240" w:type="dxa"/>
            <w:shd w:val="clear" w:color="auto" w:fill="auto"/>
            <w:vAlign w:val="center"/>
          </w:tcPr>
          <w:p w14:paraId="2EC7EED7" w14:textId="77777777" w:rsidR="00865B19" w:rsidRPr="00865B19" w:rsidRDefault="00865B19" w:rsidP="00865B19">
            <w:pPr>
              <w:spacing w:after="240"/>
              <w:jc w:val="center"/>
              <w:rPr>
                <w:rFonts w:eastAsia="SimSun"/>
                <w:iCs/>
                <w:szCs w:val="20"/>
              </w:rPr>
            </w:pPr>
            <w:r w:rsidRPr="00865B19">
              <w:rPr>
                <w:rFonts w:eastAsia="SimSun"/>
                <w:iCs/>
                <w:szCs w:val="20"/>
              </w:rPr>
              <w:t>No</w:t>
            </w:r>
          </w:p>
        </w:tc>
      </w:tr>
      <w:tr w:rsidR="00865B19" w:rsidRPr="00865B19" w14:paraId="4C488C9B" w14:textId="77777777" w:rsidTr="00C812E5">
        <w:trPr>
          <w:trHeight w:val="527"/>
        </w:trPr>
        <w:tc>
          <w:tcPr>
            <w:tcW w:w="2240" w:type="dxa"/>
            <w:shd w:val="clear" w:color="auto" w:fill="auto"/>
            <w:vAlign w:val="center"/>
          </w:tcPr>
          <w:p w14:paraId="122527D5" w14:textId="77777777" w:rsidR="00865B19" w:rsidRPr="00865B19" w:rsidRDefault="00865B19" w:rsidP="00865B19">
            <w:pPr>
              <w:spacing w:after="240"/>
              <w:jc w:val="center"/>
              <w:rPr>
                <w:rFonts w:eastAsia="SimSun"/>
                <w:iCs/>
                <w:szCs w:val="20"/>
              </w:rPr>
            </w:pPr>
            <w:r w:rsidRPr="00865B19">
              <w:rPr>
                <w:rFonts w:eastAsia="SimSun"/>
                <w:iCs/>
                <w:szCs w:val="20"/>
              </w:rPr>
              <w:t>Manually dispatched ECRS</w:t>
            </w:r>
          </w:p>
        </w:tc>
        <w:tc>
          <w:tcPr>
            <w:tcW w:w="3155" w:type="dxa"/>
            <w:shd w:val="clear" w:color="auto" w:fill="auto"/>
            <w:vAlign w:val="center"/>
          </w:tcPr>
          <w:p w14:paraId="3675CA01"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3240" w:type="dxa"/>
            <w:shd w:val="clear" w:color="auto" w:fill="auto"/>
            <w:vAlign w:val="center"/>
          </w:tcPr>
          <w:p w14:paraId="5FD367F8" w14:textId="77777777" w:rsidR="00865B19" w:rsidRPr="00865B19" w:rsidRDefault="00865B19" w:rsidP="00865B19">
            <w:pPr>
              <w:spacing w:after="240"/>
              <w:jc w:val="center"/>
              <w:rPr>
                <w:rFonts w:eastAsia="SimSun"/>
                <w:iCs/>
                <w:szCs w:val="20"/>
              </w:rPr>
            </w:pPr>
            <w:r w:rsidRPr="00865B19">
              <w:rPr>
                <w:rFonts w:eastAsia="SimSun"/>
                <w:iCs/>
                <w:szCs w:val="20"/>
              </w:rPr>
              <w:t>Yes</w:t>
            </w:r>
          </w:p>
        </w:tc>
      </w:tr>
    </w:tbl>
    <w:p w14:paraId="1646E549" w14:textId="77777777" w:rsidR="00865B19" w:rsidRPr="00865B19" w:rsidRDefault="00865B19" w:rsidP="00865B19">
      <w:pPr>
        <w:spacing w:before="240" w:after="240"/>
        <w:ind w:left="720" w:hanging="720"/>
        <w:rPr>
          <w:rFonts w:eastAsia="SimSun"/>
          <w:iCs/>
          <w:szCs w:val="20"/>
        </w:rPr>
      </w:pPr>
      <w:bookmarkStart w:id="276" w:name="_Hlk116474121"/>
      <w:bookmarkStart w:id="277" w:name="_Toc90197161"/>
      <w:bookmarkStart w:id="278" w:name="_Toc92873949"/>
      <w:bookmarkStart w:id="279" w:name="_Toc142108924"/>
      <w:bookmarkStart w:id="280" w:name="_Toc142113769"/>
      <w:bookmarkStart w:id="281" w:name="_Toc402345593"/>
      <w:bookmarkStart w:id="282" w:name="_Toc405383876"/>
      <w:bookmarkStart w:id="283" w:name="_Toc405536978"/>
      <w:bookmarkStart w:id="284" w:name="_Toc440871765"/>
      <w:bookmarkEnd w:id="275"/>
      <w:r w:rsidRPr="00865B19">
        <w:rPr>
          <w:rFonts w:eastAsia="SimSun"/>
          <w:iCs/>
          <w:szCs w:val="20"/>
        </w:rPr>
        <w:t>(7)</w:t>
      </w:r>
      <w:r w:rsidRPr="00865B19">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865B19" w:rsidRPr="00865B19" w14:paraId="0A462EF2" w14:textId="77777777" w:rsidTr="00C812E5">
        <w:trPr>
          <w:trHeight w:val="343"/>
        </w:trPr>
        <w:tc>
          <w:tcPr>
            <w:tcW w:w="2219" w:type="dxa"/>
            <w:shd w:val="clear" w:color="auto" w:fill="auto"/>
            <w:vAlign w:val="center"/>
          </w:tcPr>
          <w:p w14:paraId="38D6E63B" w14:textId="77777777" w:rsidR="00865B19" w:rsidRPr="00865B19" w:rsidRDefault="00865B19" w:rsidP="00865B19">
            <w:pPr>
              <w:spacing w:after="240"/>
              <w:jc w:val="center"/>
              <w:rPr>
                <w:rFonts w:eastAsia="SimSun"/>
                <w:iCs/>
                <w:szCs w:val="20"/>
              </w:rPr>
            </w:pPr>
          </w:p>
        </w:tc>
        <w:tc>
          <w:tcPr>
            <w:tcW w:w="6411" w:type="dxa"/>
            <w:gridSpan w:val="3"/>
            <w:shd w:val="clear" w:color="auto" w:fill="auto"/>
            <w:vAlign w:val="center"/>
          </w:tcPr>
          <w:p w14:paraId="274B2E91" w14:textId="77777777" w:rsidR="00865B19" w:rsidRPr="00865B19" w:rsidRDefault="00865B19" w:rsidP="00865B19">
            <w:pPr>
              <w:spacing w:after="240"/>
              <w:jc w:val="center"/>
              <w:rPr>
                <w:rFonts w:eastAsia="SimSun"/>
                <w:b/>
                <w:iCs/>
                <w:szCs w:val="20"/>
              </w:rPr>
            </w:pPr>
            <w:r w:rsidRPr="00865B19">
              <w:rPr>
                <w:rFonts w:eastAsia="SimSun"/>
                <w:b/>
                <w:iCs/>
                <w:szCs w:val="20"/>
              </w:rPr>
              <w:t>Allowable RRS Ancillary Service Trades</w:t>
            </w:r>
          </w:p>
        </w:tc>
      </w:tr>
      <w:tr w:rsidR="00865B19" w:rsidRPr="00865B19" w14:paraId="15DFB3A4" w14:textId="77777777" w:rsidTr="00C812E5">
        <w:trPr>
          <w:trHeight w:val="527"/>
        </w:trPr>
        <w:tc>
          <w:tcPr>
            <w:tcW w:w="2219" w:type="dxa"/>
            <w:shd w:val="clear" w:color="auto" w:fill="auto"/>
            <w:vAlign w:val="center"/>
          </w:tcPr>
          <w:p w14:paraId="4183AB38" w14:textId="77777777" w:rsidR="00865B19" w:rsidRPr="00865B19" w:rsidRDefault="00865B19" w:rsidP="00865B19">
            <w:pPr>
              <w:spacing w:after="240"/>
              <w:jc w:val="center"/>
              <w:rPr>
                <w:rFonts w:eastAsia="SimSun"/>
                <w:b/>
                <w:iCs/>
                <w:szCs w:val="20"/>
              </w:rPr>
            </w:pPr>
            <w:r w:rsidRPr="00865B19">
              <w:rPr>
                <w:rFonts w:eastAsia="SimSun"/>
                <w:b/>
                <w:iCs/>
                <w:szCs w:val="20"/>
              </w:rPr>
              <w:t>Original Responsibility</w:t>
            </w:r>
          </w:p>
        </w:tc>
        <w:tc>
          <w:tcPr>
            <w:tcW w:w="2158" w:type="dxa"/>
            <w:shd w:val="clear" w:color="auto" w:fill="auto"/>
            <w:vAlign w:val="center"/>
          </w:tcPr>
          <w:p w14:paraId="734C4ABF" w14:textId="77777777" w:rsidR="00865B19" w:rsidRPr="00865B19" w:rsidRDefault="00865B19" w:rsidP="00865B19">
            <w:pPr>
              <w:spacing w:after="240"/>
              <w:jc w:val="center"/>
              <w:rPr>
                <w:rFonts w:eastAsia="SimSun"/>
                <w:b/>
                <w:iCs/>
                <w:szCs w:val="20"/>
              </w:rPr>
            </w:pPr>
            <w:r w:rsidRPr="00865B19">
              <w:rPr>
                <w:rFonts w:eastAsia="SimSun"/>
                <w:b/>
                <w:iCs/>
                <w:szCs w:val="20"/>
              </w:rPr>
              <w:t>Resource providing Primary Frequency Response</w:t>
            </w:r>
          </w:p>
        </w:tc>
        <w:tc>
          <w:tcPr>
            <w:tcW w:w="2036" w:type="dxa"/>
            <w:shd w:val="clear" w:color="auto" w:fill="auto"/>
            <w:vAlign w:val="center"/>
          </w:tcPr>
          <w:p w14:paraId="50DC858F" w14:textId="77777777" w:rsidR="00865B19" w:rsidRPr="00865B19" w:rsidRDefault="00865B19" w:rsidP="00865B19">
            <w:pPr>
              <w:spacing w:after="240"/>
              <w:jc w:val="center"/>
              <w:rPr>
                <w:rFonts w:eastAsia="SimSun"/>
                <w:b/>
                <w:iCs/>
                <w:szCs w:val="20"/>
              </w:rPr>
            </w:pPr>
            <w:r w:rsidRPr="00865B19">
              <w:rPr>
                <w:rFonts w:eastAsia="SimSun"/>
                <w:b/>
                <w:iCs/>
                <w:szCs w:val="20"/>
              </w:rPr>
              <w:t>Resource providing FFR triggered at 59.85 Hz</w:t>
            </w:r>
          </w:p>
        </w:tc>
        <w:tc>
          <w:tcPr>
            <w:tcW w:w="2217" w:type="dxa"/>
            <w:shd w:val="clear" w:color="auto" w:fill="auto"/>
            <w:vAlign w:val="center"/>
          </w:tcPr>
          <w:p w14:paraId="36FCA8AD" w14:textId="77777777" w:rsidR="00865B19" w:rsidRPr="00865B19" w:rsidRDefault="00865B19" w:rsidP="00865B19">
            <w:pPr>
              <w:spacing w:after="240"/>
              <w:jc w:val="center"/>
              <w:rPr>
                <w:rFonts w:eastAsia="SimSun"/>
                <w:b/>
                <w:iCs/>
                <w:szCs w:val="20"/>
              </w:rPr>
            </w:pPr>
            <w:r w:rsidRPr="00865B19">
              <w:rPr>
                <w:rFonts w:eastAsia="SimSun"/>
                <w:b/>
                <w:iCs/>
                <w:szCs w:val="20"/>
              </w:rPr>
              <w:t>Load Resource triggered at 59.7 Hz</w:t>
            </w:r>
          </w:p>
        </w:tc>
      </w:tr>
      <w:tr w:rsidR="00865B19" w:rsidRPr="00865B19" w14:paraId="0CC334B8" w14:textId="77777777" w:rsidTr="00C812E5">
        <w:trPr>
          <w:trHeight w:val="343"/>
        </w:trPr>
        <w:tc>
          <w:tcPr>
            <w:tcW w:w="2219" w:type="dxa"/>
            <w:shd w:val="clear" w:color="auto" w:fill="auto"/>
            <w:vAlign w:val="center"/>
          </w:tcPr>
          <w:p w14:paraId="41FB564C" w14:textId="77777777" w:rsidR="00865B19" w:rsidRPr="00865B19" w:rsidRDefault="00865B19" w:rsidP="00865B19">
            <w:pPr>
              <w:spacing w:after="240"/>
              <w:jc w:val="center"/>
              <w:rPr>
                <w:rFonts w:eastAsia="SimSun"/>
                <w:iCs/>
                <w:szCs w:val="20"/>
              </w:rPr>
            </w:pPr>
            <w:r w:rsidRPr="00865B19">
              <w:rPr>
                <w:rFonts w:eastAsia="SimSun"/>
                <w:iCs/>
                <w:szCs w:val="20"/>
              </w:rPr>
              <w:lastRenderedPageBreak/>
              <w:t>Resource providing Primary Frequency Response</w:t>
            </w:r>
          </w:p>
        </w:tc>
        <w:tc>
          <w:tcPr>
            <w:tcW w:w="2158" w:type="dxa"/>
            <w:shd w:val="clear" w:color="auto" w:fill="auto"/>
            <w:vAlign w:val="center"/>
          </w:tcPr>
          <w:p w14:paraId="622A7288"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036" w:type="dxa"/>
            <w:shd w:val="clear" w:color="auto" w:fill="auto"/>
            <w:vAlign w:val="center"/>
          </w:tcPr>
          <w:p w14:paraId="1178ABD8" w14:textId="77777777" w:rsidR="00865B19" w:rsidRPr="00865B19" w:rsidRDefault="00865B19" w:rsidP="00865B19">
            <w:pPr>
              <w:spacing w:after="240"/>
              <w:jc w:val="center"/>
              <w:rPr>
                <w:rFonts w:eastAsia="SimSun"/>
                <w:iCs/>
                <w:szCs w:val="20"/>
              </w:rPr>
            </w:pPr>
            <w:r w:rsidRPr="00865B19">
              <w:rPr>
                <w:rFonts w:eastAsia="SimSun"/>
                <w:iCs/>
                <w:szCs w:val="20"/>
              </w:rPr>
              <w:t>No</w:t>
            </w:r>
          </w:p>
        </w:tc>
        <w:tc>
          <w:tcPr>
            <w:tcW w:w="2217" w:type="dxa"/>
            <w:shd w:val="clear" w:color="auto" w:fill="auto"/>
            <w:vAlign w:val="center"/>
          </w:tcPr>
          <w:p w14:paraId="5D65282D" w14:textId="77777777" w:rsidR="00865B19" w:rsidRPr="00865B19" w:rsidRDefault="00865B19" w:rsidP="00865B19">
            <w:pPr>
              <w:spacing w:after="240"/>
              <w:jc w:val="center"/>
              <w:rPr>
                <w:rFonts w:eastAsia="SimSun"/>
                <w:iCs/>
                <w:szCs w:val="20"/>
              </w:rPr>
            </w:pPr>
            <w:r w:rsidRPr="00865B19">
              <w:rPr>
                <w:rFonts w:eastAsia="SimSun"/>
                <w:iCs/>
                <w:szCs w:val="20"/>
              </w:rPr>
              <w:t>No</w:t>
            </w:r>
          </w:p>
        </w:tc>
      </w:tr>
      <w:tr w:rsidR="00865B19" w:rsidRPr="00865B19" w14:paraId="07B79DD0" w14:textId="77777777" w:rsidTr="00C812E5">
        <w:trPr>
          <w:trHeight w:val="366"/>
        </w:trPr>
        <w:tc>
          <w:tcPr>
            <w:tcW w:w="2219" w:type="dxa"/>
            <w:shd w:val="clear" w:color="auto" w:fill="auto"/>
            <w:vAlign w:val="center"/>
          </w:tcPr>
          <w:p w14:paraId="37CA3FAD" w14:textId="77777777" w:rsidR="00865B19" w:rsidRPr="00865B19" w:rsidRDefault="00865B19" w:rsidP="00865B19">
            <w:pPr>
              <w:spacing w:after="240"/>
              <w:jc w:val="center"/>
              <w:rPr>
                <w:rFonts w:eastAsia="SimSun"/>
                <w:iCs/>
                <w:szCs w:val="20"/>
              </w:rPr>
            </w:pPr>
            <w:r w:rsidRPr="00865B19">
              <w:rPr>
                <w:rFonts w:eastAsia="SimSun"/>
                <w:iCs/>
                <w:szCs w:val="20"/>
              </w:rPr>
              <w:t>Resource providing FFR triggered at 59.85 Hz</w:t>
            </w:r>
          </w:p>
        </w:tc>
        <w:tc>
          <w:tcPr>
            <w:tcW w:w="2158" w:type="dxa"/>
            <w:shd w:val="clear" w:color="auto" w:fill="auto"/>
            <w:vAlign w:val="center"/>
          </w:tcPr>
          <w:p w14:paraId="64F9989A"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036" w:type="dxa"/>
            <w:shd w:val="clear" w:color="auto" w:fill="auto"/>
            <w:vAlign w:val="center"/>
          </w:tcPr>
          <w:p w14:paraId="56603418"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217" w:type="dxa"/>
            <w:shd w:val="clear" w:color="auto" w:fill="auto"/>
            <w:vAlign w:val="center"/>
          </w:tcPr>
          <w:p w14:paraId="43BB68FD" w14:textId="77777777" w:rsidR="00865B19" w:rsidRPr="00865B19" w:rsidRDefault="00865B19" w:rsidP="00865B19">
            <w:pPr>
              <w:spacing w:after="240"/>
              <w:jc w:val="center"/>
              <w:rPr>
                <w:rFonts w:eastAsia="SimSun"/>
                <w:iCs/>
                <w:szCs w:val="20"/>
              </w:rPr>
            </w:pPr>
            <w:r w:rsidRPr="00865B19">
              <w:rPr>
                <w:rFonts w:eastAsia="SimSun"/>
                <w:iCs/>
                <w:szCs w:val="20"/>
              </w:rPr>
              <w:t>Yes</w:t>
            </w:r>
          </w:p>
        </w:tc>
      </w:tr>
      <w:tr w:rsidR="00865B19" w:rsidRPr="00865B19" w14:paraId="31AE5235" w14:textId="77777777" w:rsidTr="00C812E5">
        <w:trPr>
          <w:trHeight w:val="527"/>
        </w:trPr>
        <w:tc>
          <w:tcPr>
            <w:tcW w:w="2219" w:type="dxa"/>
            <w:shd w:val="clear" w:color="auto" w:fill="auto"/>
            <w:vAlign w:val="center"/>
          </w:tcPr>
          <w:p w14:paraId="2A2DD742" w14:textId="77777777" w:rsidR="00865B19" w:rsidRPr="00865B19" w:rsidRDefault="00865B19" w:rsidP="00865B19">
            <w:pPr>
              <w:spacing w:after="240"/>
              <w:jc w:val="center"/>
              <w:rPr>
                <w:rFonts w:eastAsia="SimSun"/>
                <w:iCs/>
                <w:szCs w:val="20"/>
              </w:rPr>
            </w:pPr>
            <w:r w:rsidRPr="00865B19">
              <w:rPr>
                <w:rFonts w:eastAsia="SimSun"/>
                <w:iCs/>
                <w:szCs w:val="20"/>
              </w:rPr>
              <w:t>Load Resource triggered at 59.7 Hz</w:t>
            </w:r>
          </w:p>
        </w:tc>
        <w:tc>
          <w:tcPr>
            <w:tcW w:w="2158" w:type="dxa"/>
            <w:shd w:val="clear" w:color="auto" w:fill="auto"/>
            <w:vAlign w:val="center"/>
          </w:tcPr>
          <w:p w14:paraId="3BA7B646"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036" w:type="dxa"/>
            <w:shd w:val="clear" w:color="auto" w:fill="auto"/>
            <w:vAlign w:val="center"/>
          </w:tcPr>
          <w:p w14:paraId="2C087738" w14:textId="77777777" w:rsidR="00865B19" w:rsidRPr="00865B19" w:rsidRDefault="00865B19" w:rsidP="00865B19">
            <w:pPr>
              <w:spacing w:after="240"/>
              <w:jc w:val="center"/>
              <w:rPr>
                <w:rFonts w:eastAsia="SimSun"/>
                <w:iCs/>
                <w:szCs w:val="20"/>
              </w:rPr>
            </w:pPr>
            <w:r w:rsidRPr="00865B19">
              <w:rPr>
                <w:rFonts w:eastAsia="SimSun"/>
                <w:iCs/>
                <w:szCs w:val="20"/>
              </w:rPr>
              <w:t>No</w:t>
            </w:r>
          </w:p>
        </w:tc>
        <w:tc>
          <w:tcPr>
            <w:tcW w:w="2217" w:type="dxa"/>
            <w:shd w:val="clear" w:color="auto" w:fill="auto"/>
            <w:vAlign w:val="center"/>
          </w:tcPr>
          <w:p w14:paraId="5BD26660" w14:textId="77777777" w:rsidR="00865B19" w:rsidRPr="00865B19" w:rsidRDefault="00865B19" w:rsidP="00865B19">
            <w:pPr>
              <w:spacing w:after="240"/>
              <w:jc w:val="center"/>
              <w:rPr>
                <w:rFonts w:eastAsia="SimSun"/>
                <w:iCs/>
                <w:szCs w:val="20"/>
              </w:rPr>
            </w:pPr>
            <w:r w:rsidRPr="00865B19">
              <w:rPr>
                <w:rFonts w:eastAsia="SimSun"/>
                <w:iCs/>
                <w:szCs w:val="20"/>
              </w:rPr>
              <w:t>Yes</w:t>
            </w:r>
          </w:p>
        </w:tc>
      </w:tr>
    </w:tbl>
    <w:bookmarkEnd w:id="276"/>
    <w:p w14:paraId="07949339" w14:textId="77777777" w:rsidR="00865B19" w:rsidRPr="00865B19" w:rsidRDefault="00865B19" w:rsidP="00865B19">
      <w:pPr>
        <w:spacing w:before="240" w:after="240"/>
        <w:ind w:left="720" w:hanging="720"/>
        <w:rPr>
          <w:rFonts w:eastAsia="SimSun"/>
        </w:rPr>
      </w:pPr>
      <w:r w:rsidRPr="00865B19">
        <w:rPr>
          <w:rFonts w:eastAsia="SimSu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865B19" w:rsidRPr="00865B19" w14:paraId="40E31000" w14:textId="77777777" w:rsidTr="00C812E5">
        <w:trPr>
          <w:trHeight w:val="863"/>
        </w:trPr>
        <w:tc>
          <w:tcPr>
            <w:tcW w:w="2250" w:type="dxa"/>
            <w:shd w:val="clear" w:color="auto" w:fill="auto"/>
            <w:vAlign w:val="center"/>
          </w:tcPr>
          <w:p w14:paraId="69E0AE9F" w14:textId="77777777" w:rsidR="00865B19" w:rsidRPr="00865B19" w:rsidRDefault="00865B19" w:rsidP="00865B19">
            <w:pPr>
              <w:spacing w:after="240"/>
              <w:jc w:val="center"/>
              <w:rPr>
                <w:rFonts w:eastAsia="SimSun"/>
                <w:b/>
                <w:iCs/>
                <w:szCs w:val="20"/>
              </w:rPr>
            </w:pPr>
          </w:p>
        </w:tc>
        <w:tc>
          <w:tcPr>
            <w:tcW w:w="6390" w:type="dxa"/>
            <w:gridSpan w:val="2"/>
            <w:shd w:val="clear" w:color="auto" w:fill="auto"/>
            <w:vAlign w:val="center"/>
          </w:tcPr>
          <w:p w14:paraId="6B97FD73" w14:textId="77777777" w:rsidR="00865B19" w:rsidRPr="00865B19" w:rsidRDefault="00865B19" w:rsidP="00865B19">
            <w:pPr>
              <w:spacing w:after="240"/>
              <w:jc w:val="center"/>
              <w:rPr>
                <w:rFonts w:eastAsia="SimSun"/>
                <w:b/>
                <w:iCs/>
                <w:szCs w:val="20"/>
              </w:rPr>
            </w:pPr>
            <w:r w:rsidRPr="00865B19">
              <w:rPr>
                <w:rFonts w:eastAsia="SimSun"/>
                <w:b/>
                <w:bCs/>
                <w:iCs/>
                <w:szCs w:val="20"/>
              </w:rPr>
              <w:t>Allowable Non-Spin Ancillary Service Trades</w:t>
            </w:r>
          </w:p>
        </w:tc>
      </w:tr>
      <w:tr w:rsidR="00865B19" w:rsidRPr="00865B19" w14:paraId="65E73D7F" w14:textId="77777777" w:rsidTr="00C812E5">
        <w:trPr>
          <w:trHeight w:val="863"/>
        </w:trPr>
        <w:tc>
          <w:tcPr>
            <w:tcW w:w="2250" w:type="dxa"/>
            <w:shd w:val="clear" w:color="auto" w:fill="auto"/>
            <w:vAlign w:val="center"/>
          </w:tcPr>
          <w:p w14:paraId="61E9A724" w14:textId="77777777" w:rsidR="00865B19" w:rsidRPr="00865B19" w:rsidRDefault="00865B19" w:rsidP="00865B19">
            <w:pPr>
              <w:spacing w:after="240"/>
              <w:jc w:val="center"/>
              <w:rPr>
                <w:rFonts w:eastAsia="SimSun"/>
                <w:b/>
                <w:iCs/>
                <w:szCs w:val="20"/>
              </w:rPr>
            </w:pPr>
            <w:r w:rsidRPr="00865B19">
              <w:rPr>
                <w:rFonts w:eastAsia="SimSun"/>
                <w:b/>
                <w:iCs/>
                <w:szCs w:val="20"/>
              </w:rPr>
              <w:t>Original Responsibility</w:t>
            </w:r>
          </w:p>
        </w:tc>
        <w:tc>
          <w:tcPr>
            <w:tcW w:w="3150" w:type="dxa"/>
            <w:shd w:val="clear" w:color="auto" w:fill="auto"/>
            <w:vAlign w:val="center"/>
          </w:tcPr>
          <w:p w14:paraId="5BBDF36F" w14:textId="77777777" w:rsidR="00865B19" w:rsidRPr="00865B19" w:rsidRDefault="00865B19" w:rsidP="00865B19">
            <w:pPr>
              <w:spacing w:after="240"/>
              <w:jc w:val="center"/>
              <w:rPr>
                <w:rFonts w:eastAsia="SimSun"/>
                <w:b/>
                <w:iCs/>
                <w:szCs w:val="20"/>
              </w:rPr>
            </w:pPr>
            <w:r w:rsidRPr="00865B19">
              <w:rPr>
                <w:rFonts w:eastAsia="SimSun"/>
                <w:b/>
                <w:iCs/>
                <w:szCs w:val="20"/>
              </w:rPr>
              <w:t>Generation Resource or Controllable Load Resource</w:t>
            </w:r>
          </w:p>
        </w:tc>
        <w:tc>
          <w:tcPr>
            <w:tcW w:w="3240" w:type="dxa"/>
            <w:vAlign w:val="center"/>
          </w:tcPr>
          <w:p w14:paraId="2130BD9F" w14:textId="77777777" w:rsidR="00865B19" w:rsidRPr="00865B19" w:rsidRDefault="00865B19" w:rsidP="00865B19">
            <w:pPr>
              <w:spacing w:after="240"/>
              <w:jc w:val="center"/>
              <w:rPr>
                <w:rFonts w:eastAsia="SimSun"/>
                <w:b/>
                <w:iCs/>
                <w:szCs w:val="20"/>
              </w:rPr>
            </w:pPr>
            <w:r w:rsidRPr="00865B19">
              <w:rPr>
                <w:rFonts w:eastAsia="SimSun"/>
                <w:b/>
                <w:iCs/>
                <w:szCs w:val="20"/>
              </w:rPr>
              <w:t>Load Resource other than a Controllable Load Resource</w:t>
            </w:r>
          </w:p>
        </w:tc>
      </w:tr>
      <w:tr w:rsidR="00865B19" w:rsidRPr="00865B19" w14:paraId="49D5E3A0" w14:textId="77777777" w:rsidTr="00C812E5">
        <w:trPr>
          <w:trHeight w:val="343"/>
        </w:trPr>
        <w:tc>
          <w:tcPr>
            <w:tcW w:w="2250" w:type="dxa"/>
            <w:shd w:val="clear" w:color="auto" w:fill="auto"/>
            <w:vAlign w:val="center"/>
          </w:tcPr>
          <w:p w14:paraId="732F2EF0" w14:textId="77777777" w:rsidR="00865B19" w:rsidRPr="00865B19" w:rsidRDefault="00865B19" w:rsidP="00865B19">
            <w:pPr>
              <w:spacing w:after="240"/>
              <w:jc w:val="center"/>
              <w:rPr>
                <w:rFonts w:eastAsia="SimSun"/>
                <w:bCs/>
                <w:iCs/>
                <w:szCs w:val="20"/>
              </w:rPr>
            </w:pPr>
            <w:r w:rsidRPr="00865B19">
              <w:rPr>
                <w:rFonts w:eastAsia="SimSun"/>
                <w:bCs/>
                <w:iCs/>
                <w:szCs w:val="20"/>
              </w:rPr>
              <w:t>Generation Resource or Controllable Load Resource</w:t>
            </w:r>
          </w:p>
        </w:tc>
        <w:tc>
          <w:tcPr>
            <w:tcW w:w="3150" w:type="dxa"/>
            <w:shd w:val="clear" w:color="auto" w:fill="auto"/>
            <w:vAlign w:val="center"/>
          </w:tcPr>
          <w:p w14:paraId="7428AC6A"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3240" w:type="dxa"/>
            <w:vAlign w:val="center"/>
          </w:tcPr>
          <w:p w14:paraId="576B48D4" w14:textId="77777777" w:rsidR="00865B19" w:rsidRPr="00865B19" w:rsidRDefault="00865B19" w:rsidP="00865B19">
            <w:pPr>
              <w:spacing w:after="240"/>
              <w:jc w:val="center"/>
              <w:rPr>
                <w:rFonts w:eastAsia="SimSun"/>
                <w:iCs/>
                <w:szCs w:val="20"/>
              </w:rPr>
            </w:pPr>
            <w:r w:rsidRPr="00865B19">
              <w:rPr>
                <w:rFonts w:eastAsia="SimSun"/>
                <w:iCs/>
                <w:szCs w:val="20"/>
              </w:rPr>
              <w:t>No</w:t>
            </w:r>
          </w:p>
        </w:tc>
      </w:tr>
      <w:tr w:rsidR="00865B19" w:rsidRPr="00865B19" w14:paraId="2D00D230" w14:textId="77777777" w:rsidTr="00C812E5">
        <w:trPr>
          <w:trHeight w:val="343"/>
        </w:trPr>
        <w:tc>
          <w:tcPr>
            <w:tcW w:w="2250" w:type="dxa"/>
            <w:shd w:val="clear" w:color="auto" w:fill="auto"/>
            <w:vAlign w:val="center"/>
          </w:tcPr>
          <w:p w14:paraId="2D8A5F92" w14:textId="77777777" w:rsidR="00865B19" w:rsidRPr="00865B19" w:rsidRDefault="00865B19" w:rsidP="00865B19">
            <w:pPr>
              <w:spacing w:after="240"/>
              <w:jc w:val="center"/>
              <w:rPr>
                <w:rFonts w:eastAsia="SimSun"/>
                <w:bCs/>
                <w:iCs/>
                <w:szCs w:val="20"/>
              </w:rPr>
            </w:pPr>
            <w:r w:rsidRPr="00865B19">
              <w:rPr>
                <w:rFonts w:eastAsia="SimSun"/>
                <w:bCs/>
                <w:iCs/>
                <w:szCs w:val="20"/>
              </w:rPr>
              <w:t>Load Resource other than a Controllable Load Resource</w:t>
            </w:r>
          </w:p>
        </w:tc>
        <w:tc>
          <w:tcPr>
            <w:tcW w:w="3150" w:type="dxa"/>
            <w:shd w:val="clear" w:color="auto" w:fill="auto"/>
            <w:vAlign w:val="center"/>
          </w:tcPr>
          <w:p w14:paraId="308133D7"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3240" w:type="dxa"/>
            <w:vAlign w:val="center"/>
          </w:tcPr>
          <w:p w14:paraId="67AE83BD" w14:textId="77777777" w:rsidR="00865B19" w:rsidRPr="00865B19" w:rsidRDefault="00865B19" w:rsidP="00865B19">
            <w:pPr>
              <w:spacing w:after="240"/>
              <w:jc w:val="center"/>
              <w:rPr>
                <w:rFonts w:eastAsia="SimSun"/>
                <w:iCs/>
                <w:szCs w:val="20"/>
              </w:rPr>
            </w:pPr>
            <w:r w:rsidRPr="00865B19">
              <w:rPr>
                <w:rFonts w:eastAsia="SimSun"/>
                <w:iCs/>
                <w:szCs w:val="20"/>
              </w:rPr>
              <w:t>Yes</w:t>
            </w:r>
          </w:p>
        </w:tc>
      </w:tr>
    </w:tbl>
    <w:p w14:paraId="138C3DD4" w14:textId="77777777" w:rsidR="00865B19" w:rsidRPr="00865B19" w:rsidRDefault="00865B19" w:rsidP="00865B19">
      <w:pPr>
        <w:spacing w:before="240" w:after="240"/>
        <w:ind w:left="720" w:hanging="720"/>
        <w:rPr>
          <w:rFonts w:eastAsia="SimSun"/>
          <w:bCs/>
        </w:rPr>
      </w:pPr>
      <w:r w:rsidRPr="00865B19">
        <w:rPr>
          <w:rFonts w:eastAsia="SimSun"/>
          <w:bCs/>
        </w:rPr>
        <w:t>(9)</w:t>
      </w:r>
      <w:r w:rsidRPr="00865B19">
        <w:rPr>
          <w:rFonts w:eastAsia="SimSun"/>
          <w:bCs/>
        </w:rPr>
        <w:tab/>
      </w:r>
      <w:r w:rsidRPr="00865B19">
        <w:rPr>
          <w:rFonts w:eastAsia="SimSun"/>
        </w:rPr>
        <w:t>A QSE with an Ancillary Service Supply Responsibility for Regulation Service</w:t>
      </w:r>
      <w:r w:rsidRPr="00865B19">
        <w:rPr>
          <w:rFonts w:eastAsia="SimSun"/>
          <w:bCs/>
        </w:rPr>
        <w:t xml:space="preserve"> </w:t>
      </w:r>
      <w:r w:rsidRPr="00865B19">
        <w:rPr>
          <w:rFonts w:eastAsia="SimSu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865B19">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865B19" w:rsidRPr="00865B19" w14:paraId="6FC14E85" w14:textId="77777777" w:rsidTr="00C812E5">
        <w:trPr>
          <w:trHeight w:val="343"/>
        </w:trPr>
        <w:tc>
          <w:tcPr>
            <w:tcW w:w="2170" w:type="dxa"/>
            <w:shd w:val="clear" w:color="auto" w:fill="auto"/>
            <w:vAlign w:val="center"/>
          </w:tcPr>
          <w:p w14:paraId="062C9EF3" w14:textId="77777777" w:rsidR="00865B19" w:rsidRPr="00865B19" w:rsidRDefault="00865B19" w:rsidP="00865B19">
            <w:pPr>
              <w:spacing w:after="240"/>
              <w:jc w:val="center"/>
              <w:rPr>
                <w:rFonts w:eastAsia="SimSun"/>
                <w:iCs/>
                <w:szCs w:val="20"/>
              </w:rPr>
            </w:pPr>
          </w:p>
        </w:tc>
        <w:tc>
          <w:tcPr>
            <w:tcW w:w="5655" w:type="dxa"/>
            <w:gridSpan w:val="2"/>
          </w:tcPr>
          <w:p w14:paraId="78DA74D7" w14:textId="77777777" w:rsidR="00865B19" w:rsidRPr="00865B19" w:rsidRDefault="00865B19" w:rsidP="00865B19">
            <w:pPr>
              <w:spacing w:after="240"/>
              <w:jc w:val="center"/>
              <w:rPr>
                <w:rFonts w:eastAsia="SimSun"/>
                <w:b/>
                <w:bCs/>
                <w:iCs/>
                <w:szCs w:val="20"/>
              </w:rPr>
            </w:pPr>
            <w:r w:rsidRPr="00865B19">
              <w:rPr>
                <w:rFonts w:eastAsia="SimSun"/>
                <w:b/>
                <w:bCs/>
                <w:iCs/>
                <w:szCs w:val="20"/>
              </w:rPr>
              <w:t>Allowable Regulation Ancillary Service Trades</w:t>
            </w:r>
          </w:p>
        </w:tc>
      </w:tr>
      <w:tr w:rsidR="00865B19" w:rsidRPr="00865B19" w14:paraId="70AC628A" w14:textId="77777777" w:rsidTr="00C812E5">
        <w:trPr>
          <w:trHeight w:val="527"/>
        </w:trPr>
        <w:tc>
          <w:tcPr>
            <w:tcW w:w="2170" w:type="dxa"/>
            <w:shd w:val="clear" w:color="auto" w:fill="auto"/>
            <w:vAlign w:val="center"/>
          </w:tcPr>
          <w:p w14:paraId="65EE2C3D" w14:textId="77777777" w:rsidR="00865B19" w:rsidRPr="00865B19" w:rsidRDefault="00865B19" w:rsidP="00865B19">
            <w:pPr>
              <w:spacing w:after="240"/>
              <w:jc w:val="center"/>
              <w:rPr>
                <w:rFonts w:eastAsia="SimSun"/>
                <w:b/>
                <w:iCs/>
                <w:szCs w:val="20"/>
              </w:rPr>
            </w:pPr>
            <w:r w:rsidRPr="00865B19">
              <w:rPr>
                <w:rFonts w:eastAsia="SimSun"/>
                <w:b/>
                <w:iCs/>
                <w:szCs w:val="20"/>
              </w:rPr>
              <w:t>Original Responsibility</w:t>
            </w:r>
          </w:p>
        </w:tc>
        <w:tc>
          <w:tcPr>
            <w:tcW w:w="2865" w:type="dxa"/>
            <w:shd w:val="clear" w:color="auto" w:fill="auto"/>
            <w:vAlign w:val="center"/>
          </w:tcPr>
          <w:p w14:paraId="7D241DF6" w14:textId="77777777" w:rsidR="00865B19" w:rsidRPr="00865B19" w:rsidRDefault="00865B19" w:rsidP="00865B19">
            <w:pPr>
              <w:spacing w:after="240"/>
              <w:jc w:val="center"/>
              <w:rPr>
                <w:rFonts w:eastAsia="SimSun"/>
                <w:b/>
                <w:iCs/>
                <w:szCs w:val="20"/>
              </w:rPr>
            </w:pPr>
            <w:r w:rsidRPr="00865B19">
              <w:rPr>
                <w:rFonts w:eastAsia="SimSun"/>
                <w:b/>
                <w:iCs/>
                <w:szCs w:val="20"/>
              </w:rPr>
              <w:t>Regulation Service that is not FRRS</w:t>
            </w:r>
          </w:p>
        </w:tc>
        <w:tc>
          <w:tcPr>
            <w:tcW w:w="2790" w:type="dxa"/>
            <w:shd w:val="clear" w:color="auto" w:fill="auto"/>
            <w:vAlign w:val="center"/>
          </w:tcPr>
          <w:p w14:paraId="6D9E6598" w14:textId="77777777" w:rsidR="00865B19" w:rsidRPr="00865B19" w:rsidRDefault="00865B19" w:rsidP="00865B19">
            <w:pPr>
              <w:spacing w:after="240"/>
              <w:jc w:val="center"/>
              <w:rPr>
                <w:rFonts w:eastAsia="SimSun"/>
                <w:b/>
                <w:iCs/>
                <w:szCs w:val="20"/>
              </w:rPr>
            </w:pPr>
            <w:r w:rsidRPr="00865B19">
              <w:rPr>
                <w:rFonts w:eastAsia="SimSun"/>
                <w:b/>
                <w:iCs/>
                <w:szCs w:val="20"/>
              </w:rPr>
              <w:t>FRRS</w:t>
            </w:r>
          </w:p>
        </w:tc>
      </w:tr>
      <w:tr w:rsidR="00865B19" w:rsidRPr="00865B19" w14:paraId="47332537" w14:textId="77777777" w:rsidTr="00C812E5">
        <w:trPr>
          <w:trHeight w:val="343"/>
        </w:trPr>
        <w:tc>
          <w:tcPr>
            <w:tcW w:w="2170" w:type="dxa"/>
            <w:shd w:val="clear" w:color="auto" w:fill="auto"/>
            <w:vAlign w:val="center"/>
          </w:tcPr>
          <w:p w14:paraId="204D3EBF" w14:textId="77777777" w:rsidR="00865B19" w:rsidRPr="00865B19" w:rsidRDefault="00865B19" w:rsidP="00865B19">
            <w:pPr>
              <w:spacing w:after="240"/>
              <w:jc w:val="center"/>
              <w:rPr>
                <w:rFonts w:eastAsia="SimSun"/>
                <w:iCs/>
                <w:szCs w:val="20"/>
              </w:rPr>
            </w:pPr>
            <w:r w:rsidRPr="00865B19">
              <w:rPr>
                <w:rFonts w:eastAsia="SimSun"/>
                <w:iCs/>
                <w:szCs w:val="20"/>
              </w:rPr>
              <w:t>Regulation Service that is not FRRS</w:t>
            </w:r>
          </w:p>
        </w:tc>
        <w:tc>
          <w:tcPr>
            <w:tcW w:w="2865" w:type="dxa"/>
            <w:shd w:val="clear" w:color="auto" w:fill="auto"/>
            <w:vAlign w:val="center"/>
          </w:tcPr>
          <w:p w14:paraId="4E6CED8B"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790" w:type="dxa"/>
            <w:shd w:val="clear" w:color="auto" w:fill="auto"/>
            <w:vAlign w:val="center"/>
          </w:tcPr>
          <w:p w14:paraId="43E1C443" w14:textId="77777777" w:rsidR="00865B19" w:rsidRPr="00865B19" w:rsidRDefault="00865B19" w:rsidP="00865B19">
            <w:pPr>
              <w:spacing w:after="240"/>
              <w:jc w:val="center"/>
              <w:rPr>
                <w:rFonts w:eastAsia="SimSun"/>
                <w:iCs/>
                <w:szCs w:val="20"/>
              </w:rPr>
            </w:pPr>
            <w:r w:rsidRPr="00865B19">
              <w:rPr>
                <w:rFonts w:eastAsia="SimSun"/>
                <w:iCs/>
                <w:szCs w:val="20"/>
              </w:rPr>
              <w:t>No</w:t>
            </w:r>
          </w:p>
        </w:tc>
      </w:tr>
      <w:tr w:rsidR="00865B19" w:rsidRPr="00865B19" w14:paraId="3DD7F075" w14:textId="77777777" w:rsidTr="00C812E5">
        <w:trPr>
          <w:trHeight w:val="366"/>
        </w:trPr>
        <w:tc>
          <w:tcPr>
            <w:tcW w:w="2170" w:type="dxa"/>
            <w:shd w:val="clear" w:color="auto" w:fill="auto"/>
            <w:vAlign w:val="center"/>
          </w:tcPr>
          <w:p w14:paraId="102797E2" w14:textId="77777777" w:rsidR="00865B19" w:rsidRPr="00865B19" w:rsidRDefault="00865B19" w:rsidP="00865B19">
            <w:pPr>
              <w:spacing w:after="240"/>
              <w:jc w:val="center"/>
              <w:rPr>
                <w:rFonts w:eastAsia="SimSun"/>
                <w:iCs/>
                <w:szCs w:val="20"/>
              </w:rPr>
            </w:pPr>
            <w:r w:rsidRPr="00865B19">
              <w:rPr>
                <w:rFonts w:eastAsia="SimSun"/>
                <w:iCs/>
                <w:szCs w:val="20"/>
              </w:rPr>
              <w:t>FRRS</w:t>
            </w:r>
          </w:p>
        </w:tc>
        <w:tc>
          <w:tcPr>
            <w:tcW w:w="2865" w:type="dxa"/>
            <w:shd w:val="clear" w:color="auto" w:fill="auto"/>
            <w:vAlign w:val="center"/>
          </w:tcPr>
          <w:p w14:paraId="59FA77F7" w14:textId="77777777" w:rsidR="00865B19" w:rsidRPr="00865B19" w:rsidRDefault="00865B19" w:rsidP="00865B19">
            <w:pPr>
              <w:spacing w:after="240"/>
              <w:jc w:val="center"/>
              <w:rPr>
                <w:rFonts w:eastAsia="SimSun"/>
                <w:iCs/>
                <w:szCs w:val="20"/>
              </w:rPr>
            </w:pPr>
            <w:r w:rsidRPr="00865B19">
              <w:rPr>
                <w:rFonts w:eastAsia="SimSun"/>
                <w:iCs/>
                <w:szCs w:val="20"/>
              </w:rPr>
              <w:t>Yes</w:t>
            </w:r>
          </w:p>
        </w:tc>
        <w:tc>
          <w:tcPr>
            <w:tcW w:w="2790" w:type="dxa"/>
            <w:shd w:val="clear" w:color="auto" w:fill="auto"/>
            <w:vAlign w:val="center"/>
          </w:tcPr>
          <w:p w14:paraId="78D927C7" w14:textId="77777777" w:rsidR="00865B19" w:rsidRPr="00865B19" w:rsidRDefault="00865B19" w:rsidP="00865B19">
            <w:pPr>
              <w:spacing w:after="240"/>
              <w:jc w:val="center"/>
              <w:rPr>
                <w:rFonts w:eastAsia="SimSun"/>
                <w:iCs/>
                <w:szCs w:val="20"/>
              </w:rPr>
            </w:pPr>
            <w:r w:rsidRPr="00865B19">
              <w:rPr>
                <w:rFonts w:eastAsia="SimSun"/>
                <w:iCs/>
                <w:szCs w:val="20"/>
              </w:rPr>
              <w:t>No</w:t>
            </w:r>
          </w:p>
        </w:tc>
      </w:tr>
    </w:tbl>
    <w:p w14:paraId="20309963" w14:textId="77777777" w:rsidR="00865B19" w:rsidRPr="00865B19" w:rsidRDefault="00865B19" w:rsidP="00865B19">
      <w:pPr>
        <w:spacing w:before="240" w:after="240"/>
        <w:ind w:left="720" w:hanging="720"/>
        <w:rPr>
          <w:rFonts w:eastAsia="SimSun"/>
        </w:rPr>
      </w:pPr>
      <w:bookmarkStart w:id="285" w:name="_Toc135990641"/>
      <w:ins w:id="286" w:author="ERCOT" w:date="2024-01-09T14:14:00Z">
        <w:r w:rsidRPr="00865B19">
          <w:rPr>
            <w:rFonts w:eastAsia="SimSun"/>
            <w:bCs/>
          </w:rPr>
          <w:lastRenderedPageBreak/>
          <w:t>(9)</w:t>
        </w:r>
        <w:r w:rsidRPr="00865B19">
          <w:rPr>
            <w:rFonts w:eastAsia="SimSun"/>
            <w:bCs/>
          </w:rPr>
          <w:tab/>
        </w:r>
        <w:r w:rsidRPr="00865B19">
          <w:rPr>
            <w:rFonts w:eastAsia="SimSun"/>
          </w:rPr>
          <w:t xml:space="preserve">A QSE with an Ancillary Service Supply Responsibility for </w:t>
        </w:r>
      </w:ins>
      <w:ins w:id="287" w:author="ERCOT" w:date="2024-01-09T14:15:00Z">
        <w:r w:rsidRPr="00865B19">
          <w:rPr>
            <w:rFonts w:eastAsia="SimSun"/>
          </w:rPr>
          <w:t>Dispatchable Reliability Reserve Service (DRRS)</w:t>
        </w:r>
      </w:ins>
      <w:ins w:id="288" w:author="ERCOT" w:date="2024-01-09T14:14:00Z">
        <w:r w:rsidRPr="00865B19">
          <w:rPr>
            <w:rFonts w:eastAsia="SimSun"/>
            <w:bCs/>
          </w:rPr>
          <w:t xml:space="preserve"> </w:t>
        </w:r>
        <w:r w:rsidRPr="00865B19">
          <w:rPr>
            <w:rFonts w:eastAsia="SimSun"/>
          </w:rPr>
          <w:t>may transfer that portion of its Ancillary Service Supply Responsibility</w:t>
        </w:r>
      </w:ins>
      <w:ins w:id="289" w:author="ERCOT" w:date="2024-05-11T20:26:00Z">
        <w:r w:rsidRPr="00865B19">
          <w:rPr>
            <w:rFonts w:eastAsia="SimSun"/>
          </w:rPr>
          <w:t xml:space="preserve"> for DRRS</w:t>
        </w:r>
      </w:ins>
      <w:ins w:id="290" w:author="ERCOT" w:date="2024-01-09T14:14:00Z">
        <w:r w:rsidRPr="00865B19">
          <w:rPr>
            <w:rFonts w:eastAsia="SimSun"/>
          </w:rPr>
          <w:t xml:space="preserve"> via Ancillary Service Trade(s) to another QSE.  </w:t>
        </w:r>
      </w:ins>
      <w:bookmarkEnd w:id="274"/>
      <w:bookmarkEnd w:id="277"/>
      <w:bookmarkEnd w:id="278"/>
      <w:bookmarkEnd w:id="279"/>
      <w:bookmarkEnd w:id="280"/>
      <w:bookmarkEnd w:id="281"/>
      <w:bookmarkEnd w:id="282"/>
      <w:bookmarkEnd w:id="283"/>
      <w:bookmarkEnd w:id="284"/>
      <w:bookmarkEnd w:id="2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60D0F57" w14:textId="77777777" w:rsidTr="00C812E5">
        <w:trPr>
          <w:trHeight w:val="386"/>
        </w:trPr>
        <w:tc>
          <w:tcPr>
            <w:tcW w:w="9350" w:type="dxa"/>
            <w:shd w:val="pct12" w:color="auto" w:fill="auto"/>
          </w:tcPr>
          <w:p w14:paraId="03793F7D" w14:textId="77777777" w:rsidR="00865B19" w:rsidRPr="00865B19" w:rsidRDefault="00865B19" w:rsidP="00865B19">
            <w:pPr>
              <w:spacing w:before="120" w:after="240"/>
              <w:rPr>
                <w:rFonts w:eastAsia="SimSun"/>
                <w:b/>
                <w:i/>
                <w:iCs/>
              </w:rPr>
            </w:pPr>
            <w:r w:rsidRPr="00865B19">
              <w:rPr>
                <w:rFonts w:eastAsia="SimSun"/>
                <w:b/>
                <w:i/>
                <w:iCs/>
              </w:rPr>
              <w:t>[NPRR1008:  Insert Section 4.4.12 below upon system implementation of the Real-Time Co-Optimization (RTC) project:]</w:t>
            </w:r>
          </w:p>
          <w:p w14:paraId="5D854DB0" w14:textId="77777777" w:rsidR="00865B19" w:rsidRPr="00865B19" w:rsidRDefault="00865B19" w:rsidP="00865B19">
            <w:pPr>
              <w:keepNext/>
              <w:tabs>
                <w:tab w:val="left" w:pos="1080"/>
              </w:tabs>
              <w:spacing w:before="240" w:after="240"/>
              <w:ind w:left="1080" w:hanging="1080"/>
              <w:outlineLvl w:val="2"/>
              <w:rPr>
                <w:rFonts w:eastAsia="SimSun"/>
                <w:b/>
                <w:bCs/>
                <w:i/>
                <w:szCs w:val="20"/>
              </w:rPr>
            </w:pPr>
            <w:bookmarkStart w:id="291" w:name="_Toc135990673"/>
            <w:r w:rsidRPr="00865B19">
              <w:rPr>
                <w:rFonts w:eastAsia="SimSun"/>
                <w:b/>
                <w:bCs/>
                <w:i/>
                <w:szCs w:val="20"/>
              </w:rPr>
              <w:t>4.4.12</w:t>
            </w:r>
            <w:r w:rsidRPr="00865B19">
              <w:rPr>
                <w:rFonts w:eastAsia="SimSun"/>
                <w:b/>
                <w:bCs/>
                <w:i/>
                <w:szCs w:val="20"/>
              </w:rPr>
              <w:tab/>
              <w:t>Determination of Ancillary Service Demand Curves for the Day-Ahead Market and Real-Time Market</w:t>
            </w:r>
            <w:bookmarkEnd w:id="291"/>
          </w:p>
          <w:p w14:paraId="5E024A61" w14:textId="77777777" w:rsidR="00865B19" w:rsidRPr="00865B19" w:rsidRDefault="00865B19" w:rsidP="00865B19">
            <w:pPr>
              <w:spacing w:after="240"/>
              <w:ind w:left="720" w:hanging="720"/>
              <w:rPr>
                <w:rFonts w:eastAsia="SimSun"/>
              </w:rPr>
            </w:pPr>
            <w:r w:rsidRPr="00865B19">
              <w:rPr>
                <w:rFonts w:eastAsia="SimSun"/>
              </w:rPr>
              <w:t>(1)</w:t>
            </w:r>
            <w:r w:rsidRPr="00865B19">
              <w:rPr>
                <w:rFonts w:eastAsia="SimSun"/>
              </w:rPr>
              <w:tab/>
              <w:t>This Section describes the process for determining ASDCs for Regulation Up Service (Reg-Up), Regulation Down Service (Reg-Down), Responsive Reserve (RRS), ERCOT Contingency Reserve Service (ECRS), and Non-Spinning Reserve (Non-Spin) for the Day-Ahead Market (DAM) and Real-Time Market (RTM)</w:t>
            </w:r>
            <w:ins w:id="292" w:author="ERCOT" w:date="2024-01-17T13:17:00Z">
              <w:r w:rsidRPr="00865B19">
                <w:rPr>
                  <w:rFonts w:eastAsia="SimSun"/>
                </w:rPr>
                <w:t>, as well as ASDC for Dispatchable Reliability Reserve Serv</w:t>
              </w:r>
            </w:ins>
            <w:ins w:id="293" w:author="ERCOT" w:date="2024-01-17T13:18:00Z">
              <w:r w:rsidRPr="00865B19">
                <w:rPr>
                  <w:rFonts w:eastAsia="SimSun"/>
                </w:rPr>
                <w:t>ice</w:t>
              </w:r>
            </w:ins>
            <w:ins w:id="294" w:author="ERCOT" w:date="2024-01-17T13:19:00Z">
              <w:r w:rsidRPr="00865B19">
                <w:rPr>
                  <w:rFonts w:eastAsia="SimSun"/>
                </w:rPr>
                <w:t xml:space="preserve"> (DRRS)</w:t>
              </w:r>
            </w:ins>
            <w:ins w:id="295" w:author="ERCOT" w:date="2024-01-17T13:18:00Z">
              <w:r w:rsidRPr="00865B19">
                <w:rPr>
                  <w:rFonts w:eastAsia="SimSun"/>
                </w:rPr>
                <w:t xml:space="preserve"> for the </w:t>
              </w:r>
            </w:ins>
            <w:ins w:id="296" w:author="ERCOT" w:date="2024-01-17T16:45:00Z">
              <w:r w:rsidRPr="00865B19">
                <w:rPr>
                  <w:rFonts w:eastAsia="SimSun"/>
                </w:rPr>
                <w:t>DAM</w:t>
              </w:r>
            </w:ins>
            <w:r w:rsidRPr="00865B19">
              <w:rPr>
                <w:rFonts w:eastAsia="SimSun"/>
              </w:rPr>
              <w:t>.  This section does not apply to ASDCs used in the Reliability Unit Commitment (RUC) process.</w:t>
            </w:r>
          </w:p>
          <w:p w14:paraId="18EC453B" w14:textId="77777777" w:rsidR="00865B19" w:rsidRPr="00865B19" w:rsidDel="007F67CD" w:rsidRDefault="00865B19" w:rsidP="00865B19">
            <w:pPr>
              <w:spacing w:after="240"/>
              <w:ind w:left="720" w:hanging="720"/>
              <w:rPr>
                <w:rFonts w:eastAsia="SimSun"/>
              </w:rPr>
            </w:pPr>
            <w:r w:rsidRPr="00865B19" w:rsidDel="007F67CD">
              <w:rPr>
                <w:rFonts w:eastAsia="SimSun"/>
              </w:rPr>
              <w:t>(</w:t>
            </w:r>
            <w:r w:rsidRPr="00865B19">
              <w:rPr>
                <w:rFonts w:eastAsia="SimSun"/>
              </w:rPr>
              <w:t>2</w:t>
            </w:r>
            <w:r w:rsidRPr="00865B19" w:rsidDel="007F67CD">
              <w:rPr>
                <w:rFonts w:eastAsia="SimSun"/>
              </w:rPr>
              <w:t>)</w:t>
            </w:r>
            <w:r w:rsidRPr="00865B19" w:rsidDel="007F67CD">
              <w:rPr>
                <w:rFonts w:eastAsia="SimSun"/>
              </w:rPr>
              <w:tab/>
              <w:t>The DAM shall use the same ASDCs as the RTM, as an initial condition</w:t>
            </w:r>
            <w:ins w:id="297" w:author="ERCOT" w:date="2024-01-29T17:02:00Z">
              <w:r w:rsidRPr="00865B19">
                <w:rPr>
                  <w:rFonts w:eastAsia="SimSun"/>
                </w:rPr>
                <w:t>, excluding DRRS</w:t>
              </w:r>
            </w:ins>
            <w:r w:rsidRPr="00865B19" w:rsidDel="007F67CD">
              <w:rPr>
                <w:rFonts w:eastAsia="SimSun"/>
              </w:rPr>
              <w:t>.  Specific to the DAM, the ASDCs will be adjusted, as needed, to account for negative Self-Arranged Ancillary Service Quantities.</w:t>
            </w:r>
          </w:p>
          <w:p w14:paraId="3B28A1AE" w14:textId="77777777" w:rsidR="00865B19" w:rsidRPr="00865B19" w:rsidDel="007F67CD" w:rsidRDefault="00865B19" w:rsidP="00865B19">
            <w:pPr>
              <w:spacing w:after="240"/>
              <w:ind w:left="720" w:hanging="720"/>
              <w:rPr>
                <w:rFonts w:eastAsia="SimSun"/>
              </w:rPr>
            </w:pPr>
            <w:r w:rsidRPr="00865B19" w:rsidDel="007F67CD">
              <w:rPr>
                <w:rFonts w:eastAsia="SimSun"/>
              </w:rPr>
              <w:t>(</w:t>
            </w:r>
            <w:r w:rsidRPr="00865B19">
              <w:rPr>
                <w:rFonts w:eastAsia="SimSun"/>
              </w:rPr>
              <w:t>3</w:t>
            </w:r>
            <w:r w:rsidRPr="00865B19" w:rsidDel="007F67CD">
              <w:rPr>
                <w:rFonts w:eastAsia="SimSun"/>
              </w:rPr>
              <w:t>)</w:t>
            </w:r>
            <w:r w:rsidRPr="00865B19" w:rsidDel="007F67CD">
              <w:rPr>
                <w:rFonts w:eastAsia="SimSun"/>
              </w:rPr>
              <w:tab/>
              <w:t xml:space="preserve">For Reg-Down, the ASDC shall be a constant value equal to VOLL for the full range of the Ancillary Service Plan for Reg-Down. </w:t>
            </w:r>
          </w:p>
          <w:p w14:paraId="20CF615C" w14:textId="77777777" w:rsidR="00865B19" w:rsidRPr="00865B19" w:rsidRDefault="00865B19" w:rsidP="00865B19">
            <w:pPr>
              <w:spacing w:after="240"/>
              <w:ind w:left="720" w:hanging="720"/>
              <w:rPr>
                <w:rFonts w:eastAsia="SimSun"/>
              </w:rPr>
            </w:pPr>
            <w:r w:rsidRPr="00865B19">
              <w:rPr>
                <w:rFonts w:eastAsia="SimSun"/>
              </w:rPr>
              <w:t>(4)</w:t>
            </w:r>
            <w:r w:rsidRPr="00865B19">
              <w:rPr>
                <w:rFonts w:eastAsia="SimSun"/>
              </w:rPr>
              <w:tab/>
              <w:t>To determine the individual ASDCs for Reg-Up, RRS, ECRS, and Non-Spin, an Aggregate ORDC (AORDC) will be created and then disaggregated into individual curves for the different Ancillary Services.</w:t>
            </w:r>
          </w:p>
          <w:p w14:paraId="4ED6D565" w14:textId="77777777" w:rsidR="00865B19" w:rsidRPr="00865B19" w:rsidRDefault="00865B19" w:rsidP="00865B19">
            <w:pPr>
              <w:spacing w:after="240"/>
              <w:ind w:left="720" w:hanging="720"/>
              <w:rPr>
                <w:rFonts w:eastAsia="SimSun"/>
              </w:rPr>
            </w:pPr>
            <w:r w:rsidRPr="00865B19">
              <w:rPr>
                <w:rFonts w:eastAsia="SimSun"/>
              </w:rPr>
              <w:t>(5)</w:t>
            </w:r>
            <w:r w:rsidRPr="00865B19">
              <w:rPr>
                <w:rFonts w:eastAsia="SimSun"/>
              </w:rPr>
              <w:tab/>
              <w:t xml:space="preserve">ERCOT shall develop the AORDC from historical data from the period of June 1, </w:t>
            </w:r>
            <w:proofErr w:type="gramStart"/>
            <w:r w:rsidRPr="00865B19">
              <w:rPr>
                <w:rFonts w:eastAsia="SimSun"/>
              </w:rPr>
              <w:t>2014</w:t>
            </w:r>
            <w:proofErr w:type="gramEnd"/>
            <w:r w:rsidRPr="00865B19">
              <w:rPr>
                <w:rFonts w:eastAsia="SimSun"/>
              </w:rPr>
              <w:t xml:space="preserve"> through December 31, 2023 as follows:</w:t>
            </w:r>
          </w:p>
          <w:p w14:paraId="22C56EC4" w14:textId="77777777" w:rsidR="00865B19" w:rsidRPr="00865B19" w:rsidRDefault="00865B19" w:rsidP="00865B19">
            <w:pPr>
              <w:ind w:left="1440" w:hanging="720"/>
              <w:rPr>
                <w:rFonts w:eastAsia="SimSun"/>
              </w:rPr>
            </w:pPr>
            <w:r w:rsidRPr="00865B19">
              <w:rPr>
                <w:rFonts w:eastAsia="SimSun"/>
              </w:rPr>
              <w:t>(a)</w:t>
            </w:r>
            <w:r w:rsidRPr="00865B19">
              <w:rPr>
                <w:rFonts w:eastAsia="SimSun"/>
              </w:rPr>
              <w:tab/>
              <w:t>For all SCED intervals where the sum of RTOLCAP and RTOFFCAP is less than 10,000 MW, use the RTOLCAP and RTOFFCAP values to calculate the AORDC as follows:</w:t>
            </w:r>
          </w:p>
          <w:p w14:paraId="0B371E56" w14:textId="77777777" w:rsidR="00865B19" w:rsidRPr="00865B19" w:rsidRDefault="00865B19" w:rsidP="00865B19">
            <w:pPr>
              <w:ind w:left="720"/>
              <w:jc w:val="both"/>
              <w:rPr>
                <w:rFonts w:eastAsia="SimSun"/>
              </w:rPr>
            </w:pPr>
          </w:p>
          <w:p w14:paraId="5C938782" w14:textId="54CB1E45" w:rsidR="00865B19" w:rsidRPr="001E564D" w:rsidRDefault="001E564D" w:rsidP="00865B19">
            <w:pPr>
              <w:spacing w:after="240"/>
              <w:rPr>
                <w:rFonts w:eastAsia="SimSun"/>
              </w:rPr>
            </w:pPr>
            <m:oMathPara>
              <m:oMathParaPr>
                <m:jc m:val="centerGroup"/>
              </m:oMathParaPr>
              <m:oMath>
                <m:r>
                  <m:rPr>
                    <m:sty m:val="bi"/>
                  </m:rPr>
                  <w:rPr>
                    <w:rFonts w:ascii="Cambria Math" w:eastAsia="SimSun" w:hAnsi="Cambria Math"/>
                  </w:rPr>
                  <m:t>AORDC=</m:t>
                </m:r>
                <m:d>
                  <m:dPr>
                    <m:ctrlPr>
                      <w:ins w:id="298" w:author="ERCOT" w:date="2024-02-01T09:34:00Z">
                        <w:rPr>
                          <w:rFonts w:ascii="Cambria Math" w:eastAsia="SimSun" w:hAnsi="Cambria Math"/>
                          <w:b/>
                          <w:bCs/>
                          <w:i/>
                          <w:iCs/>
                        </w:rPr>
                      </w:ins>
                    </m:ctrlPr>
                  </m:dPr>
                  <m:e>
                    <m:r>
                      <m:rPr>
                        <m:sty m:val="bi"/>
                      </m:rPr>
                      <w:rPr>
                        <w:rFonts w:ascii="Cambria Math" w:eastAsia="SimSun" w:hAnsi="Cambria Math"/>
                      </w:rPr>
                      <m:t>0.5*</m:t>
                    </m:r>
                    <m:d>
                      <m:dPr>
                        <m:ctrlPr>
                          <w:ins w:id="299" w:author="ERCOT" w:date="2024-02-01T09:34:00Z">
                            <w:rPr>
                              <w:rFonts w:ascii="Cambria Math" w:eastAsia="SimSun" w:hAnsi="Cambria Math"/>
                              <w:b/>
                              <w:bCs/>
                              <w:i/>
                              <w:iCs/>
                            </w:rPr>
                          </w:ins>
                        </m:ctrlPr>
                      </m:dPr>
                      <m:e>
                        <m:r>
                          <m:rPr>
                            <m:sty m:val="bi"/>
                          </m:rPr>
                          <w:rPr>
                            <w:rFonts w:ascii="Cambria Math" w:eastAsia="SimSun" w:hAnsi="Cambria Math"/>
                          </w:rPr>
                          <m:t>1-pnorm</m:t>
                        </m:r>
                        <m:d>
                          <m:dPr>
                            <m:ctrlPr>
                              <w:ins w:id="300" w:author="ERCOT" w:date="2024-02-01T09:34:00Z">
                                <w:rPr>
                                  <w:rFonts w:ascii="Cambria Math" w:eastAsia="SimSun" w:hAnsi="Cambria Math"/>
                                  <w:b/>
                                  <w:bCs/>
                                  <w:i/>
                                  <w:iCs/>
                                </w:rPr>
                              </w:ins>
                            </m:ctrlPr>
                          </m:dPr>
                          <m:e>
                            <m:r>
                              <m:rPr>
                                <m:sty m:val="bi"/>
                              </m:rPr>
                              <w:rPr>
                                <w:rFonts w:ascii="Cambria Math" w:eastAsia="SimSun" w:hAnsi="Cambria Math"/>
                              </w:rPr>
                              <m:t>RTOLCAP-2000, 0.5*μ, 0.707*σ</m:t>
                            </m:r>
                          </m:e>
                        </m:d>
                      </m:e>
                    </m:d>
                    <m:r>
                      <m:rPr>
                        <m:sty m:val="bi"/>
                      </m:rPr>
                      <w:rPr>
                        <w:rFonts w:ascii="Cambria Math" w:eastAsia="SimSun" w:hAnsi="Cambria Math"/>
                      </w:rPr>
                      <m:t>+0.5*</m:t>
                    </m:r>
                    <m:d>
                      <m:dPr>
                        <m:ctrlPr>
                          <w:ins w:id="301" w:author="ERCOT" w:date="2024-02-01T09:34:00Z">
                            <w:rPr>
                              <w:rFonts w:ascii="Cambria Math" w:eastAsia="SimSun" w:hAnsi="Cambria Math"/>
                              <w:b/>
                              <w:bCs/>
                              <w:i/>
                              <w:iCs/>
                            </w:rPr>
                          </w:ins>
                        </m:ctrlPr>
                      </m:dPr>
                      <m:e>
                        <m:r>
                          <m:rPr>
                            <m:sty m:val="bi"/>
                          </m:rPr>
                          <w:rPr>
                            <w:rFonts w:ascii="Cambria Math" w:eastAsia="SimSun" w:hAnsi="Cambria Math"/>
                          </w:rPr>
                          <m:t>1-pnorm</m:t>
                        </m:r>
                        <m:d>
                          <m:dPr>
                            <m:ctrlPr>
                              <w:ins w:id="302" w:author="ERCOT" w:date="2024-02-01T09:34:00Z">
                                <w:rPr>
                                  <w:rFonts w:ascii="Cambria Math" w:eastAsia="SimSun" w:hAnsi="Cambria Math"/>
                                  <w:b/>
                                  <w:bCs/>
                                  <w:i/>
                                  <w:iCs/>
                                </w:rPr>
                              </w:ins>
                            </m:ctrlPr>
                          </m:dPr>
                          <m:e>
                            <m:r>
                              <m:rPr>
                                <m:sty m:val="bi"/>
                              </m:rPr>
                              <w:rPr>
                                <w:rFonts w:ascii="Cambria Math" w:eastAsia="SimSun" w:hAnsi="Cambria Math"/>
                              </w:rPr>
                              <m:t>RTOLCAP+RTOFFCAP-2000, μ, σ</m:t>
                            </m:r>
                          </m:e>
                        </m:d>
                      </m:e>
                    </m:d>
                  </m:e>
                </m:d>
                <m:r>
                  <m:rPr>
                    <m:sty m:val="bi"/>
                  </m:rPr>
                  <w:rPr>
                    <w:rFonts w:ascii="Cambria Math" w:eastAsia="SimSun" w:hAnsi="Cambria Math"/>
                  </w:rPr>
                  <m:t>*</m:t>
                </m:r>
                <m:d>
                  <m:dPr>
                    <m:ctrlPr>
                      <w:ins w:id="303" w:author="ERCOT" w:date="2024-02-01T09:34:00Z">
                        <w:rPr>
                          <w:rFonts w:ascii="Cambria Math" w:eastAsia="SimSun" w:hAnsi="Cambria Math"/>
                          <w:b/>
                          <w:bCs/>
                          <w:i/>
                          <w:iCs/>
                        </w:rPr>
                      </w:ins>
                    </m:ctrlPr>
                  </m:dPr>
                  <m:e>
                    <m:r>
                      <m:rPr>
                        <m:sty m:val="bi"/>
                      </m:rPr>
                      <w:rPr>
                        <w:rFonts w:ascii="Cambria Math" w:eastAsia="SimSun" w:hAnsi="Cambria Math"/>
                      </w:rPr>
                      <m:t>VOLL-min</m:t>
                    </m:r>
                    <m:d>
                      <m:dPr>
                        <m:ctrlPr>
                          <w:ins w:id="304" w:author="ERCOT" w:date="2024-02-01T09:34:00Z">
                            <w:rPr>
                              <w:rFonts w:ascii="Cambria Math" w:eastAsia="SimSun" w:hAnsi="Cambria Math"/>
                              <w:b/>
                              <w:bCs/>
                              <w:i/>
                              <w:iCs/>
                            </w:rPr>
                          </w:ins>
                        </m:ctrlPr>
                      </m:dPr>
                      <m:e>
                        <m:r>
                          <m:rPr>
                            <m:sty m:val="bi"/>
                          </m:rPr>
                          <w:rPr>
                            <w:rFonts w:ascii="Cambria Math" w:eastAsia="SimSun" w:hAnsi="Cambria Math"/>
                          </w:rPr>
                          <m:t>System Lambda, 250</m:t>
                        </m:r>
                      </m:e>
                    </m:d>
                  </m:e>
                </m:d>
              </m:oMath>
            </m:oMathPara>
          </w:p>
          <w:p w14:paraId="22C25DE5" w14:textId="77777777" w:rsidR="00865B19" w:rsidRPr="00865B19" w:rsidRDefault="00865B19" w:rsidP="00865B19">
            <w:pPr>
              <w:jc w:val="both"/>
              <w:rPr>
                <w:rFonts w:eastAsia="SimSun"/>
              </w:rPr>
            </w:pPr>
            <w:r w:rsidRPr="00865B19" w:rsidDel="007F67CD">
              <w:rPr>
                <w:rFonts w:eastAsia="SimSu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865B19" w:rsidRPr="00865B19" w:rsidDel="007F67CD" w14:paraId="18132DE1" w14:textId="77777777" w:rsidTr="00C812E5">
              <w:trPr>
                <w:cantSplit/>
                <w:tblHeader/>
              </w:trPr>
              <w:tc>
                <w:tcPr>
                  <w:tcW w:w="1818" w:type="dxa"/>
                </w:tcPr>
                <w:p w14:paraId="1598E19A" w14:textId="77777777" w:rsidR="00865B19" w:rsidRPr="00865B19" w:rsidDel="007F67CD" w:rsidRDefault="00865B19" w:rsidP="00865B19">
                  <w:pPr>
                    <w:spacing w:after="240"/>
                    <w:rPr>
                      <w:rFonts w:eastAsia="SimSun"/>
                      <w:b/>
                      <w:iCs/>
                      <w:sz w:val="20"/>
                      <w:szCs w:val="20"/>
                    </w:rPr>
                  </w:pPr>
                  <w:r w:rsidRPr="00865B19" w:rsidDel="007F67CD">
                    <w:rPr>
                      <w:rFonts w:eastAsia="SimSun"/>
                      <w:b/>
                      <w:iCs/>
                      <w:sz w:val="20"/>
                      <w:szCs w:val="20"/>
                    </w:rPr>
                    <w:t>Variable</w:t>
                  </w:r>
                </w:p>
              </w:tc>
              <w:tc>
                <w:tcPr>
                  <w:tcW w:w="900" w:type="dxa"/>
                </w:tcPr>
                <w:p w14:paraId="25138865" w14:textId="77777777" w:rsidR="00865B19" w:rsidRPr="00865B19" w:rsidDel="007F67CD" w:rsidRDefault="00865B19" w:rsidP="00865B19">
                  <w:pPr>
                    <w:spacing w:after="240"/>
                    <w:rPr>
                      <w:rFonts w:eastAsia="SimSun"/>
                      <w:b/>
                      <w:iCs/>
                      <w:sz w:val="20"/>
                      <w:szCs w:val="20"/>
                    </w:rPr>
                  </w:pPr>
                  <w:r w:rsidRPr="00865B19" w:rsidDel="007F67CD">
                    <w:rPr>
                      <w:rFonts w:eastAsia="SimSun"/>
                      <w:b/>
                      <w:iCs/>
                      <w:sz w:val="20"/>
                      <w:szCs w:val="20"/>
                    </w:rPr>
                    <w:t>Unit</w:t>
                  </w:r>
                </w:p>
              </w:tc>
              <w:tc>
                <w:tcPr>
                  <w:tcW w:w="6427" w:type="dxa"/>
                </w:tcPr>
                <w:p w14:paraId="79644E0C" w14:textId="77777777" w:rsidR="00865B19" w:rsidRPr="00865B19" w:rsidDel="007F67CD" w:rsidRDefault="00865B19" w:rsidP="00865B19">
                  <w:pPr>
                    <w:spacing w:after="240"/>
                    <w:rPr>
                      <w:rFonts w:eastAsia="SimSun"/>
                      <w:b/>
                      <w:iCs/>
                      <w:sz w:val="20"/>
                      <w:szCs w:val="20"/>
                    </w:rPr>
                  </w:pPr>
                  <w:r w:rsidRPr="00865B19" w:rsidDel="007F67CD">
                    <w:rPr>
                      <w:rFonts w:eastAsia="SimSun"/>
                      <w:b/>
                      <w:iCs/>
                      <w:sz w:val="20"/>
                      <w:szCs w:val="20"/>
                    </w:rPr>
                    <w:t>Definition</w:t>
                  </w:r>
                </w:p>
              </w:tc>
            </w:tr>
            <w:tr w:rsidR="00865B19" w:rsidRPr="00865B19" w:rsidDel="007F67CD" w14:paraId="04531F64" w14:textId="77777777" w:rsidTr="00C812E5">
              <w:trPr>
                <w:cantSplit/>
              </w:trPr>
              <w:tc>
                <w:tcPr>
                  <w:tcW w:w="1818" w:type="dxa"/>
                </w:tcPr>
                <w:p w14:paraId="32D3CC9B" w14:textId="77777777" w:rsidR="00865B19" w:rsidRPr="00865B19" w:rsidDel="007F67CD" w:rsidRDefault="00865B19" w:rsidP="00865B19">
                  <w:pPr>
                    <w:spacing w:after="60"/>
                    <w:rPr>
                      <w:rFonts w:eastAsia="SimSun"/>
                      <w:iCs/>
                      <w:sz w:val="20"/>
                      <w:szCs w:val="20"/>
                      <w:lang w:val="pt-BR"/>
                    </w:rPr>
                  </w:pPr>
                  <w:r w:rsidRPr="00865B19" w:rsidDel="007F67CD">
                    <w:rPr>
                      <w:rFonts w:eastAsia="SimSun"/>
                      <w:iCs/>
                      <w:sz w:val="20"/>
                      <w:szCs w:val="20"/>
                      <w:lang w:val="pt-BR"/>
                    </w:rPr>
                    <w:t>RTOLCAP</w:t>
                  </w:r>
                </w:p>
              </w:tc>
              <w:tc>
                <w:tcPr>
                  <w:tcW w:w="900" w:type="dxa"/>
                </w:tcPr>
                <w:p w14:paraId="025D352C"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MWh</w:t>
                  </w:r>
                </w:p>
              </w:tc>
              <w:tc>
                <w:tcPr>
                  <w:tcW w:w="6427" w:type="dxa"/>
                </w:tcPr>
                <w:p w14:paraId="4CCD8AD0" w14:textId="77777777" w:rsidR="00865B19" w:rsidRPr="00865B19" w:rsidDel="007F67CD" w:rsidRDefault="00865B19" w:rsidP="00865B19">
                  <w:pPr>
                    <w:spacing w:after="60"/>
                    <w:rPr>
                      <w:rFonts w:eastAsia="SimSun"/>
                      <w:iCs/>
                      <w:sz w:val="20"/>
                      <w:szCs w:val="20"/>
                    </w:rPr>
                  </w:pPr>
                  <w:r w:rsidRPr="00865B19" w:rsidDel="007F67CD">
                    <w:rPr>
                      <w:rFonts w:eastAsia="SimSun"/>
                      <w:i/>
                      <w:iCs/>
                      <w:sz w:val="20"/>
                      <w:szCs w:val="20"/>
                    </w:rPr>
                    <w:t xml:space="preserve">Real-Time On-Line Reserve Capacity – </w:t>
                  </w:r>
                  <w:r w:rsidRPr="00865B19" w:rsidDel="007F67CD">
                    <w:rPr>
                      <w:rFonts w:eastAsia="SimSun"/>
                      <w:iCs/>
                      <w:sz w:val="20"/>
                      <w:szCs w:val="20"/>
                    </w:rPr>
                    <w:t xml:space="preserve">The Real-Time reserve capacity of On-Line Resources available for the SCED intervals beginning June 1, </w:t>
                  </w:r>
                  <w:proofErr w:type="gramStart"/>
                  <w:r w:rsidRPr="00865B19" w:rsidDel="007F67CD">
                    <w:rPr>
                      <w:rFonts w:eastAsia="SimSun"/>
                      <w:iCs/>
                      <w:sz w:val="20"/>
                      <w:szCs w:val="20"/>
                    </w:rPr>
                    <w:t>2014</w:t>
                  </w:r>
                  <w:proofErr w:type="gramEnd"/>
                  <w:r w:rsidRPr="00865B19" w:rsidDel="007F67CD">
                    <w:rPr>
                      <w:rFonts w:eastAsia="SimSun"/>
                      <w:iCs/>
                      <w:sz w:val="20"/>
                      <w:szCs w:val="20"/>
                    </w:rPr>
                    <w:t xml:space="preserve"> through December 31, 2023</w:t>
                  </w:r>
                </w:p>
              </w:tc>
            </w:tr>
            <w:tr w:rsidR="00865B19" w:rsidRPr="00865B19" w:rsidDel="007F67CD" w14:paraId="14BC148F" w14:textId="77777777" w:rsidTr="00C812E5">
              <w:trPr>
                <w:cantSplit/>
              </w:trPr>
              <w:tc>
                <w:tcPr>
                  <w:tcW w:w="1818" w:type="dxa"/>
                </w:tcPr>
                <w:p w14:paraId="03E7F0EF"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lastRenderedPageBreak/>
                    <w:t>RTOFFCAP</w:t>
                  </w:r>
                </w:p>
              </w:tc>
              <w:tc>
                <w:tcPr>
                  <w:tcW w:w="900" w:type="dxa"/>
                </w:tcPr>
                <w:p w14:paraId="7412BDBD"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MWh</w:t>
                  </w:r>
                </w:p>
              </w:tc>
              <w:tc>
                <w:tcPr>
                  <w:tcW w:w="6427" w:type="dxa"/>
                </w:tcPr>
                <w:p w14:paraId="0E05EF5A" w14:textId="77777777" w:rsidR="00865B19" w:rsidRPr="00865B19" w:rsidDel="007F67CD" w:rsidRDefault="00865B19" w:rsidP="00865B19">
                  <w:pPr>
                    <w:spacing w:after="60"/>
                    <w:rPr>
                      <w:rFonts w:eastAsia="SimSun"/>
                      <w:i/>
                      <w:iCs/>
                      <w:sz w:val="20"/>
                      <w:szCs w:val="20"/>
                    </w:rPr>
                  </w:pPr>
                  <w:r w:rsidRPr="00865B19" w:rsidDel="007F67CD">
                    <w:rPr>
                      <w:rFonts w:eastAsia="SimSun"/>
                      <w:i/>
                      <w:iCs/>
                      <w:sz w:val="20"/>
                      <w:szCs w:val="20"/>
                    </w:rPr>
                    <w:t xml:space="preserve">Real-Time Off-Line Reserve Capacity – </w:t>
                  </w:r>
                  <w:r w:rsidRPr="00865B19" w:rsidDel="007F67CD">
                    <w:rPr>
                      <w:rFonts w:eastAsia="SimSun"/>
                      <w:iCs/>
                      <w:sz w:val="20"/>
                      <w:szCs w:val="20"/>
                    </w:rPr>
                    <w:t xml:space="preserve">The Real-Time reserve capacity of Off-Line Resources available for the SCED intervals beginning June 1, </w:t>
                  </w:r>
                  <w:proofErr w:type="gramStart"/>
                  <w:r w:rsidRPr="00865B19" w:rsidDel="007F67CD">
                    <w:rPr>
                      <w:rFonts w:eastAsia="SimSun"/>
                      <w:iCs/>
                      <w:sz w:val="20"/>
                      <w:szCs w:val="20"/>
                    </w:rPr>
                    <w:t>2014</w:t>
                  </w:r>
                  <w:proofErr w:type="gramEnd"/>
                  <w:r w:rsidRPr="00865B19" w:rsidDel="007F67CD">
                    <w:rPr>
                      <w:rFonts w:eastAsia="SimSun"/>
                      <w:iCs/>
                      <w:sz w:val="20"/>
                      <w:szCs w:val="20"/>
                    </w:rPr>
                    <w:t xml:space="preserve"> through December 31, 2023.</w:t>
                  </w:r>
                </w:p>
              </w:tc>
            </w:tr>
            <w:tr w:rsidR="00865B19" w:rsidRPr="00865B19" w:rsidDel="007F67CD" w14:paraId="505CC73A" w14:textId="77777777" w:rsidTr="00C812E5">
              <w:trPr>
                <w:cantSplit/>
              </w:trPr>
              <w:tc>
                <w:tcPr>
                  <w:tcW w:w="1818" w:type="dxa"/>
                  <w:vAlign w:val="center"/>
                </w:tcPr>
                <w:p w14:paraId="0E6D62A8" w14:textId="77777777" w:rsidR="00865B19" w:rsidRPr="00865B19" w:rsidDel="007F67CD" w:rsidRDefault="00865B19" w:rsidP="00865B19">
                  <w:pPr>
                    <w:spacing w:after="60"/>
                    <w:rPr>
                      <w:rFonts w:eastAsia="SimSun"/>
                      <w:i/>
                      <w:iCs/>
                      <w:sz w:val="20"/>
                      <w:szCs w:val="20"/>
                    </w:rPr>
                  </w:pPr>
                  <w:r w:rsidRPr="00865B19">
                    <w:rPr>
                      <w:rFonts w:eastAsia="SimSun"/>
                      <w:i/>
                      <w:iCs/>
                      <w:sz w:val="20"/>
                      <w:szCs w:val="20"/>
                    </w:rPr>
                    <w:t>μ</w:t>
                  </w:r>
                </w:p>
              </w:tc>
              <w:tc>
                <w:tcPr>
                  <w:tcW w:w="900" w:type="dxa"/>
                </w:tcPr>
                <w:p w14:paraId="156E7D0F"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None</w:t>
                  </w:r>
                </w:p>
              </w:tc>
              <w:tc>
                <w:tcPr>
                  <w:tcW w:w="6427" w:type="dxa"/>
                </w:tcPr>
                <w:p w14:paraId="4AC05A80"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 xml:space="preserve">The </w:t>
                  </w:r>
                  <w:r w:rsidRPr="00865B19">
                    <w:rPr>
                      <w:rFonts w:eastAsia="SimSun"/>
                      <w:iCs/>
                      <w:sz w:val="20"/>
                      <w:szCs w:val="20"/>
                    </w:rPr>
                    <w:t xml:space="preserve">mean </w:t>
                  </w:r>
                  <w:r w:rsidRPr="00865B19" w:rsidDel="007F67CD">
                    <w:rPr>
                      <w:rFonts w:eastAsia="SimSun"/>
                      <w:iCs/>
                      <w:sz w:val="20"/>
                      <w:szCs w:val="20"/>
                    </w:rPr>
                    <w:t xml:space="preserve">value of the </w:t>
                  </w:r>
                  <w:r w:rsidRPr="00865B19">
                    <w:rPr>
                      <w:rFonts w:eastAsia="SimSun"/>
                      <w:iCs/>
                      <w:sz w:val="20"/>
                      <w:szCs w:val="20"/>
                    </w:rPr>
                    <w:t>shifted LOLP distribution as published for Fall 2024</w:t>
                  </w:r>
                </w:p>
              </w:tc>
            </w:tr>
            <w:tr w:rsidR="00865B19" w:rsidRPr="00865B19" w:rsidDel="007F67CD" w14:paraId="1D722432" w14:textId="77777777" w:rsidTr="00C812E5">
              <w:trPr>
                <w:cantSplit/>
              </w:trPr>
              <w:tc>
                <w:tcPr>
                  <w:tcW w:w="1818" w:type="dxa"/>
                  <w:vAlign w:val="center"/>
                </w:tcPr>
                <w:p w14:paraId="1253D709" w14:textId="77777777" w:rsidR="00865B19" w:rsidRPr="00865B19" w:rsidDel="007F67CD" w:rsidRDefault="00865B19" w:rsidP="00865B19">
                  <w:pPr>
                    <w:spacing w:after="60"/>
                    <w:rPr>
                      <w:rFonts w:eastAsia="SimSun"/>
                      <w:i/>
                      <w:iCs/>
                      <w:sz w:val="20"/>
                      <w:szCs w:val="20"/>
                    </w:rPr>
                  </w:pPr>
                  <w:r w:rsidRPr="00865B19">
                    <w:rPr>
                      <w:rFonts w:eastAsia="SimSun"/>
                      <w:i/>
                      <w:iCs/>
                      <w:sz w:val="20"/>
                      <w:szCs w:val="20"/>
                    </w:rPr>
                    <w:t>σ</w:t>
                  </w:r>
                </w:p>
              </w:tc>
              <w:tc>
                <w:tcPr>
                  <w:tcW w:w="900" w:type="dxa"/>
                </w:tcPr>
                <w:p w14:paraId="356D3B61"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None</w:t>
                  </w:r>
                </w:p>
              </w:tc>
              <w:tc>
                <w:tcPr>
                  <w:tcW w:w="6427" w:type="dxa"/>
                </w:tcPr>
                <w:p w14:paraId="3A8BBA2D" w14:textId="77777777" w:rsidR="00865B19" w:rsidRPr="00865B19" w:rsidDel="007F67CD" w:rsidRDefault="00865B19" w:rsidP="00865B19">
                  <w:pPr>
                    <w:spacing w:after="60"/>
                    <w:rPr>
                      <w:rFonts w:eastAsia="SimSun"/>
                      <w:iCs/>
                      <w:sz w:val="20"/>
                      <w:szCs w:val="20"/>
                    </w:rPr>
                  </w:pPr>
                  <w:r w:rsidRPr="00865B19" w:rsidDel="007F67CD">
                    <w:rPr>
                      <w:rFonts w:eastAsia="SimSun"/>
                      <w:iCs/>
                      <w:sz w:val="20"/>
                      <w:szCs w:val="20"/>
                    </w:rPr>
                    <w:t xml:space="preserve">The standard deviation of the </w:t>
                  </w:r>
                  <w:r w:rsidRPr="00865B19">
                    <w:rPr>
                      <w:rFonts w:eastAsia="SimSun"/>
                      <w:iCs/>
                      <w:sz w:val="20"/>
                      <w:szCs w:val="20"/>
                    </w:rPr>
                    <w:t>shifted LOLP distribution as published for Fall 2024</w:t>
                  </w:r>
                </w:p>
              </w:tc>
            </w:tr>
          </w:tbl>
          <w:p w14:paraId="3EE34F75" w14:textId="77777777" w:rsidR="00865B19" w:rsidRPr="00865B19" w:rsidRDefault="00865B19" w:rsidP="00865B19">
            <w:pPr>
              <w:spacing w:before="240" w:after="240"/>
              <w:ind w:left="1440" w:hanging="720"/>
              <w:rPr>
                <w:rFonts w:eastAsia="SimSun"/>
              </w:rPr>
            </w:pPr>
            <w:r w:rsidRPr="00865B19">
              <w:rPr>
                <w:rFonts w:eastAsia="SimSun"/>
              </w:rPr>
              <w:t>(b)</w:t>
            </w:r>
            <w:r w:rsidRPr="00865B19">
              <w:rPr>
                <w:rFonts w:eastAsia="SimSun"/>
              </w:rPr>
              <w:tab/>
              <w:t xml:space="preserve">Using the results of step </w:t>
            </w:r>
            <w:r w:rsidRPr="00865B19">
              <w:rPr>
                <w:rFonts w:eastAsia="SimSun" w:cs="Arial"/>
              </w:rPr>
              <w:t xml:space="preserve">(a) </w:t>
            </w:r>
            <w:r w:rsidRPr="00865B19">
              <w:rPr>
                <w:rFonts w:eastAsia="SimSun"/>
              </w:rPr>
              <w:t>above, use regression methods to fit a curve to the average reserve pricing outcomes for the various MW reserve levels.</w:t>
            </w:r>
          </w:p>
          <w:p w14:paraId="316C054F"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Calculate points on the regression curve in 1 MW increments for any observed reserve level &gt;= 2,000 MW and price &gt;$0.01/MWh.  These points form the AORDC.</w:t>
            </w:r>
          </w:p>
          <w:p w14:paraId="18147E52" w14:textId="77777777" w:rsidR="00865B19" w:rsidRPr="00865B19" w:rsidRDefault="00865B19" w:rsidP="00865B19">
            <w:pPr>
              <w:spacing w:before="240" w:after="240"/>
              <w:ind w:left="720" w:hanging="720"/>
              <w:rPr>
                <w:rFonts w:eastAsia="SimSun"/>
              </w:rPr>
            </w:pPr>
            <w:r w:rsidRPr="00865B19">
              <w:rPr>
                <w:rFonts w:eastAsia="SimSun"/>
              </w:rPr>
              <w:t>(6)</w:t>
            </w:r>
            <w:r w:rsidRPr="00865B19">
              <w:rPr>
                <w:rFonts w:eastAsia="SimSun"/>
              </w:rPr>
              <w:tab/>
              <w:t>ERCOT shall disaggregate the AORDC developed pursuant to paragraph (5) above into individual ASDCs for each Ancillary Service product as follows:</w:t>
            </w:r>
          </w:p>
          <w:p w14:paraId="653EC25D"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The ASDC for all Reg-Up in the Ancillary Service Plan shall use the highest price portion of the AORDC;</w:t>
            </w:r>
          </w:p>
          <w:p w14:paraId="33B35AEE"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The ASDC for all RRS in the Ancillary Service Plan shall use the highest price portion of the remaining AORDC after removing the portion of the AORDC that was used for the Reg-Up ASDC; </w:t>
            </w:r>
          </w:p>
          <w:p w14:paraId="02B41A95"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The ASDC for all ECRS in the Ancillary Service Plan shall use the highest price portion of the remaining AORDC after removing the portions of the AORDC that were used for the Reg-Up and RRS ASDCs;</w:t>
            </w:r>
          </w:p>
          <w:p w14:paraId="526C697F"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The ASDC for Non-Spin shall use the remaining portion of the remaining AORDC after removing the portions of the AORDC that were used for the Reg-Up, RRS, and ECRS ASDCs.</w:t>
            </w:r>
          </w:p>
          <w:p w14:paraId="2417FCCA" w14:textId="77777777" w:rsidR="00865B19" w:rsidRPr="00865B19" w:rsidRDefault="00865B19" w:rsidP="00865B19">
            <w:pPr>
              <w:spacing w:after="240"/>
              <w:ind w:left="720" w:hanging="720"/>
              <w:rPr>
                <w:ins w:id="305" w:author="ERCOT" w:date="2024-01-09T14:09:00Z"/>
                <w:rFonts w:eastAsia="SimSun"/>
                <w:szCs w:val="20"/>
              </w:rPr>
            </w:pPr>
            <w:r w:rsidRPr="00865B19">
              <w:rPr>
                <w:rFonts w:eastAsia="SimSun"/>
                <w:szCs w:val="20"/>
              </w:rPr>
              <w:t>(7)</w:t>
            </w:r>
            <w:r w:rsidRPr="00865B19">
              <w:rPr>
                <w:rFonts w:eastAsia="SimSun"/>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47499F15" w14:textId="023904A8" w:rsidR="00865B19" w:rsidRPr="00865B19" w:rsidRDefault="00865B19" w:rsidP="00865B19">
            <w:pPr>
              <w:spacing w:after="240"/>
              <w:ind w:left="720" w:hanging="720"/>
              <w:rPr>
                <w:del w:id="306" w:author="ERCOT" w:date="2024-02-28T09:26:00Z"/>
                <w:rFonts w:eastAsia="SimSun"/>
                <w:szCs w:val="20"/>
              </w:rPr>
            </w:pPr>
            <w:ins w:id="307" w:author="ERCOT" w:date="2024-01-09T14:09:00Z">
              <w:r w:rsidRPr="00865B19">
                <w:rPr>
                  <w:rFonts w:eastAsia="SimSun"/>
                  <w:szCs w:val="20"/>
                </w:rPr>
                <w:t>(8)</w:t>
              </w:r>
            </w:ins>
            <w:ins w:id="308" w:author="ERCOT" w:date="2024-03-19T10:54:00Z">
              <w:r w:rsidRPr="00865B19">
                <w:rPr>
                  <w:rFonts w:eastAsia="SimSun"/>
                  <w:szCs w:val="20"/>
                </w:rPr>
                <w:tab/>
              </w:r>
            </w:ins>
            <w:ins w:id="309" w:author="ERCOT" w:date="2024-01-09T14:09:00Z">
              <w:r w:rsidRPr="00865B19">
                <w:rPr>
                  <w:rFonts w:eastAsia="SimSun"/>
                  <w:szCs w:val="20"/>
                </w:rPr>
                <w:t>The ASDC for DRRS will</w:t>
              </w:r>
            </w:ins>
            <w:ins w:id="310" w:author="ERCOT" w:date="2024-01-29T17:02:00Z">
              <w:r w:rsidRPr="00865B19">
                <w:rPr>
                  <w:rFonts w:eastAsia="SimSun"/>
                  <w:szCs w:val="20"/>
                </w:rPr>
                <w:t xml:space="preserve"> only</w:t>
              </w:r>
            </w:ins>
            <w:ins w:id="311" w:author="ERCOT" w:date="2024-01-09T14:09:00Z">
              <w:r w:rsidRPr="00865B19">
                <w:rPr>
                  <w:rFonts w:eastAsia="SimSun"/>
                  <w:szCs w:val="20"/>
                </w:rPr>
                <w:t xml:space="preserve"> be used in </w:t>
              </w:r>
            </w:ins>
            <w:ins w:id="312" w:author="ERCOT" w:date="2024-01-29T17:03:00Z">
              <w:r w:rsidRPr="00865B19">
                <w:rPr>
                  <w:rFonts w:eastAsia="SimSun"/>
                  <w:szCs w:val="20"/>
                </w:rPr>
                <w:t xml:space="preserve">the </w:t>
              </w:r>
            </w:ins>
            <w:ins w:id="313" w:author="ERCOT" w:date="2024-01-09T14:09:00Z">
              <w:r w:rsidRPr="00865B19">
                <w:rPr>
                  <w:rFonts w:eastAsia="SimSun"/>
                  <w:szCs w:val="20"/>
                </w:rPr>
                <w:t xml:space="preserve">DAM and </w:t>
              </w:r>
            </w:ins>
            <w:ins w:id="314" w:author="Luminant 111324" w:date="2024-11-13T18:25:00Z">
              <w:r w:rsidR="0064163E">
                <w:t>will have a linear ramp with a starting point of</w:t>
              </w:r>
            </w:ins>
            <w:ins w:id="315" w:author="ERCOT" w:date="2024-02-28T09:25:00Z">
              <w:del w:id="316" w:author="Luminant 111324" w:date="2024-11-13T18:25:00Z">
                <w:r w:rsidRPr="00865B19" w:rsidDel="0064163E">
                  <w:rPr>
                    <w:rFonts w:eastAsia="SimSun"/>
                    <w:szCs w:val="20"/>
                  </w:rPr>
                  <w:delText>shall</w:delText>
                </w:r>
              </w:del>
            </w:ins>
            <w:ins w:id="317" w:author="ERCOT" w:date="2024-02-28T09:26:00Z">
              <w:del w:id="318" w:author="Luminant 111324" w:date="2024-11-13T18:25:00Z">
                <w:r w:rsidRPr="00865B19" w:rsidDel="0064163E">
                  <w:rPr>
                    <w:rFonts w:eastAsia="SimSun"/>
                    <w:szCs w:val="20"/>
                  </w:rPr>
                  <w:delText xml:space="preserve"> be a constant value</w:delText>
                </w:r>
              </w:del>
            </w:ins>
            <w:ins w:id="319" w:author="ERCOT" w:date="2024-02-28T09:25:00Z">
              <w:del w:id="320" w:author="Luminant 111324" w:date="2024-11-13T18:25:00Z">
                <w:r w:rsidRPr="00865B19" w:rsidDel="0064163E">
                  <w:rPr>
                    <w:rFonts w:eastAsia="SimSun"/>
                    <w:szCs w:val="20"/>
                  </w:rPr>
                  <w:delText xml:space="preserve"> equal to</w:delText>
                </w:r>
              </w:del>
            </w:ins>
            <w:ins w:id="321" w:author="ERCOT" w:date="2024-02-28T09:26:00Z">
              <w:r w:rsidRPr="00865B19">
                <w:rPr>
                  <w:rFonts w:eastAsia="SimSun"/>
                  <w:szCs w:val="20"/>
                </w:rPr>
                <w:t xml:space="preserve"> </w:t>
              </w:r>
              <w:del w:id="322" w:author="Luminant 111324" w:date="2024-11-13T18:25:00Z">
                <w:r w:rsidRPr="00865B19" w:rsidDel="0064163E">
                  <w:rPr>
                    <w:rFonts w:eastAsia="SimSun"/>
                    <w:szCs w:val="20"/>
                  </w:rPr>
                  <w:delText>$</w:delText>
                </w:r>
              </w:del>
              <w:r w:rsidRPr="00865B19">
                <w:rPr>
                  <w:rFonts w:eastAsia="SimSun"/>
                  <w:szCs w:val="20"/>
                </w:rPr>
                <w:t>150</w:t>
              </w:r>
            </w:ins>
            <w:ins w:id="323" w:author="ERCOT" w:date="2024-02-28T09:31:00Z">
              <w:del w:id="324" w:author="Luminant 111324" w:date="2024-11-13T18:25:00Z">
                <w:r w:rsidRPr="00865B19" w:rsidDel="0064163E">
                  <w:rPr>
                    <w:rFonts w:eastAsia="SimSun"/>
                    <w:szCs w:val="20"/>
                  </w:rPr>
                  <w:delText>/</w:delText>
                </w:r>
              </w:del>
            </w:ins>
            <w:ins w:id="325" w:author="ERCOT" w:date="2024-02-28T09:26:00Z">
              <w:del w:id="326" w:author="Luminant 111324" w:date="2024-11-13T18:25:00Z">
                <w:r w:rsidRPr="00865B19" w:rsidDel="0064163E">
                  <w:rPr>
                    <w:rFonts w:eastAsia="SimSun"/>
                    <w:szCs w:val="20"/>
                  </w:rPr>
                  <w:delText>MWh</w:delText>
                </w:r>
              </w:del>
            </w:ins>
            <w:ins w:id="327" w:author="Luminant 111324" w:date="2024-11-13T18:25:00Z">
              <w:r w:rsidR="0064163E">
                <w:rPr>
                  <w:rFonts w:eastAsia="SimSun"/>
                  <w:szCs w:val="20"/>
                </w:rPr>
                <w:t xml:space="preserve"> </w:t>
              </w:r>
              <w:r w:rsidR="0064163E">
                <w:t>* the Fuel Index Price (FIP) at 0 MW and an ending point of $0/MW per hour at the MW value equal to 110% of the Ancillary Service Plan for DRRS for a given Operating Hour</w:t>
              </w:r>
            </w:ins>
            <w:ins w:id="328" w:author="ERCOT" w:date="2024-02-28T09:26:00Z">
              <w:r w:rsidRPr="00865B19">
                <w:rPr>
                  <w:rFonts w:eastAsia="SimSun"/>
                  <w:szCs w:val="20"/>
                </w:rPr>
                <w:t>.</w:t>
              </w:r>
            </w:ins>
            <w:ins w:id="329" w:author="ERCOT" w:date="2024-02-28T09:25:00Z">
              <w:r w:rsidRPr="00865B19">
                <w:rPr>
                  <w:rFonts w:eastAsia="SimSun"/>
                  <w:szCs w:val="20"/>
                </w:rPr>
                <w:t xml:space="preserve"> </w:t>
              </w:r>
            </w:ins>
          </w:p>
          <w:p w14:paraId="6E68D054" w14:textId="77777777" w:rsidR="00865B19" w:rsidRPr="00865B19" w:rsidRDefault="00865B19" w:rsidP="00865B19">
            <w:pPr>
              <w:spacing w:after="240"/>
              <w:ind w:left="720" w:hanging="720"/>
              <w:rPr>
                <w:rFonts w:eastAsia="SimSun"/>
                <w:szCs w:val="20"/>
              </w:rPr>
            </w:pPr>
            <w:r w:rsidRPr="00865B19">
              <w:rPr>
                <w:rFonts w:eastAsia="SimSun"/>
                <w:szCs w:val="20"/>
              </w:rPr>
              <w:t>(</w:t>
            </w:r>
            <w:ins w:id="330" w:author="ERCOT" w:date="2024-02-12T15:55:00Z">
              <w:r w:rsidRPr="00865B19">
                <w:rPr>
                  <w:rFonts w:eastAsia="SimSun"/>
                  <w:szCs w:val="20"/>
                </w:rPr>
                <w:t>9</w:t>
              </w:r>
            </w:ins>
            <w:del w:id="331" w:author="ERCOT" w:date="2024-02-12T15:55:00Z">
              <w:r w:rsidRPr="00865B19">
                <w:rPr>
                  <w:rFonts w:eastAsia="SimSun"/>
                  <w:szCs w:val="20"/>
                </w:rPr>
                <w:delText>8</w:delText>
              </w:r>
            </w:del>
            <w:r w:rsidRPr="00865B19">
              <w:rPr>
                <w:rFonts w:eastAsia="SimSun"/>
                <w:szCs w:val="20"/>
              </w:rPr>
              <w:t>)</w:t>
            </w:r>
            <w:r w:rsidRPr="00865B19">
              <w:rPr>
                <w:rFonts w:eastAsia="SimSun"/>
                <w:szCs w:val="20"/>
              </w:rPr>
              <w:tab/>
              <w:t xml:space="preserve">Should the PNM exceed the PNM threshold per MW-year, as described in Protocol Section 4.4.11.1, Scarcity Pricing Mechanism, the AORDC used in determining the individual ASDCs will be adjusted to reflect the updated value of VOLL for the </w:t>
            </w:r>
            <w:r w:rsidRPr="00865B19">
              <w:rPr>
                <w:rFonts w:eastAsia="SimSun"/>
                <w:szCs w:val="20"/>
              </w:rPr>
              <w:lastRenderedPageBreak/>
              <w:t>remainder of the annual Resource adequacy cycle. The AORDC will be reset to use the HCAP for DAM at the start of the next calendar year.</w:t>
            </w:r>
          </w:p>
        </w:tc>
      </w:tr>
    </w:tbl>
    <w:p w14:paraId="7E125AF0" w14:textId="77777777" w:rsidR="00865B19" w:rsidRPr="00865B19" w:rsidRDefault="00865B19" w:rsidP="00865B19">
      <w:pPr>
        <w:keepNext/>
        <w:tabs>
          <w:tab w:val="left" w:pos="1080"/>
        </w:tabs>
        <w:spacing w:before="480" w:after="240"/>
        <w:ind w:left="1080" w:hanging="1080"/>
        <w:outlineLvl w:val="2"/>
        <w:rPr>
          <w:rFonts w:eastAsia="SimSun"/>
          <w:b/>
          <w:bCs/>
          <w:i/>
          <w:szCs w:val="20"/>
        </w:rPr>
      </w:pPr>
      <w:bookmarkStart w:id="332" w:name="_Toc135990687"/>
      <w:bookmarkStart w:id="333" w:name="_Toc135990688"/>
      <w:bookmarkStart w:id="334" w:name="_Toc135990697"/>
      <w:bookmarkStart w:id="335" w:name="_Hlk135899194"/>
      <w:r w:rsidRPr="00865B19">
        <w:rPr>
          <w:rFonts w:eastAsia="SimSun"/>
          <w:b/>
          <w:bCs/>
          <w:i/>
          <w:szCs w:val="20"/>
        </w:rPr>
        <w:lastRenderedPageBreak/>
        <w:t>4.5.1</w:t>
      </w:r>
      <w:r w:rsidRPr="00865B19">
        <w:rPr>
          <w:rFonts w:eastAsia="SimSun"/>
          <w:b/>
          <w:bCs/>
          <w:i/>
          <w:szCs w:val="20"/>
        </w:rPr>
        <w:tab/>
        <w:t>DAM Clearing Process</w:t>
      </w:r>
    </w:p>
    <w:p w14:paraId="21379D54"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65B19">
        <w:rPr>
          <w:rFonts w:eastAsia="SimSun"/>
          <w:szCs w:val="20"/>
        </w:rPr>
        <w:t>ERCOT website</w:t>
      </w:r>
      <w:r w:rsidRPr="00865B19">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D9B67F8"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7DF087BB"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The purpose of the DAM is to economically and simultaneously clear offers and bids described in Section 4.4, Inputs into DAM and Other Trades.</w:t>
      </w:r>
    </w:p>
    <w:p w14:paraId="0F940DD8" w14:textId="77777777" w:rsidR="00865B19" w:rsidRPr="00865B19" w:rsidRDefault="00865B19" w:rsidP="00865B19">
      <w:pPr>
        <w:spacing w:after="240"/>
        <w:ind w:left="720" w:hanging="720"/>
        <w:rPr>
          <w:rFonts w:eastAsia="SimSun" w:cs="Arial"/>
          <w:iCs/>
          <w:szCs w:val="20"/>
        </w:rPr>
      </w:pPr>
      <w:r w:rsidRPr="00865B19">
        <w:rPr>
          <w:rFonts w:eastAsia="SimSun"/>
          <w:iCs/>
          <w:szCs w:val="20"/>
        </w:rPr>
        <w:t>(4)</w:t>
      </w:r>
      <w:r w:rsidRPr="00865B19">
        <w:rPr>
          <w:rFonts w:eastAsia="SimSun"/>
          <w:iCs/>
          <w:szCs w:val="20"/>
        </w:rPr>
        <w:tab/>
        <w:t xml:space="preserve">The DAM uses a multi-hour mixed integer programming algorithm </w:t>
      </w:r>
      <w:r w:rsidRPr="00865B19">
        <w:rPr>
          <w:rFonts w:eastAsia="SimSun" w:cs="Arial"/>
          <w:iCs/>
          <w:szCs w:val="20"/>
        </w:rPr>
        <w:t xml:space="preserve">to maximize bid-based revenues minus the offer-based costs over the Operating Day, subject to security and other constraints, and ERCOT Ancillary Service procurement requirements.  </w:t>
      </w:r>
    </w:p>
    <w:p w14:paraId="3DE3C327" w14:textId="77777777" w:rsidR="00865B19" w:rsidRPr="00865B19" w:rsidRDefault="00865B19" w:rsidP="00865B19">
      <w:pPr>
        <w:spacing w:after="240"/>
        <w:ind w:left="1440" w:hanging="720"/>
        <w:rPr>
          <w:rFonts w:eastAsia="SimSun" w:cs="Arial"/>
          <w:szCs w:val="20"/>
        </w:rPr>
      </w:pPr>
      <w:r w:rsidRPr="00865B19">
        <w:rPr>
          <w:rFonts w:eastAsia="SimSun" w:cs="Arial"/>
          <w:szCs w:val="20"/>
        </w:rPr>
        <w:t>(a)</w:t>
      </w:r>
      <w:r w:rsidRPr="00865B19">
        <w:rPr>
          <w:rFonts w:eastAsia="SimSun" w:cs="Arial"/>
          <w:szCs w:val="20"/>
        </w:rPr>
        <w:tab/>
        <w:t xml:space="preserve">The bid-based </w:t>
      </w:r>
      <w:r w:rsidRPr="00865B19">
        <w:rPr>
          <w:rFonts w:eastAsia="SimSun"/>
          <w:szCs w:val="20"/>
        </w:rPr>
        <w:t>revenues</w:t>
      </w:r>
      <w:r w:rsidRPr="00865B19">
        <w:rPr>
          <w:rFonts w:eastAsia="SimSun" w:cs="Arial"/>
          <w:szCs w:val="20"/>
        </w:rPr>
        <w:t xml:space="preserve"> include revenues from DAM Energy Bids and </w:t>
      </w:r>
      <w:r w:rsidRPr="00865B19">
        <w:rPr>
          <w:rFonts w:eastAsia="SimSun"/>
          <w:szCs w:val="20"/>
        </w:rPr>
        <w:t>Point-to-Point</w:t>
      </w:r>
      <w:r w:rsidRPr="00865B19">
        <w:rPr>
          <w:rFonts w:eastAsia="SimSun" w:cs="Arial"/>
          <w:szCs w:val="20"/>
        </w:rPr>
        <w:t xml:space="preserve"> (PTP) Obligation bids. </w:t>
      </w:r>
    </w:p>
    <w:p w14:paraId="65C28509"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The offer-based costs include costs from the Startup Offer, Minimum Energy Offer, and Energy Offer Curve of any Resource that submitted a Three-Part Supply Offer, DAM Energy-Only Offers and Ancillary Service Offers.  </w:t>
      </w:r>
    </w:p>
    <w:p w14:paraId="72768A40"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 xml:space="preserve">Security constraints specified to prevent DAM solutions that would overload the elements of the ERCOT Transmission Grid include the following: </w:t>
      </w:r>
    </w:p>
    <w:p w14:paraId="48A2AD3D"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3DCDDE5"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Thermal constraints – protect Transmission Facilities against thermal overload.</w:t>
      </w:r>
    </w:p>
    <w:p w14:paraId="6B3960C6"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Generic constraints – protect the ERCOT Transmission Grid against transient instability, dynamic stability or voltage collapse.</w:t>
      </w:r>
    </w:p>
    <w:p w14:paraId="134269D1" w14:textId="77777777" w:rsidR="00865B19" w:rsidRPr="00865B19" w:rsidRDefault="00865B19" w:rsidP="00865B19">
      <w:pPr>
        <w:spacing w:after="240"/>
        <w:ind w:left="2880" w:hanging="720"/>
        <w:rPr>
          <w:rFonts w:eastAsia="SimSun"/>
          <w:szCs w:val="20"/>
        </w:rPr>
      </w:pPr>
      <w:r w:rsidRPr="00865B19">
        <w:rPr>
          <w:rFonts w:eastAsia="SimSun"/>
          <w:szCs w:val="20"/>
        </w:rPr>
        <w:lastRenderedPageBreak/>
        <w:t>(C)</w:t>
      </w:r>
      <w:r w:rsidRPr="00865B19">
        <w:rPr>
          <w:rFonts w:eastAsia="SimSun"/>
          <w:szCs w:val="20"/>
        </w:rPr>
        <w:tab/>
        <w:t xml:space="preserve">Power flow constraints – the energy balance at required Electrical Buses in the ERCOT Transmission Grid must be maintained.  </w:t>
      </w:r>
    </w:p>
    <w:p w14:paraId="75E24154"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Resource constraints – the physical and security limits on Resources that submit Three-Part Supply Offers:</w:t>
      </w:r>
    </w:p>
    <w:p w14:paraId="03F11B85"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 xml:space="preserve">Resource output constraints – the Low Sustained Limit (LSL) and High Sustained Limit (HSL) of each Resource; and </w:t>
      </w:r>
    </w:p>
    <w:p w14:paraId="53B97549"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Resource operational constraints – includes minimum run time, minimum down time, and configuration constraints.</w:t>
      </w:r>
    </w:p>
    <w:p w14:paraId="0CD565A9"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 xml:space="preserve">Other constraints – </w:t>
      </w:r>
    </w:p>
    <w:p w14:paraId="71A9CCB3"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A1ED3BC"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2BAD8B92" w14:textId="77777777" w:rsidR="00865B19" w:rsidRPr="00865B19" w:rsidRDefault="00865B19" w:rsidP="00865B19">
      <w:pPr>
        <w:spacing w:after="240"/>
        <w:ind w:left="2880" w:hanging="720"/>
        <w:rPr>
          <w:rFonts w:eastAsia="SimSun"/>
          <w:szCs w:val="20"/>
        </w:rPr>
      </w:pPr>
      <w:r w:rsidRPr="00865B19">
        <w:rPr>
          <w:rFonts w:eastAsia="SimSun"/>
          <w:szCs w:val="20"/>
        </w:rPr>
        <w:t>(C)</w:t>
      </w:r>
      <w:r w:rsidRPr="00865B19">
        <w:rPr>
          <w:rFonts w:eastAsia="SimSun"/>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3BD02353" w14:textId="77777777" w:rsidR="00865B19" w:rsidRPr="00865B19" w:rsidRDefault="00865B19" w:rsidP="00865B19">
      <w:pPr>
        <w:spacing w:after="240"/>
        <w:ind w:left="2880" w:hanging="720"/>
        <w:rPr>
          <w:rFonts w:eastAsia="SimSun"/>
          <w:szCs w:val="20"/>
        </w:rPr>
      </w:pPr>
      <w:r w:rsidRPr="00865B19">
        <w:rPr>
          <w:rFonts w:eastAsia="SimSun"/>
          <w:szCs w:val="20"/>
        </w:rPr>
        <w:t>(D)</w:t>
      </w:r>
      <w:r w:rsidRPr="00865B19">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AE80556" w14:textId="77777777" w:rsidR="00865B19" w:rsidRPr="00865B19" w:rsidRDefault="00865B19" w:rsidP="00865B19">
      <w:pPr>
        <w:spacing w:after="240"/>
        <w:ind w:left="2880" w:hanging="720"/>
        <w:rPr>
          <w:rFonts w:eastAsia="SimSun"/>
          <w:szCs w:val="20"/>
        </w:rPr>
      </w:pPr>
      <w:r w:rsidRPr="00865B19">
        <w:rPr>
          <w:rFonts w:eastAsia="SimSun"/>
          <w:szCs w:val="20"/>
        </w:rPr>
        <w:t>(E)</w:t>
      </w:r>
      <w:r w:rsidRPr="00865B19">
        <w:rPr>
          <w:rFonts w:eastAsia="SimSun"/>
          <w:szCs w:val="20"/>
        </w:rPr>
        <w:tab/>
        <w:t xml:space="preserve">Combined Cycle Generation Resources – The DAM may commit a Combined Cycle Generation Resource in </w:t>
      </w:r>
      <w:proofErr w:type="gramStart"/>
      <w:r w:rsidRPr="00865B19">
        <w:rPr>
          <w:rFonts w:eastAsia="SimSun"/>
          <w:szCs w:val="20"/>
        </w:rPr>
        <w:t>a time period</w:t>
      </w:r>
      <w:proofErr w:type="gramEnd"/>
      <w:r w:rsidRPr="00865B19">
        <w:rPr>
          <w:rFonts w:eastAsia="SimSun"/>
          <w:szCs w:val="20"/>
        </w:rPr>
        <w:t xml:space="preserve"> that includes the last hour of the Operating Day only if that Combined </w:t>
      </w:r>
      <w:r w:rsidRPr="00865B19">
        <w:rPr>
          <w:rFonts w:eastAsia="SimSun"/>
          <w:szCs w:val="20"/>
        </w:rPr>
        <w:lastRenderedPageBreak/>
        <w:t>Cycle Generation Resource can transition to a shutdown condition in the DAM Operating Day.</w:t>
      </w:r>
    </w:p>
    <w:p w14:paraId="72219A71"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w:t>
      </w:r>
      <w:bookmarkStart w:id="336"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B935A5F" w14:textId="77777777" w:rsidTr="00C812E5">
        <w:trPr>
          <w:trHeight w:val="386"/>
        </w:trPr>
        <w:tc>
          <w:tcPr>
            <w:tcW w:w="9350" w:type="dxa"/>
            <w:shd w:val="pct12" w:color="auto" w:fill="auto"/>
          </w:tcPr>
          <w:bookmarkEnd w:id="336"/>
          <w:p w14:paraId="0E2ED7F7" w14:textId="77777777" w:rsidR="00865B19" w:rsidRPr="00865B19" w:rsidRDefault="00865B19" w:rsidP="00865B19">
            <w:pPr>
              <w:spacing w:before="120" w:after="240"/>
              <w:rPr>
                <w:rFonts w:eastAsia="SimSun"/>
                <w:b/>
                <w:i/>
                <w:iCs/>
              </w:rPr>
            </w:pPr>
            <w:r w:rsidRPr="00865B19">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361FDC66" w14:textId="77777777" w:rsidR="00865B19" w:rsidRPr="00865B19" w:rsidRDefault="00865B19" w:rsidP="00865B19">
            <w:pPr>
              <w:spacing w:after="240"/>
              <w:ind w:left="720" w:hanging="720"/>
              <w:rPr>
                <w:rFonts w:eastAsia="SimSun" w:cs="Arial"/>
                <w:iCs/>
                <w:szCs w:val="20"/>
              </w:rPr>
            </w:pPr>
            <w:r w:rsidRPr="00865B19">
              <w:rPr>
                <w:rFonts w:eastAsia="SimSun"/>
                <w:iCs/>
                <w:szCs w:val="20"/>
              </w:rPr>
              <w:t>(4)</w:t>
            </w:r>
            <w:r w:rsidRPr="00865B19">
              <w:rPr>
                <w:rFonts w:eastAsia="SimSun"/>
                <w:iCs/>
                <w:szCs w:val="20"/>
              </w:rPr>
              <w:tab/>
              <w:t xml:space="preserve">The DAM uses a multi-hour mixed integer programming algorithm </w:t>
            </w:r>
            <w:r w:rsidRPr="00865B19">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7F56FB55" w14:textId="77777777" w:rsidR="00865B19" w:rsidRPr="00865B19" w:rsidRDefault="00865B19" w:rsidP="00865B19">
            <w:pPr>
              <w:spacing w:after="240"/>
              <w:ind w:left="1440" w:hanging="720"/>
              <w:rPr>
                <w:rFonts w:eastAsia="SimSun" w:cs="Arial"/>
                <w:szCs w:val="20"/>
              </w:rPr>
            </w:pPr>
            <w:r w:rsidRPr="00865B19">
              <w:rPr>
                <w:rFonts w:eastAsia="SimSun" w:cs="Arial"/>
                <w:szCs w:val="20"/>
              </w:rPr>
              <w:t>(a)</w:t>
            </w:r>
            <w:r w:rsidRPr="00865B19">
              <w:rPr>
                <w:rFonts w:eastAsia="SimSun" w:cs="Arial"/>
                <w:szCs w:val="20"/>
              </w:rPr>
              <w:tab/>
              <w:t xml:space="preserve">The bid-based revenues include revenues from ASDCs, DAM Energy Bids, bid portions of Energy Bid/Offer Curves, and </w:t>
            </w:r>
            <w:r w:rsidRPr="00865B19">
              <w:rPr>
                <w:rFonts w:eastAsia="SimSun"/>
                <w:szCs w:val="20"/>
              </w:rPr>
              <w:t>Point-to-Point</w:t>
            </w:r>
            <w:r w:rsidRPr="00865B19">
              <w:rPr>
                <w:rFonts w:eastAsia="SimSun" w:cs="Arial"/>
                <w:szCs w:val="20"/>
              </w:rPr>
              <w:t xml:space="preserve"> (PTP) </w:t>
            </w:r>
            <w:r w:rsidRPr="00865B19">
              <w:rPr>
                <w:rFonts w:eastAsia="SimSun"/>
                <w:szCs w:val="20"/>
              </w:rPr>
              <w:t>Obligation</w:t>
            </w:r>
            <w:r w:rsidRPr="00865B19">
              <w:rPr>
                <w:rFonts w:eastAsia="SimSun" w:cs="Arial"/>
                <w:szCs w:val="20"/>
              </w:rPr>
              <w:t xml:space="preserve"> bids. </w:t>
            </w:r>
          </w:p>
          <w:p w14:paraId="46F4FA9E"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The offer-based costs include costs from the Startup Offer, Minimum Energy Offer, and Energy Offer Curve of any Resource that submitted a Three-Part Supply Offer, DAM Energy-Only Offers, </w:t>
            </w:r>
            <w:r w:rsidRPr="00865B19">
              <w:rPr>
                <w:rFonts w:eastAsia="SimSun" w:cs="Arial"/>
                <w:szCs w:val="20"/>
              </w:rPr>
              <w:t xml:space="preserve">offer portions of Energy Bid/Offer Curves, </w:t>
            </w:r>
            <w:r w:rsidRPr="00865B19">
              <w:rPr>
                <w:rFonts w:eastAsia="SimSun"/>
                <w:szCs w:val="20"/>
              </w:rPr>
              <w:t xml:space="preserve">Ancillary Service Only Offers, and Ancillary Service Offers.  </w:t>
            </w:r>
          </w:p>
          <w:p w14:paraId="3F3F5A49"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 xml:space="preserve">Security constraints specified to prevent DAM solutions that would overload the elements of the ERCOT Transmission Grid include the following: </w:t>
            </w:r>
          </w:p>
          <w:p w14:paraId="7C778905"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0D0713E"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Thermal constraints – protect Transmission Facilities against thermal overload.</w:t>
            </w:r>
          </w:p>
          <w:p w14:paraId="279504B5"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Generic constraints – protect the ERCOT Transmission Grid against transient instability, dynamic stability or voltage collapse.</w:t>
            </w:r>
          </w:p>
          <w:p w14:paraId="1AE25B8A" w14:textId="77777777" w:rsidR="00865B19" w:rsidRPr="00865B19" w:rsidRDefault="00865B19" w:rsidP="00865B19">
            <w:pPr>
              <w:spacing w:after="240"/>
              <w:ind w:left="2880" w:hanging="720"/>
              <w:rPr>
                <w:rFonts w:eastAsia="SimSun"/>
                <w:szCs w:val="20"/>
              </w:rPr>
            </w:pPr>
            <w:r w:rsidRPr="00865B19">
              <w:rPr>
                <w:rFonts w:eastAsia="SimSun"/>
                <w:szCs w:val="20"/>
              </w:rPr>
              <w:t>(C)</w:t>
            </w:r>
            <w:r w:rsidRPr="00865B19">
              <w:rPr>
                <w:rFonts w:eastAsia="SimSun"/>
                <w:szCs w:val="20"/>
              </w:rPr>
              <w:tab/>
              <w:t xml:space="preserve">Power flow constraints – the energy balance at required Electrical Buses in the ERCOT Transmission Grid must be maintained.  </w:t>
            </w:r>
          </w:p>
          <w:p w14:paraId="78DE710E" w14:textId="77777777" w:rsidR="00865B19" w:rsidRPr="00865B19" w:rsidRDefault="00865B19" w:rsidP="00865B19">
            <w:pPr>
              <w:spacing w:after="240"/>
              <w:ind w:left="2160" w:hanging="720"/>
              <w:rPr>
                <w:rFonts w:eastAsia="SimSun"/>
                <w:szCs w:val="20"/>
              </w:rPr>
            </w:pPr>
            <w:r w:rsidRPr="00865B19">
              <w:rPr>
                <w:rFonts w:eastAsia="SimSun"/>
                <w:szCs w:val="20"/>
              </w:rPr>
              <w:lastRenderedPageBreak/>
              <w:t>(ii)</w:t>
            </w:r>
            <w:r w:rsidRPr="00865B19">
              <w:rPr>
                <w:rFonts w:eastAsia="SimSun"/>
                <w:szCs w:val="20"/>
              </w:rPr>
              <w:tab/>
              <w:t>Resource constraints – the physical and security limits on Resources that submit Three-Part Supply Offers or Energy Bid/Offer Curves:</w:t>
            </w:r>
          </w:p>
          <w:p w14:paraId="08A42192"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 xml:space="preserve">Resource output constraints – the Low Sustained Limit (LSL) and High Sustained Limit (HSL) of each Resource; and </w:t>
            </w:r>
          </w:p>
          <w:p w14:paraId="1BA89EB4"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Resource operational constraints – includes minimum run time, minimum down time, and configuration constraints.</w:t>
            </w:r>
          </w:p>
          <w:p w14:paraId="2EDD2FDD"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 xml:space="preserve">Other constraints – </w:t>
            </w:r>
          </w:p>
          <w:p w14:paraId="76820E45" w14:textId="77777777" w:rsidR="00865B19" w:rsidRPr="00865B19" w:rsidRDefault="00865B19" w:rsidP="00865B19">
            <w:pPr>
              <w:spacing w:after="240"/>
              <w:ind w:left="2880" w:hanging="720"/>
              <w:rPr>
                <w:rFonts w:eastAsia="SimSun"/>
                <w:szCs w:val="20"/>
              </w:rPr>
            </w:pPr>
            <w:r w:rsidRPr="00865B19">
              <w:rPr>
                <w:rFonts w:eastAsia="SimSun"/>
                <w:szCs w:val="20"/>
              </w:rPr>
              <w:t>(A)</w:t>
            </w:r>
            <w:r w:rsidRPr="00865B19">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66A56DD" w14:textId="77777777" w:rsidR="00865B19" w:rsidRPr="00865B19" w:rsidRDefault="00865B19" w:rsidP="00865B19">
            <w:pPr>
              <w:spacing w:after="240"/>
              <w:ind w:left="2880" w:hanging="720"/>
              <w:rPr>
                <w:rFonts w:eastAsia="SimSun"/>
                <w:szCs w:val="20"/>
              </w:rPr>
            </w:pPr>
            <w:r w:rsidRPr="00865B19">
              <w:rPr>
                <w:rFonts w:eastAsia="SimSun"/>
                <w:szCs w:val="20"/>
              </w:rPr>
              <w:t>(B)</w:t>
            </w:r>
            <w:r w:rsidRPr="00865B19">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68934868" w14:textId="77777777" w:rsidR="00865B19" w:rsidRPr="00865B19" w:rsidRDefault="00865B19" w:rsidP="00865B19">
            <w:pPr>
              <w:spacing w:after="240"/>
              <w:ind w:left="2880" w:hanging="720"/>
              <w:rPr>
                <w:rFonts w:eastAsia="SimSun"/>
                <w:szCs w:val="20"/>
              </w:rPr>
            </w:pPr>
            <w:r w:rsidRPr="00865B19">
              <w:rPr>
                <w:rFonts w:eastAsia="SimSun"/>
                <w:szCs w:val="20"/>
              </w:rPr>
              <w:t>(C)</w:t>
            </w:r>
            <w:r w:rsidRPr="00865B19">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754D9BD0" w14:textId="77777777" w:rsidR="00865B19" w:rsidRPr="00865B19" w:rsidRDefault="00865B19" w:rsidP="00865B19">
            <w:pPr>
              <w:spacing w:after="240"/>
              <w:ind w:left="2880" w:hanging="720"/>
              <w:rPr>
                <w:rFonts w:eastAsia="SimSun"/>
                <w:szCs w:val="20"/>
              </w:rPr>
            </w:pPr>
            <w:r w:rsidRPr="00865B19">
              <w:rPr>
                <w:rFonts w:eastAsia="SimSun"/>
                <w:szCs w:val="20"/>
              </w:rPr>
              <w:t>(D)</w:t>
            </w:r>
            <w:r w:rsidRPr="00865B19">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D5F7931" w14:textId="77777777" w:rsidR="00865B19" w:rsidRPr="00865B19" w:rsidRDefault="00865B19" w:rsidP="00865B19">
            <w:pPr>
              <w:spacing w:after="240"/>
              <w:ind w:left="2880" w:hanging="720"/>
              <w:rPr>
                <w:rFonts w:eastAsia="SimSun"/>
                <w:szCs w:val="20"/>
              </w:rPr>
            </w:pPr>
            <w:r w:rsidRPr="00865B19">
              <w:rPr>
                <w:rFonts w:eastAsia="SimSun"/>
                <w:szCs w:val="20"/>
              </w:rPr>
              <w:t>(E)</w:t>
            </w:r>
            <w:r w:rsidRPr="00865B19">
              <w:rPr>
                <w:rFonts w:eastAsia="SimSun"/>
                <w:szCs w:val="20"/>
              </w:rPr>
              <w:tab/>
              <w:t xml:space="preserve">Combined Cycle Generation Resources – The DAM may commit a Combined Cycle Generation Resource in </w:t>
            </w:r>
            <w:proofErr w:type="gramStart"/>
            <w:r w:rsidRPr="00865B19">
              <w:rPr>
                <w:rFonts w:eastAsia="SimSun"/>
                <w:szCs w:val="20"/>
              </w:rPr>
              <w:t>a time period</w:t>
            </w:r>
            <w:proofErr w:type="gramEnd"/>
            <w:r w:rsidRPr="00865B19">
              <w:rPr>
                <w:rFonts w:eastAsia="SimSun"/>
                <w:szCs w:val="20"/>
              </w:rPr>
              <w:t xml:space="preserve"> that includes the last hour of the Operating Day only if that </w:t>
            </w:r>
            <w:r w:rsidRPr="00865B19">
              <w:rPr>
                <w:rFonts w:eastAsia="SimSun"/>
                <w:szCs w:val="20"/>
              </w:rPr>
              <w:lastRenderedPageBreak/>
              <w:t>Combined Cycle Generation Resource can transition to a shutdown condition in the DAM Operating Day.</w:t>
            </w:r>
          </w:p>
          <w:p w14:paraId="12B925BE" w14:textId="77777777" w:rsidR="00865B19" w:rsidRPr="00865B19" w:rsidRDefault="00865B19" w:rsidP="00865B19">
            <w:pPr>
              <w:spacing w:after="240"/>
              <w:ind w:left="2880" w:hanging="720"/>
              <w:rPr>
                <w:rFonts w:eastAsia="SimSun"/>
                <w:szCs w:val="20"/>
              </w:rPr>
            </w:pPr>
            <w:r w:rsidRPr="00865B19">
              <w:rPr>
                <w:rFonts w:eastAsia="SimSun"/>
                <w:szCs w:val="20"/>
              </w:rPr>
              <w:t>(F)</w:t>
            </w:r>
            <w:r w:rsidRPr="00865B19">
              <w:rPr>
                <w:rFonts w:eastAsia="SimSun"/>
                <w:szCs w:val="20"/>
              </w:rPr>
              <w:tab/>
              <w:t xml:space="preserve">Energy Storage Resources (ESRs) – The energy cleared for an ESR may be negative, indicating purchase of energy, or positive, indicating sale of energy. </w:t>
            </w:r>
          </w:p>
          <w:p w14:paraId="63E9B4CD" w14:textId="77777777" w:rsidR="00865B19" w:rsidRPr="00865B19" w:rsidRDefault="00865B19" w:rsidP="00865B19">
            <w:pPr>
              <w:spacing w:after="240"/>
              <w:ind w:left="1440" w:hanging="720"/>
              <w:rPr>
                <w:ins w:id="337" w:author="ERCOT" w:date="2024-05-10T09:52:00Z"/>
                <w:rFonts w:eastAsia="SimSun"/>
                <w:szCs w:val="20"/>
              </w:rPr>
            </w:pPr>
            <w:r w:rsidRPr="00865B19">
              <w:rPr>
                <w:rFonts w:eastAsia="SimSun"/>
                <w:szCs w:val="20"/>
              </w:rPr>
              <w:t>(d)</w:t>
            </w:r>
            <w:r w:rsidRPr="00865B19">
              <w:rPr>
                <w:rFonts w:eastAsia="SimSun"/>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865B19">
              <w:rPr>
                <w:rFonts w:eastAsia="SimSun"/>
                <w:szCs w:val="20"/>
              </w:rPr>
              <w:t>as long as</w:t>
            </w:r>
            <w:proofErr w:type="gramEnd"/>
            <w:r w:rsidRPr="00865B19">
              <w:rPr>
                <w:rFonts w:eastAsia="SimSun"/>
                <w:szCs w:val="20"/>
              </w:rPr>
              <w:t xml:space="preserve"> the costs do not exceed the ASDC value.  ERCOT may not buy more of one Ancillary Service in place of the quantity of a different service.</w:t>
            </w:r>
          </w:p>
          <w:p w14:paraId="17CA00F4" w14:textId="77777777" w:rsidR="00865B19" w:rsidRPr="00865B19" w:rsidRDefault="00865B19" w:rsidP="00865B19">
            <w:pPr>
              <w:spacing w:after="240"/>
              <w:ind w:left="1440" w:hanging="720"/>
              <w:rPr>
                <w:rFonts w:eastAsia="SimSun"/>
                <w:szCs w:val="20"/>
              </w:rPr>
            </w:pPr>
            <w:ins w:id="338" w:author="ERCOT" w:date="2024-05-10T09:52:00Z">
              <w:r w:rsidRPr="00865B19">
                <w:rPr>
                  <w:rFonts w:eastAsia="SimSun"/>
                  <w:szCs w:val="20"/>
                </w:rPr>
                <w:t>(e)</w:t>
              </w:r>
              <w:r w:rsidRPr="00865B19">
                <w:rPr>
                  <w:rFonts w:eastAsia="SimSun"/>
                  <w:szCs w:val="20"/>
                </w:rPr>
                <w:tab/>
                <w:t>A DRRS Offer submitted with other Ancillary Service Offers or an Energy Offer Curve for a Resource may clear in a manner inconsistent with expected individual Resource revenue.</w:t>
              </w:r>
            </w:ins>
          </w:p>
        </w:tc>
      </w:tr>
    </w:tbl>
    <w:p w14:paraId="1EFEBE2A"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(5)</w:t>
      </w:r>
      <w:r w:rsidRPr="00865B19">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750D9C9" w14:textId="77777777" w:rsidTr="00C812E5">
        <w:trPr>
          <w:trHeight w:val="386"/>
        </w:trPr>
        <w:tc>
          <w:tcPr>
            <w:tcW w:w="9350" w:type="dxa"/>
            <w:shd w:val="pct12" w:color="auto" w:fill="auto"/>
          </w:tcPr>
          <w:p w14:paraId="2DD207F5" w14:textId="77777777" w:rsidR="00865B19" w:rsidRPr="00865B19" w:rsidRDefault="00865B19" w:rsidP="00865B19">
            <w:pPr>
              <w:spacing w:before="120" w:after="240"/>
              <w:rPr>
                <w:rFonts w:eastAsia="SimSun"/>
                <w:b/>
                <w:i/>
                <w:iCs/>
              </w:rPr>
            </w:pPr>
            <w:r w:rsidRPr="00865B19">
              <w:rPr>
                <w:rFonts w:eastAsia="SimSun"/>
                <w:b/>
                <w:i/>
                <w:iCs/>
              </w:rPr>
              <w:t>[NPRR1004:  Replace paragraph (5) above with the following upon system implementation:]</w:t>
            </w:r>
          </w:p>
          <w:p w14:paraId="6D880C68"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3BFABFE"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(6)</w:t>
      </w:r>
      <w:r w:rsidRPr="00865B19">
        <w:rPr>
          <w:rFonts w:eastAsia="SimSun"/>
          <w:iCs/>
          <w:szCs w:val="20"/>
        </w:rPr>
        <w:tab/>
        <w:t xml:space="preserve">ERCOT shall allocate offers, bids, and source and sink of CRRs at a Hub using the distribution factors specified in the definition of that Hub in Section 3.5.2, Hub Definitions. </w:t>
      </w:r>
    </w:p>
    <w:p w14:paraId="3B35FD0D" w14:textId="77777777" w:rsidR="00865B19" w:rsidRPr="00865B19" w:rsidRDefault="00865B19" w:rsidP="00865B19">
      <w:pPr>
        <w:spacing w:after="240"/>
        <w:ind w:left="720" w:hanging="720"/>
        <w:rPr>
          <w:rFonts w:eastAsia="SimSun"/>
          <w:iCs/>
          <w:szCs w:val="20"/>
        </w:rPr>
      </w:pPr>
      <w:r w:rsidRPr="00865B19">
        <w:rPr>
          <w:rFonts w:eastAsia="SimSun"/>
          <w:iCs/>
          <w:szCs w:val="20"/>
        </w:rPr>
        <w:t>(7)</w:t>
      </w:r>
      <w:r w:rsidRPr="00865B19">
        <w:rPr>
          <w:rFonts w:eastAsia="SimSun"/>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2139A408" w14:textId="77777777" w:rsidR="00865B19" w:rsidRPr="00865B19" w:rsidRDefault="00865B19" w:rsidP="00865B19">
      <w:pPr>
        <w:spacing w:after="240"/>
        <w:ind w:left="720" w:hanging="720"/>
        <w:rPr>
          <w:rFonts w:eastAsia="SimSun"/>
          <w:iCs/>
          <w:szCs w:val="20"/>
        </w:rPr>
      </w:pPr>
      <w:r w:rsidRPr="00865B19">
        <w:rPr>
          <w:rFonts w:eastAsia="SimSun"/>
          <w:iCs/>
          <w:szCs w:val="20"/>
        </w:rPr>
        <w:t>(8)</w:t>
      </w:r>
      <w:r w:rsidRPr="00865B19">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B56853F"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Use an appropriate LMP predetermined by ERCOT as applicable to a specific Electrical Bus; or if not so specified</w:t>
      </w:r>
    </w:p>
    <w:p w14:paraId="0142A086"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Use the following rules in order:</w:t>
      </w:r>
    </w:p>
    <w:p w14:paraId="7414F7F6"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Use average LMP for Electrical Buses within the same station having the same voltage level as the de-energized Electrical Bus, if any exist.</w:t>
      </w:r>
    </w:p>
    <w:p w14:paraId="63799CEA"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 xml:space="preserve">Use average LMP for all Electrical Buses within the same </w:t>
      </w:r>
      <w:proofErr w:type="gramStart"/>
      <w:r w:rsidRPr="00865B19">
        <w:rPr>
          <w:rFonts w:eastAsia="SimSun"/>
          <w:szCs w:val="20"/>
        </w:rPr>
        <w:t>station, if</w:t>
      </w:r>
      <w:proofErr w:type="gramEnd"/>
      <w:r w:rsidRPr="00865B19">
        <w:rPr>
          <w:rFonts w:eastAsia="SimSun"/>
          <w:szCs w:val="20"/>
        </w:rPr>
        <w:t xml:space="preserve"> any exist.</w:t>
      </w:r>
    </w:p>
    <w:p w14:paraId="4B85AED3" w14:textId="77777777" w:rsidR="00865B19" w:rsidRPr="00865B19" w:rsidRDefault="00865B19" w:rsidP="00865B19">
      <w:pPr>
        <w:spacing w:after="240"/>
        <w:ind w:left="2160" w:hanging="720"/>
        <w:rPr>
          <w:rFonts w:eastAsia="SimSun"/>
          <w:iCs/>
          <w:szCs w:val="20"/>
        </w:rPr>
      </w:pPr>
      <w:r w:rsidRPr="00865B19">
        <w:rPr>
          <w:rFonts w:eastAsia="SimSun"/>
          <w:iCs/>
          <w:szCs w:val="20"/>
        </w:rPr>
        <w:t>(iii)</w:t>
      </w:r>
      <w:r w:rsidRPr="00865B19">
        <w:rPr>
          <w:rFonts w:eastAsia="SimSun"/>
          <w:iCs/>
          <w:szCs w:val="20"/>
        </w:rPr>
        <w:tab/>
        <w:t>Use System Lambda.</w:t>
      </w:r>
    </w:p>
    <w:p w14:paraId="6290AB1E" w14:textId="77777777" w:rsidR="00865B19" w:rsidRPr="00865B19" w:rsidRDefault="00865B19" w:rsidP="00865B19">
      <w:pPr>
        <w:spacing w:after="240"/>
        <w:ind w:left="720" w:hanging="720"/>
        <w:rPr>
          <w:rFonts w:eastAsia="SimSun"/>
          <w:iCs/>
          <w:szCs w:val="20"/>
        </w:rPr>
      </w:pPr>
      <w:r w:rsidRPr="00865B19">
        <w:rPr>
          <w:rFonts w:eastAsia="SimSun"/>
          <w:iCs/>
          <w:szCs w:val="20"/>
        </w:rPr>
        <w:t>(9)</w:t>
      </w:r>
      <w:r w:rsidRPr="00865B19">
        <w:rPr>
          <w:rFonts w:eastAsia="SimSun"/>
          <w:iCs/>
          <w:szCs w:val="20"/>
        </w:rPr>
        <w:tab/>
        <w:t xml:space="preserve">The Day-Ahead MCPC for each hour for each Ancillary Service is the Shadow Price for that Ancillary Service for the hour as determined by the DAM algorithm. </w:t>
      </w:r>
    </w:p>
    <w:p w14:paraId="63018F43" w14:textId="77777777" w:rsidR="00865B19" w:rsidRPr="00865B19" w:rsidRDefault="00865B19" w:rsidP="00865B19">
      <w:pPr>
        <w:spacing w:after="240"/>
        <w:ind w:left="720" w:hanging="720"/>
        <w:rPr>
          <w:rFonts w:eastAsia="SimSun"/>
          <w:iCs/>
        </w:rPr>
      </w:pPr>
      <w:r w:rsidRPr="00865B19">
        <w:rPr>
          <w:rFonts w:eastAsia="SimSun"/>
          <w:iCs/>
        </w:rPr>
        <w:t>(10)</w:t>
      </w:r>
      <w:r w:rsidRPr="00865B19">
        <w:rPr>
          <w:rFonts w:eastAsia="SimSu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865B19">
        <w:rPr>
          <w:rFonts w:eastAsia="SimSun"/>
        </w:rPr>
        <w:t>Methodology for Setting Maximum Shadow Prices for Network and Power Balance Constraints,</w:t>
      </w:r>
      <w:r w:rsidRPr="00865B19">
        <w:rPr>
          <w:rFonts w:eastAsia="SimSun"/>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70C2FAEF" w14:textId="77777777" w:rsidTr="00C812E5">
        <w:trPr>
          <w:trHeight w:val="386"/>
        </w:trPr>
        <w:tc>
          <w:tcPr>
            <w:tcW w:w="9350" w:type="dxa"/>
            <w:shd w:val="pct12" w:color="auto" w:fill="auto"/>
          </w:tcPr>
          <w:p w14:paraId="4DE1F6B9" w14:textId="77777777" w:rsidR="00865B19" w:rsidRPr="00865B19" w:rsidRDefault="00865B19" w:rsidP="00865B19">
            <w:pPr>
              <w:spacing w:before="120" w:after="240"/>
              <w:rPr>
                <w:rFonts w:eastAsia="SimSun"/>
              </w:rPr>
            </w:pPr>
            <w:r w:rsidRPr="00865B19">
              <w:rPr>
                <w:rFonts w:eastAsia="SimSun"/>
                <w:b/>
                <w:i/>
                <w:iCs/>
              </w:rPr>
              <w:t>[NPRR1080:  Delete paragraph (10) above upon system implementation of the Real-Time Co-Optimization (RTC) project for NPRR1008; or upon system implementation for NPRR1014; and renumber accordingly.]</w:t>
            </w:r>
          </w:p>
        </w:tc>
      </w:tr>
    </w:tbl>
    <w:p w14:paraId="032199F7"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(11)</w:t>
      </w:r>
      <w:r w:rsidRPr="00865B19">
        <w:rPr>
          <w:rFonts w:eastAsia="SimSun"/>
          <w:iCs/>
          <w:szCs w:val="20"/>
        </w:rPr>
        <w:tab/>
        <w:t xml:space="preserve">If the Day-Ahead MCPC cannot be calculated by ERCOT, the Day-Ahead MCPC for the </w:t>
      </w:r>
      <w:proofErr w:type="gramStart"/>
      <w:r w:rsidRPr="00865B19">
        <w:rPr>
          <w:rFonts w:eastAsia="SimSun"/>
          <w:iCs/>
          <w:szCs w:val="20"/>
        </w:rPr>
        <w:t>particular Ancillary</w:t>
      </w:r>
      <w:proofErr w:type="gramEnd"/>
      <w:r w:rsidRPr="00865B19">
        <w:rPr>
          <w:rFonts w:eastAsia="SimSun"/>
          <w:iCs/>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6906B58" w14:textId="77777777" w:rsidTr="00C812E5">
        <w:trPr>
          <w:trHeight w:val="386"/>
        </w:trPr>
        <w:tc>
          <w:tcPr>
            <w:tcW w:w="9350" w:type="dxa"/>
            <w:shd w:val="pct12" w:color="auto" w:fill="auto"/>
          </w:tcPr>
          <w:p w14:paraId="3B1C4504" w14:textId="77777777" w:rsidR="00865B19" w:rsidRPr="00865B19" w:rsidRDefault="00865B19" w:rsidP="00865B19">
            <w:pPr>
              <w:spacing w:before="120" w:after="240"/>
              <w:rPr>
                <w:rFonts w:eastAsia="SimSun"/>
              </w:rPr>
            </w:pPr>
            <w:r w:rsidRPr="00865B19">
              <w:rPr>
                <w:rFonts w:eastAsia="SimSun"/>
                <w:b/>
                <w:i/>
                <w:iCs/>
              </w:rPr>
              <w:lastRenderedPageBreak/>
              <w:t>[NPRR1008 and NPR1014:  Delete paragraph (11) above upon system implementation of the Real-Time Co-Optimization (RTC) project for NPRR1008; or upon system implementation for NPRR1014; and renumber accordingly.]</w:t>
            </w:r>
          </w:p>
        </w:tc>
      </w:tr>
    </w:tbl>
    <w:p w14:paraId="2D72E4FD"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(12)</w:t>
      </w:r>
      <w:r w:rsidRPr="00865B19">
        <w:rPr>
          <w:rFonts w:eastAsia="SimSun"/>
          <w:iCs/>
          <w:szCs w:val="20"/>
        </w:rPr>
        <w:tab/>
        <w:t>If the DASPPs cannot be calculated by ERCOT, all CRRs shall be settled based on Real-Time prices.  Settlements for all CRRs shall be reflected on the Real-Time Settlement Statement.</w:t>
      </w:r>
    </w:p>
    <w:p w14:paraId="2BC78578" w14:textId="77777777" w:rsidR="00865B19" w:rsidRPr="00865B19" w:rsidRDefault="00865B19" w:rsidP="00865B19">
      <w:pPr>
        <w:spacing w:after="240"/>
        <w:ind w:left="720" w:hanging="720"/>
        <w:rPr>
          <w:rFonts w:eastAsia="SimSun"/>
          <w:iCs/>
          <w:szCs w:val="20"/>
        </w:rPr>
      </w:pPr>
      <w:r w:rsidRPr="00865B19">
        <w:rPr>
          <w:rFonts w:eastAsia="SimSun"/>
          <w:iCs/>
          <w:szCs w:val="20"/>
        </w:rPr>
        <w:t>(13)</w:t>
      </w:r>
      <w:r w:rsidRPr="00865B19">
        <w:rPr>
          <w:rFonts w:eastAsia="SimSun"/>
          <w:iCs/>
          <w:szCs w:val="20"/>
        </w:rPr>
        <w:tab/>
        <w:t xml:space="preserve">Constraints can exist between the generator’s Resource Connectivity Node and the Resource </w:t>
      </w:r>
      <w:proofErr w:type="gramStart"/>
      <w:r w:rsidRPr="00865B19">
        <w:rPr>
          <w:rFonts w:eastAsia="SimSun"/>
          <w:iCs/>
          <w:szCs w:val="20"/>
        </w:rPr>
        <w:t>Node,</w:t>
      </w:r>
      <w:proofErr w:type="gramEnd"/>
      <w:r w:rsidRPr="00865B19">
        <w:rPr>
          <w:rFonts w:eastAsia="SimSun"/>
          <w:iCs/>
          <w:szCs w:val="20"/>
        </w:rPr>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E24C0E1" w14:textId="77777777" w:rsidTr="00C812E5">
        <w:trPr>
          <w:trHeight w:val="386"/>
        </w:trPr>
        <w:tc>
          <w:tcPr>
            <w:tcW w:w="9350" w:type="dxa"/>
            <w:shd w:val="pct12" w:color="auto" w:fill="auto"/>
          </w:tcPr>
          <w:p w14:paraId="205811FB" w14:textId="77777777" w:rsidR="00865B19" w:rsidRPr="00865B19" w:rsidRDefault="00865B19" w:rsidP="00865B19">
            <w:pPr>
              <w:spacing w:before="120" w:after="240"/>
              <w:rPr>
                <w:rFonts w:eastAsia="SimSun"/>
                <w:b/>
                <w:i/>
                <w:iCs/>
              </w:rPr>
            </w:pPr>
            <w:r w:rsidRPr="00865B19">
              <w:rPr>
                <w:rFonts w:eastAsia="SimSun"/>
                <w:b/>
                <w:i/>
                <w:iCs/>
              </w:rPr>
              <w:t>[NPRR1014:  Replace paragraph (13) above with the following upon system implementation:]</w:t>
            </w:r>
          </w:p>
          <w:p w14:paraId="6DB6854D" w14:textId="77777777" w:rsidR="00865B19" w:rsidRPr="00865B19" w:rsidRDefault="00865B19" w:rsidP="00865B19">
            <w:pPr>
              <w:spacing w:after="240"/>
              <w:ind w:left="720" w:hanging="720"/>
              <w:rPr>
                <w:rFonts w:eastAsia="SimSun"/>
                <w:iCs/>
                <w:szCs w:val="20"/>
              </w:rPr>
            </w:pPr>
            <w:r w:rsidRPr="00865B19">
              <w:rPr>
                <w:rFonts w:eastAsia="SimSun"/>
                <w:iCs/>
                <w:szCs w:val="20"/>
              </w:rPr>
              <w:t>(13)</w:t>
            </w:r>
            <w:r w:rsidRPr="00865B19">
              <w:rPr>
                <w:rFonts w:eastAsia="SimSun"/>
                <w:iCs/>
                <w:szCs w:val="20"/>
              </w:rPr>
              <w:tab/>
              <w:t xml:space="preserve">Constraints can exist between a Resource’s Resource Connectivity Node and its Resource </w:t>
            </w:r>
            <w:proofErr w:type="gramStart"/>
            <w:r w:rsidRPr="00865B19">
              <w:rPr>
                <w:rFonts w:eastAsia="SimSun"/>
                <w:iCs/>
                <w:szCs w:val="20"/>
              </w:rPr>
              <w:t>Node,</w:t>
            </w:r>
            <w:proofErr w:type="gramEnd"/>
            <w:r w:rsidRPr="00865B19">
              <w:rPr>
                <w:rFonts w:eastAsia="SimSun"/>
                <w:iCs/>
                <w:szCs w:val="20"/>
              </w:rPr>
              <w:t xml:space="preserve"> in which case the awarded quantity of energy may be inconsistent with the clearing price when the constraint between the Resource Connectivity Node and the Resource Node is binding.</w:t>
            </w:r>
          </w:p>
        </w:tc>
      </w:tr>
    </w:tbl>
    <w:p w14:paraId="33082C6A"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(14)</w:t>
      </w:r>
      <w:r w:rsidRPr="00865B19">
        <w:rPr>
          <w:rFonts w:eastAsia="SimSun"/>
          <w:iCs/>
          <w:szCs w:val="20"/>
        </w:rPr>
        <w:tab/>
        <w:t>PTP Obligation bids shall not be awarded where the DAM clearing price for the PTP Obligation is greater than the PTP Obligation bid price plus $0.01/MW per hour.</w:t>
      </w:r>
    </w:p>
    <w:p w14:paraId="5B9CAC95" w14:textId="77777777" w:rsidR="00865B19" w:rsidRPr="00865B19" w:rsidRDefault="00865B19" w:rsidP="00865B19">
      <w:pPr>
        <w:keepNext/>
        <w:widowControl w:val="0"/>
        <w:tabs>
          <w:tab w:val="left" w:pos="1260"/>
        </w:tabs>
        <w:spacing w:before="480" w:after="240"/>
        <w:ind w:left="1267" w:hanging="1267"/>
        <w:outlineLvl w:val="3"/>
        <w:rPr>
          <w:rFonts w:eastAsia="SimSun"/>
          <w:b/>
          <w:bCs/>
          <w:snapToGrid w:val="0"/>
        </w:rPr>
      </w:pPr>
      <w:r w:rsidRPr="00865B19">
        <w:rPr>
          <w:rFonts w:eastAsia="SimSun"/>
          <w:b/>
          <w:bCs/>
          <w:snapToGrid w:val="0"/>
        </w:rPr>
        <w:t>4.6.2.3</w:t>
      </w:r>
      <w:r w:rsidRPr="00865B19">
        <w:rPr>
          <w:rFonts w:eastAsia="SimSun"/>
          <w:b/>
          <w:bCs/>
          <w:snapToGrid w:val="0"/>
        </w:rPr>
        <w:tab/>
        <w:t>Day-Ahead Make-Whole Settlements</w:t>
      </w:r>
      <w:bookmarkEnd w:id="332"/>
    </w:p>
    <w:p w14:paraId="2495B44F" w14:textId="77777777" w:rsidR="00865B19" w:rsidRPr="00865B19" w:rsidRDefault="00865B19" w:rsidP="00865B19">
      <w:pPr>
        <w:spacing w:after="240"/>
        <w:ind w:left="720" w:hanging="720"/>
        <w:rPr>
          <w:rFonts w:eastAsia="SimSun"/>
          <w:iCs/>
        </w:rPr>
      </w:pPr>
      <w:r w:rsidRPr="00865B19">
        <w:rPr>
          <w:rFonts w:eastAsia="SimSun"/>
          <w:iCs/>
        </w:rPr>
        <w:t>(1)</w:t>
      </w:r>
      <w:r w:rsidRPr="00865B19">
        <w:rPr>
          <w:rFonts w:eastAsia="SimSun"/>
          <w:iCs/>
        </w:rPr>
        <w:tab/>
        <w:t xml:space="preserve">A QSE that has a Three-Part Supply Offer cleared in the DAM is eligible for a Day-Ahead Make-Whole Payment startup cost compensation, if, for the Resource associated with the offer:  </w:t>
      </w:r>
    </w:p>
    <w:p w14:paraId="1E330EEC" w14:textId="77777777" w:rsidR="00865B19" w:rsidRPr="00865B19" w:rsidRDefault="00865B19" w:rsidP="00865B19">
      <w:pPr>
        <w:spacing w:after="240"/>
        <w:ind w:left="1440" w:hanging="720"/>
        <w:rPr>
          <w:rFonts w:eastAsia="SimSun"/>
          <w:iCs/>
        </w:rPr>
      </w:pPr>
      <w:r w:rsidRPr="00865B19">
        <w:rPr>
          <w:rFonts w:eastAsia="SimSun"/>
          <w:iCs/>
        </w:rPr>
        <w:t>(a)</w:t>
      </w:r>
      <w:r w:rsidRPr="00865B19">
        <w:rPr>
          <w:rFonts w:eastAsia="SimSun"/>
          <w:iCs/>
        </w:rPr>
        <w:tab/>
        <w:t xml:space="preserve">The generator’s breakers were open, as indicated by a telemetered Resource status of Off-Line, for at least five minutes during the Adjustment Period for the beginning of the DAM commitment; </w:t>
      </w:r>
    </w:p>
    <w:p w14:paraId="27D02D82" w14:textId="77777777" w:rsidR="00865B19" w:rsidRPr="00865B19" w:rsidRDefault="00865B19" w:rsidP="00865B19">
      <w:pPr>
        <w:spacing w:after="240"/>
        <w:ind w:left="1440" w:hanging="720"/>
        <w:rPr>
          <w:rFonts w:eastAsia="SimSun"/>
          <w:iCs/>
        </w:rPr>
      </w:pPr>
      <w:r w:rsidRPr="00865B19">
        <w:rPr>
          <w:rFonts w:eastAsia="SimSun"/>
          <w:iCs/>
        </w:rPr>
        <w:t>(b)</w:t>
      </w:r>
      <w:r w:rsidRPr="00865B19">
        <w:rPr>
          <w:rFonts w:eastAsia="SimSun"/>
          <w:iCs/>
        </w:rPr>
        <w:tab/>
        <w:t xml:space="preserve">The generator’s breakers were closed, as indicated by a telemetered Resource status of On-Line, for at least one minute during the DAM commitment period; and </w:t>
      </w:r>
    </w:p>
    <w:p w14:paraId="786E896C" w14:textId="77777777" w:rsidR="00865B19" w:rsidRPr="00865B19" w:rsidRDefault="00865B19" w:rsidP="00865B19">
      <w:pPr>
        <w:spacing w:after="240"/>
        <w:ind w:left="1440" w:hanging="720"/>
        <w:rPr>
          <w:rFonts w:eastAsia="SimSun"/>
          <w:iCs/>
        </w:rPr>
      </w:pPr>
      <w:r w:rsidRPr="00865B19">
        <w:rPr>
          <w:rFonts w:eastAsia="SimSun"/>
          <w:iCs/>
        </w:rPr>
        <w:t>(c)</w:t>
      </w:r>
      <w:r w:rsidRPr="00865B19">
        <w:rPr>
          <w:rFonts w:eastAsia="SimSun"/>
          <w:iCs/>
        </w:rPr>
        <w:tab/>
        <w:t>The breaker open-close sequence, as indicated by the On-Line/Off-Line sequence from the telemetered Resource status, for which the QSE is eligible for startup cost compensation in the DAM or Reliability Unit Commitment (RUC)</w:t>
      </w:r>
      <w:ins w:id="339" w:author="ERCOT" w:date="2024-03-07T12:45:00Z">
        <w:r w:rsidRPr="00865B19">
          <w:rPr>
            <w:rFonts w:eastAsia="SimSun"/>
            <w:iCs/>
          </w:rPr>
          <w:t>,</w:t>
        </w:r>
      </w:ins>
      <w:r w:rsidRPr="00865B19">
        <w:rPr>
          <w:rFonts w:eastAsia="SimSun"/>
          <w:iCs/>
        </w:rPr>
        <w:t xml:space="preserve"> </w:t>
      </w:r>
      <w:ins w:id="340" w:author="ERCOT" w:date="2024-03-07T12:45:00Z">
        <w:r w:rsidRPr="00865B19">
          <w:rPr>
            <w:rFonts w:eastAsia="SimSun"/>
            <w:iCs/>
          </w:rPr>
          <w:t xml:space="preserve">or was </w:t>
        </w:r>
      </w:ins>
      <w:ins w:id="341" w:author="ERCOT" w:date="2024-03-07T12:48:00Z">
        <w:r w:rsidRPr="00865B19">
          <w:rPr>
            <w:rFonts w:eastAsia="SimSun"/>
            <w:iCs/>
          </w:rPr>
          <w:lastRenderedPageBreak/>
          <w:t xml:space="preserve">due to a </w:t>
        </w:r>
      </w:ins>
      <w:ins w:id="342" w:author="ERCOT" w:date="2024-03-07T12:45:00Z">
        <w:r w:rsidRPr="00865B19">
          <w:rPr>
            <w:rFonts w:eastAsia="SimSun"/>
            <w:iCs/>
          </w:rPr>
          <w:t>deploy</w:t>
        </w:r>
      </w:ins>
      <w:ins w:id="343" w:author="ERCOT" w:date="2024-03-07T12:48:00Z">
        <w:r w:rsidRPr="00865B19">
          <w:rPr>
            <w:rFonts w:eastAsia="SimSun"/>
            <w:iCs/>
          </w:rPr>
          <w:t>ment</w:t>
        </w:r>
      </w:ins>
      <w:ins w:id="344" w:author="ERCOT" w:date="2024-03-07T12:45:00Z">
        <w:r w:rsidRPr="00865B19">
          <w:rPr>
            <w:rFonts w:eastAsia="SimSun"/>
            <w:iCs/>
          </w:rPr>
          <w:t xml:space="preserve"> for DRRS, </w:t>
        </w:r>
      </w:ins>
      <w:r w:rsidRPr="00865B19">
        <w:rPr>
          <w:rFonts w:eastAsia="SimSun"/>
          <w:iCs/>
        </w:rPr>
        <w:t xml:space="preserve">for the previous Operating Day does not qualify in meeting the criteria in items (a) and (b) above. </w:t>
      </w:r>
    </w:p>
    <w:p w14:paraId="439AF317" w14:textId="77777777" w:rsidR="00865B19" w:rsidRPr="00865B19" w:rsidRDefault="00865B19" w:rsidP="00865B19">
      <w:pPr>
        <w:spacing w:after="240"/>
        <w:ind w:left="1440" w:hanging="720"/>
        <w:rPr>
          <w:rFonts w:eastAsia="SimSun"/>
          <w:iCs/>
          <w:szCs w:val="18"/>
        </w:rPr>
      </w:pPr>
      <w:r w:rsidRPr="00865B19">
        <w:rPr>
          <w:rFonts w:eastAsia="SimSun"/>
          <w:iCs/>
        </w:rPr>
        <w:t>(d)</w:t>
      </w:r>
      <w:r w:rsidRPr="00865B19">
        <w:rPr>
          <w:rFonts w:eastAsia="SimSun"/>
          <w:iCs/>
        </w:rPr>
        <w:tab/>
        <w:t>T</w:t>
      </w:r>
      <w:r w:rsidRPr="00865B19">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2A6C80C4" w14:textId="77777777" w:rsidR="00865B19" w:rsidRPr="00865B19" w:rsidRDefault="00865B19" w:rsidP="00865B19">
      <w:pPr>
        <w:spacing w:after="240"/>
        <w:ind w:left="720" w:hanging="720"/>
        <w:rPr>
          <w:rFonts w:eastAsia="SimSun"/>
          <w:iCs/>
        </w:rPr>
      </w:pPr>
      <w:r w:rsidRPr="00865B19">
        <w:rPr>
          <w:rFonts w:eastAsia="SimSun"/>
          <w:iCs/>
        </w:rPr>
        <w:t>(2)</w:t>
      </w:r>
      <w:r w:rsidRPr="00865B19">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1F9496A7" w14:textId="77777777" w:rsidR="00865B19" w:rsidRPr="00865B19" w:rsidRDefault="00865B19" w:rsidP="00865B19">
      <w:pPr>
        <w:spacing w:after="240"/>
        <w:ind w:left="720" w:hanging="720"/>
        <w:rPr>
          <w:rFonts w:eastAsia="SimSun"/>
          <w:iCs/>
        </w:rPr>
      </w:pPr>
      <w:r w:rsidRPr="00865B19">
        <w:rPr>
          <w:rFonts w:eastAsia="SimSun"/>
          <w:iCs/>
        </w:rPr>
        <w:t>(3)</w:t>
      </w:r>
      <w:r w:rsidRPr="00865B19">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22644808" w14:textId="77777777" w:rsidR="00865B19" w:rsidRPr="00865B19" w:rsidRDefault="00865B19" w:rsidP="00865B19">
      <w:pPr>
        <w:spacing w:after="240"/>
        <w:ind w:left="720" w:hanging="720"/>
        <w:rPr>
          <w:rFonts w:eastAsia="SimSun"/>
          <w:iCs/>
        </w:rPr>
      </w:pPr>
      <w:r w:rsidRPr="00865B19">
        <w:rPr>
          <w:rFonts w:eastAsia="SimSun"/>
          <w:iCs/>
        </w:rPr>
        <w:t>(4)</w:t>
      </w:r>
      <w:r w:rsidRPr="00865B19">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7C2C19B1" w14:textId="77777777" w:rsidR="00865B19" w:rsidRPr="00865B19" w:rsidRDefault="00865B19" w:rsidP="00865B19">
      <w:pPr>
        <w:spacing w:after="240"/>
        <w:ind w:left="714" w:hanging="700"/>
        <w:rPr>
          <w:rFonts w:eastAsia="SimSun"/>
          <w:iCs/>
        </w:rPr>
      </w:pPr>
      <w:r w:rsidRPr="00865B19">
        <w:rPr>
          <w:rFonts w:eastAsia="SimSun"/>
          <w:iCs/>
        </w:rPr>
        <w:t>(5)</w:t>
      </w:r>
      <w:r w:rsidRPr="00865B19">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42E2A3BF" w14:textId="77777777" w:rsidR="00865B19" w:rsidRPr="00865B19" w:rsidRDefault="00865B19" w:rsidP="00865B19">
      <w:pPr>
        <w:spacing w:after="240"/>
        <w:ind w:left="714" w:hanging="700"/>
        <w:rPr>
          <w:rFonts w:eastAsia="SimSun"/>
        </w:rPr>
      </w:pPr>
      <w:r w:rsidRPr="00865B19">
        <w:rPr>
          <w:rFonts w:eastAsia="SimSun"/>
        </w:rPr>
        <w:t>(6)</w:t>
      </w:r>
      <w:r w:rsidRPr="00865B19">
        <w:rPr>
          <w:rFonts w:eastAsia="SimSun"/>
        </w:rPr>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E7AED51" w14:textId="77777777" w:rsidTr="00C812E5">
        <w:trPr>
          <w:trHeight w:val="386"/>
        </w:trPr>
        <w:tc>
          <w:tcPr>
            <w:tcW w:w="9350" w:type="dxa"/>
            <w:shd w:val="pct12" w:color="auto" w:fill="auto"/>
          </w:tcPr>
          <w:p w14:paraId="0BB0A763" w14:textId="77777777" w:rsidR="00865B19" w:rsidRPr="00865B19" w:rsidRDefault="00865B19" w:rsidP="00865B19">
            <w:pPr>
              <w:spacing w:before="120" w:after="240"/>
              <w:rPr>
                <w:rFonts w:eastAsia="SimSun"/>
                <w:b/>
                <w:i/>
                <w:iCs/>
              </w:rPr>
            </w:pPr>
            <w:r w:rsidRPr="00865B19">
              <w:rPr>
                <w:rFonts w:eastAsia="SimSun"/>
                <w:b/>
                <w:i/>
                <w:iCs/>
              </w:rPr>
              <w:t>[NPRR1014:  Insert paragraph (7) below upon system implementation:]</w:t>
            </w:r>
          </w:p>
          <w:p w14:paraId="13124201" w14:textId="77777777" w:rsidR="00865B19" w:rsidRPr="00865B19" w:rsidRDefault="00865B19" w:rsidP="00865B19">
            <w:pPr>
              <w:spacing w:after="240"/>
              <w:ind w:left="720" w:hanging="720"/>
              <w:rPr>
                <w:rFonts w:eastAsia="SimSun"/>
                <w:iCs/>
              </w:rPr>
            </w:pPr>
            <w:r w:rsidRPr="00865B19">
              <w:rPr>
                <w:rFonts w:eastAsia="SimSun"/>
              </w:rPr>
              <w:t>(7)</w:t>
            </w:r>
            <w:r w:rsidRPr="00865B19">
              <w:rPr>
                <w:rFonts w:eastAsia="SimSun"/>
              </w:rPr>
              <w:tab/>
              <w:t>An Energy Storage Resource (ESR) is not eligible for Day-Ahead Make-Whole Payment.</w:t>
            </w:r>
          </w:p>
        </w:tc>
      </w:tr>
    </w:tbl>
    <w:p w14:paraId="0CEF04CF" w14:textId="77777777" w:rsidR="00865B19" w:rsidRPr="00865B19" w:rsidRDefault="00865B19" w:rsidP="00865B19">
      <w:pPr>
        <w:keepNext/>
        <w:tabs>
          <w:tab w:val="left" w:pos="1620"/>
        </w:tabs>
        <w:spacing w:before="480" w:after="240"/>
        <w:ind w:left="1627" w:hanging="1627"/>
        <w:outlineLvl w:val="4"/>
        <w:rPr>
          <w:rFonts w:eastAsia="SimSun"/>
          <w:b/>
          <w:bCs/>
          <w:i/>
          <w:iCs/>
          <w:szCs w:val="26"/>
        </w:rPr>
      </w:pPr>
      <w:r w:rsidRPr="00865B19">
        <w:rPr>
          <w:rFonts w:eastAsia="SimSun"/>
          <w:b/>
          <w:bCs/>
          <w:i/>
          <w:iCs/>
          <w:szCs w:val="26"/>
        </w:rPr>
        <w:t>4.6.2.3.1</w:t>
      </w:r>
      <w:r w:rsidRPr="00865B19">
        <w:rPr>
          <w:rFonts w:eastAsia="SimSun"/>
          <w:b/>
          <w:bCs/>
          <w:i/>
          <w:iCs/>
          <w:szCs w:val="26"/>
        </w:rPr>
        <w:tab/>
        <w:t>Day-Ahead Make-Whole Payment</w:t>
      </w:r>
      <w:bookmarkEnd w:id="333"/>
    </w:p>
    <w:p w14:paraId="48983E8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ERCOT shall pay the QSE a Day-Ahead Make-Whole Payment for an eligible Resource for each Operating Hour in a DAM-commitment period.  </w:t>
      </w:r>
    </w:p>
    <w:p w14:paraId="13A2DBBE"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C329CC1" w14:textId="77777777" w:rsidTr="00C812E5">
        <w:trPr>
          <w:trHeight w:val="386"/>
        </w:trPr>
        <w:tc>
          <w:tcPr>
            <w:tcW w:w="9350" w:type="dxa"/>
            <w:shd w:val="pct12" w:color="auto" w:fill="auto"/>
          </w:tcPr>
          <w:p w14:paraId="69D4CBAE" w14:textId="77777777" w:rsidR="00865B19" w:rsidRPr="00865B19" w:rsidRDefault="00865B19" w:rsidP="00865B19">
            <w:pPr>
              <w:spacing w:before="120" w:after="240"/>
              <w:rPr>
                <w:rFonts w:eastAsia="SimSun"/>
                <w:b/>
                <w:i/>
                <w:iCs/>
              </w:rPr>
            </w:pPr>
            <w:r w:rsidRPr="00865B19">
              <w:rPr>
                <w:rFonts w:eastAsia="SimSun"/>
                <w:b/>
                <w:i/>
                <w:iCs/>
              </w:rPr>
              <w:lastRenderedPageBreak/>
              <w:t>[NPRR1008:  Replace paragraph (2) above with the following upon system implementation of the Real-Time Co-Optimization (RTC) project:]</w:t>
            </w:r>
          </w:p>
          <w:p w14:paraId="2396D33D"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6CB490E5"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 xml:space="preserve">The guaranteed cost, energy revenue, and Ancillary Service revenue calculated for each Combined Cycle Generation Resource are each summed for the Combined Cycle Train, and the </w:t>
      </w:r>
      <w:proofErr w:type="spellStart"/>
      <w:r w:rsidRPr="00865B19">
        <w:rPr>
          <w:rFonts w:eastAsia="SimSun"/>
          <w:iCs/>
          <w:szCs w:val="20"/>
        </w:rPr>
        <w:t>the</w:t>
      </w:r>
      <w:proofErr w:type="spellEnd"/>
      <w:r w:rsidRPr="00865B19">
        <w:rPr>
          <w:rFonts w:eastAsia="SimSun"/>
          <w:iCs/>
          <w:szCs w:val="20"/>
        </w:rPr>
        <w:t xml:space="preserve"> Day-Ahead Make-Whole Amount is calculated for the Combined Cycle Train.</w:t>
      </w:r>
    </w:p>
    <w:p w14:paraId="662799E6"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r>
      <w:r w:rsidRPr="00865B19">
        <w:rPr>
          <w:rFonts w:eastAsia="SimSun"/>
          <w:iCs/>
          <w:szCs w:val="18"/>
        </w:rPr>
        <w:t xml:space="preserve">For an </w:t>
      </w:r>
      <w:r w:rsidRPr="00865B19">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865B19">
        <w:rPr>
          <w:rFonts w:eastAsia="SimSun"/>
          <w:szCs w:val="20"/>
        </w:rPr>
        <w:t>.</w:t>
      </w:r>
    </w:p>
    <w:p w14:paraId="1847FE60"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The Day-Ahead Make-Whole Payment to each QSE for each DAM-committed Generation Resource is calculated as follows:</w:t>
      </w:r>
    </w:p>
    <w:p w14:paraId="1CF658FB" w14:textId="6A1935F8" w:rsidR="00865B19" w:rsidRPr="00865B19" w:rsidRDefault="00865B19" w:rsidP="00865B19">
      <w:pPr>
        <w:tabs>
          <w:tab w:val="left" w:pos="2340"/>
          <w:tab w:val="left" w:pos="3420"/>
        </w:tabs>
        <w:spacing w:before="240"/>
        <w:ind w:left="3150" w:hanging="2430"/>
        <w:jc w:val="both"/>
        <w:rPr>
          <w:rFonts w:eastAsia="SimSun"/>
          <w:lang w:val="pt-BR"/>
        </w:rPr>
      </w:pPr>
      <w:r w:rsidRPr="00865B19">
        <w:rPr>
          <w:rFonts w:eastAsia="SimSun"/>
          <w:lang w:val="pt-BR"/>
        </w:rPr>
        <w:t xml:space="preserve">DAMWAMT </w:t>
      </w:r>
      <w:r w:rsidRPr="00865B19">
        <w:rPr>
          <w:rFonts w:eastAsia="SimSun"/>
          <w:i/>
          <w:vertAlign w:val="subscript"/>
          <w:lang w:val="pt-BR"/>
        </w:rPr>
        <w:t>q, p, r, h</w:t>
      </w:r>
      <w:r w:rsidRPr="00865B19">
        <w:rPr>
          <w:rFonts w:eastAsia="SimSun"/>
          <w:lang w:val="pt-BR"/>
        </w:rPr>
        <w:tab/>
        <w:t>=</w:t>
      </w:r>
      <w:r w:rsidRPr="00865B19">
        <w:rPr>
          <w:rFonts w:eastAsia="SimSun"/>
          <w:lang w:val="pt-BR"/>
        </w:rPr>
        <w:tab/>
        <w:t xml:space="preserve">(-1) * Max (0, DAMGCOST </w:t>
      </w:r>
      <w:r w:rsidRPr="00865B19">
        <w:rPr>
          <w:rFonts w:eastAsia="SimSun"/>
          <w:i/>
          <w:vertAlign w:val="subscript"/>
          <w:lang w:val="pt-BR"/>
        </w:rPr>
        <w:t>q, p, r</w:t>
      </w:r>
      <w:r w:rsidRPr="00865B19">
        <w:rPr>
          <w:rFonts w:eastAsia="SimSun"/>
          <w:lang w:val="pt-BR"/>
        </w:rPr>
        <w:t xml:space="preserve"> + </w:t>
      </w:r>
      <w:r w:rsidR="001E564D" w:rsidRPr="00865B19">
        <w:rPr>
          <w:rFonts w:eastAsia="SimSun"/>
          <w:noProof/>
          <w:position w:val="-20"/>
        </w:rPr>
        <w:drawing>
          <wp:inline distT="0" distB="0" distL="0" distR="0" wp14:anchorId="48FF33D9" wp14:editId="6BEC7A35">
            <wp:extent cx="144780" cy="274320"/>
            <wp:effectExtent l="0" t="0" r="0"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lang w:val="pt-BR"/>
        </w:rPr>
        <w:t xml:space="preserve">DAEREV </w:t>
      </w:r>
      <w:r w:rsidRPr="00865B19">
        <w:rPr>
          <w:rFonts w:eastAsia="SimSun"/>
          <w:i/>
          <w:vertAlign w:val="subscript"/>
          <w:lang w:val="pt-BR"/>
        </w:rPr>
        <w:t xml:space="preserve">q, p, r, h </w:t>
      </w:r>
      <w:r w:rsidRPr="00865B19">
        <w:rPr>
          <w:rFonts w:eastAsia="SimSun"/>
          <w:lang w:val="pt-BR"/>
        </w:rPr>
        <w:t xml:space="preserve">+ </w:t>
      </w:r>
      <w:r w:rsidR="001E564D" w:rsidRPr="00865B19">
        <w:rPr>
          <w:rFonts w:eastAsia="SimSun"/>
          <w:noProof/>
          <w:position w:val="-20"/>
        </w:rPr>
        <w:drawing>
          <wp:inline distT="0" distB="0" distL="0" distR="0" wp14:anchorId="0174EB38" wp14:editId="7ED4B9FE">
            <wp:extent cx="144780" cy="274320"/>
            <wp:effectExtent l="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lang w:val="pt-BR"/>
        </w:rPr>
        <w:t>DAASREV</w:t>
      </w:r>
      <w:r w:rsidRPr="00865B19">
        <w:rPr>
          <w:rFonts w:eastAsia="SimSun"/>
          <w:i/>
          <w:vertAlign w:val="subscript"/>
          <w:lang w:val="pt-BR"/>
        </w:rPr>
        <w:t xml:space="preserve"> q, r, h</w:t>
      </w:r>
      <w:r w:rsidRPr="00865B19">
        <w:rPr>
          <w:rFonts w:eastAsia="SimSun"/>
          <w:lang w:val="pt-BR"/>
        </w:rPr>
        <w:t xml:space="preserve">) * DAESR </w:t>
      </w:r>
      <w:r w:rsidRPr="00865B19">
        <w:rPr>
          <w:rFonts w:eastAsia="SimSun"/>
          <w:i/>
          <w:vertAlign w:val="subscript"/>
          <w:lang w:val="pt-BR"/>
        </w:rPr>
        <w:t>q, p, r, h</w:t>
      </w:r>
      <w:r w:rsidRPr="00865B19">
        <w:rPr>
          <w:rFonts w:eastAsia="SimSun"/>
          <w:lang w:val="pt-BR"/>
        </w:rPr>
        <w:t xml:space="preserve"> / (</w:t>
      </w:r>
      <w:r w:rsidR="001E564D" w:rsidRPr="00865B19">
        <w:rPr>
          <w:rFonts w:eastAsia="SimSun"/>
          <w:noProof/>
          <w:position w:val="-20"/>
        </w:rPr>
        <w:drawing>
          <wp:inline distT="0" distB="0" distL="0" distR="0" wp14:anchorId="7D707F95" wp14:editId="57F26564">
            <wp:extent cx="144780" cy="274320"/>
            <wp:effectExtent l="0" t="0" r="0"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lang w:val="pt-BR"/>
        </w:rPr>
        <w:t xml:space="preserve">DAESR </w:t>
      </w:r>
      <w:r w:rsidRPr="00865B19">
        <w:rPr>
          <w:rFonts w:eastAsia="SimSun"/>
          <w:i/>
          <w:vertAlign w:val="subscript"/>
          <w:lang w:val="pt-BR"/>
        </w:rPr>
        <w:t>q, p, r, h</w:t>
      </w:r>
      <w:r w:rsidRPr="00865B19">
        <w:rPr>
          <w:rFonts w:eastAsia="SimSun"/>
          <w:lang w:val="pt-BR"/>
        </w:rPr>
        <w:t>)</w:t>
      </w:r>
    </w:p>
    <w:p w14:paraId="31C06030" w14:textId="77777777" w:rsidR="00865B19" w:rsidRPr="00865B19" w:rsidRDefault="00865B19" w:rsidP="00865B19">
      <w:pPr>
        <w:spacing w:after="240"/>
        <w:ind w:left="720" w:hanging="720"/>
        <w:rPr>
          <w:rFonts w:eastAsia="SimSun"/>
          <w:iCs/>
          <w:szCs w:val="20"/>
        </w:rPr>
      </w:pPr>
      <w:r w:rsidRPr="00865B19">
        <w:rPr>
          <w:rFonts w:eastAsia="SimSun"/>
          <w:iCs/>
          <w:szCs w:val="20"/>
        </w:rPr>
        <w:t>(6)</w:t>
      </w:r>
      <w:r w:rsidRPr="00865B19">
        <w:rPr>
          <w:rFonts w:eastAsia="SimSun"/>
          <w:iCs/>
          <w:szCs w:val="20"/>
        </w:rPr>
        <w:tab/>
        <w:t>The Day-Ahead Make-Whole Guaranteed Costs are calculated for each eligible DAM-Committed Generation Resource as follows:</w:t>
      </w:r>
    </w:p>
    <w:p w14:paraId="3C36E475" w14:textId="77777777" w:rsidR="00865B19" w:rsidRPr="00865B19" w:rsidRDefault="00865B19" w:rsidP="00865B19">
      <w:pPr>
        <w:spacing w:after="240"/>
        <w:ind w:left="1440" w:hanging="720"/>
        <w:rPr>
          <w:rFonts w:eastAsia="SimSun"/>
          <w:b/>
        </w:rPr>
      </w:pPr>
      <w:r w:rsidRPr="00865B19">
        <w:rPr>
          <w:rFonts w:eastAsia="SimSun"/>
          <w:b/>
        </w:rPr>
        <w:t>For non-Combined Cycle Trains,</w:t>
      </w:r>
    </w:p>
    <w:p w14:paraId="20E7403C" w14:textId="41C34D7B" w:rsidR="00865B19" w:rsidRPr="00865B19" w:rsidRDefault="00865B19" w:rsidP="00865B19">
      <w:pPr>
        <w:tabs>
          <w:tab w:val="left" w:pos="2340"/>
          <w:tab w:val="left" w:pos="3420"/>
        </w:tabs>
        <w:spacing w:after="240"/>
        <w:ind w:left="1080" w:hanging="360"/>
        <w:rPr>
          <w:rFonts w:eastAsia="SimSun"/>
          <w:bCs/>
          <w:lang w:val="pt-BR"/>
        </w:rPr>
      </w:pPr>
      <w:r w:rsidRPr="00865B19">
        <w:rPr>
          <w:rFonts w:eastAsia="SimSun"/>
          <w:bCs/>
          <w:lang w:val="pt-BR"/>
        </w:rPr>
        <w:t xml:space="preserve">DAMGCOST </w:t>
      </w:r>
      <w:r w:rsidRPr="00865B19">
        <w:rPr>
          <w:rFonts w:eastAsia="SimSun"/>
          <w:bCs/>
          <w:i/>
          <w:vertAlign w:val="subscript"/>
          <w:lang w:val="pt-BR"/>
        </w:rPr>
        <w:t>q, p, r</w:t>
      </w:r>
      <w:r w:rsidRPr="00865B19">
        <w:rPr>
          <w:rFonts w:eastAsia="SimSun"/>
          <w:bCs/>
          <w:lang w:val="pt-BR"/>
        </w:rPr>
        <w:tab/>
        <w:t>=</w:t>
      </w:r>
      <w:r w:rsidRPr="00865B19">
        <w:rPr>
          <w:rFonts w:eastAsia="SimSun"/>
          <w:bCs/>
          <w:lang w:val="pt-BR"/>
        </w:rPr>
        <w:tab/>
        <w:t xml:space="preserve">Min(DASUO </w:t>
      </w:r>
      <w:r w:rsidRPr="00865B19">
        <w:rPr>
          <w:rFonts w:eastAsia="SimSun"/>
          <w:bCs/>
          <w:i/>
          <w:vertAlign w:val="subscript"/>
          <w:lang w:val="pt-BR"/>
        </w:rPr>
        <w:t>q, p, r</w:t>
      </w:r>
      <w:r w:rsidRPr="00865B19">
        <w:rPr>
          <w:rFonts w:eastAsia="SimSun"/>
          <w:bCs/>
          <w:lang w:val="pt-BR"/>
        </w:rPr>
        <w:t xml:space="preserve"> , DASUCAP </w:t>
      </w:r>
      <w:r w:rsidRPr="00865B19">
        <w:rPr>
          <w:rFonts w:eastAsia="SimSun"/>
          <w:bCs/>
          <w:i/>
          <w:vertAlign w:val="subscript"/>
          <w:lang w:val="pt-BR"/>
        </w:rPr>
        <w:t>q, p, r</w:t>
      </w:r>
      <w:r w:rsidRPr="00865B19">
        <w:rPr>
          <w:rFonts w:eastAsia="SimSun"/>
          <w:bCs/>
          <w:lang w:val="pt-BR"/>
        </w:rPr>
        <w:t xml:space="preserve">) + </w:t>
      </w:r>
      <w:r w:rsidR="001E564D" w:rsidRPr="00865B19">
        <w:rPr>
          <w:rFonts w:eastAsia="SimSun"/>
          <w:noProof/>
          <w:position w:val="-20"/>
        </w:rPr>
        <w:drawing>
          <wp:inline distT="0" distB="0" distL="0" distR="0" wp14:anchorId="5FDB78D4" wp14:editId="4B6A22BB">
            <wp:extent cx="144780" cy="274320"/>
            <wp:effectExtent l="0" t="0" r="0" b="0"/>
            <wp:docPr id="2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pt-BR"/>
        </w:rPr>
        <w:t xml:space="preserve">(Min(DAMEO </w:t>
      </w:r>
      <w:r w:rsidRPr="00865B19">
        <w:rPr>
          <w:rFonts w:eastAsia="SimSun"/>
          <w:bCs/>
          <w:i/>
          <w:vertAlign w:val="subscript"/>
          <w:lang w:val="pt-BR"/>
        </w:rPr>
        <w:t>q, p, r, h</w:t>
      </w:r>
      <w:r w:rsidRPr="00865B19">
        <w:rPr>
          <w:rFonts w:eastAsia="SimSun"/>
          <w:bCs/>
          <w:lang w:val="pt-BR"/>
        </w:rPr>
        <w:t xml:space="preserve"> , DAMECAP </w:t>
      </w:r>
      <w:r w:rsidRPr="00865B19">
        <w:rPr>
          <w:rFonts w:eastAsia="SimSun"/>
          <w:bCs/>
          <w:i/>
          <w:vertAlign w:val="subscript"/>
          <w:lang w:val="pt-BR"/>
        </w:rPr>
        <w:t xml:space="preserve">p ,q, r ,h </w:t>
      </w:r>
      <w:r w:rsidRPr="00865B19">
        <w:rPr>
          <w:rFonts w:eastAsia="SimSun"/>
          <w:bCs/>
          <w:lang w:val="pt-BR"/>
        </w:rPr>
        <w:t>)* DALSL</w:t>
      </w:r>
      <w:r w:rsidRPr="00865B19">
        <w:rPr>
          <w:rFonts w:eastAsia="SimSun"/>
          <w:bCs/>
          <w:i/>
          <w:vertAlign w:val="subscript"/>
          <w:lang w:val="pt-BR"/>
        </w:rPr>
        <w:t xml:space="preserve"> q, p, r, h</w:t>
      </w:r>
      <w:r w:rsidRPr="00865B19">
        <w:rPr>
          <w:rFonts w:eastAsia="SimSun"/>
          <w:bCs/>
          <w:lang w:val="pt-BR"/>
        </w:rPr>
        <w:t xml:space="preserve">) + </w:t>
      </w:r>
      <w:r w:rsidR="001E564D" w:rsidRPr="00865B19">
        <w:rPr>
          <w:rFonts w:eastAsia="SimSun"/>
          <w:noProof/>
          <w:position w:val="-20"/>
        </w:rPr>
        <w:drawing>
          <wp:inline distT="0" distB="0" distL="0" distR="0" wp14:anchorId="01B75295" wp14:editId="03A5F2DD">
            <wp:extent cx="144780" cy="27432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pt-BR"/>
        </w:rPr>
        <w:t xml:space="preserve">(DAAIEC </w:t>
      </w:r>
      <w:r w:rsidRPr="00865B19">
        <w:rPr>
          <w:rFonts w:eastAsia="SimSun"/>
          <w:bCs/>
          <w:i/>
          <w:vertAlign w:val="subscript"/>
          <w:lang w:val="pt-BR"/>
        </w:rPr>
        <w:t>q, p, r, h</w:t>
      </w:r>
      <w:r w:rsidRPr="00865B19">
        <w:rPr>
          <w:rFonts w:eastAsia="SimSun"/>
          <w:bCs/>
          <w:lang w:val="pt-BR"/>
        </w:rPr>
        <w:t xml:space="preserve"> * (DAESR </w:t>
      </w:r>
      <w:r w:rsidRPr="00865B19">
        <w:rPr>
          <w:rFonts w:eastAsia="SimSun"/>
          <w:bCs/>
          <w:i/>
          <w:vertAlign w:val="subscript"/>
          <w:lang w:val="pt-BR"/>
        </w:rPr>
        <w:t>q, p, r, h</w:t>
      </w:r>
      <w:r w:rsidRPr="00865B19">
        <w:rPr>
          <w:rFonts w:eastAsia="SimSun"/>
          <w:bCs/>
          <w:lang w:val="pt-BR"/>
        </w:rPr>
        <w:t xml:space="preserve"> – DALSL </w:t>
      </w:r>
      <w:r w:rsidRPr="00865B19">
        <w:rPr>
          <w:rFonts w:eastAsia="SimSun"/>
          <w:bCs/>
          <w:i/>
          <w:vertAlign w:val="subscript"/>
          <w:lang w:val="pt-BR"/>
        </w:rPr>
        <w:t>q, p, r, h</w:t>
      </w:r>
      <w:r w:rsidRPr="00865B19">
        <w:rPr>
          <w:rFonts w:eastAsia="SimSun"/>
          <w:bCs/>
          <w:lang w:val="pt-BR"/>
        </w:rPr>
        <w:t>))</w:t>
      </w:r>
    </w:p>
    <w:p w14:paraId="62980E91" w14:textId="77777777" w:rsidR="00865B19" w:rsidRPr="00865B19" w:rsidRDefault="00865B19" w:rsidP="00865B19">
      <w:pPr>
        <w:spacing w:after="240"/>
        <w:ind w:left="1440" w:hanging="720"/>
        <w:rPr>
          <w:rFonts w:eastAsia="SimSun"/>
          <w:b/>
        </w:rPr>
      </w:pPr>
      <w:r w:rsidRPr="00865B19">
        <w:rPr>
          <w:rFonts w:eastAsia="SimSun"/>
          <w:b/>
        </w:rPr>
        <w:t xml:space="preserve">For a Resource which is not an AGR, </w:t>
      </w:r>
    </w:p>
    <w:p w14:paraId="7E73C988" w14:textId="77777777" w:rsidR="00865B19" w:rsidRPr="00865B19" w:rsidRDefault="00865B19" w:rsidP="00865B19">
      <w:pPr>
        <w:spacing w:after="240"/>
        <w:ind w:left="720"/>
        <w:rPr>
          <w:rFonts w:eastAsia="SimSun"/>
          <w:iCs/>
        </w:rPr>
      </w:pPr>
      <w:r w:rsidRPr="00865B19">
        <w:rPr>
          <w:rFonts w:eastAsia="SimSun"/>
        </w:rPr>
        <w:t>If ERCOT has approved verifiable Startup Costs and minimum-energy costs for the Resource,</w:t>
      </w:r>
    </w:p>
    <w:p w14:paraId="3B076616" w14:textId="77777777" w:rsidR="00865B19" w:rsidRPr="00865B19" w:rsidRDefault="00865B19" w:rsidP="00865B19">
      <w:pPr>
        <w:tabs>
          <w:tab w:val="left" w:pos="900"/>
          <w:tab w:val="left" w:pos="2070"/>
          <w:tab w:val="left" w:pos="3870"/>
          <w:tab w:val="left" w:pos="4230"/>
        </w:tabs>
        <w:spacing w:after="240"/>
        <w:ind w:left="1440" w:hanging="720"/>
        <w:rPr>
          <w:rFonts w:eastAsia="SimSun"/>
          <w:bCs/>
        </w:rPr>
      </w:pPr>
      <w:r w:rsidRPr="00865B19">
        <w:rPr>
          <w:rFonts w:eastAsia="SimSun"/>
          <w:bCs/>
        </w:rPr>
        <w:t>Then:</w:t>
      </w:r>
      <w:r w:rsidRPr="00865B19">
        <w:rPr>
          <w:rFonts w:eastAsia="SimSun"/>
          <w:bCs/>
        </w:rPr>
        <w:tab/>
      </w:r>
      <w:r w:rsidRPr="00865B19">
        <w:rPr>
          <w:rFonts w:eastAsia="SimSun"/>
          <w:bCs/>
        </w:rPr>
        <w:tab/>
        <w:t xml:space="preserve">DASUCAP </w:t>
      </w:r>
      <w:proofErr w:type="spellStart"/>
      <w:r w:rsidRPr="00865B19">
        <w:rPr>
          <w:rFonts w:eastAsia="SimSun"/>
          <w:bCs/>
          <w:i/>
          <w:vertAlign w:val="subscript"/>
        </w:rPr>
        <w:t>p,q</w:t>
      </w:r>
      <w:proofErr w:type="spellEnd"/>
      <w:r w:rsidRPr="00865B19">
        <w:rPr>
          <w:rFonts w:eastAsia="SimSun"/>
          <w:bCs/>
          <w:i/>
          <w:vertAlign w:val="subscript"/>
        </w:rPr>
        <w:t>, r</w:t>
      </w:r>
      <w:r w:rsidRPr="00865B19">
        <w:rPr>
          <w:rFonts w:eastAsia="SimSun"/>
          <w:bCs/>
        </w:rPr>
        <w:t xml:space="preserve"> </w:t>
      </w:r>
      <w:r w:rsidRPr="00865B19">
        <w:rPr>
          <w:rFonts w:eastAsia="SimSun"/>
          <w:bCs/>
        </w:rPr>
        <w:tab/>
        <w:t>=</w:t>
      </w:r>
      <w:r w:rsidRPr="00865B19">
        <w:rPr>
          <w:rFonts w:eastAsia="SimSun"/>
          <w:bCs/>
        </w:rPr>
        <w:tab/>
        <w:t xml:space="preserve">verifiable Startup Costs </w:t>
      </w:r>
      <w:r w:rsidRPr="00865B19">
        <w:rPr>
          <w:rFonts w:eastAsia="SimSun"/>
          <w:bCs/>
          <w:i/>
          <w:vertAlign w:val="subscript"/>
        </w:rPr>
        <w:t>q, r, s</w:t>
      </w:r>
    </w:p>
    <w:p w14:paraId="25E42140" w14:textId="77777777" w:rsidR="00865B19" w:rsidRPr="00865B19" w:rsidRDefault="00865B19" w:rsidP="00865B19">
      <w:pPr>
        <w:tabs>
          <w:tab w:val="left" w:pos="1440"/>
          <w:tab w:val="left" w:pos="2070"/>
          <w:tab w:val="left" w:pos="3870"/>
        </w:tabs>
        <w:spacing w:after="240"/>
        <w:ind w:left="4230" w:hanging="3510"/>
        <w:rPr>
          <w:rFonts w:eastAsia="SimSun"/>
          <w:bCs/>
          <w:lang w:val="pt-BR"/>
        </w:rPr>
      </w:pPr>
      <w:r w:rsidRPr="00865B19">
        <w:rPr>
          <w:rFonts w:eastAsia="SimSun"/>
          <w:bCs/>
        </w:rPr>
        <w:tab/>
      </w:r>
      <w:r w:rsidRPr="00865B19">
        <w:rPr>
          <w:rFonts w:eastAsia="SimSun"/>
          <w:bCs/>
        </w:rPr>
        <w:tab/>
      </w:r>
      <w:r w:rsidRPr="00865B19">
        <w:rPr>
          <w:rFonts w:eastAsia="SimSun"/>
          <w:bCs/>
          <w:lang w:val="pt-BR"/>
        </w:rPr>
        <w:t xml:space="preserve">DAMECAP </w:t>
      </w:r>
      <w:r w:rsidRPr="00865B19">
        <w:rPr>
          <w:rFonts w:eastAsia="SimSun"/>
          <w:bCs/>
          <w:i/>
          <w:vertAlign w:val="subscript"/>
          <w:lang w:val="pt-BR"/>
        </w:rPr>
        <w:t>p,q,r,h</w:t>
      </w:r>
      <w:r w:rsidRPr="00865B19">
        <w:rPr>
          <w:rFonts w:eastAsia="SimSun"/>
          <w:bCs/>
          <w:lang w:val="pt-BR"/>
        </w:rPr>
        <w:t xml:space="preserve"> </w:t>
      </w:r>
      <w:r w:rsidRPr="00865B19">
        <w:rPr>
          <w:rFonts w:eastAsia="SimSun"/>
          <w:bCs/>
          <w:lang w:val="pt-BR"/>
        </w:rPr>
        <w:tab/>
        <w:t>=</w:t>
      </w:r>
      <w:r w:rsidRPr="00865B19">
        <w:rPr>
          <w:rFonts w:eastAsia="SimSun"/>
          <w:bCs/>
          <w:lang w:val="pt-BR"/>
        </w:rPr>
        <w:tab/>
        <w:t xml:space="preserve">verifiable minimum-energy costs </w:t>
      </w:r>
      <w:r w:rsidRPr="00865B19">
        <w:rPr>
          <w:rFonts w:eastAsia="SimSun"/>
          <w:bCs/>
          <w:i/>
          <w:vertAlign w:val="subscript"/>
          <w:lang w:val="pt-BR"/>
        </w:rPr>
        <w:t>q, r, i</w:t>
      </w:r>
    </w:p>
    <w:p w14:paraId="3BDC6420" w14:textId="77777777" w:rsidR="00865B19" w:rsidRPr="00865B19" w:rsidRDefault="00865B19" w:rsidP="00865B19">
      <w:pPr>
        <w:tabs>
          <w:tab w:val="left" w:pos="1440"/>
          <w:tab w:val="left" w:pos="2070"/>
          <w:tab w:val="left" w:pos="3870"/>
        </w:tabs>
        <w:spacing w:after="240"/>
        <w:ind w:left="4230" w:hanging="3510"/>
        <w:rPr>
          <w:rFonts w:eastAsia="SimSun"/>
          <w:bCs/>
        </w:rPr>
      </w:pPr>
      <w:r w:rsidRPr="00865B19">
        <w:rPr>
          <w:rFonts w:eastAsia="SimSun"/>
          <w:bCs/>
        </w:rPr>
        <w:t xml:space="preserve">Otherwise: </w:t>
      </w:r>
      <w:r w:rsidRPr="00865B19">
        <w:rPr>
          <w:rFonts w:eastAsia="SimSun"/>
          <w:bCs/>
        </w:rPr>
        <w:tab/>
        <w:t xml:space="preserve">DASUCAP </w:t>
      </w:r>
      <w:proofErr w:type="spellStart"/>
      <w:r w:rsidRPr="00865B19">
        <w:rPr>
          <w:rFonts w:eastAsia="SimSun"/>
          <w:bCs/>
          <w:i/>
          <w:vertAlign w:val="subscript"/>
        </w:rPr>
        <w:t>p,q</w:t>
      </w:r>
      <w:proofErr w:type="spellEnd"/>
      <w:r w:rsidRPr="00865B19">
        <w:rPr>
          <w:rFonts w:eastAsia="SimSun"/>
          <w:bCs/>
          <w:i/>
          <w:vertAlign w:val="subscript"/>
        </w:rPr>
        <w:t>, r</w:t>
      </w:r>
      <w:r w:rsidRPr="00865B19">
        <w:rPr>
          <w:rFonts w:eastAsia="SimSun"/>
          <w:bCs/>
        </w:rPr>
        <w:t xml:space="preserve"> </w:t>
      </w:r>
      <w:r w:rsidRPr="00865B19">
        <w:rPr>
          <w:rFonts w:eastAsia="SimSun"/>
          <w:bCs/>
        </w:rPr>
        <w:tab/>
        <w:t xml:space="preserve">=  </w:t>
      </w:r>
      <w:r w:rsidRPr="00865B19">
        <w:rPr>
          <w:rFonts w:eastAsia="SimSun"/>
          <w:bCs/>
        </w:rPr>
        <w:tab/>
        <w:t>Resource Category Startup Offer Generic Cap (RCGSC)</w:t>
      </w:r>
    </w:p>
    <w:p w14:paraId="10F9EB3B" w14:textId="77777777" w:rsidR="00865B19" w:rsidRPr="00865B19" w:rsidRDefault="00865B19" w:rsidP="00865B19">
      <w:pPr>
        <w:tabs>
          <w:tab w:val="left" w:pos="1440"/>
        </w:tabs>
        <w:spacing w:after="240"/>
        <w:ind w:left="4230" w:hanging="2160"/>
        <w:rPr>
          <w:rFonts w:eastAsia="SimSun"/>
          <w:bCs/>
          <w:i/>
          <w:vertAlign w:val="subscript"/>
        </w:rPr>
      </w:pPr>
      <w:r w:rsidRPr="00865B19">
        <w:rPr>
          <w:rFonts w:eastAsia="SimSun"/>
          <w:bCs/>
        </w:rPr>
        <w:lastRenderedPageBreak/>
        <w:t xml:space="preserve">DAMECAP </w:t>
      </w:r>
      <w:proofErr w:type="spellStart"/>
      <w:r w:rsidRPr="00865B19">
        <w:rPr>
          <w:rFonts w:eastAsia="SimSun"/>
          <w:bCs/>
          <w:i/>
          <w:vertAlign w:val="subscript"/>
        </w:rPr>
        <w:t>p,q</w:t>
      </w:r>
      <w:proofErr w:type="spellEnd"/>
      <w:r w:rsidRPr="00865B19">
        <w:rPr>
          <w:rFonts w:eastAsia="SimSun"/>
          <w:bCs/>
          <w:i/>
          <w:vertAlign w:val="subscript"/>
        </w:rPr>
        <w:t>, r, h</w:t>
      </w:r>
      <w:r w:rsidRPr="00865B19">
        <w:rPr>
          <w:rFonts w:eastAsia="SimSun"/>
          <w:bCs/>
        </w:rPr>
        <w:t xml:space="preserve"> = </w:t>
      </w:r>
      <w:r w:rsidRPr="00865B19">
        <w:rPr>
          <w:rFonts w:eastAsia="SimSun"/>
          <w:bCs/>
        </w:rPr>
        <w:tab/>
        <w:t>Resource Category Minimum-Energy Generic Cap (RCGMEC)</w:t>
      </w:r>
    </w:p>
    <w:p w14:paraId="5EC1F479" w14:textId="77777777" w:rsidR="00865B19" w:rsidRPr="00865B19" w:rsidRDefault="00865B19" w:rsidP="00865B19">
      <w:pPr>
        <w:tabs>
          <w:tab w:val="left" w:pos="2352"/>
          <w:tab w:val="left" w:pos="3420"/>
          <w:tab w:val="left" w:pos="3822"/>
        </w:tabs>
        <w:spacing w:after="240"/>
        <w:ind w:left="3600" w:hanging="2880"/>
        <w:rPr>
          <w:rFonts w:eastAsia="SimSun"/>
          <w:b/>
          <w:bCs/>
          <w:iCs/>
        </w:rPr>
      </w:pPr>
      <w:r w:rsidRPr="00865B19">
        <w:rPr>
          <w:rFonts w:eastAsia="SimSun"/>
          <w:b/>
          <w:bCs/>
          <w:iCs/>
        </w:rPr>
        <w:t>For an AGR,</w:t>
      </w:r>
    </w:p>
    <w:p w14:paraId="51CCAF15" w14:textId="2D19B397" w:rsidR="00865B19" w:rsidRPr="00865B19" w:rsidRDefault="00865B19" w:rsidP="00865B19">
      <w:pPr>
        <w:tabs>
          <w:tab w:val="left" w:pos="2352"/>
          <w:tab w:val="left" w:pos="2700"/>
        </w:tabs>
        <w:spacing w:after="120"/>
        <w:ind w:left="3060" w:hanging="2340"/>
        <w:rPr>
          <w:rFonts w:eastAsia="SimSun"/>
          <w:b/>
          <w:bCs/>
          <w:iCs/>
          <w:lang w:val="pt-BR"/>
        </w:rPr>
      </w:pPr>
      <w:r w:rsidRPr="00865B19">
        <w:rPr>
          <w:rFonts w:eastAsia="SimSun"/>
          <w:bCs/>
          <w:lang w:val="pt-BR"/>
        </w:rPr>
        <w:t xml:space="preserve">DAMGCOST </w:t>
      </w:r>
      <w:r w:rsidRPr="00865B19">
        <w:rPr>
          <w:rFonts w:eastAsia="SimSun"/>
          <w:bCs/>
          <w:i/>
          <w:vertAlign w:val="subscript"/>
          <w:lang w:val="pt-BR"/>
        </w:rPr>
        <w:t>q, p, r</w:t>
      </w:r>
      <w:r w:rsidRPr="00865B19">
        <w:rPr>
          <w:rFonts w:eastAsia="SimSun"/>
          <w:bCs/>
          <w:lang w:val="pt-BR"/>
        </w:rPr>
        <w:tab/>
        <w:t>=</w:t>
      </w:r>
      <w:r w:rsidRPr="00865B19">
        <w:rPr>
          <w:rFonts w:eastAsia="SimSun"/>
          <w:bCs/>
          <w:lang w:val="pt-BR"/>
        </w:rPr>
        <w:tab/>
        <w:t xml:space="preserve">DASUPR </w:t>
      </w:r>
      <w:r w:rsidRPr="00865B19">
        <w:rPr>
          <w:rFonts w:eastAsia="SimSun"/>
          <w:bCs/>
          <w:i/>
          <w:vertAlign w:val="subscript"/>
          <w:lang w:val="pt-BR"/>
        </w:rPr>
        <w:t>q, p, r</w:t>
      </w:r>
      <w:r w:rsidRPr="00865B19">
        <w:rPr>
          <w:rFonts w:eastAsia="SimSun"/>
          <w:bCs/>
          <w:lang w:val="pt-BR"/>
        </w:rPr>
        <w:t xml:space="preserve"> + </w:t>
      </w:r>
      <w:r w:rsidR="001E564D" w:rsidRPr="00865B19">
        <w:rPr>
          <w:rFonts w:eastAsia="SimSun"/>
          <w:noProof/>
          <w:position w:val="-20"/>
        </w:rPr>
        <w:drawing>
          <wp:inline distT="0" distB="0" distL="0" distR="0" wp14:anchorId="70E7D161" wp14:editId="25E714E7">
            <wp:extent cx="144780" cy="274320"/>
            <wp:effectExtent l="0" t="0" r="0" b="0"/>
            <wp:docPr id="2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pt-BR"/>
        </w:rPr>
        <w:t>(Min(DAMEO</w:t>
      </w:r>
      <w:r w:rsidRPr="00865B19">
        <w:rPr>
          <w:rFonts w:eastAsia="SimSun"/>
          <w:bCs/>
          <w:i/>
          <w:vertAlign w:val="subscript"/>
          <w:lang w:val="pt-BR"/>
        </w:rPr>
        <w:t>q, p, r, h</w:t>
      </w:r>
      <w:r w:rsidRPr="00865B19">
        <w:rPr>
          <w:rFonts w:eastAsia="SimSun"/>
          <w:bCs/>
          <w:i/>
          <w:lang w:val="pt-BR"/>
        </w:rPr>
        <w:t xml:space="preserve">, </w:t>
      </w:r>
      <w:r w:rsidRPr="00865B19">
        <w:rPr>
          <w:rFonts w:eastAsia="SimSun"/>
          <w:bCs/>
          <w:lang w:val="pt-BR"/>
        </w:rPr>
        <w:t xml:space="preserve">DAMECAP </w:t>
      </w:r>
      <w:r w:rsidRPr="00865B19">
        <w:rPr>
          <w:rFonts w:eastAsia="SimSun"/>
          <w:bCs/>
          <w:i/>
          <w:vertAlign w:val="subscript"/>
          <w:lang w:val="pt-BR"/>
        </w:rPr>
        <w:t>p,q,r,h</w:t>
      </w:r>
      <w:r w:rsidRPr="00865B19">
        <w:rPr>
          <w:rFonts w:eastAsia="SimSun"/>
          <w:bCs/>
          <w:lang w:val="pt-BR"/>
        </w:rPr>
        <w:t>) * DALSL</w:t>
      </w:r>
      <w:r w:rsidRPr="00865B19">
        <w:rPr>
          <w:rFonts w:eastAsia="SimSun"/>
          <w:bCs/>
          <w:i/>
          <w:vertAlign w:val="subscript"/>
          <w:lang w:val="pt-BR"/>
        </w:rPr>
        <w:t xml:space="preserve"> q, p, r, h</w:t>
      </w:r>
      <w:r w:rsidRPr="00865B19">
        <w:rPr>
          <w:rFonts w:eastAsia="SimSun"/>
          <w:bCs/>
          <w:lang w:val="pt-BR"/>
        </w:rPr>
        <w:t xml:space="preserve">) + </w:t>
      </w:r>
      <w:r w:rsidR="001E564D" w:rsidRPr="00865B19">
        <w:rPr>
          <w:rFonts w:eastAsia="SimSun"/>
          <w:noProof/>
          <w:position w:val="-20"/>
        </w:rPr>
        <w:drawing>
          <wp:inline distT="0" distB="0" distL="0" distR="0" wp14:anchorId="08585960" wp14:editId="72BB2086">
            <wp:extent cx="144780" cy="274320"/>
            <wp:effectExtent l="0" t="0" r="0" b="0"/>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pt-BR"/>
        </w:rPr>
        <w:t xml:space="preserve">(DAAIEC </w:t>
      </w:r>
      <w:r w:rsidRPr="00865B19">
        <w:rPr>
          <w:rFonts w:eastAsia="SimSun"/>
          <w:bCs/>
          <w:i/>
          <w:vertAlign w:val="subscript"/>
          <w:lang w:val="pt-BR"/>
        </w:rPr>
        <w:t>q, p, r, h</w:t>
      </w:r>
      <w:r w:rsidRPr="00865B19">
        <w:rPr>
          <w:rFonts w:eastAsia="SimSun"/>
          <w:bCs/>
          <w:lang w:val="pt-BR"/>
        </w:rPr>
        <w:t xml:space="preserve"> * (DAESR </w:t>
      </w:r>
      <w:r w:rsidRPr="00865B19">
        <w:rPr>
          <w:rFonts w:eastAsia="SimSun"/>
          <w:bCs/>
          <w:i/>
          <w:vertAlign w:val="subscript"/>
          <w:lang w:val="pt-BR"/>
        </w:rPr>
        <w:t>q, p, r, h</w:t>
      </w:r>
      <w:r w:rsidRPr="00865B19">
        <w:rPr>
          <w:rFonts w:eastAsia="SimSun"/>
          <w:bCs/>
          <w:lang w:val="pt-BR"/>
        </w:rPr>
        <w:t xml:space="preserve"> – DALSL </w:t>
      </w:r>
      <w:r w:rsidRPr="00865B19">
        <w:rPr>
          <w:rFonts w:eastAsia="SimSun"/>
          <w:bCs/>
          <w:i/>
          <w:vertAlign w:val="subscript"/>
          <w:lang w:val="pt-BR"/>
        </w:rPr>
        <w:t>q, p, r, h</w:t>
      </w:r>
      <w:r w:rsidRPr="00865B19">
        <w:rPr>
          <w:rFonts w:eastAsia="SimSun"/>
          <w:bCs/>
          <w:lang w:val="pt-BR"/>
        </w:rPr>
        <w:t>))</w:t>
      </w:r>
    </w:p>
    <w:p w14:paraId="34658C66" w14:textId="77777777" w:rsidR="00865B19" w:rsidRPr="00865B19" w:rsidRDefault="00865B19" w:rsidP="00865B19">
      <w:pPr>
        <w:tabs>
          <w:tab w:val="left" w:pos="2340"/>
          <w:tab w:val="left" w:pos="3420"/>
        </w:tabs>
        <w:spacing w:after="240"/>
        <w:ind w:left="4147" w:hanging="3427"/>
        <w:rPr>
          <w:rFonts w:eastAsia="SimSun"/>
          <w:bCs/>
          <w:lang w:val="pt-BR"/>
        </w:rPr>
      </w:pPr>
      <w:r w:rsidRPr="00865B19">
        <w:rPr>
          <w:rFonts w:eastAsia="SimSun"/>
          <w:bCs/>
          <w:lang w:val="pt-BR"/>
        </w:rPr>
        <w:t xml:space="preserve">Where:       </w:t>
      </w:r>
    </w:p>
    <w:p w14:paraId="36C801BE" w14:textId="77777777" w:rsidR="00865B19" w:rsidRPr="00865B19" w:rsidRDefault="00865B19" w:rsidP="00865B19">
      <w:pPr>
        <w:tabs>
          <w:tab w:val="left" w:pos="2340"/>
          <w:tab w:val="left" w:pos="2700"/>
        </w:tabs>
        <w:spacing w:after="240"/>
        <w:ind w:left="3060" w:hanging="2340"/>
        <w:rPr>
          <w:rFonts w:eastAsia="SimSun"/>
          <w:lang w:val="pt-BR"/>
        </w:rPr>
      </w:pPr>
      <w:r w:rsidRPr="00865B19">
        <w:rPr>
          <w:rFonts w:eastAsia="SimSun"/>
          <w:lang w:val="pt-BR"/>
        </w:rPr>
        <w:t xml:space="preserve">DASUPR </w:t>
      </w:r>
      <w:r w:rsidRPr="00865B19">
        <w:rPr>
          <w:rFonts w:eastAsia="SimSun"/>
          <w:i/>
          <w:vertAlign w:val="subscript"/>
          <w:lang w:val="pt-BR"/>
        </w:rPr>
        <w:t>q, p, r</w:t>
      </w:r>
      <w:r w:rsidRPr="00865B19">
        <w:rPr>
          <w:rFonts w:eastAsia="SimSun"/>
          <w:i/>
          <w:vertAlign w:val="subscript"/>
          <w:lang w:val="pt-BR"/>
        </w:rPr>
        <w:tab/>
      </w:r>
      <w:r w:rsidRPr="00865B19">
        <w:rPr>
          <w:rFonts w:eastAsia="SimSun"/>
          <w:i/>
          <w:vertAlign w:val="subscript"/>
          <w:lang w:val="pt-BR"/>
        </w:rPr>
        <w:tab/>
        <w:t xml:space="preserve"> </w:t>
      </w:r>
      <w:r w:rsidRPr="00865B19">
        <w:rPr>
          <w:rFonts w:eastAsia="SimSun"/>
          <w:lang w:val="pt-BR"/>
        </w:rPr>
        <w:t>=</w:t>
      </w:r>
      <w:r w:rsidRPr="00865B19">
        <w:rPr>
          <w:rFonts w:eastAsia="SimSun"/>
          <w:lang w:val="pt-BR"/>
        </w:rPr>
        <w:tab/>
        <w:t xml:space="preserve">Min(DASUO </w:t>
      </w:r>
      <w:r w:rsidRPr="00865B19">
        <w:rPr>
          <w:rFonts w:eastAsia="SimSun"/>
          <w:i/>
          <w:vertAlign w:val="subscript"/>
          <w:lang w:val="pt-BR"/>
        </w:rPr>
        <w:t>q, p, r</w:t>
      </w:r>
      <w:r w:rsidRPr="00865B19">
        <w:rPr>
          <w:rFonts w:eastAsia="SimSun"/>
          <w:lang w:val="pt-BR"/>
        </w:rPr>
        <w:t>, DASUCAP</w:t>
      </w:r>
      <w:r w:rsidRPr="00865B19">
        <w:rPr>
          <w:rFonts w:eastAsia="SimSun"/>
          <w:i/>
          <w:vertAlign w:val="subscript"/>
          <w:lang w:val="pt-BR"/>
        </w:rPr>
        <w:t xml:space="preserve"> q, p, r</w:t>
      </w:r>
      <w:r w:rsidRPr="00865B19">
        <w:rPr>
          <w:rFonts w:eastAsia="SimSun"/>
          <w:lang w:val="pt-BR"/>
        </w:rPr>
        <w:t>)</w:t>
      </w:r>
    </w:p>
    <w:p w14:paraId="31F7A3F3" w14:textId="77777777" w:rsidR="00865B19" w:rsidRPr="00865B19" w:rsidRDefault="00865B19" w:rsidP="00865B19">
      <w:pPr>
        <w:tabs>
          <w:tab w:val="left" w:pos="2340"/>
          <w:tab w:val="left" w:pos="3420"/>
        </w:tabs>
        <w:spacing w:after="240"/>
        <w:ind w:left="4147" w:hanging="3427"/>
        <w:rPr>
          <w:rFonts w:eastAsia="SimSun"/>
        </w:rPr>
      </w:pPr>
      <w:r w:rsidRPr="00865B19">
        <w:rPr>
          <w:rFonts w:eastAsia="SimSun"/>
        </w:rPr>
        <w:t>If ERCOT has approved verifiable Startup Costs</w:t>
      </w:r>
    </w:p>
    <w:p w14:paraId="04597786" w14:textId="77777777" w:rsidR="00865B19" w:rsidRPr="00865B19" w:rsidRDefault="00865B19" w:rsidP="00865B19">
      <w:pPr>
        <w:tabs>
          <w:tab w:val="left" w:pos="2340"/>
          <w:tab w:val="left" w:pos="3420"/>
          <w:tab w:val="left" w:pos="4140"/>
        </w:tabs>
        <w:spacing w:after="240"/>
        <w:ind w:left="4500" w:hanging="3420"/>
        <w:rPr>
          <w:rFonts w:eastAsia="SimSun"/>
          <w:bCs/>
        </w:rPr>
      </w:pPr>
      <w:r w:rsidRPr="00865B19">
        <w:rPr>
          <w:rFonts w:eastAsia="SimSun"/>
        </w:rPr>
        <w:t>Then:</w:t>
      </w:r>
      <w:r w:rsidRPr="00865B19">
        <w:rPr>
          <w:rFonts w:eastAsia="SimSun"/>
        </w:rPr>
        <w:tab/>
      </w:r>
      <w:r w:rsidRPr="00865B19">
        <w:rPr>
          <w:rFonts w:eastAsia="SimSun"/>
          <w:bCs/>
          <w:iCs/>
        </w:rPr>
        <w:t xml:space="preserve">DASUCAP </w:t>
      </w:r>
      <w:r w:rsidRPr="00865B19">
        <w:rPr>
          <w:rFonts w:eastAsia="SimSun"/>
          <w:bCs/>
          <w:i/>
          <w:vertAlign w:val="subscript"/>
        </w:rPr>
        <w:t>q, p, r</w:t>
      </w:r>
      <w:r w:rsidRPr="00865B19">
        <w:rPr>
          <w:rFonts w:eastAsia="SimSun"/>
          <w:bCs/>
          <w:i/>
          <w:vertAlign w:val="subscript"/>
        </w:rPr>
        <w:tab/>
      </w:r>
      <w:r w:rsidRPr="00865B19">
        <w:rPr>
          <w:rFonts w:eastAsia="SimSun"/>
          <w:bCs/>
          <w:iCs/>
        </w:rPr>
        <w:t>=</w:t>
      </w:r>
      <w:r w:rsidRPr="00865B19">
        <w:rPr>
          <w:rFonts w:eastAsia="SimSun"/>
          <w:bCs/>
          <w:iCs/>
        </w:rPr>
        <w:tab/>
      </w:r>
      <w:proofErr w:type="spellStart"/>
      <w:r w:rsidRPr="00865B19">
        <w:rPr>
          <w:rFonts w:eastAsia="SimSun"/>
          <w:bCs/>
          <w:iCs/>
        </w:rPr>
        <w:t>Max</w:t>
      </w:r>
      <w:r w:rsidRPr="00865B19">
        <w:rPr>
          <w:rFonts w:eastAsia="SimSun"/>
          <w:bCs/>
          <w:iCs/>
          <w:vertAlign w:val="subscript"/>
        </w:rPr>
        <w:t>c</w:t>
      </w:r>
      <w:proofErr w:type="spellEnd"/>
      <w:r w:rsidRPr="00865B19">
        <w:rPr>
          <w:rFonts w:eastAsia="SimSun"/>
          <w:bCs/>
          <w:iCs/>
        </w:rPr>
        <w:t>(</w:t>
      </w:r>
      <w:r w:rsidRPr="00865B19">
        <w:rPr>
          <w:rFonts w:eastAsia="SimSun"/>
          <w:bCs/>
        </w:rPr>
        <w:t xml:space="preserve">AGRRATIO </w:t>
      </w:r>
      <w:r w:rsidRPr="00865B19">
        <w:rPr>
          <w:rFonts w:eastAsia="SimSun"/>
          <w:bCs/>
          <w:i/>
          <w:vertAlign w:val="subscript"/>
        </w:rPr>
        <w:t xml:space="preserve">q, p, r </w:t>
      </w:r>
      <w:r w:rsidRPr="00865B19">
        <w:rPr>
          <w:rFonts w:eastAsia="SimSun"/>
          <w:bCs/>
        </w:rPr>
        <w:t xml:space="preserve">) * </w:t>
      </w:r>
      <w:r w:rsidRPr="00865B19">
        <w:rPr>
          <w:rFonts w:eastAsia="SimSun"/>
          <w:bCs/>
          <w:iCs/>
        </w:rPr>
        <w:t xml:space="preserve">verifiable Startup Costs </w:t>
      </w:r>
      <w:r w:rsidRPr="00865B19">
        <w:rPr>
          <w:rFonts w:eastAsia="SimSun"/>
          <w:bCs/>
          <w:i/>
          <w:vertAlign w:val="subscript"/>
        </w:rPr>
        <w:t>q, r</w:t>
      </w:r>
    </w:p>
    <w:p w14:paraId="774B05C6" w14:textId="77777777" w:rsidR="00865B19" w:rsidRPr="00865B19" w:rsidRDefault="00865B19" w:rsidP="00865B19">
      <w:pPr>
        <w:tabs>
          <w:tab w:val="left" w:pos="2340"/>
          <w:tab w:val="left" w:pos="3420"/>
          <w:tab w:val="left" w:pos="4500"/>
        </w:tabs>
        <w:spacing w:before="240" w:after="240"/>
        <w:ind w:left="4147" w:hanging="3067"/>
        <w:rPr>
          <w:rFonts w:eastAsia="SimSun"/>
          <w:bCs/>
        </w:rPr>
      </w:pPr>
      <w:r w:rsidRPr="00865B19">
        <w:rPr>
          <w:rFonts w:eastAsia="SimSun"/>
          <w:bCs/>
        </w:rPr>
        <w:t>Where:</w:t>
      </w:r>
      <w:r w:rsidRPr="00865B19">
        <w:rPr>
          <w:rFonts w:eastAsia="SimSun"/>
          <w:bCs/>
        </w:rPr>
        <w:tab/>
        <w:t>AGRRATIO</w:t>
      </w:r>
      <w:r w:rsidRPr="00865B19">
        <w:rPr>
          <w:rFonts w:eastAsia="SimSun"/>
          <w:bCs/>
          <w:i/>
          <w:vertAlign w:val="subscript"/>
        </w:rPr>
        <w:t xml:space="preserve"> q, p, r</w:t>
      </w:r>
      <w:r w:rsidRPr="00865B19">
        <w:rPr>
          <w:rFonts w:eastAsia="SimSun"/>
          <w:bCs/>
          <w:i/>
          <w:vertAlign w:val="subscript"/>
        </w:rPr>
        <w:tab/>
      </w:r>
      <w:r w:rsidRPr="00865B19">
        <w:rPr>
          <w:rFonts w:eastAsia="SimSun"/>
          <w:bCs/>
        </w:rPr>
        <w:t>=</w:t>
      </w:r>
      <w:r w:rsidRPr="00865B19">
        <w:rPr>
          <w:rFonts w:eastAsia="SimSun"/>
          <w:bCs/>
        </w:rPr>
        <w:tab/>
        <w:t>AGRMAXON</w:t>
      </w:r>
      <w:r w:rsidRPr="00865B19">
        <w:rPr>
          <w:rFonts w:eastAsia="SimSun"/>
          <w:bCs/>
          <w:i/>
          <w:vertAlign w:val="subscript"/>
        </w:rPr>
        <w:t xml:space="preserve"> q, p, r</w:t>
      </w:r>
      <w:r w:rsidRPr="00865B19">
        <w:rPr>
          <w:rFonts w:eastAsia="SimSun"/>
          <w:bCs/>
        </w:rPr>
        <w:t xml:space="preserve"> / AGRTOT</w:t>
      </w:r>
      <w:r w:rsidRPr="00865B19">
        <w:rPr>
          <w:rFonts w:eastAsia="SimSun"/>
          <w:bCs/>
          <w:i/>
          <w:vertAlign w:val="subscript"/>
        </w:rPr>
        <w:t xml:space="preserve"> q, p, r</w:t>
      </w:r>
    </w:p>
    <w:p w14:paraId="142982AE" w14:textId="77777777" w:rsidR="00865B19" w:rsidRPr="00865B19" w:rsidRDefault="00865B19" w:rsidP="00865B19">
      <w:pPr>
        <w:tabs>
          <w:tab w:val="left" w:pos="2340"/>
          <w:tab w:val="left" w:pos="3420"/>
          <w:tab w:val="left" w:pos="4500"/>
        </w:tabs>
        <w:spacing w:after="240"/>
        <w:ind w:left="4147" w:hanging="3067"/>
        <w:rPr>
          <w:rFonts w:eastAsia="SimSun"/>
          <w:i/>
          <w:vertAlign w:val="subscript"/>
        </w:rPr>
      </w:pPr>
      <w:r w:rsidRPr="00865B19">
        <w:rPr>
          <w:rFonts w:eastAsia="SimSun"/>
          <w:bCs/>
        </w:rPr>
        <w:t>Otherwise:</w:t>
      </w:r>
      <w:r w:rsidRPr="00865B19">
        <w:rPr>
          <w:rFonts w:eastAsia="SimSun"/>
          <w:bCs/>
        </w:rPr>
        <w:tab/>
      </w:r>
      <w:r w:rsidRPr="00865B19">
        <w:rPr>
          <w:rFonts w:eastAsia="SimSun"/>
          <w:bCs/>
          <w:iCs/>
        </w:rPr>
        <w:t xml:space="preserve">DASUCAP </w:t>
      </w:r>
      <w:r w:rsidRPr="00865B19">
        <w:rPr>
          <w:rFonts w:eastAsia="SimSun"/>
          <w:bCs/>
          <w:i/>
          <w:vertAlign w:val="subscript"/>
        </w:rPr>
        <w:t>q, p, r</w:t>
      </w:r>
      <w:r w:rsidRPr="00865B19">
        <w:rPr>
          <w:rFonts w:eastAsia="SimSun"/>
          <w:bCs/>
          <w:iCs/>
        </w:rPr>
        <w:tab/>
        <w:t>=</w:t>
      </w:r>
      <w:r w:rsidRPr="00865B19">
        <w:rPr>
          <w:rFonts w:eastAsia="SimSun"/>
          <w:bCs/>
          <w:iCs/>
        </w:rPr>
        <w:tab/>
      </w:r>
      <w:proofErr w:type="spellStart"/>
      <w:r w:rsidRPr="00865B19">
        <w:rPr>
          <w:rFonts w:eastAsia="SimSun"/>
          <w:bCs/>
          <w:iCs/>
        </w:rPr>
        <w:t>Max</w:t>
      </w:r>
      <w:r w:rsidRPr="00865B19">
        <w:rPr>
          <w:rFonts w:eastAsia="SimSun"/>
          <w:bCs/>
          <w:i/>
          <w:vertAlign w:val="subscript"/>
        </w:rPr>
        <w:t>c</w:t>
      </w:r>
      <w:proofErr w:type="spellEnd"/>
      <w:r w:rsidRPr="00865B19">
        <w:rPr>
          <w:rFonts w:eastAsia="SimSun"/>
          <w:bCs/>
          <w:iCs/>
        </w:rPr>
        <w:t>(AGGRATIO</w:t>
      </w:r>
      <w:r w:rsidRPr="00865B19">
        <w:rPr>
          <w:rFonts w:eastAsia="SimSun"/>
          <w:bCs/>
          <w:i/>
          <w:vertAlign w:val="subscript"/>
        </w:rPr>
        <w:t xml:space="preserve"> </w:t>
      </w:r>
      <w:proofErr w:type="spellStart"/>
      <w:r w:rsidRPr="00865B19">
        <w:rPr>
          <w:rFonts w:eastAsia="SimSun"/>
          <w:bCs/>
          <w:i/>
          <w:vertAlign w:val="subscript"/>
        </w:rPr>
        <w:t>q,p,r</w:t>
      </w:r>
      <w:proofErr w:type="spellEnd"/>
      <w:r w:rsidRPr="00865B19">
        <w:rPr>
          <w:rFonts w:eastAsia="SimSun"/>
          <w:bCs/>
          <w:iCs/>
        </w:rPr>
        <w:t>) * RCGSC</w:t>
      </w:r>
      <w:r w:rsidRPr="00865B19">
        <w:rPr>
          <w:rFonts w:eastAsia="SimSun"/>
          <w:bCs/>
        </w:rPr>
        <w:tab/>
      </w:r>
    </w:p>
    <w:p w14:paraId="17870988" w14:textId="77777777" w:rsidR="00865B19" w:rsidRPr="00865B19" w:rsidRDefault="00865B19" w:rsidP="00865B19">
      <w:pPr>
        <w:tabs>
          <w:tab w:val="left" w:pos="2352"/>
          <w:tab w:val="left" w:pos="3420"/>
          <w:tab w:val="left" w:pos="3822"/>
        </w:tabs>
        <w:spacing w:after="240"/>
        <w:ind w:left="3600" w:hanging="2880"/>
        <w:rPr>
          <w:rFonts w:eastAsia="SimSun"/>
          <w:b/>
        </w:rPr>
      </w:pPr>
      <w:r w:rsidRPr="00865B19">
        <w:rPr>
          <w:rFonts w:eastAsia="SimSun"/>
          <w:b/>
        </w:rPr>
        <w:t>For Combined Cycle Trains,</w:t>
      </w:r>
    </w:p>
    <w:p w14:paraId="3285625A" w14:textId="089DF715" w:rsidR="00865B19" w:rsidRPr="00865B19" w:rsidRDefault="00865B19" w:rsidP="00865B19">
      <w:pPr>
        <w:tabs>
          <w:tab w:val="left" w:pos="2340"/>
          <w:tab w:val="left" w:pos="3420"/>
        </w:tabs>
        <w:spacing w:before="240"/>
        <w:ind w:left="3150" w:hanging="2430"/>
        <w:jc w:val="both"/>
        <w:rPr>
          <w:rFonts w:eastAsia="SimSun"/>
        </w:rPr>
      </w:pPr>
      <w:r w:rsidRPr="00865B19">
        <w:rPr>
          <w:rFonts w:eastAsia="SimSun"/>
        </w:rPr>
        <w:t xml:space="preserve">DAMGCOST </w:t>
      </w:r>
      <w:r w:rsidRPr="00865B19">
        <w:rPr>
          <w:rFonts w:eastAsia="SimSun"/>
          <w:i/>
          <w:vertAlign w:val="subscript"/>
        </w:rPr>
        <w:t>q, p, r</w:t>
      </w:r>
      <w:r w:rsidRPr="00865B19">
        <w:rPr>
          <w:rFonts w:eastAsia="SimSun"/>
        </w:rPr>
        <w:tab/>
        <w:t>=</w:t>
      </w:r>
      <w:r w:rsidRPr="00865B19">
        <w:rPr>
          <w:rFonts w:eastAsia="SimSun"/>
        </w:rPr>
        <w:tab/>
        <w:t xml:space="preserve">Min(DASUO </w:t>
      </w:r>
      <w:r w:rsidRPr="00865B19">
        <w:rPr>
          <w:rFonts w:eastAsia="SimSun"/>
          <w:i/>
          <w:vertAlign w:val="subscript"/>
        </w:rPr>
        <w:t>q, p, r</w:t>
      </w:r>
      <w:r w:rsidRPr="00865B19">
        <w:rPr>
          <w:rFonts w:eastAsia="SimSun"/>
        </w:rPr>
        <w:t xml:space="preserve"> , </w:t>
      </w:r>
      <w:proofErr w:type="spellStart"/>
      <w:r w:rsidRPr="00865B19">
        <w:rPr>
          <w:rFonts w:eastAsia="SimSun"/>
        </w:rPr>
        <w:t>DASUCAP</w:t>
      </w:r>
      <w:r w:rsidRPr="00865B19">
        <w:rPr>
          <w:rFonts w:eastAsia="SimSun"/>
          <w:i/>
          <w:vertAlign w:val="subscript"/>
        </w:rPr>
        <w:t>q</w:t>
      </w:r>
      <w:proofErr w:type="spellEnd"/>
      <w:r w:rsidRPr="00865B19">
        <w:rPr>
          <w:rFonts w:eastAsia="SimSun"/>
          <w:i/>
          <w:vertAlign w:val="subscript"/>
        </w:rPr>
        <w:t>, p, r</w:t>
      </w:r>
      <w:r w:rsidRPr="00865B19">
        <w:rPr>
          <w:rFonts w:eastAsia="SimSun"/>
        </w:rPr>
        <w:t xml:space="preserve">) + </w:t>
      </w:r>
      <w:r w:rsidR="001E564D" w:rsidRPr="00865B19">
        <w:rPr>
          <w:rFonts w:eastAsia="SimSun"/>
          <w:noProof/>
          <w:position w:val="-20"/>
        </w:rPr>
        <w:drawing>
          <wp:inline distT="0" distB="0" distL="0" distR="0" wp14:anchorId="406967E8" wp14:editId="023D66D0">
            <wp:extent cx="114300" cy="274320"/>
            <wp:effectExtent l="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865B19">
        <w:rPr>
          <w:rFonts w:eastAsia="SimSun"/>
          <w:noProof/>
          <w:position w:val="-20"/>
        </w:rPr>
        <w:t xml:space="preserve"> </w:t>
      </w:r>
      <w:r w:rsidRPr="00865B19">
        <w:rPr>
          <w:rFonts w:eastAsia="SimSun"/>
        </w:rPr>
        <w:t xml:space="preserve">(Min(DAMEO </w:t>
      </w:r>
      <w:r w:rsidRPr="00865B19">
        <w:rPr>
          <w:rFonts w:eastAsia="SimSun"/>
          <w:i/>
          <w:vertAlign w:val="subscript"/>
        </w:rPr>
        <w:t xml:space="preserve">q, p, r, h </w:t>
      </w:r>
      <w:r w:rsidRPr="00865B19">
        <w:rPr>
          <w:rFonts w:eastAsia="SimSun"/>
        </w:rPr>
        <w:t>, DAMECAP</w:t>
      </w:r>
      <w:r w:rsidRPr="00865B19">
        <w:rPr>
          <w:rFonts w:eastAsia="SimSun"/>
          <w:i/>
          <w:vertAlign w:val="subscript"/>
        </w:rPr>
        <w:t xml:space="preserve"> q, p, </w:t>
      </w:r>
      <w:proofErr w:type="spellStart"/>
      <w:r w:rsidRPr="00865B19">
        <w:rPr>
          <w:rFonts w:eastAsia="SimSun"/>
          <w:i/>
          <w:vertAlign w:val="subscript"/>
        </w:rPr>
        <w:t>r,h</w:t>
      </w:r>
      <w:proofErr w:type="spellEnd"/>
      <w:r w:rsidRPr="00865B19">
        <w:rPr>
          <w:rFonts w:eastAsia="SimSun"/>
        </w:rPr>
        <w:t>) * DALSL</w:t>
      </w:r>
      <w:r w:rsidRPr="00865B19">
        <w:rPr>
          <w:rFonts w:eastAsia="SimSun"/>
          <w:vertAlign w:val="subscript"/>
        </w:rPr>
        <w:t xml:space="preserve"> </w:t>
      </w:r>
      <w:r w:rsidRPr="00865B19">
        <w:rPr>
          <w:rFonts w:eastAsia="SimSun"/>
          <w:i/>
          <w:vertAlign w:val="subscript"/>
        </w:rPr>
        <w:t>q, p, r, h</w:t>
      </w:r>
      <w:r w:rsidRPr="00865B19">
        <w:rPr>
          <w:rFonts w:eastAsia="SimSun"/>
        </w:rPr>
        <w:t xml:space="preserve">) + (Max(0, Min(DASUO </w:t>
      </w:r>
      <w:proofErr w:type="spellStart"/>
      <w:r w:rsidRPr="00865B19">
        <w:rPr>
          <w:rFonts w:eastAsia="SimSun"/>
          <w:i/>
          <w:vertAlign w:val="subscript"/>
        </w:rPr>
        <w:t>afterCCGR</w:t>
      </w:r>
      <w:proofErr w:type="spellEnd"/>
      <w:r w:rsidRPr="00865B19">
        <w:rPr>
          <w:rFonts w:eastAsia="SimSun"/>
        </w:rPr>
        <w:t xml:space="preserve"> , </w:t>
      </w:r>
      <w:proofErr w:type="spellStart"/>
      <w:r w:rsidRPr="00865B19">
        <w:rPr>
          <w:rFonts w:eastAsia="SimSun"/>
        </w:rPr>
        <w:t>DASUCAP</w:t>
      </w:r>
      <w:r w:rsidRPr="00865B19">
        <w:rPr>
          <w:rFonts w:eastAsia="SimSun"/>
          <w:i/>
          <w:vertAlign w:val="subscript"/>
        </w:rPr>
        <w:t>afterCCGR</w:t>
      </w:r>
      <w:proofErr w:type="spellEnd"/>
      <w:r w:rsidRPr="00865B19">
        <w:rPr>
          <w:rFonts w:eastAsia="SimSun"/>
        </w:rPr>
        <w:t xml:space="preserve">) – Min(DASUO </w:t>
      </w:r>
      <w:proofErr w:type="spellStart"/>
      <w:r w:rsidRPr="00865B19">
        <w:rPr>
          <w:rFonts w:eastAsia="SimSun"/>
          <w:i/>
          <w:vertAlign w:val="subscript"/>
        </w:rPr>
        <w:t>beforeCCGR</w:t>
      </w:r>
      <w:proofErr w:type="spellEnd"/>
      <w:r w:rsidRPr="00865B19">
        <w:rPr>
          <w:rFonts w:eastAsia="SimSun"/>
          <w:i/>
          <w:vertAlign w:val="subscript"/>
        </w:rPr>
        <w:t xml:space="preserve"> </w:t>
      </w:r>
      <w:r w:rsidRPr="00865B19">
        <w:rPr>
          <w:rFonts w:eastAsia="SimSun"/>
        </w:rPr>
        <w:t xml:space="preserve">, </w:t>
      </w:r>
      <w:proofErr w:type="spellStart"/>
      <w:r w:rsidRPr="00865B19">
        <w:rPr>
          <w:rFonts w:eastAsia="SimSun"/>
        </w:rPr>
        <w:t>DASUCAP</w:t>
      </w:r>
      <w:r w:rsidRPr="00865B19">
        <w:rPr>
          <w:rFonts w:eastAsia="SimSun"/>
          <w:i/>
          <w:vertAlign w:val="subscript"/>
        </w:rPr>
        <w:t>beforeCCGR</w:t>
      </w:r>
      <w:proofErr w:type="spellEnd"/>
      <w:r w:rsidRPr="00865B19">
        <w:rPr>
          <w:rFonts w:eastAsia="SimSun"/>
        </w:rPr>
        <w:t xml:space="preserve">)) + </w:t>
      </w:r>
      <w:r w:rsidR="001E564D" w:rsidRPr="00865B19">
        <w:rPr>
          <w:rFonts w:eastAsia="SimSun"/>
          <w:noProof/>
          <w:position w:val="-20"/>
        </w:rPr>
        <w:drawing>
          <wp:inline distT="0" distB="0" distL="0" distR="0" wp14:anchorId="26C3F351" wp14:editId="34A77158">
            <wp:extent cx="114300" cy="274320"/>
            <wp:effectExtent l="0" t="0" r="0" b="0"/>
            <wp:docPr id="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865B19">
        <w:rPr>
          <w:rFonts w:eastAsia="SimSun"/>
          <w:noProof/>
          <w:position w:val="-20"/>
        </w:rPr>
        <w:t xml:space="preserve"> </w:t>
      </w:r>
      <w:r w:rsidRPr="00865B19">
        <w:rPr>
          <w:rFonts w:eastAsia="SimSun"/>
        </w:rPr>
        <w:t xml:space="preserve">(DAAIEC </w:t>
      </w:r>
      <w:r w:rsidRPr="00865B19">
        <w:rPr>
          <w:rFonts w:eastAsia="SimSun"/>
          <w:i/>
          <w:vertAlign w:val="subscript"/>
        </w:rPr>
        <w:t>q, p, r, h</w:t>
      </w:r>
      <w:r w:rsidRPr="00865B19">
        <w:rPr>
          <w:rFonts w:eastAsia="SimSun"/>
        </w:rPr>
        <w:t xml:space="preserve"> * (DAESR </w:t>
      </w:r>
      <w:r w:rsidRPr="00865B19">
        <w:rPr>
          <w:rFonts w:eastAsia="SimSun"/>
          <w:i/>
          <w:vertAlign w:val="subscript"/>
        </w:rPr>
        <w:t>q, p, r, h</w:t>
      </w:r>
      <w:r w:rsidRPr="00865B19">
        <w:rPr>
          <w:rFonts w:eastAsia="SimSun"/>
        </w:rPr>
        <w:t xml:space="preserve"> – DALSL </w:t>
      </w:r>
      <w:r w:rsidRPr="00865B19">
        <w:rPr>
          <w:rFonts w:eastAsia="SimSun"/>
          <w:i/>
          <w:vertAlign w:val="subscript"/>
        </w:rPr>
        <w:t>q, p, r, h</w:t>
      </w:r>
      <w:r w:rsidRPr="00865B19">
        <w:rPr>
          <w:rFonts w:eastAsia="SimSun"/>
        </w:rPr>
        <w:t>))</w:t>
      </w:r>
    </w:p>
    <w:p w14:paraId="421AD629" w14:textId="77777777" w:rsidR="00865B19" w:rsidRPr="00865B19" w:rsidRDefault="00865B19" w:rsidP="00865B19">
      <w:pPr>
        <w:spacing w:after="240"/>
        <w:ind w:left="720" w:hanging="720"/>
        <w:rPr>
          <w:rFonts w:eastAsia="SimSun"/>
          <w:iCs/>
          <w:szCs w:val="20"/>
        </w:rPr>
      </w:pPr>
      <w:r w:rsidRPr="00865B19" w:rsidDel="000608E3">
        <w:rPr>
          <w:rFonts w:eastAsia="SimSun"/>
          <w:iCs/>
          <w:szCs w:val="20"/>
        </w:rPr>
        <w:t xml:space="preserve"> </w:t>
      </w:r>
      <w:r w:rsidRPr="00865B19">
        <w:rPr>
          <w:rFonts w:eastAsia="SimSun"/>
          <w:iCs/>
          <w:szCs w:val="20"/>
        </w:rPr>
        <w:t>(7)</w:t>
      </w:r>
      <w:r w:rsidRPr="00865B19">
        <w:rPr>
          <w:rFonts w:eastAsia="SimSun"/>
          <w:iCs/>
          <w:szCs w:val="20"/>
        </w:rPr>
        <w:tab/>
        <w:t>The Day-Ahead Make-Whole Revenue is calculated for each DAM-Committed Generation Resource as follows:</w:t>
      </w:r>
    </w:p>
    <w:p w14:paraId="1A96B6F7" w14:textId="77777777" w:rsidR="00865B19" w:rsidRPr="00865B19" w:rsidRDefault="00865B19" w:rsidP="00865B19">
      <w:pPr>
        <w:tabs>
          <w:tab w:val="left" w:pos="2340"/>
          <w:tab w:val="left" w:pos="3420"/>
        </w:tabs>
        <w:spacing w:after="240"/>
        <w:ind w:left="1080" w:hanging="360"/>
        <w:rPr>
          <w:rFonts w:eastAsia="SimSun"/>
          <w:bCs/>
          <w:i/>
          <w:vertAlign w:val="subscript"/>
          <w:lang w:val="pt-BR"/>
        </w:rPr>
      </w:pPr>
      <w:r w:rsidRPr="00865B19">
        <w:rPr>
          <w:rFonts w:eastAsia="SimSun"/>
          <w:bCs/>
          <w:lang w:val="pt-BR"/>
        </w:rPr>
        <w:t xml:space="preserve">DAEREV </w:t>
      </w:r>
      <w:r w:rsidRPr="00865B19">
        <w:rPr>
          <w:rFonts w:eastAsia="SimSun"/>
          <w:bCs/>
          <w:i/>
          <w:vertAlign w:val="subscript"/>
          <w:lang w:val="pt-BR"/>
        </w:rPr>
        <w:t>q, p, r, h</w:t>
      </w:r>
      <w:r w:rsidRPr="00865B19">
        <w:rPr>
          <w:rFonts w:eastAsia="SimSun"/>
          <w:bCs/>
          <w:i/>
          <w:vertAlign w:val="subscript"/>
          <w:lang w:val="pt-BR"/>
        </w:rPr>
        <w:tab/>
      </w:r>
      <w:r w:rsidRPr="00865B19">
        <w:rPr>
          <w:rFonts w:eastAsia="SimSun"/>
          <w:bCs/>
          <w:lang w:val="pt-BR"/>
        </w:rPr>
        <w:tab/>
        <w:t>=</w:t>
      </w:r>
      <w:r w:rsidRPr="00865B19">
        <w:rPr>
          <w:rFonts w:eastAsia="SimSun"/>
          <w:bCs/>
          <w:lang w:val="pt-BR"/>
        </w:rPr>
        <w:tab/>
        <w:t xml:space="preserve">(-1) * DASPP </w:t>
      </w:r>
      <w:r w:rsidRPr="00865B19">
        <w:rPr>
          <w:rFonts w:eastAsia="SimSun"/>
          <w:bCs/>
          <w:i/>
          <w:vertAlign w:val="subscript"/>
          <w:lang w:val="pt-BR"/>
        </w:rPr>
        <w:t>p, h</w:t>
      </w:r>
      <w:r w:rsidRPr="00865B19">
        <w:rPr>
          <w:rFonts w:eastAsia="SimSun"/>
          <w:bCs/>
          <w:lang w:val="pt-BR"/>
        </w:rPr>
        <w:t xml:space="preserve"> * DAESR </w:t>
      </w:r>
      <w:r w:rsidRPr="00865B19">
        <w:rPr>
          <w:rFonts w:eastAsia="SimSun"/>
          <w:bCs/>
          <w:i/>
          <w:vertAlign w:val="subscript"/>
          <w:lang w:val="pt-BR"/>
        </w:rPr>
        <w:t>q, p, r, h</w:t>
      </w:r>
    </w:p>
    <w:p w14:paraId="22F5F3EE" w14:textId="77777777" w:rsidR="00865B19" w:rsidRPr="00865B19" w:rsidRDefault="00865B19" w:rsidP="00865B19">
      <w:pPr>
        <w:tabs>
          <w:tab w:val="left" w:pos="2340"/>
          <w:tab w:val="left" w:pos="2700"/>
        </w:tabs>
        <w:spacing w:after="240"/>
        <w:ind w:left="3060" w:hanging="2340"/>
        <w:rPr>
          <w:rFonts w:eastAsia="SimSun"/>
          <w:bCs/>
          <w:lang w:val="x-none" w:eastAsia="x-none"/>
        </w:rPr>
      </w:pPr>
      <w:r w:rsidRPr="00865B19">
        <w:rPr>
          <w:rFonts w:eastAsia="SimSun"/>
          <w:bCs/>
          <w:lang w:val="x-none" w:eastAsia="x-none"/>
        </w:rPr>
        <w:t>DAASREV</w:t>
      </w:r>
      <w:r w:rsidRPr="00865B19">
        <w:rPr>
          <w:rFonts w:eastAsia="SimSun"/>
          <w:bCs/>
          <w:i/>
          <w:vertAlign w:val="subscript"/>
          <w:lang w:val="x-none" w:eastAsia="x-none"/>
        </w:rPr>
        <w:t xml:space="preserve"> q, r, h</w:t>
      </w:r>
      <w:r w:rsidRPr="00865B19">
        <w:rPr>
          <w:rFonts w:eastAsia="SimSun"/>
          <w:bCs/>
          <w:lang w:val="x-none" w:eastAsia="x-none"/>
        </w:rPr>
        <w:t xml:space="preserve"> </w:t>
      </w:r>
      <w:r w:rsidRPr="00865B19">
        <w:rPr>
          <w:rFonts w:eastAsia="SimSun"/>
          <w:bCs/>
          <w:lang w:val="x-none" w:eastAsia="x-none"/>
        </w:rPr>
        <w:tab/>
      </w:r>
      <w:r w:rsidRPr="00865B19">
        <w:rPr>
          <w:rFonts w:eastAsia="SimSun"/>
          <w:bCs/>
          <w:lang w:val="x-none" w:eastAsia="x-none"/>
        </w:rPr>
        <w:tab/>
        <w:t>=</w:t>
      </w:r>
      <w:r w:rsidRPr="00865B19">
        <w:rPr>
          <w:rFonts w:eastAsia="SimSun"/>
          <w:bCs/>
          <w:lang w:val="x-none" w:eastAsia="x-none"/>
        </w:rPr>
        <w:tab/>
        <w:t xml:space="preserve">((-1) * MCPCRU </w:t>
      </w:r>
      <w:r w:rsidRPr="00865B19">
        <w:rPr>
          <w:rFonts w:eastAsia="SimSun"/>
          <w:bCs/>
          <w:i/>
          <w:vertAlign w:val="subscript"/>
          <w:lang w:val="x-none" w:eastAsia="x-none"/>
        </w:rPr>
        <w:t>DAM, h</w:t>
      </w:r>
      <w:r w:rsidRPr="00865B19">
        <w:rPr>
          <w:rFonts w:eastAsia="SimSun"/>
          <w:bCs/>
          <w:lang w:val="x-none" w:eastAsia="x-none"/>
        </w:rPr>
        <w:t xml:space="preserve"> * PCRUR</w:t>
      </w:r>
      <w:r w:rsidRPr="00865B19">
        <w:rPr>
          <w:rFonts w:eastAsia="SimSun"/>
          <w:bCs/>
          <w:i/>
          <w:lang w:val="x-none" w:eastAsia="x-none"/>
        </w:rPr>
        <w:t xml:space="preserve"> </w:t>
      </w:r>
      <w:r w:rsidRPr="00865B19">
        <w:rPr>
          <w:rFonts w:eastAsia="SimSun"/>
          <w:bCs/>
          <w:i/>
          <w:vertAlign w:val="subscript"/>
          <w:lang w:val="x-none" w:eastAsia="x-none"/>
        </w:rPr>
        <w:t>r, q, DAM, h</w:t>
      </w:r>
      <w:r w:rsidRPr="00865B19">
        <w:rPr>
          <w:rFonts w:eastAsia="SimSun"/>
          <w:bCs/>
          <w:lang w:val="x-none" w:eastAsia="x-none"/>
        </w:rPr>
        <w:t xml:space="preserve">) </w:t>
      </w:r>
    </w:p>
    <w:p w14:paraId="509BAEE7" w14:textId="77777777" w:rsidR="00865B19" w:rsidRPr="00865B19" w:rsidRDefault="00865B19" w:rsidP="00865B19">
      <w:pPr>
        <w:tabs>
          <w:tab w:val="left" w:pos="2340"/>
          <w:tab w:val="left" w:pos="2700"/>
        </w:tabs>
        <w:spacing w:after="240"/>
        <w:ind w:left="3060" w:hanging="2340"/>
        <w:rPr>
          <w:rFonts w:eastAsia="SimSun"/>
          <w:bCs/>
          <w:lang w:val="x-none" w:eastAsia="x-none"/>
        </w:rPr>
      </w:pPr>
      <w:r w:rsidRPr="00865B19">
        <w:rPr>
          <w:rFonts w:eastAsia="SimSun"/>
          <w:bCs/>
          <w:lang w:val="x-none" w:eastAsia="x-none"/>
        </w:rPr>
        <w:tab/>
      </w:r>
      <w:r w:rsidRPr="00865B19">
        <w:rPr>
          <w:rFonts w:eastAsia="SimSun"/>
          <w:bCs/>
          <w:lang w:val="x-none" w:eastAsia="x-none"/>
        </w:rPr>
        <w:tab/>
        <w:t xml:space="preserve">+ ((-1) * MCPCRD </w:t>
      </w:r>
      <w:r w:rsidRPr="00865B19">
        <w:rPr>
          <w:rFonts w:eastAsia="SimSun"/>
          <w:bCs/>
          <w:i/>
          <w:vertAlign w:val="subscript"/>
          <w:lang w:val="x-none" w:eastAsia="x-none"/>
        </w:rPr>
        <w:t xml:space="preserve">DAM, h </w:t>
      </w:r>
      <w:r w:rsidRPr="00865B19">
        <w:rPr>
          <w:rFonts w:eastAsia="SimSun"/>
          <w:bCs/>
          <w:lang w:val="x-none" w:eastAsia="x-none"/>
        </w:rPr>
        <w:t xml:space="preserve"> * PCRDR</w:t>
      </w:r>
      <w:r w:rsidRPr="00865B19">
        <w:rPr>
          <w:rFonts w:eastAsia="SimSun"/>
          <w:bCs/>
          <w:i/>
          <w:lang w:val="x-none" w:eastAsia="x-none"/>
        </w:rPr>
        <w:t xml:space="preserve"> </w:t>
      </w:r>
      <w:r w:rsidRPr="00865B19">
        <w:rPr>
          <w:rFonts w:eastAsia="SimSun"/>
          <w:bCs/>
          <w:i/>
          <w:vertAlign w:val="subscript"/>
          <w:lang w:val="x-none" w:eastAsia="x-none"/>
        </w:rPr>
        <w:t>r, q,</w:t>
      </w:r>
      <w:r w:rsidRPr="00865B19">
        <w:rPr>
          <w:rFonts w:eastAsia="SimSun"/>
          <w:bCs/>
          <w:i/>
          <w:vertAlign w:val="subscript"/>
          <w:lang w:val="pt-BR" w:eastAsia="x-none"/>
        </w:rPr>
        <w:t xml:space="preserve"> </w:t>
      </w:r>
      <w:r w:rsidRPr="00865B19">
        <w:rPr>
          <w:rFonts w:eastAsia="SimSun"/>
          <w:bCs/>
          <w:i/>
          <w:vertAlign w:val="subscript"/>
          <w:lang w:val="x-none" w:eastAsia="x-none"/>
        </w:rPr>
        <w:t>DAM, h</w:t>
      </w:r>
      <w:r w:rsidRPr="00865B19">
        <w:rPr>
          <w:rFonts w:eastAsia="SimSun"/>
          <w:bCs/>
          <w:lang w:val="x-none" w:eastAsia="x-none"/>
        </w:rPr>
        <w:t xml:space="preserve">) </w:t>
      </w:r>
    </w:p>
    <w:p w14:paraId="7F91ABA8" w14:textId="77777777" w:rsidR="00865B19" w:rsidRPr="00865B19" w:rsidRDefault="00865B19" w:rsidP="00865B19">
      <w:pPr>
        <w:tabs>
          <w:tab w:val="left" w:pos="2340"/>
          <w:tab w:val="left" w:pos="2700"/>
        </w:tabs>
        <w:spacing w:after="240"/>
        <w:ind w:left="3060" w:hanging="2340"/>
        <w:rPr>
          <w:rFonts w:eastAsia="SimSun"/>
          <w:bCs/>
          <w:lang w:val="x-none" w:eastAsia="x-none"/>
        </w:rPr>
      </w:pPr>
      <w:r w:rsidRPr="00865B19">
        <w:rPr>
          <w:rFonts w:eastAsia="SimSun"/>
          <w:bCs/>
          <w:lang w:val="x-none" w:eastAsia="x-none"/>
        </w:rPr>
        <w:tab/>
      </w:r>
      <w:r w:rsidRPr="00865B19">
        <w:rPr>
          <w:rFonts w:eastAsia="SimSun"/>
          <w:bCs/>
          <w:lang w:val="x-none" w:eastAsia="x-none"/>
        </w:rPr>
        <w:tab/>
        <w:t>+ ((-1) * MCPC</w:t>
      </w:r>
      <w:r w:rsidRPr="00865B19">
        <w:rPr>
          <w:rFonts w:eastAsia="SimSun"/>
          <w:bCs/>
          <w:lang w:val="pt-BR" w:eastAsia="x-none"/>
        </w:rPr>
        <w:t>EC</w:t>
      </w:r>
      <w:r w:rsidRPr="00865B19">
        <w:rPr>
          <w:rFonts w:eastAsia="SimSun"/>
          <w:bCs/>
          <w:lang w:val="x-none" w:eastAsia="x-none"/>
        </w:rPr>
        <w:t xml:space="preserve">R </w:t>
      </w:r>
      <w:r w:rsidRPr="00865B19">
        <w:rPr>
          <w:rFonts w:eastAsia="SimSun"/>
          <w:bCs/>
          <w:i/>
          <w:vertAlign w:val="subscript"/>
          <w:lang w:val="x-none" w:eastAsia="x-none"/>
        </w:rPr>
        <w:t xml:space="preserve">DAM, h </w:t>
      </w:r>
      <w:r w:rsidRPr="00865B19">
        <w:rPr>
          <w:rFonts w:eastAsia="SimSun"/>
          <w:bCs/>
          <w:lang w:val="x-none" w:eastAsia="x-none"/>
        </w:rPr>
        <w:t xml:space="preserve"> * PC</w:t>
      </w:r>
      <w:r w:rsidRPr="00865B19">
        <w:rPr>
          <w:rFonts w:eastAsia="SimSun"/>
          <w:bCs/>
          <w:lang w:val="pt-BR" w:eastAsia="x-none"/>
        </w:rPr>
        <w:t>EC</w:t>
      </w:r>
      <w:r w:rsidRPr="00865B19">
        <w:rPr>
          <w:rFonts w:eastAsia="SimSun"/>
          <w:bCs/>
          <w:lang w:val="x-none" w:eastAsia="x-none"/>
        </w:rPr>
        <w:t>R</w:t>
      </w:r>
      <w:r w:rsidRPr="00865B19">
        <w:rPr>
          <w:rFonts w:eastAsia="SimSun"/>
          <w:bCs/>
          <w:lang w:val="pt-BR" w:eastAsia="x-none"/>
        </w:rPr>
        <w:t>R</w:t>
      </w:r>
      <w:r w:rsidRPr="00865B19">
        <w:rPr>
          <w:rFonts w:eastAsia="SimSun"/>
          <w:bCs/>
          <w:i/>
          <w:lang w:val="x-none" w:eastAsia="x-none"/>
        </w:rPr>
        <w:t xml:space="preserve"> </w:t>
      </w:r>
      <w:r w:rsidRPr="00865B19">
        <w:rPr>
          <w:rFonts w:eastAsia="SimSun"/>
          <w:bCs/>
          <w:i/>
          <w:vertAlign w:val="subscript"/>
          <w:lang w:val="x-none" w:eastAsia="x-none"/>
        </w:rPr>
        <w:t>r, q,</w:t>
      </w:r>
      <w:r w:rsidRPr="00865B19">
        <w:rPr>
          <w:rFonts w:eastAsia="SimSun"/>
          <w:bCs/>
          <w:i/>
          <w:vertAlign w:val="subscript"/>
          <w:lang w:val="pt-BR" w:eastAsia="x-none"/>
        </w:rPr>
        <w:t xml:space="preserve"> </w:t>
      </w:r>
      <w:r w:rsidRPr="00865B19">
        <w:rPr>
          <w:rFonts w:eastAsia="SimSun"/>
          <w:bCs/>
          <w:i/>
          <w:vertAlign w:val="subscript"/>
          <w:lang w:val="x-none" w:eastAsia="x-none"/>
        </w:rPr>
        <w:t>DAM, h</w:t>
      </w:r>
      <w:r w:rsidRPr="00865B19">
        <w:rPr>
          <w:rFonts w:eastAsia="SimSun"/>
          <w:bCs/>
          <w:lang w:val="x-none" w:eastAsia="x-none"/>
        </w:rPr>
        <w:t xml:space="preserve">) </w:t>
      </w:r>
    </w:p>
    <w:p w14:paraId="127340C6" w14:textId="77777777" w:rsidR="00865B19" w:rsidRPr="00865B19" w:rsidRDefault="00865B19" w:rsidP="00865B19">
      <w:pPr>
        <w:tabs>
          <w:tab w:val="left" w:pos="2340"/>
          <w:tab w:val="left" w:pos="2700"/>
        </w:tabs>
        <w:spacing w:after="240"/>
        <w:ind w:left="3060" w:hanging="2340"/>
        <w:rPr>
          <w:rFonts w:eastAsia="SimSun"/>
          <w:bCs/>
          <w:lang w:val="pt-BR" w:eastAsia="x-none"/>
        </w:rPr>
      </w:pPr>
      <w:r w:rsidRPr="00865B19">
        <w:rPr>
          <w:rFonts w:eastAsia="SimSun"/>
          <w:bCs/>
          <w:lang w:val="x-none" w:eastAsia="x-none"/>
        </w:rPr>
        <w:tab/>
      </w:r>
      <w:r w:rsidRPr="00865B19">
        <w:rPr>
          <w:rFonts w:eastAsia="SimSun"/>
          <w:bCs/>
          <w:lang w:val="x-none" w:eastAsia="x-none"/>
        </w:rPr>
        <w:tab/>
        <w:t>+</w:t>
      </w:r>
      <w:r w:rsidRPr="00865B19">
        <w:rPr>
          <w:rFonts w:eastAsia="SimSun"/>
          <w:bCs/>
          <w:lang w:val="pt-BR" w:eastAsia="x-none"/>
        </w:rPr>
        <w:t xml:space="preserve"> </w:t>
      </w:r>
      <w:r w:rsidRPr="00865B19">
        <w:rPr>
          <w:rFonts w:eastAsia="SimSun"/>
          <w:bCs/>
          <w:lang w:val="x-none" w:eastAsia="x-none"/>
        </w:rPr>
        <w:t xml:space="preserve">((-1) * MCPCNS </w:t>
      </w:r>
      <w:r w:rsidRPr="00865B19">
        <w:rPr>
          <w:rFonts w:eastAsia="SimSun"/>
          <w:bCs/>
          <w:i/>
          <w:vertAlign w:val="subscript"/>
          <w:lang w:val="x-none" w:eastAsia="x-none"/>
        </w:rPr>
        <w:t xml:space="preserve">DAM, h </w:t>
      </w:r>
      <w:r w:rsidRPr="00865B19">
        <w:rPr>
          <w:rFonts w:eastAsia="SimSun"/>
          <w:bCs/>
          <w:lang w:val="x-none" w:eastAsia="x-none"/>
        </w:rPr>
        <w:t xml:space="preserve"> * PCNSR</w:t>
      </w:r>
      <w:r w:rsidRPr="00865B19">
        <w:rPr>
          <w:rFonts w:eastAsia="SimSun"/>
          <w:bCs/>
          <w:i/>
          <w:lang w:val="x-none" w:eastAsia="x-none"/>
        </w:rPr>
        <w:t xml:space="preserve"> </w:t>
      </w:r>
      <w:r w:rsidRPr="00865B19">
        <w:rPr>
          <w:rFonts w:eastAsia="SimSun"/>
          <w:bCs/>
          <w:i/>
          <w:vertAlign w:val="subscript"/>
          <w:lang w:val="x-none" w:eastAsia="x-none"/>
        </w:rPr>
        <w:t>r, q,</w:t>
      </w:r>
      <w:r w:rsidRPr="00865B19">
        <w:rPr>
          <w:rFonts w:eastAsia="SimSun"/>
          <w:bCs/>
          <w:i/>
          <w:vertAlign w:val="subscript"/>
          <w:lang w:val="pt-BR" w:eastAsia="x-none"/>
        </w:rPr>
        <w:t xml:space="preserve"> </w:t>
      </w:r>
      <w:r w:rsidRPr="00865B19">
        <w:rPr>
          <w:rFonts w:eastAsia="SimSun"/>
          <w:bCs/>
          <w:i/>
          <w:vertAlign w:val="subscript"/>
          <w:lang w:val="x-none" w:eastAsia="x-none"/>
        </w:rPr>
        <w:t>DAM, h</w:t>
      </w:r>
      <w:r w:rsidRPr="00865B19">
        <w:rPr>
          <w:rFonts w:eastAsia="SimSun"/>
          <w:bCs/>
          <w:lang w:val="x-none" w:eastAsia="x-none"/>
        </w:rPr>
        <w:t xml:space="preserve">)  </w:t>
      </w:r>
    </w:p>
    <w:p w14:paraId="6A889F67" w14:textId="77777777" w:rsidR="00865B19" w:rsidRPr="00865B19" w:rsidDel="00C040D0" w:rsidRDefault="00865B19" w:rsidP="00865B19">
      <w:pPr>
        <w:tabs>
          <w:tab w:val="left" w:pos="2340"/>
          <w:tab w:val="left" w:pos="2700"/>
        </w:tabs>
        <w:spacing w:after="240"/>
        <w:ind w:left="3060" w:hanging="2340"/>
        <w:rPr>
          <w:del w:id="345" w:author="ERCOT" w:date="2024-01-08T16:03:00Z"/>
          <w:rFonts w:eastAsia="SimSun"/>
          <w:bCs/>
          <w:lang w:val="x-none" w:eastAsia="x-none"/>
        </w:rPr>
      </w:pPr>
      <w:r w:rsidRPr="00865B19">
        <w:rPr>
          <w:rFonts w:eastAsia="SimSun"/>
          <w:bCs/>
          <w:lang w:val="x-none" w:eastAsia="x-none"/>
        </w:rPr>
        <w:tab/>
      </w:r>
      <w:r w:rsidRPr="00865B19">
        <w:rPr>
          <w:rFonts w:eastAsia="SimSun"/>
          <w:bCs/>
          <w:lang w:val="x-none" w:eastAsia="x-none"/>
        </w:rPr>
        <w:tab/>
        <w:t>+ ((-1) * MCPCRR</w:t>
      </w:r>
      <w:r w:rsidRPr="00865B19">
        <w:rPr>
          <w:rFonts w:eastAsia="SimSun"/>
          <w:bCs/>
          <w:i/>
          <w:iCs/>
          <w:sz w:val="20"/>
          <w:szCs w:val="20"/>
          <w:lang w:val="x-none" w:eastAsia="x-none"/>
        </w:rPr>
        <w:t xml:space="preserve"> </w:t>
      </w:r>
      <w:r w:rsidRPr="00865B19">
        <w:rPr>
          <w:rFonts w:eastAsia="SimSun"/>
          <w:bCs/>
          <w:i/>
          <w:vertAlign w:val="subscript"/>
          <w:lang w:val="x-none" w:eastAsia="x-none"/>
        </w:rPr>
        <w:t>DAM, h</w:t>
      </w:r>
      <w:r w:rsidRPr="00865B19">
        <w:rPr>
          <w:rFonts w:eastAsia="SimSun"/>
          <w:bCs/>
          <w:lang w:val="x-none" w:eastAsia="x-none"/>
        </w:rPr>
        <w:t xml:space="preserve">  * PCRRR </w:t>
      </w:r>
      <w:r w:rsidRPr="00865B19">
        <w:rPr>
          <w:rFonts w:eastAsia="SimSun"/>
          <w:bCs/>
          <w:i/>
          <w:vertAlign w:val="subscript"/>
          <w:lang w:val="x-none" w:eastAsia="x-none"/>
        </w:rPr>
        <w:t>r, q,</w:t>
      </w:r>
      <w:r w:rsidRPr="00865B19">
        <w:rPr>
          <w:rFonts w:eastAsia="SimSun"/>
          <w:bCs/>
          <w:i/>
          <w:vertAlign w:val="subscript"/>
          <w:lang w:val="pt-BR" w:eastAsia="x-none"/>
        </w:rPr>
        <w:t xml:space="preserve"> </w:t>
      </w:r>
      <w:r w:rsidRPr="00865B19">
        <w:rPr>
          <w:rFonts w:eastAsia="SimSun"/>
          <w:bCs/>
          <w:i/>
          <w:vertAlign w:val="subscript"/>
          <w:lang w:val="x-none" w:eastAsia="x-none"/>
        </w:rPr>
        <w:t>DAM, h</w:t>
      </w:r>
      <w:r w:rsidRPr="00865B19">
        <w:rPr>
          <w:rFonts w:eastAsia="SimSun"/>
          <w:bCs/>
          <w:lang w:val="x-none" w:eastAsia="x-none"/>
        </w:rPr>
        <w:t>)</w:t>
      </w:r>
    </w:p>
    <w:p w14:paraId="16582A75" w14:textId="77777777" w:rsidR="00865B19" w:rsidRPr="00865B19" w:rsidRDefault="00865B19" w:rsidP="00865B19">
      <w:pPr>
        <w:tabs>
          <w:tab w:val="left" w:pos="2340"/>
          <w:tab w:val="left" w:pos="2700"/>
        </w:tabs>
        <w:spacing w:after="240"/>
        <w:ind w:left="3060" w:hanging="2340"/>
        <w:rPr>
          <w:ins w:id="346" w:author="ERCOT" w:date="2024-01-08T16:04:00Z"/>
          <w:rFonts w:eastAsia="SimSun"/>
          <w:bCs/>
          <w:lang w:val="x-none" w:eastAsia="x-none"/>
        </w:rPr>
      </w:pPr>
      <w:r w:rsidRPr="00865B19">
        <w:rPr>
          <w:rFonts w:eastAsia="SimSun"/>
          <w:bCs/>
          <w:lang w:val="x-none" w:eastAsia="x-none"/>
        </w:rPr>
        <w:tab/>
      </w:r>
      <w:r w:rsidRPr="00865B19">
        <w:rPr>
          <w:rFonts w:eastAsia="SimSun"/>
          <w:bCs/>
          <w:lang w:val="x-none" w:eastAsia="x-none"/>
        </w:rPr>
        <w:tab/>
      </w:r>
      <w:ins w:id="347" w:author="ERCOT" w:date="2024-01-08T16:04:00Z">
        <w:r w:rsidRPr="00865B19">
          <w:rPr>
            <w:rFonts w:eastAsia="SimSun"/>
            <w:bCs/>
            <w:lang w:val="x-none" w:eastAsia="x-none"/>
          </w:rPr>
          <w:t>+ ((-1) * MCPCDR</w:t>
        </w:r>
      </w:ins>
      <w:ins w:id="348" w:author="ERCOT" w:date="2024-01-08T16:11:00Z">
        <w:r w:rsidRPr="00865B19">
          <w:rPr>
            <w:rFonts w:eastAsia="SimSun"/>
            <w:bCs/>
            <w:lang w:val="x-none" w:eastAsia="x-none"/>
          </w:rPr>
          <w:t>R</w:t>
        </w:r>
      </w:ins>
      <w:ins w:id="349" w:author="ERCOT" w:date="2024-01-08T16:04:00Z">
        <w:r w:rsidRPr="00865B19">
          <w:rPr>
            <w:rFonts w:eastAsia="SimSun"/>
            <w:bCs/>
            <w:lang w:val="x-none" w:eastAsia="x-none"/>
          </w:rPr>
          <w:t xml:space="preserve"> </w:t>
        </w:r>
      </w:ins>
      <w:ins w:id="350" w:author="ERCOT" w:date="2024-03-19T10:56:00Z">
        <w:r w:rsidRPr="00865B19">
          <w:rPr>
            <w:rFonts w:eastAsia="SimSun"/>
            <w:bCs/>
            <w:i/>
            <w:vertAlign w:val="subscript"/>
            <w:lang w:val="x-none" w:eastAsia="x-none"/>
          </w:rPr>
          <w:t>DAM, h</w:t>
        </w:r>
      </w:ins>
      <w:ins w:id="351" w:author="ERCOT" w:date="2024-01-08T16:04:00Z">
        <w:r w:rsidRPr="00865B19">
          <w:rPr>
            <w:rFonts w:eastAsia="SimSun"/>
            <w:bCs/>
            <w:lang w:val="x-none" w:eastAsia="x-none"/>
          </w:rPr>
          <w:t xml:space="preserve">  * PCDRR</w:t>
        </w:r>
      </w:ins>
      <w:ins w:id="352" w:author="ERCOT" w:date="2024-01-08T16:16:00Z">
        <w:r w:rsidRPr="00865B19">
          <w:rPr>
            <w:rFonts w:eastAsia="SimSun"/>
            <w:bCs/>
            <w:lang w:val="x-none" w:eastAsia="x-none"/>
          </w:rPr>
          <w:t>R</w:t>
        </w:r>
      </w:ins>
      <w:ins w:id="353" w:author="ERCOT" w:date="2024-01-08T16:04:00Z">
        <w:r w:rsidRPr="00865B19">
          <w:rPr>
            <w:rFonts w:eastAsia="SimSun"/>
            <w:bCs/>
            <w:lang w:val="x-none" w:eastAsia="x-none"/>
          </w:rPr>
          <w:t xml:space="preserve"> </w:t>
        </w:r>
      </w:ins>
      <w:ins w:id="354" w:author="ERCOT" w:date="2024-03-19T10:57:00Z">
        <w:r w:rsidRPr="00865B19">
          <w:rPr>
            <w:rFonts w:eastAsia="SimSun"/>
            <w:bCs/>
            <w:i/>
            <w:vertAlign w:val="subscript"/>
            <w:lang w:val="x-none" w:eastAsia="x-none"/>
          </w:rPr>
          <w:t>r, q,</w:t>
        </w:r>
        <w:r w:rsidRPr="00865B19">
          <w:rPr>
            <w:rFonts w:eastAsia="SimSun"/>
            <w:bCs/>
            <w:i/>
            <w:vertAlign w:val="subscript"/>
            <w:lang w:val="pt-BR" w:eastAsia="x-none"/>
          </w:rPr>
          <w:t xml:space="preserve"> </w:t>
        </w:r>
        <w:r w:rsidRPr="00865B19">
          <w:rPr>
            <w:rFonts w:eastAsia="SimSun"/>
            <w:bCs/>
            <w:i/>
            <w:vertAlign w:val="subscript"/>
            <w:lang w:val="x-none" w:eastAsia="x-none"/>
          </w:rPr>
          <w:t>DAM, h</w:t>
        </w:r>
      </w:ins>
      <w:ins w:id="355" w:author="ERCOT" w:date="2024-01-08T16:04:00Z">
        <w:r w:rsidRPr="00865B19">
          <w:rPr>
            <w:rFonts w:eastAsia="SimSun"/>
            <w:bCs/>
            <w:lang w:val="x-none" w:eastAsia="x-none"/>
          </w:rPr>
          <w:t>)</w:t>
        </w:r>
      </w:ins>
    </w:p>
    <w:p w14:paraId="4F617D88" w14:textId="77777777" w:rsidR="00865B19" w:rsidRPr="00865B19" w:rsidRDefault="00865B19" w:rsidP="00865B19">
      <w:pPr>
        <w:rPr>
          <w:rFonts w:eastAsia="SimSun"/>
        </w:rPr>
      </w:pPr>
      <w:r w:rsidRPr="00865B19">
        <w:rPr>
          <w:rFonts w:eastAsia="SimSun"/>
        </w:rP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865B19" w:rsidRPr="00865B19" w14:paraId="45B7198D" w14:textId="77777777" w:rsidTr="00C812E5">
        <w:trPr>
          <w:cantSplit/>
          <w:tblHeader/>
        </w:trPr>
        <w:tc>
          <w:tcPr>
            <w:tcW w:w="1818" w:type="dxa"/>
          </w:tcPr>
          <w:p w14:paraId="6A1998A1" w14:textId="77777777" w:rsidR="00865B19" w:rsidRPr="00865B19" w:rsidRDefault="00865B19" w:rsidP="00865B19">
            <w:pPr>
              <w:spacing w:after="240"/>
              <w:rPr>
                <w:rFonts w:eastAsia="SimSun"/>
                <w:b/>
                <w:iCs/>
                <w:sz w:val="20"/>
                <w:szCs w:val="20"/>
              </w:rPr>
            </w:pPr>
            <w:r w:rsidRPr="00865B19">
              <w:rPr>
                <w:rFonts w:eastAsia="SimSun"/>
                <w:b/>
                <w:iCs/>
                <w:sz w:val="20"/>
                <w:szCs w:val="20"/>
              </w:rPr>
              <w:t>Variable</w:t>
            </w:r>
          </w:p>
        </w:tc>
        <w:tc>
          <w:tcPr>
            <w:tcW w:w="900" w:type="dxa"/>
          </w:tcPr>
          <w:p w14:paraId="73014A9A"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790" w:type="dxa"/>
          </w:tcPr>
          <w:p w14:paraId="1397E84A" w14:textId="77777777" w:rsidR="00865B19" w:rsidRPr="00865B19" w:rsidRDefault="00865B19" w:rsidP="00865B19">
            <w:pPr>
              <w:spacing w:after="240"/>
              <w:rPr>
                <w:rFonts w:eastAsia="SimSun"/>
                <w:b/>
                <w:iCs/>
                <w:sz w:val="20"/>
                <w:szCs w:val="20"/>
              </w:rPr>
            </w:pPr>
            <w:r w:rsidRPr="00865B19">
              <w:rPr>
                <w:rFonts w:eastAsia="SimSun"/>
                <w:b/>
                <w:iCs/>
                <w:sz w:val="20"/>
                <w:szCs w:val="20"/>
              </w:rPr>
              <w:t>Definition</w:t>
            </w:r>
          </w:p>
        </w:tc>
      </w:tr>
      <w:tr w:rsidR="00865B19" w:rsidRPr="00865B19" w14:paraId="48FE133B" w14:textId="77777777" w:rsidTr="00C812E5">
        <w:trPr>
          <w:cantSplit/>
        </w:trPr>
        <w:tc>
          <w:tcPr>
            <w:tcW w:w="1818" w:type="dxa"/>
          </w:tcPr>
          <w:p w14:paraId="1C5C18AE"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DAMWAMT </w:t>
            </w:r>
            <w:r w:rsidRPr="00865B19">
              <w:rPr>
                <w:rFonts w:eastAsia="SimSun"/>
                <w:i/>
                <w:iCs/>
                <w:sz w:val="20"/>
                <w:szCs w:val="20"/>
                <w:vertAlign w:val="subscript"/>
                <w:lang w:val="pt-BR"/>
              </w:rPr>
              <w:t>q, p, r, h</w:t>
            </w:r>
          </w:p>
        </w:tc>
        <w:tc>
          <w:tcPr>
            <w:tcW w:w="900" w:type="dxa"/>
          </w:tcPr>
          <w:p w14:paraId="142B989D"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790" w:type="dxa"/>
          </w:tcPr>
          <w:p w14:paraId="678A8ADC"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Make-Whole Payment per QSE per Settlement Point per Resource per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payment to QSE </w:t>
            </w:r>
            <w:r w:rsidRPr="00865B19">
              <w:rPr>
                <w:rFonts w:eastAsia="SimSun"/>
                <w:i/>
                <w:iCs/>
                <w:sz w:val="20"/>
                <w:szCs w:val="20"/>
              </w:rPr>
              <w:t>q</w:t>
            </w:r>
            <w:r w:rsidRPr="00865B19">
              <w:rPr>
                <w:rFonts w:eastAsia="SimSun"/>
                <w:iCs/>
                <w:sz w:val="20"/>
                <w:szCs w:val="20"/>
              </w:rPr>
              <w:t xml:space="preserve"> to make-whole the Startup Cost and energy cost of Resource </w:t>
            </w:r>
            <w:r w:rsidRPr="00865B19">
              <w:rPr>
                <w:rFonts w:eastAsia="SimSun"/>
                <w:i/>
                <w:iCs/>
                <w:sz w:val="20"/>
                <w:szCs w:val="20"/>
              </w:rPr>
              <w:t>r</w:t>
            </w:r>
            <w:r w:rsidRPr="00865B19">
              <w:rPr>
                <w:rFonts w:eastAsia="SimSun"/>
                <w:iCs/>
                <w:sz w:val="20"/>
                <w:szCs w:val="20"/>
              </w:rPr>
              <w:t xml:space="preserve"> committed in the DAM at Resource Node </w:t>
            </w:r>
            <w:r w:rsidRPr="00865B19">
              <w:rPr>
                <w:rFonts w:eastAsia="SimSun"/>
                <w:i/>
                <w:iCs/>
                <w:sz w:val="20"/>
                <w:szCs w:val="20"/>
              </w:rPr>
              <w:t>p</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When a Combined Cycle Generation Resource is committed in the DAM, payment is made to the Combined Cycle Train for the DAM-committed Combined Cycle Generation Resource.</w:t>
            </w:r>
          </w:p>
        </w:tc>
      </w:tr>
      <w:tr w:rsidR="00865B19" w:rsidRPr="00865B19" w14:paraId="667D1CE0" w14:textId="77777777" w:rsidTr="00C812E5">
        <w:trPr>
          <w:cantSplit/>
        </w:trPr>
        <w:tc>
          <w:tcPr>
            <w:tcW w:w="1818" w:type="dxa"/>
          </w:tcPr>
          <w:p w14:paraId="56349B32"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DAMGCOST </w:t>
            </w:r>
            <w:r w:rsidRPr="00865B19">
              <w:rPr>
                <w:rFonts w:eastAsia="SimSun"/>
                <w:i/>
                <w:iCs/>
                <w:sz w:val="20"/>
                <w:szCs w:val="20"/>
                <w:vertAlign w:val="subscript"/>
              </w:rPr>
              <w:t>q, p, r</w:t>
            </w:r>
          </w:p>
        </w:tc>
        <w:tc>
          <w:tcPr>
            <w:tcW w:w="900" w:type="dxa"/>
          </w:tcPr>
          <w:p w14:paraId="3B32A20F"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790" w:type="dxa"/>
          </w:tcPr>
          <w:p w14:paraId="207FEB93"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Market Guaranteed Amount per QSE per Settlement Point per </w:t>
            </w:r>
            <w:proofErr w:type="spellStart"/>
            <w:r w:rsidRPr="00865B19">
              <w:rPr>
                <w:rFonts w:eastAsia="SimSun"/>
                <w:i/>
                <w:iCs/>
                <w:sz w:val="20"/>
                <w:szCs w:val="20"/>
              </w:rPr>
              <w:t>Resource</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sum of the Startup Cost and the operating energy costs of the DAM-committed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DAM-commitment period.  Where for a Combined Cycle Train, the Resource </w:t>
            </w:r>
            <w:r w:rsidRPr="00865B19">
              <w:rPr>
                <w:rFonts w:eastAsia="SimSun"/>
                <w:i/>
                <w:iCs/>
                <w:sz w:val="20"/>
                <w:szCs w:val="20"/>
              </w:rPr>
              <w:t xml:space="preserve">r </w:t>
            </w:r>
            <w:r w:rsidRPr="00865B19">
              <w:rPr>
                <w:rFonts w:eastAsia="SimSun"/>
                <w:iCs/>
                <w:sz w:val="20"/>
                <w:szCs w:val="20"/>
              </w:rPr>
              <w:t xml:space="preserve">is a Combined Cycle Generation Resource within the Combined Cycle Train. </w:t>
            </w:r>
          </w:p>
        </w:tc>
      </w:tr>
      <w:tr w:rsidR="00865B19" w:rsidRPr="00865B19" w14:paraId="6FA19D25" w14:textId="77777777" w:rsidTr="00C812E5">
        <w:trPr>
          <w:cantSplit/>
        </w:trPr>
        <w:tc>
          <w:tcPr>
            <w:tcW w:w="1818" w:type="dxa"/>
          </w:tcPr>
          <w:p w14:paraId="68C9993C"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DAEREV </w:t>
            </w:r>
            <w:r w:rsidRPr="00865B19">
              <w:rPr>
                <w:rFonts w:eastAsia="SimSun"/>
                <w:i/>
                <w:iCs/>
                <w:sz w:val="20"/>
                <w:szCs w:val="20"/>
                <w:vertAlign w:val="subscript"/>
                <w:lang w:val="pt-BR"/>
              </w:rPr>
              <w:t>q, p, r, h</w:t>
            </w:r>
          </w:p>
        </w:tc>
        <w:tc>
          <w:tcPr>
            <w:tcW w:w="900" w:type="dxa"/>
          </w:tcPr>
          <w:p w14:paraId="1908872A"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790" w:type="dxa"/>
          </w:tcPr>
          <w:p w14:paraId="77360D1A"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Energy Revenue per QSE per Settlement Point per Resource by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revenue received in the DAM for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based on the DAM Settlement Point Price,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6EDD84EF" w14:textId="77777777" w:rsidTr="00C812E5">
        <w:trPr>
          <w:cantSplit/>
        </w:trPr>
        <w:tc>
          <w:tcPr>
            <w:tcW w:w="1818" w:type="dxa"/>
          </w:tcPr>
          <w:p w14:paraId="26169AA4" w14:textId="77777777" w:rsidR="00865B19" w:rsidRPr="00865B19" w:rsidRDefault="00865B19" w:rsidP="00865B19">
            <w:pPr>
              <w:spacing w:after="60"/>
              <w:rPr>
                <w:rFonts w:eastAsia="SimSun"/>
                <w:iCs/>
                <w:sz w:val="20"/>
                <w:szCs w:val="20"/>
              </w:rPr>
            </w:pPr>
            <w:r w:rsidRPr="00865B19">
              <w:rPr>
                <w:rFonts w:eastAsia="SimSun"/>
                <w:iCs/>
                <w:sz w:val="20"/>
                <w:szCs w:val="20"/>
                <w:lang w:val="pt-BR"/>
              </w:rPr>
              <w:t xml:space="preserve">DAASREV </w:t>
            </w:r>
            <w:r w:rsidRPr="00865B19">
              <w:rPr>
                <w:rFonts w:eastAsia="SimSun"/>
                <w:i/>
                <w:iCs/>
                <w:sz w:val="20"/>
                <w:szCs w:val="20"/>
                <w:vertAlign w:val="subscript"/>
                <w:lang w:val="pt-BR"/>
              </w:rPr>
              <w:t>q, r, h</w:t>
            </w:r>
          </w:p>
        </w:tc>
        <w:tc>
          <w:tcPr>
            <w:tcW w:w="900" w:type="dxa"/>
          </w:tcPr>
          <w:p w14:paraId="4C374557"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790" w:type="dxa"/>
          </w:tcPr>
          <w:p w14:paraId="7F6C0A8B"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Ancillary Service Revenue per QSE per Resource by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revenue received in the DAM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based on the Market Clearing Price for Capacity (MCPC) for each Ancillary Service in the DAM,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12B6CE0A" w14:textId="77777777" w:rsidTr="00C812E5">
        <w:trPr>
          <w:cantSplit/>
        </w:trPr>
        <w:tc>
          <w:tcPr>
            <w:tcW w:w="1818" w:type="dxa"/>
          </w:tcPr>
          <w:p w14:paraId="4341AA34" w14:textId="77777777" w:rsidR="00865B19" w:rsidRPr="00865B19" w:rsidRDefault="00865B19" w:rsidP="00865B19">
            <w:pPr>
              <w:spacing w:after="60"/>
              <w:rPr>
                <w:rFonts w:eastAsia="SimSun"/>
                <w:iCs/>
                <w:sz w:val="20"/>
                <w:szCs w:val="20"/>
              </w:rPr>
            </w:pPr>
            <w:r w:rsidRPr="00865B19">
              <w:rPr>
                <w:rFonts w:eastAsia="SimSun"/>
                <w:iCs/>
                <w:sz w:val="20"/>
                <w:szCs w:val="20"/>
              </w:rPr>
              <w:t>DASPP</w:t>
            </w:r>
            <w:r w:rsidRPr="00865B19">
              <w:rPr>
                <w:rFonts w:eastAsia="SimSun"/>
                <w:i/>
                <w:iCs/>
                <w:sz w:val="20"/>
                <w:szCs w:val="20"/>
              </w:rPr>
              <w:t xml:space="preserve"> </w:t>
            </w:r>
            <w:r w:rsidRPr="00865B19">
              <w:rPr>
                <w:rFonts w:eastAsia="SimSun"/>
                <w:i/>
                <w:iCs/>
                <w:sz w:val="20"/>
                <w:szCs w:val="20"/>
                <w:vertAlign w:val="subscript"/>
              </w:rPr>
              <w:t>p, h</w:t>
            </w:r>
          </w:p>
        </w:tc>
        <w:tc>
          <w:tcPr>
            <w:tcW w:w="900" w:type="dxa"/>
          </w:tcPr>
          <w:p w14:paraId="492B5D97" w14:textId="77777777" w:rsidR="00865B19" w:rsidRPr="00865B19" w:rsidRDefault="00865B19" w:rsidP="00865B19">
            <w:pPr>
              <w:spacing w:after="60"/>
              <w:rPr>
                <w:rFonts w:eastAsia="SimSun"/>
                <w:iCs/>
                <w:sz w:val="20"/>
                <w:szCs w:val="20"/>
              </w:rPr>
            </w:pPr>
            <w:r w:rsidRPr="00865B19">
              <w:rPr>
                <w:rFonts w:eastAsia="SimSun"/>
                <w:iCs/>
                <w:sz w:val="20"/>
                <w:szCs w:val="20"/>
              </w:rPr>
              <w:t>$/MWh</w:t>
            </w:r>
          </w:p>
        </w:tc>
        <w:tc>
          <w:tcPr>
            <w:tcW w:w="6790" w:type="dxa"/>
          </w:tcPr>
          <w:p w14:paraId="1FB23563"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Settlement Point Price by Settlement Point by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DAM Settlement Point Price at Resource Node </w:t>
            </w:r>
            <w:r w:rsidRPr="00865B19">
              <w:rPr>
                <w:rFonts w:eastAsia="SimSun"/>
                <w:i/>
                <w:iCs/>
                <w:sz w:val="20"/>
                <w:szCs w:val="20"/>
              </w:rPr>
              <w:t>p</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w:t>
            </w:r>
          </w:p>
        </w:tc>
      </w:tr>
      <w:tr w:rsidR="00865B19" w:rsidRPr="00865B19" w14:paraId="4FCB6DAA" w14:textId="77777777" w:rsidTr="00C812E5">
        <w:trPr>
          <w:cantSplit/>
        </w:trPr>
        <w:tc>
          <w:tcPr>
            <w:tcW w:w="1818" w:type="dxa"/>
          </w:tcPr>
          <w:p w14:paraId="0A0B1C85"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DAESR </w:t>
            </w:r>
            <w:r w:rsidRPr="00865B19">
              <w:rPr>
                <w:rFonts w:eastAsia="SimSun"/>
                <w:i/>
                <w:iCs/>
                <w:sz w:val="20"/>
                <w:szCs w:val="20"/>
                <w:vertAlign w:val="subscript"/>
              </w:rPr>
              <w:t>q, p, r, h</w:t>
            </w:r>
          </w:p>
        </w:tc>
        <w:tc>
          <w:tcPr>
            <w:tcW w:w="900" w:type="dxa"/>
          </w:tcPr>
          <w:p w14:paraId="6751C759"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4759818A"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Energy Sale from Resource per QSE by Settlement Point per Resource by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amount of energy cleared through Three-Part Supply Offers in the DAM for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0F8383CA" w14:textId="77777777" w:rsidTr="00C812E5">
        <w:trPr>
          <w:cantSplit/>
        </w:trPr>
        <w:tc>
          <w:tcPr>
            <w:tcW w:w="1818" w:type="dxa"/>
          </w:tcPr>
          <w:p w14:paraId="4A3AE720" w14:textId="77777777" w:rsidR="00865B19" w:rsidRPr="00865B19" w:rsidRDefault="00865B19" w:rsidP="00865B19">
            <w:pPr>
              <w:spacing w:after="60"/>
              <w:rPr>
                <w:rFonts w:eastAsia="SimSun"/>
                <w:iCs/>
                <w:sz w:val="20"/>
                <w:szCs w:val="20"/>
              </w:rPr>
            </w:pPr>
            <w:r w:rsidRPr="00865B19">
              <w:rPr>
                <w:rFonts w:eastAsia="SimSun"/>
                <w:iCs/>
                <w:sz w:val="20"/>
                <w:lang w:val="pt-BR"/>
              </w:rPr>
              <w:t>DASUPR</w:t>
            </w:r>
            <w:r w:rsidRPr="00865B19">
              <w:rPr>
                <w:rFonts w:eastAsia="SimSun"/>
                <w:iCs/>
                <w:sz w:val="20"/>
                <w:szCs w:val="20"/>
                <w:vertAlign w:val="subscript"/>
              </w:rPr>
              <w:t xml:space="preserve"> </w:t>
            </w:r>
            <w:r w:rsidRPr="00865B19">
              <w:rPr>
                <w:rFonts w:eastAsia="SimSun"/>
                <w:i/>
                <w:iCs/>
                <w:sz w:val="20"/>
                <w:szCs w:val="20"/>
                <w:vertAlign w:val="subscript"/>
              </w:rPr>
              <w:t>q, p, r</w:t>
            </w:r>
          </w:p>
        </w:tc>
        <w:tc>
          <w:tcPr>
            <w:tcW w:w="900" w:type="dxa"/>
          </w:tcPr>
          <w:p w14:paraId="50C1A4B2" w14:textId="77777777" w:rsidR="00865B19" w:rsidRPr="00865B19" w:rsidRDefault="00865B19" w:rsidP="00865B19">
            <w:pPr>
              <w:spacing w:after="60"/>
              <w:rPr>
                <w:rFonts w:eastAsia="SimSun"/>
                <w:iCs/>
                <w:sz w:val="20"/>
                <w:szCs w:val="20"/>
              </w:rPr>
            </w:pPr>
            <w:r w:rsidRPr="00865B19">
              <w:rPr>
                <w:rFonts w:eastAsia="SimSun"/>
                <w:iCs/>
                <w:sz w:val="20"/>
                <w:szCs w:val="20"/>
              </w:rPr>
              <w:t>$/MWh</w:t>
            </w:r>
          </w:p>
        </w:tc>
        <w:tc>
          <w:tcPr>
            <w:tcW w:w="6790" w:type="dxa"/>
          </w:tcPr>
          <w:p w14:paraId="2FD813FC" w14:textId="77777777" w:rsidR="00865B19" w:rsidRPr="00865B19" w:rsidRDefault="00865B19" w:rsidP="00865B19">
            <w:pPr>
              <w:spacing w:after="60"/>
              <w:rPr>
                <w:rFonts w:eastAsia="SimSun"/>
                <w:i/>
                <w:iCs/>
                <w:sz w:val="20"/>
                <w:szCs w:val="20"/>
              </w:rPr>
            </w:pPr>
            <w:r w:rsidRPr="00865B19">
              <w:rPr>
                <w:rFonts w:eastAsia="SimSun"/>
                <w:i/>
                <w:iCs/>
                <w:sz w:val="20"/>
                <w:szCs w:val="20"/>
              </w:rPr>
              <w:t>Day-Ahead Startup Price per QSE per Settlement Point per Resource</w:t>
            </w:r>
            <w:r w:rsidRPr="00865B19">
              <w:rPr>
                <w:rFonts w:eastAsia="SimSun"/>
              </w:rPr>
              <w:t>—</w:t>
            </w:r>
            <w:r w:rsidRPr="00865B19">
              <w:rPr>
                <w:rFonts w:eastAsia="SimSun"/>
                <w:iCs/>
                <w:sz w:val="20"/>
                <w:szCs w:val="20"/>
              </w:rPr>
              <w:t xml:space="preserve">The derived Startup Price for an AGR </w:t>
            </w:r>
            <w:r w:rsidRPr="00865B19">
              <w:rPr>
                <w:rFonts w:eastAsia="SimSun"/>
                <w:i/>
                <w:iCs/>
                <w:sz w:val="20"/>
                <w:szCs w:val="20"/>
              </w:rPr>
              <w:t>r</w:t>
            </w:r>
            <w:r w:rsidRPr="00865B19">
              <w:rPr>
                <w:rFonts w:eastAsia="SimSun"/>
                <w:iCs/>
                <w:sz w:val="20"/>
                <w:szCs w:val="20"/>
              </w:rPr>
              <w:t xml:space="preserve"> at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for the first hour of the DAM-commitment period.</w:t>
            </w:r>
          </w:p>
        </w:tc>
      </w:tr>
      <w:tr w:rsidR="00865B19" w:rsidRPr="00865B19" w14:paraId="05D07D93" w14:textId="77777777" w:rsidTr="00C812E5">
        <w:trPr>
          <w:cantSplit/>
        </w:trPr>
        <w:tc>
          <w:tcPr>
            <w:tcW w:w="1818" w:type="dxa"/>
          </w:tcPr>
          <w:p w14:paraId="43639CAC" w14:textId="77777777" w:rsidR="00865B19" w:rsidRPr="00865B19" w:rsidRDefault="00865B19" w:rsidP="00865B19">
            <w:pPr>
              <w:spacing w:after="60"/>
              <w:rPr>
                <w:rFonts w:eastAsia="SimSun"/>
                <w:iCs/>
                <w:sz w:val="20"/>
                <w:lang w:val="pt-BR"/>
              </w:rPr>
            </w:pPr>
            <w:r w:rsidRPr="00865B19">
              <w:rPr>
                <w:rFonts w:eastAsia="SimSun"/>
                <w:iCs/>
                <w:sz w:val="20"/>
              </w:rPr>
              <w:t>DASUCAP</w:t>
            </w:r>
            <w:r w:rsidRPr="00865B19">
              <w:rPr>
                <w:rFonts w:eastAsia="SimSun"/>
                <w:iCs/>
              </w:rPr>
              <w:t xml:space="preserve"> </w:t>
            </w:r>
            <w:r w:rsidRPr="00865B19">
              <w:rPr>
                <w:rFonts w:eastAsia="SimSun"/>
                <w:i/>
                <w:iCs/>
                <w:sz w:val="20"/>
                <w:szCs w:val="20"/>
                <w:vertAlign w:val="subscript"/>
              </w:rPr>
              <w:t>q, p, r,</w:t>
            </w:r>
          </w:p>
        </w:tc>
        <w:tc>
          <w:tcPr>
            <w:tcW w:w="900" w:type="dxa"/>
          </w:tcPr>
          <w:p w14:paraId="5F7E467A" w14:textId="77777777" w:rsidR="00865B19" w:rsidRPr="00865B19" w:rsidRDefault="00865B19" w:rsidP="00865B19">
            <w:pPr>
              <w:spacing w:after="60"/>
              <w:rPr>
                <w:rFonts w:eastAsia="SimSun"/>
                <w:iCs/>
                <w:sz w:val="20"/>
                <w:szCs w:val="20"/>
              </w:rPr>
            </w:pPr>
            <w:r w:rsidRPr="00865B19">
              <w:rPr>
                <w:rFonts w:eastAsia="SimSun"/>
                <w:iCs/>
                <w:sz w:val="20"/>
                <w:szCs w:val="20"/>
              </w:rPr>
              <w:t>$/start</w:t>
            </w:r>
          </w:p>
        </w:tc>
        <w:tc>
          <w:tcPr>
            <w:tcW w:w="6790" w:type="dxa"/>
          </w:tcPr>
          <w:p w14:paraId="0A62A7EA" w14:textId="77777777" w:rsidR="00865B19" w:rsidRPr="00865B19" w:rsidRDefault="00865B19" w:rsidP="00865B19">
            <w:pPr>
              <w:spacing w:after="60"/>
              <w:rPr>
                <w:rFonts w:eastAsia="SimSun"/>
                <w:i/>
                <w:iCs/>
                <w:sz w:val="20"/>
                <w:szCs w:val="20"/>
              </w:rPr>
            </w:pPr>
            <w:r w:rsidRPr="00865B19">
              <w:rPr>
                <w:rFonts w:eastAsia="SimSun"/>
                <w:i/>
                <w:iCs/>
                <w:sz w:val="20"/>
                <w:szCs w:val="20"/>
              </w:rPr>
              <w:t>Day-Ahead Startup Cap per QSE per Settlement Point per Resource</w:t>
            </w:r>
            <w:r w:rsidRPr="00865B19">
              <w:rPr>
                <w:rFonts w:eastAsia="SimSun"/>
              </w:rPr>
              <w:t>—</w:t>
            </w:r>
            <w:r w:rsidRPr="00865B19">
              <w:rPr>
                <w:rFonts w:eastAsia="SimSun"/>
                <w:iCs/>
                <w:sz w:val="20"/>
                <w:szCs w:val="20"/>
              </w:rPr>
              <w:t xml:space="preserve">The amount used for AGR </w:t>
            </w:r>
            <w:r w:rsidRPr="00865B19">
              <w:rPr>
                <w:rFonts w:eastAsia="SimSun"/>
                <w:i/>
                <w:iCs/>
                <w:sz w:val="20"/>
                <w:szCs w:val="20"/>
              </w:rPr>
              <w:t xml:space="preserve">r </w:t>
            </w:r>
            <w:r w:rsidRPr="00865B19">
              <w:rPr>
                <w:rFonts w:eastAsia="SimSun"/>
                <w:iCs/>
                <w:sz w:val="20"/>
                <w:szCs w:val="20"/>
              </w:rPr>
              <w:t>or Resource</w:t>
            </w:r>
            <w:r w:rsidRPr="00865B19">
              <w:rPr>
                <w:rFonts w:eastAsia="SimSun"/>
                <w:i/>
                <w:iCs/>
                <w:sz w:val="20"/>
                <w:szCs w:val="20"/>
              </w:rPr>
              <w:t xml:space="preserve"> r</w:t>
            </w:r>
            <w:r w:rsidRPr="00865B19">
              <w:rPr>
                <w:rFonts w:eastAsia="SimSun"/>
                <w:iCs/>
                <w:sz w:val="20"/>
                <w:szCs w:val="20"/>
              </w:rPr>
              <w:t xml:space="preserve"> as Startup Costs.  The cap is the </w:t>
            </w:r>
            <w:r w:rsidRPr="00865B19">
              <w:rPr>
                <w:rFonts w:eastAsia="SimSun"/>
                <w:sz w:val="20"/>
                <w:szCs w:val="20"/>
              </w:rPr>
              <w:t>Resource Category Startup Offer Generic Cap</w:t>
            </w:r>
            <w:r w:rsidRPr="00865B19">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865B19" w:rsidRPr="00865B19" w14:paraId="67F8604D" w14:textId="77777777" w:rsidTr="00C812E5">
        <w:trPr>
          <w:cantSplit/>
        </w:trPr>
        <w:tc>
          <w:tcPr>
            <w:tcW w:w="1818" w:type="dxa"/>
          </w:tcPr>
          <w:p w14:paraId="2A6E2168" w14:textId="77777777" w:rsidR="00865B19" w:rsidRPr="00865B19" w:rsidRDefault="00865B19" w:rsidP="00865B19">
            <w:pPr>
              <w:spacing w:after="60"/>
              <w:rPr>
                <w:rFonts w:eastAsia="SimSun"/>
                <w:iCs/>
                <w:sz w:val="20"/>
                <w:szCs w:val="20"/>
                <w:lang w:val="pt-BR"/>
              </w:rPr>
            </w:pPr>
            <w:r w:rsidRPr="00865B19">
              <w:rPr>
                <w:rFonts w:eastAsia="SimSun"/>
                <w:sz w:val="20"/>
                <w:szCs w:val="20"/>
                <w:lang w:val="pt-BR"/>
              </w:rPr>
              <w:t>DAMECAP</w:t>
            </w:r>
            <w:r w:rsidRPr="00865B19">
              <w:rPr>
                <w:rFonts w:eastAsia="SimSun"/>
                <w:i/>
                <w:sz w:val="20"/>
                <w:szCs w:val="20"/>
                <w:vertAlign w:val="subscript"/>
                <w:lang w:val="pt-BR"/>
              </w:rPr>
              <w:t xml:space="preserve"> p,q,r,h</w:t>
            </w:r>
          </w:p>
        </w:tc>
        <w:tc>
          <w:tcPr>
            <w:tcW w:w="900" w:type="dxa"/>
          </w:tcPr>
          <w:p w14:paraId="5E0464AD" w14:textId="77777777" w:rsidR="00865B19" w:rsidRPr="00865B19" w:rsidRDefault="00865B19" w:rsidP="00865B19">
            <w:pPr>
              <w:spacing w:after="60"/>
              <w:rPr>
                <w:rFonts w:eastAsia="SimSun"/>
                <w:iCs/>
                <w:sz w:val="20"/>
                <w:szCs w:val="20"/>
              </w:rPr>
            </w:pPr>
            <w:r w:rsidRPr="00865B19">
              <w:rPr>
                <w:rFonts w:eastAsia="SimSun"/>
                <w:sz w:val="20"/>
                <w:szCs w:val="20"/>
              </w:rPr>
              <w:t>$/MWh</w:t>
            </w:r>
          </w:p>
        </w:tc>
        <w:tc>
          <w:tcPr>
            <w:tcW w:w="6790" w:type="dxa"/>
          </w:tcPr>
          <w:p w14:paraId="69972F24" w14:textId="77777777" w:rsidR="00865B19" w:rsidRPr="00865B19" w:rsidRDefault="00865B19" w:rsidP="00865B19">
            <w:pPr>
              <w:spacing w:after="60"/>
              <w:rPr>
                <w:rFonts w:eastAsia="SimSun"/>
                <w:i/>
                <w:iCs/>
                <w:sz w:val="20"/>
                <w:szCs w:val="20"/>
              </w:rPr>
            </w:pPr>
            <w:r w:rsidRPr="00865B19">
              <w:rPr>
                <w:rFonts w:eastAsia="SimSun"/>
                <w:i/>
                <w:sz w:val="20"/>
                <w:szCs w:val="20"/>
              </w:rPr>
              <w:t xml:space="preserve">Day-Ahead Minimum-Energy Cap </w:t>
            </w:r>
            <w:r w:rsidRPr="00865B19">
              <w:rPr>
                <w:rFonts w:eastAsia="SimSun"/>
                <w:sz w:val="20"/>
                <w:szCs w:val="20"/>
              </w:rPr>
              <w:t xml:space="preserve">—The amount used for Resource </w:t>
            </w:r>
            <w:r w:rsidRPr="00865B19">
              <w:rPr>
                <w:rFonts w:eastAsia="SimSun"/>
                <w:i/>
                <w:sz w:val="20"/>
                <w:szCs w:val="20"/>
              </w:rPr>
              <w:t xml:space="preserve">r </w:t>
            </w:r>
            <w:r w:rsidRPr="00865B19">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865B19">
              <w:rPr>
                <w:rFonts w:eastAsia="SimSun"/>
                <w:i/>
                <w:sz w:val="20"/>
                <w:szCs w:val="20"/>
              </w:rPr>
              <w:t xml:space="preserve">r </w:t>
            </w:r>
            <w:r w:rsidRPr="00865B19">
              <w:rPr>
                <w:rFonts w:eastAsia="SimSun"/>
                <w:sz w:val="20"/>
                <w:szCs w:val="20"/>
              </w:rPr>
              <w:t>is a Combined Cycle Generation Resource within the Combined Cycle Train.</w:t>
            </w:r>
          </w:p>
        </w:tc>
      </w:tr>
      <w:tr w:rsidR="00865B19" w:rsidRPr="00865B19" w14:paraId="1E864367" w14:textId="77777777" w:rsidTr="00C812E5">
        <w:trPr>
          <w:cantSplit/>
        </w:trPr>
        <w:tc>
          <w:tcPr>
            <w:tcW w:w="1818" w:type="dxa"/>
          </w:tcPr>
          <w:p w14:paraId="3E935D36" w14:textId="77777777" w:rsidR="00865B19" w:rsidRPr="00865B19" w:rsidRDefault="00865B19" w:rsidP="00865B19">
            <w:pPr>
              <w:spacing w:after="60"/>
              <w:rPr>
                <w:rFonts w:eastAsia="SimSun"/>
                <w:iCs/>
                <w:sz w:val="20"/>
                <w:szCs w:val="20"/>
              </w:rPr>
            </w:pPr>
            <w:r w:rsidRPr="00865B19">
              <w:rPr>
                <w:rFonts w:eastAsia="SimSun"/>
                <w:iCs/>
                <w:sz w:val="20"/>
                <w:szCs w:val="20"/>
              </w:rPr>
              <w:t>RCGSC</w:t>
            </w:r>
          </w:p>
        </w:tc>
        <w:tc>
          <w:tcPr>
            <w:tcW w:w="900" w:type="dxa"/>
          </w:tcPr>
          <w:p w14:paraId="366BC865" w14:textId="77777777" w:rsidR="00865B19" w:rsidRPr="00865B19" w:rsidRDefault="00865B19" w:rsidP="00865B19">
            <w:pPr>
              <w:spacing w:after="60"/>
              <w:rPr>
                <w:rFonts w:eastAsia="SimSun"/>
                <w:iCs/>
                <w:sz w:val="20"/>
                <w:szCs w:val="20"/>
              </w:rPr>
            </w:pPr>
            <w:r w:rsidRPr="00865B19">
              <w:rPr>
                <w:rFonts w:eastAsia="SimSun"/>
                <w:iCs/>
                <w:sz w:val="20"/>
                <w:szCs w:val="20"/>
              </w:rPr>
              <w:t>$/Start</w:t>
            </w:r>
          </w:p>
        </w:tc>
        <w:tc>
          <w:tcPr>
            <w:tcW w:w="6790" w:type="dxa"/>
          </w:tcPr>
          <w:p w14:paraId="5FF3941F" w14:textId="77777777" w:rsidR="00865B19" w:rsidRPr="00865B19" w:rsidRDefault="00865B19" w:rsidP="00865B19">
            <w:pPr>
              <w:spacing w:after="60"/>
              <w:rPr>
                <w:rFonts w:eastAsia="SimSun"/>
                <w:i/>
                <w:iCs/>
                <w:sz w:val="20"/>
                <w:szCs w:val="20"/>
              </w:rPr>
            </w:pPr>
            <w:r w:rsidRPr="00865B19">
              <w:rPr>
                <w:rFonts w:eastAsia="SimSun"/>
                <w:i/>
                <w:iCs/>
                <w:sz w:val="20"/>
                <w:szCs w:val="20"/>
              </w:rPr>
              <w:t>Resource Category Generic Startup Cost</w:t>
            </w:r>
            <w:r w:rsidRPr="00865B19">
              <w:rPr>
                <w:rFonts w:eastAsia="SimSun"/>
                <w:iCs/>
                <w:sz w:val="20"/>
                <w:szCs w:val="20"/>
              </w:rPr>
              <w:t>—The Resource Category Generic Startup Cost cap for the category of the Resource, according to Section 4.4.9.2.3, Startup Offer and Minimum-Energy Offer Generic Caps, for the Operating Day.</w:t>
            </w:r>
          </w:p>
        </w:tc>
      </w:tr>
      <w:tr w:rsidR="00865B19" w:rsidRPr="00865B19" w14:paraId="0BB3EA67" w14:textId="77777777" w:rsidTr="00C812E5">
        <w:trPr>
          <w:cantSplit/>
        </w:trPr>
        <w:tc>
          <w:tcPr>
            <w:tcW w:w="1818" w:type="dxa"/>
          </w:tcPr>
          <w:p w14:paraId="1FD48D9A"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lastRenderedPageBreak/>
              <w:t xml:space="preserve">PCRUR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 h</w:t>
            </w:r>
          </w:p>
        </w:tc>
        <w:tc>
          <w:tcPr>
            <w:tcW w:w="900" w:type="dxa"/>
          </w:tcPr>
          <w:p w14:paraId="384915DA"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66D81BEB"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Reg-Up from Resource per Resource per QSE per hour in DAM</w:t>
            </w:r>
            <w:r w:rsidRPr="00865B19">
              <w:rPr>
                <w:rFonts w:eastAsia="SimSun"/>
                <w:iCs/>
                <w:sz w:val="20"/>
                <w:szCs w:val="20"/>
              </w:rPr>
              <w:t xml:space="preserve">—The Regulation Up (Reg-Up)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44967EF8" w14:textId="77777777" w:rsidTr="00C812E5">
        <w:trPr>
          <w:cantSplit/>
        </w:trPr>
        <w:tc>
          <w:tcPr>
            <w:tcW w:w="1818" w:type="dxa"/>
          </w:tcPr>
          <w:p w14:paraId="103437B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MCPCRU </w:t>
            </w:r>
            <w:r w:rsidRPr="00865B19">
              <w:rPr>
                <w:rFonts w:eastAsia="SimSun"/>
                <w:i/>
                <w:iCs/>
                <w:sz w:val="20"/>
                <w:szCs w:val="20"/>
                <w:vertAlign w:val="subscript"/>
              </w:rPr>
              <w:t>DAM, h</w:t>
            </w:r>
          </w:p>
        </w:tc>
        <w:tc>
          <w:tcPr>
            <w:tcW w:w="900" w:type="dxa"/>
          </w:tcPr>
          <w:p w14:paraId="3E49B667" w14:textId="77777777" w:rsidR="00865B19" w:rsidRPr="00865B19" w:rsidRDefault="00865B19" w:rsidP="00865B19">
            <w:pPr>
              <w:spacing w:after="60"/>
              <w:rPr>
                <w:rFonts w:eastAsia="SimSun"/>
                <w:iCs/>
                <w:sz w:val="20"/>
                <w:szCs w:val="20"/>
              </w:rPr>
            </w:pPr>
            <w:r w:rsidRPr="00865B19">
              <w:rPr>
                <w:rFonts w:eastAsia="SimSun"/>
                <w:iCs/>
                <w:sz w:val="20"/>
                <w:szCs w:val="20"/>
              </w:rPr>
              <w:t>$/MW per hour</w:t>
            </w:r>
          </w:p>
        </w:tc>
        <w:tc>
          <w:tcPr>
            <w:tcW w:w="6790" w:type="dxa"/>
          </w:tcPr>
          <w:p w14:paraId="2CE7683C" w14:textId="77777777" w:rsidR="00865B19" w:rsidRPr="00865B19" w:rsidRDefault="00865B19" w:rsidP="00865B19">
            <w:pPr>
              <w:spacing w:after="60"/>
              <w:rPr>
                <w:rFonts w:eastAsia="SimSun"/>
                <w:i/>
                <w:iCs/>
                <w:sz w:val="20"/>
                <w:szCs w:val="20"/>
              </w:rPr>
            </w:pPr>
            <w:r w:rsidRPr="00865B19">
              <w:rPr>
                <w:rFonts w:eastAsia="SimSun"/>
                <w:i/>
                <w:iCs/>
                <w:sz w:val="20"/>
                <w:szCs w:val="20"/>
              </w:rPr>
              <w:t>Market Clearing Price for Capacity for Reg-Up per hour in DAM</w:t>
            </w:r>
            <w:r w:rsidRPr="00865B19">
              <w:rPr>
                <w:rFonts w:eastAsia="SimSun"/>
                <w:iCs/>
                <w:sz w:val="20"/>
                <w:szCs w:val="20"/>
              </w:rPr>
              <w:t xml:space="preserve">—The DAM MCPC for Reg-Up for the hour </w:t>
            </w:r>
            <w:r w:rsidRPr="00865B19">
              <w:rPr>
                <w:rFonts w:eastAsia="SimSun"/>
                <w:i/>
                <w:iCs/>
                <w:sz w:val="20"/>
                <w:szCs w:val="20"/>
              </w:rPr>
              <w:t>h</w:t>
            </w:r>
            <w:r w:rsidRPr="00865B19">
              <w:rPr>
                <w:rFonts w:eastAsia="SimSun"/>
                <w:iCs/>
                <w:sz w:val="20"/>
                <w:szCs w:val="20"/>
              </w:rPr>
              <w:t>.</w:t>
            </w:r>
          </w:p>
        </w:tc>
      </w:tr>
      <w:tr w:rsidR="00865B19" w:rsidRPr="00865B19" w14:paraId="7D786AE3" w14:textId="77777777" w:rsidTr="00C812E5">
        <w:trPr>
          <w:cantSplit/>
        </w:trPr>
        <w:tc>
          <w:tcPr>
            <w:tcW w:w="1818" w:type="dxa"/>
          </w:tcPr>
          <w:p w14:paraId="5C91BA45"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PCRDR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 h</w:t>
            </w:r>
          </w:p>
        </w:tc>
        <w:tc>
          <w:tcPr>
            <w:tcW w:w="900" w:type="dxa"/>
          </w:tcPr>
          <w:p w14:paraId="5DA3E286"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73361960"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Reg-Down from Resource per Resource per QSE per hour in DAM</w:t>
            </w:r>
            <w:r w:rsidRPr="00865B19">
              <w:rPr>
                <w:rFonts w:eastAsia="SimSun"/>
                <w:iCs/>
                <w:sz w:val="20"/>
                <w:szCs w:val="20"/>
              </w:rPr>
              <w:t xml:space="preserve">—The Regulation Down (Reg-Down)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577D0C53" w14:textId="77777777" w:rsidTr="00C812E5">
        <w:trPr>
          <w:cantSplit/>
        </w:trPr>
        <w:tc>
          <w:tcPr>
            <w:tcW w:w="1818" w:type="dxa"/>
          </w:tcPr>
          <w:p w14:paraId="0FA97FC7"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MCPCRD </w:t>
            </w:r>
            <w:r w:rsidRPr="00865B19">
              <w:rPr>
                <w:rFonts w:eastAsia="SimSun"/>
                <w:i/>
                <w:iCs/>
                <w:sz w:val="20"/>
                <w:szCs w:val="20"/>
                <w:vertAlign w:val="subscript"/>
              </w:rPr>
              <w:t>DAM, h</w:t>
            </w:r>
          </w:p>
        </w:tc>
        <w:tc>
          <w:tcPr>
            <w:tcW w:w="900" w:type="dxa"/>
          </w:tcPr>
          <w:p w14:paraId="7497ABC3" w14:textId="77777777" w:rsidR="00865B19" w:rsidRPr="00865B19" w:rsidRDefault="00865B19" w:rsidP="00865B19">
            <w:pPr>
              <w:spacing w:after="60"/>
              <w:rPr>
                <w:rFonts w:eastAsia="SimSun"/>
                <w:iCs/>
                <w:sz w:val="20"/>
                <w:szCs w:val="20"/>
              </w:rPr>
            </w:pPr>
            <w:r w:rsidRPr="00865B19">
              <w:rPr>
                <w:rFonts w:eastAsia="SimSun"/>
                <w:iCs/>
                <w:sz w:val="20"/>
                <w:szCs w:val="20"/>
              </w:rPr>
              <w:t>$/MW per hour</w:t>
            </w:r>
          </w:p>
        </w:tc>
        <w:tc>
          <w:tcPr>
            <w:tcW w:w="6790" w:type="dxa"/>
          </w:tcPr>
          <w:p w14:paraId="79A55A10" w14:textId="77777777" w:rsidR="00865B19" w:rsidRPr="00865B19" w:rsidRDefault="00865B19" w:rsidP="00865B19">
            <w:pPr>
              <w:spacing w:after="60"/>
              <w:rPr>
                <w:rFonts w:eastAsia="SimSun"/>
                <w:i/>
                <w:iCs/>
                <w:sz w:val="20"/>
                <w:szCs w:val="20"/>
              </w:rPr>
            </w:pPr>
            <w:r w:rsidRPr="00865B19">
              <w:rPr>
                <w:rFonts w:eastAsia="SimSun"/>
                <w:i/>
                <w:iCs/>
                <w:sz w:val="20"/>
                <w:szCs w:val="20"/>
              </w:rPr>
              <w:t>Market Clearing Price for Capacity for Reg-Down per hour in DAM</w:t>
            </w:r>
            <w:r w:rsidRPr="00865B19">
              <w:rPr>
                <w:rFonts w:eastAsia="SimSun"/>
                <w:iCs/>
                <w:sz w:val="20"/>
                <w:szCs w:val="20"/>
              </w:rPr>
              <w:t xml:space="preserve">—The DAM MCPC for Reg-Down for the hour </w:t>
            </w:r>
            <w:r w:rsidRPr="00865B19">
              <w:rPr>
                <w:rFonts w:eastAsia="SimSun"/>
                <w:i/>
                <w:iCs/>
                <w:sz w:val="20"/>
                <w:szCs w:val="20"/>
              </w:rPr>
              <w:t>h</w:t>
            </w:r>
            <w:r w:rsidRPr="00865B19">
              <w:rPr>
                <w:rFonts w:eastAsia="SimSun"/>
                <w:iCs/>
                <w:sz w:val="20"/>
                <w:szCs w:val="20"/>
              </w:rPr>
              <w:t>.</w:t>
            </w:r>
          </w:p>
        </w:tc>
      </w:tr>
      <w:tr w:rsidR="00865B19" w:rsidRPr="00865B19" w14:paraId="3DED5858" w14:textId="77777777" w:rsidTr="00C812E5">
        <w:trPr>
          <w:cantSplit/>
        </w:trPr>
        <w:tc>
          <w:tcPr>
            <w:tcW w:w="1818" w:type="dxa"/>
          </w:tcPr>
          <w:p w14:paraId="734EB75F"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PCRRR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 h</w:t>
            </w:r>
          </w:p>
        </w:tc>
        <w:tc>
          <w:tcPr>
            <w:tcW w:w="900" w:type="dxa"/>
          </w:tcPr>
          <w:p w14:paraId="2DDDB4F1"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2D735E17"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Responsive Reserve from Resource per Resource per QSE per hour in DAM</w:t>
            </w:r>
            <w:r w:rsidRPr="00865B19">
              <w:rPr>
                <w:rFonts w:eastAsia="SimSun"/>
                <w:iCs/>
                <w:sz w:val="20"/>
                <w:szCs w:val="20"/>
              </w:rPr>
              <w:t xml:space="preserve">—The Responsive Reserve (RRS)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589E6937" w14:textId="77777777" w:rsidTr="00C812E5">
        <w:trPr>
          <w:cantSplit/>
        </w:trPr>
        <w:tc>
          <w:tcPr>
            <w:tcW w:w="1818" w:type="dxa"/>
            <w:tcBorders>
              <w:bottom w:val="single" w:sz="4" w:space="0" w:color="auto"/>
            </w:tcBorders>
          </w:tcPr>
          <w:p w14:paraId="5563067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MCPCRR </w:t>
            </w:r>
            <w:r w:rsidRPr="00865B19">
              <w:rPr>
                <w:rFonts w:eastAsia="SimSun"/>
                <w:i/>
                <w:iCs/>
                <w:sz w:val="20"/>
                <w:szCs w:val="20"/>
                <w:vertAlign w:val="subscript"/>
              </w:rPr>
              <w:t>DAM, h</w:t>
            </w:r>
          </w:p>
        </w:tc>
        <w:tc>
          <w:tcPr>
            <w:tcW w:w="900" w:type="dxa"/>
            <w:tcBorders>
              <w:bottom w:val="single" w:sz="4" w:space="0" w:color="auto"/>
            </w:tcBorders>
          </w:tcPr>
          <w:p w14:paraId="52FB6BDA" w14:textId="77777777" w:rsidR="00865B19" w:rsidRPr="00865B19" w:rsidRDefault="00865B19" w:rsidP="00865B19">
            <w:pPr>
              <w:spacing w:after="60"/>
              <w:rPr>
                <w:rFonts w:eastAsia="SimSun"/>
                <w:iCs/>
                <w:sz w:val="20"/>
                <w:szCs w:val="20"/>
              </w:rPr>
            </w:pPr>
            <w:r w:rsidRPr="00865B19">
              <w:rPr>
                <w:rFonts w:eastAsia="SimSun"/>
                <w:iCs/>
                <w:sz w:val="20"/>
                <w:szCs w:val="20"/>
              </w:rPr>
              <w:t>$/MW per hour</w:t>
            </w:r>
          </w:p>
        </w:tc>
        <w:tc>
          <w:tcPr>
            <w:tcW w:w="6790" w:type="dxa"/>
            <w:tcBorders>
              <w:bottom w:val="single" w:sz="4" w:space="0" w:color="auto"/>
            </w:tcBorders>
          </w:tcPr>
          <w:p w14:paraId="126570A0" w14:textId="77777777" w:rsidR="00865B19" w:rsidRPr="00865B19" w:rsidRDefault="00865B19" w:rsidP="00865B19">
            <w:pPr>
              <w:spacing w:after="60"/>
              <w:rPr>
                <w:rFonts w:eastAsia="SimSun"/>
                <w:i/>
                <w:iCs/>
                <w:sz w:val="20"/>
                <w:szCs w:val="20"/>
              </w:rPr>
            </w:pPr>
            <w:r w:rsidRPr="00865B19">
              <w:rPr>
                <w:rFonts w:eastAsia="SimSun"/>
                <w:i/>
                <w:iCs/>
                <w:sz w:val="20"/>
                <w:szCs w:val="20"/>
              </w:rPr>
              <w:t>Market Clearing Price for Capacity for Responsive Reserve per hour in DAM</w:t>
            </w:r>
            <w:r w:rsidRPr="00865B19">
              <w:rPr>
                <w:rFonts w:eastAsia="SimSun"/>
                <w:iCs/>
                <w:sz w:val="20"/>
                <w:szCs w:val="20"/>
              </w:rPr>
              <w:t xml:space="preserve">—The DAM MCPC for RRS for the hour </w:t>
            </w:r>
            <w:r w:rsidRPr="00865B19">
              <w:rPr>
                <w:rFonts w:eastAsia="SimSun"/>
                <w:i/>
                <w:iCs/>
                <w:sz w:val="20"/>
                <w:szCs w:val="20"/>
              </w:rPr>
              <w:t>h</w:t>
            </w:r>
            <w:r w:rsidRPr="00865B19">
              <w:rPr>
                <w:rFonts w:eastAsia="SimSun"/>
                <w:iCs/>
                <w:sz w:val="20"/>
                <w:szCs w:val="20"/>
              </w:rPr>
              <w:t>.</w:t>
            </w:r>
          </w:p>
        </w:tc>
      </w:tr>
      <w:tr w:rsidR="00865B19" w:rsidRPr="00865B19" w14:paraId="24EA15B2" w14:textId="77777777" w:rsidTr="00C812E5">
        <w:trPr>
          <w:cantSplit/>
        </w:trPr>
        <w:tc>
          <w:tcPr>
            <w:tcW w:w="1818" w:type="dxa"/>
            <w:tcBorders>
              <w:top w:val="single" w:sz="4" w:space="0" w:color="auto"/>
              <w:left w:val="single" w:sz="4" w:space="0" w:color="auto"/>
              <w:bottom w:val="single" w:sz="4" w:space="0" w:color="auto"/>
              <w:right w:val="single" w:sz="4" w:space="0" w:color="auto"/>
            </w:tcBorders>
          </w:tcPr>
          <w:p w14:paraId="50373A92"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PCECRR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 h</w:t>
            </w:r>
          </w:p>
        </w:tc>
        <w:tc>
          <w:tcPr>
            <w:tcW w:w="900" w:type="dxa"/>
            <w:tcBorders>
              <w:top w:val="single" w:sz="4" w:space="0" w:color="auto"/>
              <w:left w:val="single" w:sz="4" w:space="0" w:color="auto"/>
              <w:bottom w:val="single" w:sz="4" w:space="0" w:color="auto"/>
              <w:right w:val="single" w:sz="4" w:space="0" w:color="auto"/>
            </w:tcBorders>
          </w:tcPr>
          <w:p w14:paraId="71CED9D7"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2787EF0A"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ERCOT Contingency Reserve Service from Resource per Resource per QSE per hour in DAM</w:t>
            </w:r>
            <w:r w:rsidRPr="00865B19">
              <w:rPr>
                <w:rFonts w:eastAsia="SimSun"/>
                <w:iCs/>
                <w:sz w:val="20"/>
                <w:szCs w:val="20"/>
              </w:rPr>
              <w:t xml:space="preserve">—The ERCOT Contingency Reserve Service (ECRS)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40078C4F" w14:textId="77777777" w:rsidTr="00C812E5">
        <w:trPr>
          <w:cantSplit/>
        </w:trPr>
        <w:tc>
          <w:tcPr>
            <w:tcW w:w="1818" w:type="dxa"/>
            <w:tcBorders>
              <w:top w:val="single" w:sz="4" w:space="0" w:color="auto"/>
              <w:left w:val="single" w:sz="4" w:space="0" w:color="auto"/>
              <w:bottom w:val="nil"/>
              <w:right w:val="single" w:sz="4" w:space="0" w:color="auto"/>
            </w:tcBorders>
          </w:tcPr>
          <w:p w14:paraId="434F16F2"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MCPCECR </w:t>
            </w:r>
            <w:r w:rsidRPr="00865B19">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4C300E1E" w14:textId="77777777" w:rsidR="00865B19" w:rsidRPr="00865B19" w:rsidRDefault="00865B19" w:rsidP="00865B19">
            <w:pPr>
              <w:spacing w:after="60"/>
              <w:rPr>
                <w:rFonts w:eastAsia="SimSun"/>
                <w:iCs/>
                <w:sz w:val="20"/>
                <w:szCs w:val="20"/>
              </w:rPr>
            </w:pPr>
            <w:r w:rsidRPr="00865B19">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6A9A6452" w14:textId="77777777" w:rsidR="00865B19" w:rsidRPr="00865B19" w:rsidRDefault="00865B19" w:rsidP="00865B19">
            <w:pPr>
              <w:spacing w:after="60"/>
              <w:rPr>
                <w:rFonts w:eastAsia="SimSun"/>
                <w:i/>
                <w:iCs/>
                <w:sz w:val="20"/>
                <w:szCs w:val="20"/>
              </w:rPr>
            </w:pPr>
            <w:r w:rsidRPr="00865B19">
              <w:rPr>
                <w:rFonts w:eastAsia="SimSun"/>
                <w:i/>
                <w:iCs/>
                <w:sz w:val="20"/>
                <w:szCs w:val="20"/>
              </w:rPr>
              <w:t>Market Clearing Price for Capacity for ERCOT Contingency Reserve Service per hour in DAM</w:t>
            </w:r>
            <w:r w:rsidRPr="00865B19">
              <w:rPr>
                <w:rFonts w:eastAsia="SimSun"/>
                <w:iCs/>
                <w:sz w:val="20"/>
                <w:szCs w:val="20"/>
              </w:rPr>
              <w:t xml:space="preserve">—The DAM MCPC for ECRS for the hour </w:t>
            </w:r>
            <w:r w:rsidRPr="00865B19">
              <w:rPr>
                <w:rFonts w:eastAsia="SimSun"/>
                <w:i/>
                <w:iCs/>
                <w:sz w:val="20"/>
                <w:szCs w:val="20"/>
              </w:rPr>
              <w:t>h</w:t>
            </w:r>
            <w:r w:rsidRPr="00865B19">
              <w:rPr>
                <w:rFonts w:eastAsia="SimSun"/>
                <w:iCs/>
                <w:sz w:val="20"/>
                <w:szCs w:val="20"/>
              </w:rPr>
              <w:t>.</w:t>
            </w:r>
          </w:p>
        </w:tc>
      </w:tr>
      <w:tr w:rsidR="00865B19" w:rsidRPr="00865B19" w14:paraId="6999D1DA" w14:textId="77777777" w:rsidTr="00C812E5">
        <w:trPr>
          <w:cantSplit/>
        </w:trPr>
        <w:tc>
          <w:tcPr>
            <w:tcW w:w="1818" w:type="dxa"/>
          </w:tcPr>
          <w:p w14:paraId="7C9E8976"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PCNSR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 h</w:t>
            </w:r>
          </w:p>
        </w:tc>
        <w:tc>
          <w:tcPr>
            <w:tcW w:w="900" w:type="dxa"/>
          </w:tcPr>
          <w:p w14:paraId="690C811B"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1FC1D1C9"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Non-Spin from Resource per Resource per QSE per hour in DAM</w:t>
            </w:r>
            <w:r w:rsidRPr="00865B19">
              <w:rPr>
                <w:rFonts w:eastAsia="SimSun"/>
                <w:iCs/>
                <w:sz w:val="20"/>
                <w:szCs w:val="20"/>
              </w:rPr>
              <w:t xml:space="preserve">—The Non-Spinning Reserve (Non-Spin)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565E47C3" w14:textId="77777777" w:rsidTr="00C812E5">
        <w:trPr>
          <w:cantSplit/>
        </w:trPr>
        <w:tc>
          <w:tcPr>
            <w:tcW w:w="1818" w:type="dxa"/>
          </w:tcPr>
          <w:p w14:paraId="4D147D2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MCPCNS </w:t>
            </w:r>
            <w:r w:rsidRPr="00865B19">
              <w:rPr>
                <w:rFonts w:eastAsia="SimSun"/>
                <w:i/>
                <w:iCs/>
                <w:sz w:val="20"/>
                <w:szCs w:val="20"/>
                <w:vertAlign w:val="subscript"/>
              </w:rPr>
              <w:t>DAM, h</w:t>
            </w:r>
          </w:p>
        </w:tc>
        <w:tc>
          <w:tcPr>
            <w:tcW w:w="900" w:type="dxa"/>
          </w:tcPr>
          <w:p w14:paraId="261101CE" w14:textId="77777777" w:rsidR="00865B19" w:rsidRPr="00865B19" w:rsidRDefault="00865B19" w:rsidP="00865B19">
            <w:pPr>
              <w:spacing w:after="60"/>
              <w:rPr>
                <w:rFonts w:eastAsia="SimSun"/>
                <w:iCs/>
                <w:sz w:val="20"/>
                <w:szCs w:val="20"/>
              </w:rPr>
            </w:pPr>
            <w:r w:rsidRPr="00865B19">
              <w:rPr>
                <w:rFonts w:eastAsia="SimSun"/>
                <w:iCs/>
                <w:sz w:val="20"/>
                <w:szCs w:val="20"/>
              </w:rPr>
              <w:t>$/MW per hour</w:t>
            </w:r>
          </w:p>
        </w:tc>
        <w:tc>
          <w:tcPr>
            <w:tcW w:w="6790" w:type="dxa"/>
          </w:tcPr>
          <w:p w14:paraId="757EF2C1" w14:textId="77777777" w:rsidR="00865B19" w:rsidRPr="00865B19" w:rsidRDefault="00865B19" w:rsidP="00865B19">
            <w:pPr>
              <w:spacing w:after="60"/>
              <w:rPr>
                <w:rFonts w:eastAsia="SimSun"/>
                <w:i/>
                <w:iCs/>
                <w:sz w:val="20"/>
                <w:szCs w:val="20"/>
              </w:rPr>
            </w:pPr>
            <w:r w:rsidRPr="00865B19">
              <w:rPr>
                <w:rFonts w:eastAsia="SimSun"/>
                <w:i/>
                <w:iCs/>
                <w:sz w:val="20"/>
                <w:szCs w:val="20"/>
              </w:rPr>
              <w:t>Market Clearing Price for Capacity for Non-Spin per hour in DAM</w:t>
            </w:r>
            <w:r w:rsidRPr="00865B19">
              <w:rPr>
                <w:rFonts w:eastAsia="SimSun"/>
                <w:iCs/>
                <w:sz w:val="20"/>
                <w:szCs w:val="20"/>
              </w:rPr>
              <w:t xml:space="preserve">—The DAM MCPC for Non-Spin for the hour </w:t>
            </w:r>
            <w:r w:rsidRPr="00865B19">
              <w:rPr>
                <w:rFonts w:eastAsia="SimSun"/>
                <w:i/>
                <w:iCs/>
                <w:sz w:val="20"/>
                <w:szCs w:val="20"/>
              </w:rPr>
              <w:t>h</w:t>
            </w:r>
            <w:r w:rsidRPr="00865B19">
              <w:rPr>
                <w:rFonts w:eastAsia="SimSun"/>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865B19" w:rsidRPr="00865B19" w14:paraId="6344D17D" w14:textId="77777777" w:rsidTr="00C812E5">
              <w:trPr>
                <w:trHeight w:val="206"/>
              </w:trPr>
              <w:tc>
                <w:tcPr>
                  <w:tcW w:w="6614" w:type="dxa"/>
                  <w:shd w:val="pct12" w:color="auto" w:fill="auto"/>
                </w:tcPr>
                <w:p w14:paraId="2233DBCA" w14:textId="77777777" w:rsidR="00865B19" w:rsidRPr="00865B19" w:rsidRDefault="00865B19" w:rsidP="00865B19">
                  <w:pPr>
                    <w:spacing w:after="60"/>
                    <w:rPr>
                      <w:rFonts w:eastAsia="SimSun"/>
                      <w:b/>
                      <w:i/>
                      <w:iCs/>
                      <w:szCs w:val="20"/>
                    </w:rPr>
                  </w:pPr>
                  <w:r w:rsidRPr="00865B19">
                    <w:rPr>
                      <w:rFonts w:eastAsia="SimSun"/>
                      <w:b/>
                      <w:i/>
                      <w:iCs/>
                      <w:szCs w:val="20"/>
                    </w:rPr>
                    <w:t>[NPRR1008:  Replace the description above with the following upon system implementation of the Real-Time Co-Optimization (RTC) project:]</w:t>
                  </w:r>
                </w:p>
                <w:p w14:paraId="3A8389A8" w14:textId="77777777" w:rsidR="00865B19" w:rsidRPr="00865B19" w:rsidRDefault="00865B19" w:rsidP="00865B19">
                  <w:pPr>
                    <w:spacing w:after="60"/>
                    <w:rPr>
                      <w:rFonts w:eastAsia="SimSun"/>
                      <w:b/>
                      <w:i/>
                      <w:iCs/>
                      <w:sz w:val="20"/>
                      <w:szCs w:val="20"/>
                    </w:rPr>
                  </w:pPr>
                  <w:r w:rsidRPr="00865B19">
                    <w:rPr>
                      <w:rFonts w:eastAsia="SimSun"/>
                      <w:i/>
                      <w:iCs/>
                      <w:sz w:val="20"/>
                      <w:szCs w:val="20"/>
                    </w:rPr>
                    <w:t>Market Clearing Price for Capacity for Non-Spin per hour</w:t>
                  </w:r>
                  <w:r w:rsidRPr="00865B19">
                    <w:rPr>
                      <w:rFonts w:eastAsia="SimSun"/>
                      <w:iCs/>
                      <w:sz w:val="20"/>
                      <w:szCs w:val="20"/>
                    </w:rPr>
                    <w:t xml:space="preserve">—The DAM MCPC for Non-Spin for the hour </w:t>
                  </w:r>
                  <w:r w:rsidRPr="00865B19">
                    <w:rPr>
                      <w:rFonts w:eastAsia="SimSun"/>
                      <w:i/>
                      <w:iCs/>
                      <w:sz w:val="20"/>
                      <w:szCs w:val="20"/>
                    </w:rPr>
                    <w:t>h</w:t>
                  </w:r>
                  <w:r w:rsidRPr="00865B19">
                    <w:rPr>
                      <w:rFonts w:eastAsia="SimSun"/>
                      <w:iCs/>
                      <w:sz w:val="20"/>
                      <w:szCs w:val="20"/>
                    </w:rPr>
                    <w:t>.</w:t>
                  </w:r>
                </w:p>
              </w:tc>
            </w:tr>
          </w:tbl>
          <w:p w14:paraId="622591FB" w14:textId="77777777" w:rsidR="00865B19" w:rsidRPr="00865B19" w:rsidRDefault="00865B19" w:rsidP="00865B19">
            <w:pPr>
              <w:spacing w:after="60"/>
              <w:rPr>
                <w:rFonts w:eastAsia="SimSun"/>
                <w:i/>
                <w:iCs/>
                <w:sz w:val="20"/>
                <w:szCs w:val="20"/>
              </w:rPr>
            </w:pPr>
          </w:p>
        </w:tc>
      </w:tr>
      <w:tr w:rsidR="00865B19" w:rsidRPr="00865B19" w14:paraId="71252C59" w14:textId="77777777" w:rsidTr="00C812E5">
        <w:trPr>
          <w:cantSplit/>
          <w:ins w:id="356" w:author="ERCOT" w:date="2024-01-08T16:10:00Z"/>
        </w:trPr>
        <w:tc>
          <w:tcPr>
            <w:tcW w:w="1818" w:type="dxa"/>
          </w:tcPr>
          <w:p w14:paraId="79F3EE29" w14:textId="77777777" w:rsidR="00865B19" w:rsidRPr="00865B19" w:rsidRDefault="00865B19" w:rsidP="00865B19">
            <w:pPr>
              <w:spacing w:after="60"/>
              <w:rPr>
                <w:ins w:id="357" w:author="ERCOT" w:date="2024-01-08T16:10:00Z"/>
                <w:rFonts w:eastAsia="SimSun"/>
                <w:iCs/>
                <w:sz w:val="20"/>
                <w:szCs w:val="20"/>
                <w:lang w:val="pt-BR"/>
              </w:rPr>
            </w:pPr>
            <w:bookmarkStart w:id="358" w:name="_Hlk166766976"/>
            <w:ins w:id="359" w:author="ERCOT" w:date="2024-01-08T16:15:00Z">
              <w:r w:rsidRPr="00865B19">
                <w:rPr>
                  <w:rFonts w:eastAsia="SimSun"/>
                  <w:iCs/>
                  <w:sz w:val="20"/>
                  <w:szCs w:val="20"/>
                  <w:lang w:val="pt-BR"/>
                </w:rPr>
                <w:t>PC</w:t>
              </w:r>
              <w:r w:rsidRPr="00865B19">
                <w:rPr>
                  <w:rFonts w:eastAsia="SimSun"/>
                  <w:sz w:val="20"/>
                  <w:szCs w:val="20"/>
                  <w:lang w:val="pt-BR"/>
                </w:rPr>
                <w:t>DRR</w:t>
              </w:r>
              <w:r w:rsidRPr="00865B19">
                <w:rPr>
                  <w:rFonts w:eastAsia="SimSun"/>
                  <w:iCs/>
                  <w:sz w:val="20"/>
                  <w:szCs w:val="20"/>
                  <w:lang w:val="pt-BR"/>
                </w:rPr>
                <w:t xml:space="preserve">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w:t>
              </w:r>
            </w:ins>
            <w:ins w:id="360" w:author="ERCOT" w:date="2024-03-20T09:32:00Z">
              <w:r w:rsidRPr="00865B19">
                <w:rPr>
                  <w:rFonts w:eastAsia="SimSun"/>
                  <w:i/>
                  <w:iCs/>
                  <w:sz w:val="20"/>
                  <w:szCs w:val="20"/>
                  <w:vertAlign w:val="subscript"/>
                  <w:lang w:val="pt-BR"/>
                </w:rPr>
                <w:t>, h</w:t>
              </w:r>
            </w:ins>
          </w:p>
        </w:tc>
        <w:tc>
          <w:tcPr>
            <w:tcW w:w="900" w:type="dxa"/>
          </w:tcPr>
          <w:p w14:paraId="1E04916F" w14:textId="77777777" w:rsidR="00865B19" w:rsidRPr="00865B19" w:rsidRDefault="00865B19" w:rsidP="00865B19">
            <w:pPr>
              <w:spacing w:after="60"/>
              <w:rPr>
                <w:ins w:id="361" w:author="ERCOT" w:date="2024-01-08T16:10:00Z"/>
                <w:rFonts w:eastAsia="SimSun"/>
                <w:iCs/>
                <w:sz w:val="20"/>
                <w:szCs w:val="20"/>
              </w:rPr>
            </w:pPr>
            <w:ins w:id="362" w:author="ERCOT" w:date="2024-01-08T16:10:00Z">
              <w:r w:rsidRPr="00865B19">
                <w:rPr>
                  <w:rFonts w:eastAsia="SimSun"/>
                  <w:iCs/>
                  <w:sz w:val="20"/>
                  <w:szCs w:val="20"/>
                </w:rPr>
                <w:t>MW</w:t>
              </w:r>
            </w:ins>
          </w:p>
        </w:tc>
        <w:tc>
          <w:tcPr>
            <w:tcW w:w="6790" w:type="dxa"/>
          </w:tcPr>
          <w:p w14:paraId="304C1097" w14:textId="77777777" w:rsidR="00865B19" w:rsidRPr="00865B19" w:rsidRDefault="00865B19" w:rsidP="00865B19">
            <w:pPr>
              <w:spacing w:after="60"/>
              <w:rPr>
                <w:ins w:id="363" w:author="ERCOT" w:date="2024-01-08T16:10:00Z"/>
                <w:rFonts w:eastAsia="SimSun"/>
                <w:i/>
                <w:iCs/>
                <w:sz w:val="20"/>
                <w:szCs w:val="20"/>
              </w:rPr>
            </w:pPr>
            <w:ins w:id="364" w:author="ERCOT" w:date="2024-01-08T16:10:00Z">
              <w:r w:rsidRPr="00865B19">
                <w:rPr>
                  <w:rFonts w:eastAsia="SimSun"/>
                  <w:i/>
                  <w:iCs/>
                  <w:sz w:val="20"/>
                  <w:szCs w:val="20"/>
                </w:rPr>
                <w:t xml:space="preserve">Procured Capacity for </w:t>
              </w:r>
            </w:ins>
            <w:ins w:id="365" w:author="ERCOT" w:date="2024-01-08T16:12:00Z">
              <w:r w:rsidRPr="00865B19">
                <w:rPr>
                  <w:rFonts w:eastAsia="SimSun"/>
                  <w:i/>
                  <w:iCs/>
                  <w:sz w:val="20"/>
                  <w:szCs w:val="20"/>
                </w:rPr>
                <w:t xml:space="preserve">Dispatchable Reliability Reserve </w:t>
              </w:r>
            </w:ins>
            <w:ins w:id="366" w:author="ERCOT" w:date="2024-01-08T16:10:00Z">
              <w:r w:rsidRPr="00865B19">
                <w:rPr>
                  <w:rFonts w:eastAsia="SimSun"/>
                  <w:i/>
                  <w:iCs/>
                  <w:sz w:val="20"/>
                  <w:szCs w:val="20"/>
                </w:rPr>
                <w:t>Service from Resource per Resource per QSE per hour in DAM</w:t>
              </w:r>
              <w:r w:rsidRPr="00865B19">
                <w:rPr>
                  <w:rFonts w:eastAsia="SimSun"/>
                  <w:iCs/>
                  <w:sz w:val="20"/>
                  <w:szCs w:val="20"/>
                </w:rPr>
                <w:t xml:space="preserve">—The </w:t>
              </w:r>
            </w:ins>
            <w:ins w:id="367" w:author="ERCOT" w:date="2024-01-08T16:12:00Z">
              <w:r w:rsidRPr="00865B19">
                <w:rPr>
                  <w:rFonts w:eastAsia="SimSun"/>
                  <w:sz w:val="20"/>
                  <w:szCs w:val="20"/>
                </w:rPr>
                <w:t>Dispatchable Reliability Reserve</w:t>
              </w:r>
              <w:r w:rsidRPr="00865B19">
                <w:rPr>
                  <w:rFonts w:eastAsia="SimSun"/>
                  <w:i/>
                  <w:iCs/>
                  <w:sz w:val="20"/>
                  <w:szCs w:val="20"/>
                </w:rPr>
                <w:t xml:space="preserve"> </w:t>
              </w:r>
            </w:ins>
            <w:ins w:id="368" w:author="ERCOT" w:date="2024-01-08T16:10:00Z">
              <w:r w:rsidRPr="00865B19">
                <w:rPr>
                  <w:rFonts w:eastAsia="SimSun"/>
                  <w:iCs/>
                  <w:sz w:val="20"/>
                  <w:szCs w:val="20"/>
                </w:rPr>
                <w:t>Service (</w:t>
              </w:r>
            </w:ins>
            <w:ins w:id="369" w:author="ERCOT" w:date="2024-01-08T16:13:00Z">
              <w:r w:rsidRPr="00865B19">
                <w:rPr>
                  <w:rFonts w:eastAsia="SimSun"/>
                  <w:iCs/>
                  <w:sz w:val="20"/>
                  <w:szCs w:val="20"/>
                </w:rPr>
                <w:t>DRR</w:t>
              </w:r>
            </w:ins>
            <w:ins w:id="370" w:author="ERCOT" w:date="2024-01-08T16:10:00Z">
              <w:r w:rsidRPr="00865B19">
                <w:rPr>
                  <w:rFonts w:eastAsia="SimSun"/>
                  <w:iCs/>
                  <w:sz w:val="20"/>
                  <w:szCs w:val="20"/>
                </w:rPr>
                <w:t xml:space="preserve">S)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ins>
          </w:p>
        </w:tc>
      </w:tr>
      <w:bookmarkEnd w:id="358"/>
      <w:tr w:rsidR="00865B19" w:rsidRPr="00865B19" w14:paraId="51E59977" w14:textId="77777777" w:rsidTr="00C812E5">
        <w:trPr>
          <w:cantSplit/>
          <w:ins w:id="371" w:author="ERCOT" w:date="2024-01-08T16:10:00Z"/>
        </w:trPr>
        <w:tc>
          <w:tcPr>
            <w:tcW w:w="1818" w:type="dxa"/>
          </w:tcPr>
          <w:p w14:paraId="3A2334B7" w14:textId="77777777" w:rsidR="00865B19" w:rsidRPr="00865B19" w:rsidRDefault="00865B19" w:rsidP="00865B19">
            <w:pPr>
              <w:spacing w:after="60"/>
              <w:rPr>
                <w:ins w:id="372" w:author="ERCOT" w:date="2024-01-08T16:10:00Z"/>
                <w:rFonts w:eastAsia="SimSun"/>
                <w:iCs/>
                <w:sz w:val="20"/>
                <w:szCs w:val="20"/>
              </w:rPr>
            </w:pPr>
            <w:ins w:id="373" w:author="ERCOT" w:date="2024-01-08T16:16:00Z">
              <w:r w:rsidRPr="00865B19">
                <w:rPr>
                  <w:rFonts w:eastAsia="SimSun"/>
                  <w:iCs/>
                  <w:sz w:val="20"/>
                  <w:szCs w:val="20"/>
                </w:rPr>
                <w:t>MCPC</w:t>
              </w:r>
              <w:r w:rsidRPr="00865B19">
                <w:rPr>
                  <w:rFonts w:eastAsia="SimSun"/>
                  <w:sz w:val="20"/>
                  <w:szCs w:val="20"/>
                </w:rPr>
                <w:t>DRR</w:t>
              </w:r>
              <w:r w:rsidRPr="00865B19">
                <w:rPr>
                  <w:rFonts w:eastAsia="SimSun"/>
                  <w:iCs/>
                  <w:sz w:val="20"/>
                  <w:szCs w:val="20"/>
                </w:rPr>
                <w:t xml:space="preserve"> </w:t>
              </w:r>
              <w:r w:rsidRPr="00865B19">
                <w:rPr>
                  <w:rFonts w:eastAsia="SimSun"/>
                  <w:i/>
                  <w:iCs/>
                  <w:sz w:val="20"/>
                  <w:szCs w:val="20"/>
                  <w:vertAlign w:val="subscript"/>
                </w:rPr>
                <w:t>DAM</w:t>
              </w:r>
            </w:ins>
            <w:ins w:id="374" w:author="ERCOT" w:date="2024-03-20T09:32:00Z">
              <w:r w:rsidRPr="00865B19">
                <w:rPr>
                  <w:rFonts w:eastAsia="SimSun"/>
                  <w:i/>
                  <w:iCs/>
                  <w:sz w:val="20"/>
                  <w:szCs w:val="20"/>
                  <w:vertAlign w:val="subscript"/>
                </w:rPr>
                <w:t>, h</w:t>
              </w:r>
            </w:ins>
          </w:p>
        </w:tc>
        <w:tc>
          <w:tcPr>
            <w:tcW w:w="900" w:type="dxa"/>
          </w:tcPr>
          <w:p w14:paraId="73AA16FC" w14:textId="77777777" w:rsidR="00865B19" w:rsidRPr="00865B19" w:rsidRDefault="00865B19" w:rsidP="00865B19">
            <w:pPr>
              <w:spacing w:after="60"/>
              <w:rPr>
                <w:ins w:id="375" w:author="ERCOT" w:date="2024-01-08T16:10:00Z"/>
                <w:rFonts w:eastAsia="SimSun"/>
                <w:iCs/>
                <w:sz w:val="20"/>
                <w:szCs w:val="20"/>
              </w:rPr>
            </w:pPr>
            <w:ins w:id="376" w:author="ERCOT" w:date="2024-01-08T16:10:00Z">
              <w:r w:rsidRPr="00865B19">
                <w:rPr>
                  <w:rFonts w:eastAsia="SimSun"/>
                  <w:iCs/>
                  <w:sz w:val="20"/>
                  <w:szCs w:val="20"/>
                </w:rPr>
                <w:t>$/MW per hour</w:t>
              </w:r>
            </w:ins>
          </w:p>
        </w:tc>
        <w:tc>
          <w:tcPr>
            <w:tcW w:w="6790" w:type="dxa"/>
          </w:tcPr>
          <w:p w14:paraId="5F40BED3" w14:textId="77777777" w:rsidR="00865B19" w:rsidRPr="00865B19" w:rsidRDefault="00865B19" w:rsidP="00865B19">
            <w:pPr>
              <w:spacing w:after="60"/>
              <w:rPr>
                <w:ins w:id="377" w:author="ERCOT" w:date="2024-01-08T16:10:00Z"/>
                <w:rFonts w:eastAsia="SimSun"/>
                <w:i/>
                <w:iCs/>
                <w:sz w:val="20"/>
                <w:szCs w:val="20"/>
              </w:rPr>
            </w:pPr>
            <w:ins w:id="378" w:author="ERCOT" w:date="2024-01-08T16:10:00Z">
              <w:r w:rsidRPr="00865B19">
                <w:rPr>
                  <w:rFonts w:eastAsia="SimSun"/>
                  <w:i/>
                  <w:iCs/>
                  <w:sz w:val="20"/>
                  <w:szCs w:val="20"/>
                </w:rPr>
                <w:t xml:space="preserve">Market Clearing Price for Capacity for </w:t>
              </w:r>
            </w:ins>
            <w:ins w:id="379" w:author="ERCOT" w:date="2024-01-08T16:12:00Z">
              <w:r w:rsidRPr="00865B19">
                <w:rPr>
                  <w:rFonts w:eastAsia="SimSun"/>
                  <w:i/>
                  <w:iCs/>
                  <w:sz w:val="20"/>
                  <w:szCs w:val="20"/>
                </w:rPr>
                <w:t>Dispatchable Reliability Reserve</w:t>
              </w:r>
            </w:ins>
            <w:ins w:id="380" w:author="ERCOT" w:date="2024-01-08T16:10:00Z">
              <w:r w:rsidRPr="00865B19">
                <w:rPr>
                  <w:rFonts w:eastAsia="SimSun"/>
                  <w:i/>
                  <w:iCs/>
                  <w:sz w:val="20"/>
                  <w:szCs w:val="20"/>
                </w:rPr>
                <w:t xml:space="preserve"> Service per hour in DAM</w:t>
              </w:r>
              <w:r w:rsidRPr="00865B19">
                <w:rPr>
                  <w:rFonts w:eastAsia="SimSun"/>
                  <w:iCs/>
                  <w:sz w:val="20"/>
                  <w:szCs w:val="20"/>
                </w:rPr>
                <w:t xml:space="preserve">—The DAM MCPC for </w:t>
              </w:r>
            </w:ins>
            <w:ins w:id="381" w:author="ERCOT" w:date="2024-01-08T16:13:00Z">
              <w:r w:rsidRPr="00865B19">
                <w:rPr>
                  <w:rFonts w:eastAsia="SimSun"/>
                  <w:iCs/>
                  <w:sz w:val="20"/>
                  <w:szCs w:val="20"/>
                </w:rPr>
                <w:t>DRRS</w:t>
              </w:r>
            </w:ins>
            <w:ins w:id="382" w:author="ERCOT" w:date="2024-01-08T16:10:00Z">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w:t>
              </w:r>
            </w:ins>
          </w:p>
        </w:tc>
      </w:tr>
      <w:tr w:rsidR="00865B19" w:rsidRPr="00865B19" w14:paraId="0387025A" w14:textId="77777777" w:rsidTr="00C812E5">
        <w:trPr>
          <w:cantSplit/>
        </w:trPr>
        <w:tc>
          <w:tcPr>
            <w:tcW w:w="1818" w:type="dxa"/>
          </w:tcPr>
          <w:p w14:paraId="703D4AE3" w14:textId="77777777" w:rsidR="00865B19" w:rsidRPr="00865B19" w:rsidRDefault="00865B19" w:rsidP="00865B19">
            <w:pPr>
              <w:spacing w:after="60"/>
              <w:rPr>
                <w:rFonts w:eastAsia="SimSun"/>
                <w:iCs/>
                <w:sz w:val="20"/>
                <w:szCs w:val="20"/>
              </w:rPr>
            </w:pPr>
            <w:r w:rsidRPr="00865B19">
              <w:rPr>
                <w:rFonts w:eastAsia="SimSun"/>
                <w:iCs/>
                <w:sz w:val="20"/>
                <w:szCs w:val="20"/>
              </w:rPr>
              <w:lastRenderedPageBreak/>
              <w:t xml:space="preserve">DASUO </w:t>
            </w:r>
            <w:r w:rsidRPr="00865B19">
              <w:rPr>
                <w:rFonts w:eastAsia="SimSun"/>
                <w:i/>
                <w:iCs/>
                <w:sz w:val="20"/>
                <w:szCs w:val="20"/>
                <w:vertAlign w:val="subscript"/>
              </w:rPr>
              <w:t>q, p, r</w:t>
            </w:r>
          </w:p>
        </w:tc>
        <w:tc>
          <w:tcPr>
            <w:tcW w:w="900" w:type="dxa"/>
          </w:tcPr>
          <w:p w14:paraId="7A6ECC70" w14:textId="77777777" w:rsidR="00865B19" w:rsidRPr="00865B19" w:rsidRDefault="00865B19" w:rsidP="00865B19">
            <w:pPr>
              <w:spacing w:after="60"/>
              <w:rPr>
                <w:rFonts w:eastAsia="SimSun"/>
                <w:iCs/>
                <w:sz w:val="20"/>
                <w:szCs w:val="20"/>
              </w:rPr>
            </w:pPr>
            <w:r w:rsidRPr="00865B19">
              <w:rPr>
                <w:rFonts w:eastAsia="SimSun"/>
                <w:iCs/>
                <w:sz w:val="20"/>
                <w:szCs w:val="20"/>
              </w:rPr>
              <w:t>$/start</w:t>
            </w:r>
          </w:p>
        </w:tc>
        <w:tc>
          <w:tcPr>
            <w:tcW w:w="6790" w:type="dxa"/>
          </w:tcPr>
          <w:p w14:paraId="07A5ED23" w14:textId="77777777" w:rsidR="00865B19" w:rsidRPr="00865B19" w:rsidRDefault="00865B19" w:rsidP="00865B19">
            <w:pPr>
              <w:spacing w:after="60"/>
              <w:rPr>
                <w:rFonts w:eastAsia="SimSun"/>
                <w:iCs/>
                <w:sz w:val="20"/>
                <w:szCs w:val="20"/>
              </w:rPr>
            </w:pPr>
            <w:r w:rsidRPr="00865B19">
              <w:rPr>
                <w:rFonts w:eastAsia="SimSun"/>
                <w:i/>
                <w:iCs/>
                <w:sz w:val="20"/>
                <w:szCs w:val="20"/>
              </w:rPr>
              <w:t>Day-Ahead Startup Offer per QSE per Settlement Point per Resource</w:t>
            </w:r>
            <w:r w:rsidRPr="00865B19">
              <w:rPr>
                <w:rFonts w:eastAsia="SimSun"/>
                <w:iCs/>
                <w:sz w:val="20"/>
                <w:szCs w:val="20"/>
              </w:rPr>
              <w:t xml:space="preserve">—The Startup Offer included in the Three-Part Supply Offer submitted in the DAM associated with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first hour of the DAM-commitment period.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5F94C308" w14:textId="77777777" w:rsidTr="00C812E5">
        <w:trPr>
          <w:cantSplit/>
        </w:trPr>
        <w:tc>
          <w:tcPr>
            <w:tcW w:w="1818" w:type="dxa"/>
          </w:tcPr>
          <w:p w14:paraId="6D71F7BB" w14:textId="77777777" w:rsidR="00865B19" w:rsidRPr="00865B19" w:rsidRDefault="00865B19" w:rsidP="00865B19">
            <w:pPr>
              <w:spacing w:after="60"/>
              <w:rPr>
                <w:rFonts w:eastAsia="SimSun"/>
                <w:iCs/>
                <w:sz w:val="20"/>
                <w:szCs w:val="20"/>
              </w:rPr>
            </w:pPr>
            <w:r w:rsidRPr="00865B19">
              <w:rPr>
                <w:rFonts w:eastAsia="SimSun"/>
                <w:iCs/>
                <w:sz w:val="20"/>
                <w:szCs w:val="20"/>
              </w:rPr>
              <w:t>AGRRATIO</w:t>
            </w:r>
            <w:r w:rsidRPr="00865B19">
              <w:rPr>
                <w:rFonts w:eastAsia="SimSun"/>
                <w:i/>
                <w:iCs/>
                <w:sz w:val="20"/>
                <w:szCs w:val="20"/>
                <w:vertAlign w:val="subscript"/>
                <w:lang w:val="pt-BR"/>
              </w:rPr>
              <w:t xml:space="preserve"> </w:t>
            </w:r>
            <w:r w:rsidRPr="00865B19">
              <w:rPr>
                <w:rFonts w:eastAsia="SimSun"/>
                <w:i/>
                <w:iCs/>
                <w:sz w:val="20"/>
                <w:szCs w:val="20"/>
                <w:vertAlign w:val="subscript"/>
              </w:rPr>
              <w:t>q, p, r</w:t>
            </w:r>
          </w:p>
        </w:tc>
        <w:tc>
          <w:tcPr>
            <w:tcW w:w="900" w:type="dxa"/>
          </w:tcPr>
          <w:p w14:paraId="4839B440"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68C4C3B4" w14:textId="77777777" w:rsidR="00865B19" w:rsidRPr="00865B19" w:rsidRDefault="00865B19" w:rsidP="00865B19">
            <w:pPr>
              <w:spacing w:after="60"/>
              <w:rPr>
                <w:rFonts w:eastAsia="SimSun"/>
                <w:i/>
                <w:iCs/>
                <w:sz w:val="20"/>
                <w:szCs w:val="20"/>
              </w:rPr>
            </w:pPr>
            <w:r w:rsidRPr="00865B19">
              <w:rPr>
                <w:rFonts w:eastAsia="SimSun"/>
                <w:i/>
                <w:iCs/>
                <w:sz w:val="20"/>
                <w:szCs w:val="20"/>
              </w:rPr>
              <w:t>Aggregate Generation Resource Ratio per QSE per Settlement Point per Aggregate Generation Resource</w:t>
            </w:r>
            <w:r w:rsidRPr="00865B19">
              <w:rPr>
                <w:rFonts w:eastAsia="SimSun"/>
                <w:iCs/>
                <w:sz w:val="20"/>
                <w:szCs w:val="20"/>
              </w:rPr>
              <w:t>—A value which represents the ratio of the maximum number of generators online in an hour, as indicated by telemetry, compared to the total number of generators registered to th</w:t>
            </w:r>
            <w:r w:rsidRPr="00865B19">
              <w:rPr>
                <w:rFonts w:eastAsia="SimSun"/>
                <w:sz w:val="20"/>
                <w:szCs w:val="20"/>
              </w:rPr>
              <w:t>e AGR and used in the approved v</w:t>
            </w:r>
            <w:r w:rsidRPr="00865B19">
              <w:rPr>
                <w:rFonts w:eastAsia="SimSun"/>
                <w:iCs/>
                <w:sz w:val="20"/>
                <w:szCs w:val="20"/>
              </w:rPr>
              <w:t xml:space="preserve">erifiable </w:t>
            </w:r>
            <w:r w:rsidRPr="00865B19">
              <w:rPr>
                <w:rFonts w:eastAsia="SimSun"/>
                <w:sz w:val="20"/>
                <w:szCs w:val="20"/>
              </w:rPr>
              <w:t>c</w:t>
            </w:r>
            <w:r w:rsidRPr="00865B19">
              <w:rPr>
                <w:rFonts w:eastAsia="SimSun"/>
                <w:iCs/>
                <w:sz w:val="20"/>
                <w:szCs w:val="20"/>
              </w:rPr>
              <w:t xml:space="preserve">ost for the </w:t>
            </w:r>
            <w:r w:rsidRPr="00865B19">
              <w:rPr>
                <w:rFonts w:eastAsia="SimSun"/>
                <w:sz w:val="20"/>
                <w:szCs w:val="20"/>
              </w:rPr>
              <w:t>AGR</w:t>
            </w:r>
            <w:r w:rsidRPr="00865B19">
              <w:rPr>
                <w:rFonts w:eastAsia="SimSun"/>
                <w:iCs/>
                <w:sz w:val="20"/>
                <w:szCs w:val="20"/>
              </w:rPr>
              <w:t>.  The value is only applicable if the Resource is an AGR.</w:t>
            </w:r>
          </w:p>
        </w:tc>
      </w:tr>
      <w:tr w:rsidR="00865B19" w:rsidRPr="00865B19" w14:paraId="78077D00" w14:textId="77777777" w:rsidTr="00C812E5">
        <w:trPr>
          <w:cantSplit/>
        </w:trPr>
        <w:tc>
          <w:tcPr>
            <w:tcW w:w="1818" w:type="dxa"/>
          </w:tcPr>
          <w:p w14:paraId="690AE04C" w14:textId="77777777" w:rsidR="00865B19" w:rsidRPr="00865B19" w:rsidRDefault="00865B19" w:rsidP="00865B19">
            <w:pPr>
              <w:spacing w:after="60"/>
              <w:rPr>
                <w:rFonts w:eastAsia="SimSun"/>
                <w:iCs/>
                <w:sz w:val="20"/>
                <w:szCs w:val="20"/>
              </w:rPr>
            </w:pPr>
            <w:r w:rsidRPr="00865B19">
              <w:rPr>
                <w:rFonts w:eastAsia="SimSun"/>
                <w:iCs/>
                <w:sz w:val="20"/>
                <w:szCs w:val="20"/>
              </w:rPr>
              <w:t>AGRMAXON</w:t>
            </w:r>
            <w:r w:rsidRPr="00865B19">
              <w:rPr>
                <w:rFonts w:eastAsia="SimSun"/>
                <w:i/>
                <w:iCs/>
                <w:sz w:val="20"/>
                <w:szCs w:val="20"/>
                <w:vertAlign w:val="subscript"/>
                <w:lang w:val="pt-BR"/>
              </w:rPr>
              <w:t xml:space="preserve"> </w:t>
            </w:r>
            <w:r w:rsidRPr="00865B19">
              <w:rPr>
                <w:rFonts w:eastAsia="SimSun"/>
                <w:i/>
                <w:iCs/>
                <w:sz w:val="20"/>
                <w:szCs w:val="20"/>
                <w:vertAlign w:val="subscript"/>
              </w:rPr>
              <w:t>q, p, r</w:t>
            </w:r>
          </w:p>
        </w:tc>
        <w:tc>
          <w:tcPr>
            <w:tcW w:w="900" w:type="dxa"/>
          </w:tcPr>
          <w:p w14:paraId="614BAE01"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2F5F59DF" w14:textId="77777777" w:rsidR="00865B19" w:rsidRPr="00865B19" w:rsidRDefault="00865B19" w:rsidP="00865B19">
            <w:pPr>
              <w:spacing w:after="60"/>
              <w:rPr>
                <w:rFonts w:eastAsia="SimSun"/>
                <w:iCs/>
                <w:sz w:val="20"/>
                <w:szCs w:val="20"/>
              </w:rPr>
            </w:pPr>
            <w:r w:rsidRPr="00865B19">
              <w:rPr>
                <w:rFonts w:eastAsia="SimSun"/>
                <w:i/>
                <w:iCs/>
                <w:sz w:val="20"/>
                <w:szCs w:val="20"/>
              </w:rPr>
              <w:t>Aggregate Generation Resource Maximum Online per QSE per Settlement Point per Aggregate Generation Resource</w:t>
            </w:r>
            <w:r w:rsidRPr="00865B19">
              <w:rPr>
                <w:rFonts w:eastAsia="SimSun"/>
                <w:iCs/>
                <w:sz w:val="20"/>
                <w:szCs w:val="20"/>
              </w:rPr>
              <w:t>—</w:t>
            </w:r>
            <w:r w:rsidRPr="00865B19">
              <w:rPr>
                <w:rFonts w:eastAsia="SimSun"/>
                <w:sz w:val="20"/>
                <w:szCs w:val="20"/>
              </w:rPr>
              <w:t>T</w:t>
            </w:r>
            <w:r w:rsidRPr="00865B19">
              <w:rPr>
                <w:rFonts w:eastAsia="SimSun"/>
                <w:iCs/>
                <w:sz w:val="20"/>
                <w:szCs w:val="20"/>
              </w:rPr>
              <w:t>he maximum number of generators online during an hour, as indicated by telemetry. The value is only applicable if the Resource is an AGR.</w:t>
            </w:r>
          </w:p>
        </w:tc>
      </w:tr>
      <w:tr w:rsidR="00865B19" w:rsidRPr="00865B19" w14:paraId="3C122481" w14:textId="77777777" w:rsidTr="00C812E5">
        <w:tc>
          <w:tcPr>
            <w:tcW w:w="1818" w:type="dxa"/>
          </w:tcPr>
          <w:p w14:paraId="525363A8" w14:textId="77777777" w:rsidR="00865B19" w:rsidRPr="00865B19" w:rsidRDefault="00865B19" w:rsidP="00865B19">
            <w:pPr>
              <w:spacing w:after="60"/>
              <w:rPr>
                <w:rFonts w:eastAsia="SimSun"/>
                <w:iCs/>
                <w:sz w:val="20"/>
                <w:szCs w:val="20"/>
                <w:lang w:val="pt-BR"/>
              </w:rPr>
            </w:pPr>
            <w:r w:rsidRPr="00865B19">
              <w:rPr>
                <w:rFonts w:eastAsia="SimSun"/>
                <w:iCs/>
                <w:sz w:val="20"/>
                <w:szCs w:val="20"/>
              </w:rPr>
              <w:t>AGRTOT</w:t>
            </w:r>
            <w:r w:rsidRPr="00865B19">
              <w:rPr>
                <w:rFonts w:eastAsia="SimSun"/>
                <w:i/>
                <w:iCs/>
                <w:sz w:val="20"/>
                <w:szCs w:val="20"/>
                <w:vertAlign w:val="subscript"/>
                <w:lang w:val="pt-BR"/>
              </w:rPr>
              <w:t xml:space="preserve"> </w:t>
            </w:r>
            <w:r w:rsidRPr="00865B19">
              <w:rPr>
                <w:rFonts w:eastAsia="SimSun"/>
                <w:i/>
                <w:iCs/>
                <w:sz w:val="20"/>
                <w:szCs w:val="20"/>
                <w:vertAlign w:val="subscript"/>
              </w:rPr>
              <w:t>q, p, r</w:t>
            </w:r>
          </w:p>
        </w:tc>
        <w:tc>
          <w:tcPr>
            <w:tcW w:w="900" w:type="dxa"/>
          </w:tcPr>
          <w:p w14:paraId="64230B35"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2F71CEAA" w14:textId="77777777" w:rsidR="00865B19" w:rsidRPr="00865B19" w:rsidRDefault="00865B19" w:rsidP="00865B19">
            <w:pPr>
              <w:spacing w:after="60"/>
              <w:rPr>
                <w:rFonts w:eastAsia="SimSun"/>
                <w:iCs/>
                <w:sz w:val="20"/>
                <w:szCs w:val="20"/>
              </w:rPr>
            </w:pPr>
            <w:r w:rsidRPr="00865B19">
              <w:rPr>
                <w:rFonts w:eastAsia="SimSun"/>
                <w:i/>
                <w:iCs/>
                <w:sz w:val="20"/>
                <w:szCs w:val="20"/>
              </w:rPr>
              <w:t>Aggregate Generation Resource Total per QSE per Settlement Point per Aggregate Generation Resource</w:t>
            </w:r>
            <w:r w:rsidRPr="00865B19">
              <w:rPr>
                <w:rFonts w:eastAsia="SimSun"/>
                <w:iCs/>
                <w:sz w:val="20"/>
                <w:szCs w:val="20"/>
              </w:rPr>
              <w:t>—The total number of generators registered to the AGR and used in the approved verifiable cost for the AGR.  The value is only applicable if the Resource is an AGR.</w:t>
            </w:r>
          </w:p>
        </w:tc>
      </w:tr>
      <w:tr w:rsidR="00865B19" w:rsidRPr="00865B19" w14:paraId="0ECB9E85" w14:textId="77777777" w:rsidTr="00C812E5">
        <w:trPr>
          <w:cantSplit/>
        </w:trPr>
        <w:tc>
          <w:tcPr>
            <w:tcW w:w="1818" w:type="dxa"/>
          </w:tcPr>
          <w:p w14:paraId="1F0F2D0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DAMEO </w:t>
            </w:r>
            <w:r w:rsidRPr="00865B19">
              <w:rPr>
                <w:rFonts w:eastAsia="SimSun"/>
                <w:i/>
                <w:iCs/>
                <w:sz w:val="20"/>
                <w:szCs w:val="20"/>
                <w:vertAlign w:val="subscript"/>
              </w:rPr>
              <w:t>q, p, r, h</w:t>
            </w:r>
          </w:p>
        </w:tc>
        <w:tc>
          <w:tcPr>
            <w:tcW w:w="900" w:type="dxa"/>
          </w:tcPr>
          <w:p w14:paraId="24400A71" w14:textId="77777777" w:rsidR="00865B19" w:rsidRPr="00865B19" w:rsidRDefault="00865B19" w:rsidP="00865B19">
            <w:pPr>
              <w:spacing w:after="60"/>
              <w:rPr>
                <w:rFonts w:eastAsia="SimSun"/>
                <w:iCs/>
                <w:sz w:val="20"/>
                <w:szCs w:val="20"/>
              </w:rPr>
            </w:pPr>
            <w:r w:rsidRPr="00865B19">
              <w:rPr>
                <w:rFonts w:eastAsia="SimSun"/>
                <w:iCs/>
                <w:sz w:val="20"/>
                <w:szCs w:val="20"/>
              </w:rPr>
              <w:t>$/MWh</w:t>
            </w:r>
          </w:p>
        </w:tc>
        <w:tc>
          <w:tcPr>
            <w:tcW w:w="6790" w:type="dxa"/>
          </w:tcPr>
          <w:p w14:paraId="47DD45CD" w14:textId="77777777" w:rsidR="00865B19" w:rsidRPr="00865B19" w:rsidRDefault="00865B19" w:rsidP="00865B19">
            <w:pPr>
              <w:spacing w:after="60"/>
              <w:rPr>
                <w:rFonts w:eastAsia="SimSun"/>
                <w:i/>
                <w:iCs/>
                <w:sz w:val="20"/>
                <w:szCs w:val="20"/>
              </w:rPr>
            </w:pPr>
            <w:r w:rsidRPr="00865B19">
              <w:rPr>
                <w:rFonts w:eastAsia="SimSun"/>
                <w:i/>
                <w:iCs/>
                <w:sz w:val="20"/>
                <w:szCs w:val="20"/>
              </w:rPr>
              <w:t>Day-Ahead Minimum-Energy Offer per QSE per Settlement Point per Resource per hour</w:t>
            </w:r>
            <w:r w:rsidRPr="00865B19">
              <w:rPr>
                <w:rFonts w:eastAsia="SimSun"/>
                <w:iCs/>
                <w:sz w:val="20"/>
                <w:szCs w:val="20"/>
              </w:rPr>
              <w:t xml:space="preserve">—The Minimum-Energy Offer included in the Three-Part Supply Offer submitted in the DAM associated with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0D13FB66" w14:textId="77777777" w:rsidTr="00C812E5">
        <w:trPr>
          <w:cantSplit/>
        </w:trPr>
        <w:tc>
          <w:tcPr>
            <w:tcW w:w="1818" w:type="dxa"/>
          </w:tcPr>
          <w:p w14:paraId="348D0E03"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DALSL </w:t>
            </w:r>
            <w:r w:rsidRPr="00865B19">
              <w:rPr>
                <w:rFonts w:eastAsia="SimSun"/>
                <w:i/>
                <w:iCs/>
                <w:sz w:val="20"/>
                <w:szCs w:val="20"/>
                <w:vertAlign w:val="subscript"/>
              </w:rPr>
              <w:t>q, p, r, h</w:t>
            </w:r>
          </w:p>
        </w:tc>
        <w:tc>
          <w:tcPr>
            <w:tcW w:w="900" w:type="dxa"/>
          </w:tcPr>
          <w:p w14:paraId="225F5DB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790" w:type="dxa"/>
          </w:tcPr>
          <w:p w14:paraId="3F99DF30"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Low Sustained Limit per QSE per Settlement Point per Resource per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Low Sustained Limit (LSL) of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hour </w:t>
            </w:r>
            <w:r w:rsidRPr="00865B19">
              <w:rPr>
                <w:rFonts w:eastAsia="SimSun"/>
                <w:i/>
                <w:iCs/>
                <w:sz w:val="20"/>
                <w:szCs w:val="20"/>
              </w:rPr>
              <w:t xml:space="preserve">h </w:t>
            </w:r>
            <w:r w:rsidRPr="00865B19">
              <w:rPr>
                <w:rFonts w:eastAsia="SimSun"/>
                <w:iCs/>
                <w:sz w:val="20"/>
                <w:szCs w:val="20"/>
              </w:rPr>
              <w:t xml:space="preserve">as seen in the 1000 Day-Ahead snapshot.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6D7E86AC" w14:textId="77777777" w:rsidTr="00C812E5">
        <w:tc>
          <w:tcPr>
            <w:tcW w:w="1818" w:type="dxa"/>
          </w:tcPr>
          <w:p w14:paraId="52A02C0E"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DAAIEC </w:t>
            </w:r>
            <w:r w:rsidRPr="00865B19">
              <w:rPr>
                <w:rFonts w:eastAsia="SimSun"/>
                <w:i/>
                <w:iCs/>
                <w:sz w:val="20"/>
                <w:szCs w:val="20"/>
                <w:vertAlign w:val="subscript"/>
                <w:lang w:val="pt-BR"/>
              </w:rPr>
              <w:t>q, p, r h</w:t>
            </w:r>
          </w:p>
        </w:tc>
        <w:tc>
          <w:tcPr>
            <w:tcW w:w="900" w:type="dxa"/>
          </w:tcPr>
          <w:p w14:paraId="65C6F12C" w14:textId="77777777" w:rsidR="00865B19" w:rsidRPr="00865B19" w:rsidRDefault="00865B19" w:rsidP="00865B19">
            <w:pPr>
              <w:spacing w:after="60"/>
              <w:rPr>
                <w:rFonts w:eastAsia="SimSun"/>
                <w:iCs/>
                <w:sz w:val="20"/>
                <w:szCs w:val="20"/>
              </w:rPr>
            </w:pPr>
            <w:r w:rsidRPr="00865B19">
              <w:rPr>
                <w:rFonts w:eastAsia="SimSun"/>
                <w:iCs/>
                <w:sz w:val="20"/>
                <w:szCs w:val="20"/>
              </w:rPr>
              <w:t>$/MWh</w:t>
            </w:r>
          </w:p>
        </w:tc>
        <w:tc>
          <w:tcPr>
            <w:tcW w:w="6790" w:type="dxa"/>
          </w:tcPr>
          <w:p w14:paraId="1C1F07E4"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Average Incremental Energy Cost per QSE per Settlement Point per Resource per </w:t>
            </w:r>
            <w:proofErr w:type="spellStart"/>
            <w:r w:rsidRPr="00865B19">
              <w:rPr>
                <w:rFonts w:eastAsia="SimSun"/>
                <w:i/>
                <w:iCs/>
                <w:sz w:val="20"/>
                <w:szCs w:val="20"/>
              </w:rPr>
              <w:t>hour</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average incremental energy cost, calculated according to the Energy Offer Curve capped by the generic energy price, for the output levels between the DAESR and the LSL of Resource </w:t>
            </w:r>
            <w:proofErr w:type="spellStart"/>
            <w:r w:rsidRPr="00865B19">
              <w:rPr>
                <w:rFonts w:eastAsia="SimSun"/>
                <w:i/>
                <w:iCs/>
                <w:sz w:val="20"/>
                <w:szCs w:val="20"/>
              </w:rPr>
              <w:t>r</w:t>
            </w:r>
            <w:r w:rsidRPr="00865B19">
              <w:rPr>
                <w:rFonts w:eastAsia="SimSun"/>
                <w:iCs/>
                <w:sz w:val="20"/>
                <w:szCs w:val="20"/>
              </w:rPr>
              <w:t xml:space="preserve"> at</w:t>
            </w:r>
            <w:proofErr w:type="spellEnd"/>
            <w:r w:rsidRPr="00865B19">
              <w:rPr>
                <w:rFonts w:eastAsia="SimSun"/>
                <w:iCs/>
                <w:sz w:val="20"/>
                <w:szCs w:val="20"/>
              </w:rPr>
              <w:t xml:space="preserve"> Resource Node </w:t>
            </w:r>
            <w:r w:rsidRPr="00865B19">
              <w:rPr>
                <w:rFonts w:eastAsia="SimSun"/>
                <w:i/>
                <w:iCs/>
                <w:sz w:val="20"/>
                <w:szCs w:val="20"/>
              </w:rPr>
              <w:t>p</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047D45CF" w14:textId="77777777" w:rsidTr="00C812E5">
        <w:trPr>
          <w:cantSplit/>
        </w:trPr>
        <w:tc>
          <w:tcPr>
            <w:tcW w:w="1818" w:type="dxa"/>
          </w:tcPr>
          <w:p w14:paraId="2A017450"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00" w:type="dxa"/>
          </w:tcPr>
          <w:p w14:paraId="14D7F669"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3C14C95A"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45EC2FB0" w14:textId="77777777" w:rsidTr="00C812E5">
        <w:trPr>
          <w:cantSplit/>
        </w:trPr>
        <w:tc>
          <w:tcPr>
            <w:tcW w:w="1818" w:type="dxa"/>
          </w:tcPr>
          <w:p w14:paraId="54EBCDF2" w14:textId="77777777" w:rsidR="00865B19" w:rsidRPr="00865B19" w:rsidRDefault="00865B19" w:rsidP="00865B19">
            <w:pPr>
              <w:spacing w:after="60"/>
              <w:rPr>
                <w:rFonts w:eastAsia="SimSun"/>
                <w:i/>
                <w:iCs/>
                <w:sz w:val="20"/>
                <w:szCs w:val="20"/>
              </w:rPr>
            </w:pPr>
            <w:r w:rsidRPr="00865B19">
              <w:rPr>
                <w:rFonts w:eastAsia="SimSun"/>
                <w:i/>
                <w:iCs/>
                <w:sz w:val="20"/>
                <w:szCs w:val="20"/>
              </w:rPr>
              <w:t>p</w:t>
            </w:r>
          </w:p>
        </w:tc>
        <w:tc>
          <w:tcPr>
            <w:tcW w:w="900" w:type="dxa"/>
          </w:tcPr>
          <w:p w14:paraId="75489C25"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7D9B3278" w14:textId="77777777" w:rsidR="00865B19" w:rsidRPr="00865B19" w:rsidRDefault="00865B19" w:rsidP="00865B19">
            <w:pPr>
              <w:spacing w:after="60"/>
              <w:rPr>
                <w:rFonts w:eastAsia="SimSun"/>
                <w:iCs/>
                <w:sz w:val="20"/>
                <w:szCs w:val="20"/>
              </w:rPr>
            </w:pPr>
            <w:r w:rsidRPr="00865B19">
              <w:rPr>
                <w:rFonts w:eastAsia="SimSun"/>
                <w:iCs/>
                <w:sz w:val="20"/>
                <w:szCs w:val="20"/>
              </w:rPr>
              <w:t>A Resource Node Settlement Point.</w:t>
            </w:r>
          </w:p>
        </w:tc>
      </w:tr>
      <w:tr w:rsidR="00865B19" w:rsidRPr="00865B19" w14:paraId="670F9B27" w14:textId="77777777" w:rsidTr="00C812E5">
        <w:trPr>
          <w:cantSplit/>
        </w:trPr>
        <w:tc>
          <w:tcPr>
            <w:tcW w:w="1818" w:type="dxa"/>
          </w:tcPr>
          <w:p w14:paraId="10EE43CA"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00" w:type="dxa"/>
          </w:tcPr>
          <w:p w14:paraId="1FAB4F7C"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0A151D3E" w14:textId="77777777" w:rsidR="00865B19" w:rsidRPr="00865B19" w:rsidRDefault="00865B19" w:rsidP="00865B19">
            <w:pPr>
              <w:spacing w:after="60"/>
              <w:rPr>
                <w:rFonts w:eastAsia="SimSun"/>
                <w:iCs/>
                <w:sz w:val="20"/>
                <w:szCs w:val="20"/>
              </w:rPr>
            </w:pPr>
            <w:r w:rsidRPr="00865B19">
              <w:rPr>
                <w:rFonts w:eastAsia="SimSun"/>
                <w:iCs/>
                <w:sz w:val="20"/>
                <w:szCs w:val="20"/>
              </w:rPr>
              <w:t>A DAM-committed Generation Resource.</w:t>
            </w:r>
          </w:p>
        </w:tc>
      </w:tr>
      <w:tr w:rsidR="00865B19" w:rsidRPr="00865B19" w14:paraId="5A54D3F5" w14:textId="77777777" w:rsidTr="00C812E5">
        <w:trPr>
          <w:cantSplit/>
        </w:trPr>
        <w:tc>
          <w:tcPr>
            <w:tcW w:w="1818" w:type="dxa"/>
          </w:tcPr>
          <w:p w14:paraId="5CC019E2" w14:textId="77777777" w:rsidR="00865B19" w:rsidRPr="00865B19" w:rsidRDefault="00865B19" w:rsidP="00865B19">
            <w:pPr>
              <w:spacing w:after="60"/>
              <w:rPr>
                <w:rFonts w:eastAsia="SimSun"/>
                <w:i/>
                <w:iCs/>
                <w:sz w:val="20"/>
                <w:szCs w:val="20"/>
              </w:rPr>
            </w:pPr>
            <w:r w:rsidRPr="00865B19">
              <w:rPr>
                <w:rFonts w:eastAsia="SimSun"/>
                <w:i/>
                <w:iCs/>
                <w:sz w:val="20"/>
                <w:szCs w:val="20"/>
              </w:rPr>
              <w:t>h</w:t>
            </w:r>
          </w:p>
        </w:tc>
        <w:tc>
          <w:tcPr>
            <w:tcW w:w="900" w:type="dxa"/>
          </w:tcPr>
          <w:p w14:paraId="50ADD076"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37232525" w14:textId="77777777" w:rsidR="00865B19" w:rsidRPr="00865B19" w:rsidRDefault="00865B19" w:rsidP="00865B19">
            <w:pPr>
              <w:spacing w:after="60"/>
              <w:rPr>
                <w:rFonts w:eastAsia="SimSun"/>
                <w:iCs/>
                <w:sz w:val="20"/>
                <w:szCs w:val="20"/>
              </w:rPr>
            </w:pPr>
            <w:r w:rsidRPr="00865B19">
              <w:rPr>
                <w:rFonts w:eastAsia="SimSun"/>
                <w:iCs/>
                <w:sz w:val="20"/>
                <w:szCs w:val="20"/>
              </w:rPr>
              <w:t>An hour in the DAM-commitment period.</w:t>
            </w:r>
          </w:p>
        </w:tc>
      </w:tr>
      <w:tr w:rsidR="00865B19" w:rsidRPr="00865B19" w14:paraId="61543A0B" w14:textId="77777777" w:rsidTr="00C812E5">
        <w:trPr>
          <w:cantSplit/>
        </w:trPr>
        <w:tc>
          <w:tcPr>
            <w:tcW w:w="1818" w:type="dxa"/>
          </w:tcPr>
          <w:p w14:paraId="03543DD7" w14:textId="77777777" w:rsidR="00865B19" w:rsidRPr="00865B19" w:rsidRDefault="00865B19" w:rsidP="00865B19">
            <w:pPr>
              <w:spacing w:after="60"/>
              <w:rPr>
                <w:rFonts w:eastAsia="SimSun"/>
                <w:i/>
                <w:iCs/>
                <w:sz w:val="20"/>
                <w:szCs w:val="20"/>
              </w:rPr>
            </w:pPr>
            <w:r w:rsidRPr="00865B19">
              <w:rPr>
                <w:rFonts w:eastAsia="SimSun"/>
                <w:i/>
                <w:iCs/>
                <w:sz w:val="20"/>
                <w:szCs w:val="20"/>
              </w:rPr>
              <w:t>c</w:t>
            </w:r>
          </w:p>
        </w:tc>
        <w:tc>
          <w:tcPr>
            <w:tcW w:w="900" w:type="dxa"/>
          </w:tcPr>
          <w:p w14:paraId="51D520CB"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7857F4B8" w14:textId="77777777" w:rsidR="00865B19" w:rsidRPr="00865B19" w:rsidRDefault="00865B19" w:rsidP="00865B19">
            <w:pPr>
              <w:spacing w:after="60"/>
              <w:rPr>
                <w:rFonts w:eastAsia="SimSun"/>
                <w:iCs/>
                <w:sz w:val="20"/>
                <w:szCs w:val="20"/>
              </w:rPr>
            </w:pPr>
            <w:r w:rsidRPr="00865B19">
              <w:rPr>
                <w:rFonts w:eastAsia="SimSun"/>
                <w:iCs/>
                <w:sz w:val="20"/>
                <w:szCs w:val="20"/>
              </w:rPr>
              <w:t>A contiguous block of DAM-committed hours.</w:t>
            </w:r>
          </w:p>
        </w:tc>
      </w:tr>
      <w:tr w:rsidR="00865B19" w:rsidRPr="00865B19" w14:paraId="0C2ECA47" w14:textId="77777777" w:rsidTr="00C812E5">
        <w:trPr>
          <w:cantSplit/>
        </w:trPr>
        <w:tc>
          <w:tcPr>
            <w:tcW w:w="1818" w:type="dxa"/>
          </w:tcPr>
          <w:p w14:paraId="774393EE" w14:textId="77777777" w:rsidR="00865B19" w:rsidRPr="00865B19" w:rsidRDefault="00865B19" w:rsidP="00865B19">
            <w:pPr>
              <w:spacing w:after="60"/>
              <w:rPr>
                <w:rFonts w:eastAsia="SimSun"/>
                <w:i/>
                <w:iCs/>
                <w:sz w:val="20"/>
                <w:szCs w:val="20"/>
              </w:rPr>
            </w:pPr>
            <w:proofErr w:type="spellStart"/>
            <w:r w:rsidRPr="00865B19">
              <w:rPr>
                <w:rFonts w:eastAsia="SimSun"/>
                <w:i/>
                <w:iCs/>
                <w:sz w:val="20"/>
                <w:szCs w:val="20"/>
              </w:rPr>
              <w:t>afterCCGR</w:t>
            </w:r>
            <w:proofErr w:type="spellEnd"/>
          </w:p>
        </w:tc>
        <w:tc>
          <w:tcPr>
            <w:tcW w:w="900" w:type="dxa"/>
          </w:tcPr>
          <w:p w14:paraId="768F0CCA"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68EAA0FC" w14:textId="77777777" w:rsidR="00865B19" w:rsidRPr="00865B19" w:rsidRDefault="00865B19" w:rsidP="00865B19">
            <w:pPr>
              <w:spacing w:after="60"/>
              <w:rPr>
                <w:rFonts w:eastAsia="SimSun"/>
                <w:iCs/>
                <w:sz w:val="20"/>
                <w:szCs w:val="20"/>
              </w:rPr>
            </w:pPr>
            <w:r w:rsidRPr="00865B19">
              <w:rPr>
                <w:rFonts w:eastAsia="SimSun"/>
                <w:iCs/>
                <w:sz w:val="20"/>
                <w:szCs w:val="20"/>
              </w:rPr>
              <w:t>The Combined Cycle Generation Resource to which a Combined Cycle Train transitions.</w:t>
            </w:r>
          </w:p>
        </w:tc>
      </w:tr>
      <w:tr w:rsidR="00865B19" w:rsidRPr="00865B19" w14:paraId="7AA354DB" w14:textId="77777777" w:rsidTr="00C812E5">
        <w:trPr>
          <w:cantSplit/>
        </w:trPr>
        <w:tc>
          <w:tcPr>
            <w:tcW w:w="1818" w:type="dxa"/>
          </w:tcPr>
          <w:p w14:paraId="7A12BA64" w14:textId="77777777" w:rsidR="00865B19" w:rsidRPr="00865B19" w:rsidRDefault="00865B19" w:rsidP="00865B19">
            <w:pPr>
              <w:spacing w:after="60"/>
              <w:rPr>
                <w:rFonts w:eastAsia="SimSun"/>
                <w:i/>
                <w:iCs/>
                <w:sz w:val="20"/>
                <w:szCs w:val="20"/>
              </w:rPr>
            </w:pPr>
            <w:proofErr w:type="spellStart"/>
            <w:r w:rsidRPr="00865B19">
              <w:rPr>
                <w:rFonts w:eastAsia="SimSun"/>
                <w:i/>
                <w:iCs/>
                <w:sz w:val="20"/>
                <w:szCs w:val="20"/>
              </w:rPr>
              <w:t>beforeCCGR</w:t>
            </w:r>
            <w:proofErr w:type="spellEnd"/>
          </w:p>
        </w:tc>
        <w:tc>
          <w:tcPr>
            <w:tcW w:w="900" w:type="dxa"/>
          </w:tcPr>
          <w:p w14:paraId="3B857BCD"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790" w:type="dxa"/>
          </w:tcPr>
          <w:p w14:paraId="0AEB297D" w14:textId="77777777" w:rsidR="00865B19" w:rsidRPr="00865B19" w:rsidRDefault="00865B19" w:rsidP="00865B19">
            <w:pPr>
              <w:spacing w:after="60"/>
              <w:rPr>
                <w:rFonts w:eastAsia="SimSun"/>
                <w:iCs/>
                <w:sz w:val="20"/>
                <w:szCs w:val="20"/>
              </w:rPr>
            </w:pPr>
            <w:r w:rsidRPr="00865B19">
              <w:rPr>
                <w:rFonts w:eastAsia="SimSun"/>
                <w:iCs/>
                <w:sz w:val="20"/>
                <w:szCs w:val="20"/>
              </w:rPr>
              <w:t>The Combined Cycle Generation Resource from which a Combined Cycle Train transitions.</w:t>
            </w:r>
          </w:p>
        </w:tc>
      </w:tr>
    </w:tbl>
    <w:p w14:paraId="66FB5B74"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(8)</w:t>
      </w:r>
      <w:r w:rsidRPr="00865B19">
        <w:rPr>
          <w:rFonts w:eastAsia="SimSun"/>
          <w:iCs/>
          <w:szCs w:val="20"/>
        </w:rPr>
        <w:tab/>
        <w:t xml:space="preserve">The calculation of the Day-Ahead Average Incremental Energy Cost for each Resource for each hour is illustrated with the picture below, where </w:t>
      </w:r>
      <w:proofErr w:type="spellStart"/>
      <w:r w:rsidRPr="00865B19">
        <w:rPr>
          <w:rFonts w:eastAsia="SimSun"/>
          <w:iCs/>
          <w:szCs w:val="20"/>
        </w:rPr>
        <w:t>P</w:t>
      </w:r>
      <w:r w:rsidRPr="00865B19">
        <w:rPr>
          <w:rFonts w:eastAsia="SimSun"/>
          <w:iCs/>
          <w:szCs w:val="20"/>
          <w:vertAlign w:val="subscript"/>
        </w:rPr>
        <w:t>cap</w:t>
      </w:r>
      <w:proofErr w:type="spellEnd"/>
      <w:r w:rsidRPr="00865B19">
        <w:rPr>
          <w:rFonts w:eastAsia="SimSun"/>
          <w:iCs/>
          <w:szCs w:val="20"/>
        </w:rPr>
        <w:t xml:space="preserve"> is the Energy Offer Curve Cap.  The method to calculate such cost is described in Section 4.6.5, Calculation of “Average Incremental Energy Cost” </w:t>
      </w:r>
      <w:bookmarkStart w:id="383" w:name="OLE_LINK3"/>
      <w:r w:rsidRPr="00865B19">
        <w:rPr>
          <w:rFonts w:eastAsia="SimSun"/>
          <w:iCs/>
          <w:szCs w:val="20"/>
        </w:rPr>
        <w:t>(AIEC).</w:t>
      </w:r>
      <w:bookmarkEnd w:id="383"/>
    </w:p>
    <w:p w14:paraId="53F061C2" w14:textId="3125E739" w:rsidR="00865B19" w:rsidRPr="00865B19" w:rsidRDefault="001E564D" w:rsidP="00865B19">
      <w:pPr>
        <w:rPr>
          <w:rFonts w:eastAsia="SimSun"/>
        </w:rPr>
      </w:pPr>
      <w:r>
        <w:rPr>
          <w:noProof/>
        </w:rPr>
        <mc:AlternateContent>
          <mc:Choice Requires="wps">
            <w:drawing>
              <wp:anchor distT="0" distB="0" distL="114300" distR="114300" simplePos="0" relativeHeight="251651584" behindDoc="0" locked="0" layoutInCell="1" allowOverlap="1" wp14:anchorId="11A71011" wp14:editId="57FA1C8B">
                <wp:simplePos x="0" y="0"/>
                <wp:positionH relativeFrom="column">
                  <wp:posOffset>-10160</wp:posOffset>
                </wp:positionH>
                <wp:positionV relativeFrom="paragraph">
                  <wp:posOffset>1270</wp:posOffset>
                </wp:positionV>
                <wp:extent cx="431800" cy="2400300"/>
                <wp:effectExtent l="0" t="0" r="0" b="0"/>
                <wp:wrapNone/>
                <wp:docPr id="1418384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42BDB42E" w14:textId="77777777" w:rsidR="00865B19" w:rsidRDefault="00865B19" w:rsidP="00865B19">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A71011" id="_x0000_t202" coordsize="21600,21600" o:spt="202" path="m,l,21600r21600,l21600,xe">
                <v:stroke joinstyle="miter"/>
                <v:path gradientshapeok="t" o:connecttype="rect"/>
              </v:shapetype>
              <v:shape id="Text Box 24" o:spid="_x0000_s1026" type="#_x0000_t202" style="position:absolute;margin-left:-.8pt;margin-top:.1pt;width:34pt;height:18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2BDB42E" w14:textId="77777777" w:rsidR="00865B19" w:rsidRDefault="00865B19" w:rsidP="00865B19">
                      <w:pPr>
                        <w:jc w:val="center"/>
                        <w:rPr>
                          <w:sz w:val="20"/>
                          <w:szCs w:val="20"/>
                        </w:rPr>
                      </w:pPr>
                    </w:p>
                  </w:txbxContent>
                </v:textbox>
              </v:shape>
            </w:pict>
          </mc:Fallback>
        </mc:AlternateContent>
      </w:r>
      <w:r>
        <w:rPr>
          <w:noProof/>
        </w:rPr>
        <mc:AlternateContent>
          <mc:Choice Requires="wpc">
            <w:drawing>
              <wp:inline distT="0" distB="0" distL="0" distR="0" wp14:anchorId="51200B9B" wp14:editId="329AC0C5">
                <wp:extent cx="5486400" cy="2987040"/>
                <wp:effectExtent l="0" t="0" r="0" b="0"/>
                <wp:docPr id="371"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wps:spPr>
                        <wps:bodyPr/>
                      </wps:wsp>
                      <wps:wsp>
                        <wps:cNvPr id="1401267030"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wps:spPr>
                        <wps:bodyPr/>
                      </wps:wsp>
                    </wpc:wpc>
                  </a:graphicData>
                </a:graphic>
              </wp:inline>
            </w:drawing>
          </mc:Choice>
          <mc:Fallback>
            <w:pict>
              <v:group w14:anchorId="14438C2A"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">
                  <v:stroke dashstyle="longDash"/>
                </v:line>
                <w10:anchorlock/>
              </v:group>
            </w:pict>
          </mc:Fallback>
        </mc:AlternateContent>
      </w:r>
      <w:r>
        <w:rPr>
          <w:noProof/>
        </w:rPr>
        <mc:AlternateContent>
          <mc:Choice Requires="wps">
            <w:drawing>
              <wp:anchor distT="0" distB="0" distL="114300" distR="114300" simplePos="0" relativeHeight="251654656" behindDoc="0" locked="0" layoutInCell="1" allowOverlap="1" wp14:anchorId="556A1253" wp14:editId="180B4394">
                <wp:simplePos x="0" y="0"/>
                <wp:positionH relativeFrom="column">
                  <wp:posOffset>0</wp:posOffset>
                </wp:positionH>
                <wp:positionV relativeFrom="paragraph">
                  <wp:posOffset>0</wp:posOffset>
                </wp:positionV>
                <wp:extent cx="5210175" cy="2743200"/>
                <wp:effectExtent l="0" t="0" r="0" b="0"/>
                <wp:wrapNone/>
                <wp:docPr id="1488596402" name="Rectangl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86EF1" id="Rectangle 23" o:spid="_x0000_s1026" style="position:absolute;margin-left:0;margin-top:0;width:410.25pt;height:3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42368" behindDoc="0" locked="0" layoutInCell="1" allowOverlap="1" wp14:anchorId="614DCBE6" wp14:editId="4EAE6792">
                <wp:simplePos x="0" y="0"/>
                <wp:positionH relativeFrom="column">
                  <wp:posOffset>421640</wp:posOffset>
                </wp:positionH>
                <wp:positionV relativeFrom="paragraph">
                  <wp:posOffset>114300</wp:posOffset>
                </wp:positionV>
                <wp:extent cx="635" cy="2286000"/>
                <wp:effectExtent l="0" t="0" r="18415" b="0"/>
                <wp:wrapNone/>
                <wp:docPr id="85076723"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FBBC4D" id="Straight Connector 22"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43392" behindDoc="0" locked="0" layoutInCell="1" allowOverlap="1" wp14:anchorId="009416EB" wp14:editId="439074C8">
                <wp:simplePos x="0" y="0"/>
                <wp:positionH relativeFrom="column">
                  <wp:posOffset>421640</wp:posOffset>
                </wp:positionH>
                <wp:positionV relativeFrom="paragraph">
                  <wp:posOffset>2400300</wp:posOffset>
                </wp:positionV>
                <wp:extent cx="3813810" cy="635"/>
                <wp:effectExtent l="0" t="0" r="15240" b="18415"/>
                <wp:wrapNone/>
                <wp:docPr id="1626809739"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E006EF" id="Straight Connector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44416" behindDoc="0" locked="0" layoutInCell="1" allowOverlap="1" wp14:anchorId="4C3FD91D" wp14:editId="39CF6761">
                <wp:simplePos x="0" y="0"/>
                <wp:positionH relativeFrom="column">
                  <wp:posOffset>3348355</wp:posOffset>
                </wp:positionH>
                <wp:positionV relativeFrom="paragraph">
                  <wp:posOffset>342900</wp:posOffset>
                </wp:positionV>
                <wp:extent cx="685800" cy="685800"/>
                <wp:effectExtent l="0" t="0" r="0" b="0"/>
                <wp:wrapNone/>
                <wp:docPr id="57316446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13BBA39" id="Straight Connector 20"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45440" behindDoc="0" locked="0" layoutInCell="1" allowOverlap="1" wp14:anchorId="4878F9AA" wp14:editId="297BBDAA">
                <wp:simplePos x="0" y="0"/>
                <wp:positionH relativeFrom="column">
                  <wp:posOffset>2974975</wp:posOffset>
                </wp:positionH>
                <wp:positionV relativeFrom="paragraph">
                  <wp:posOffset>1256030</wp:posOffset>
                </wp:positionV>
                <wp:extent cx="1059180" cy="1270"/>
                <wp:effectExtent l="0" t="0" r="7620" b="17780"/>
                <wp:wrapNone/>
                <wp:docPr id="206615027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2B11442" id="Straight Connector 19"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46464" behindDoc="0" locked="0" layoutInCell="1" allowOverlap="1" wp14:anchorId="640EC2AD" wp14:editId="0E68F572">
                <wp:simplePos x="0" y="0"/>
                <wp:positionH relativeFrom="column">
                  <wp:posOffset>2966720</wp:posOffset>
                </wp:positionH>
                <wp:positionV relativeFrom="paragraph">
                  <wp:posOffset>1028700</wp:posOffset>
                </wp:positionV>
                <wp:extent cx="381635" cy="229870"/>
                <wp:effectExtent l="0" t="0" r="18415" b="0"/>
                <wp:wrapNone/>
                <wp:docPr id="8490273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B63B95" id="Straight Connector 18" o:spid="_x0000_s1026" style="position:absolute;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47488" behindDoc="0" locked="0" layoutInCell="1" allowOverlap="1" wp14:anchorId="254F5179" wp14:editId="43AFAA65">
                <wp:simplePos x="0" y="0"/>
                <wp:positionH relativeFrom="column">
                  <wp:posOffset>887730</wp:posOffset>
                </wp:positionH>
                <wp:positionV relativeFrom="paragraph">
                  <wp:posOffset>2400300</wp:posOffset>
                </wp:positionV>
                <wp:extent cx="3667760" cy="342900"/>
                <wp:effectExtent l="0" t="0" r="0" b="0"/>
                <wp:wrapNone/>
                <wp:docPr id="143991898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22EA8F48" w14:textId="77777777" w:rsidR="00865B19" w:rsidRDefault="00865B19" w:rsidP="00865B19"/>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F5179" id="Text Box 17" o:spid="_x0000_s1027" type="#_x0000_t202" style="position:absolute;margin-left:69.9pt;margin-top:189pt;width:288.8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22EA8F48" w14:textId="77777777" w:rsidR="00865B19" w:rsidRDefault="00865B19" w:rsidP="00865B19"/>
                  </w:txbxContent>
                </v:textbox>
              </v:shape>
            </w:pict>
          </mc:Fallback>
        </mc:AlternateContent>
      </w:r>
      <w:r>
        <w:rPr>
          <w:noProof/>
        </w:rPr>
        <mc:AlternateContent>
          <mc:Choice Requires="wps">
            <w:drawing>
              <wp:anchor distT="0" distB="0" distL="114300" distR="114300" simplePos="0" relativeHeight="251648512" behindDoc="0" locked="0" layoutInCell="1" allowOverlap="1" wp14:anchorId="6EF554A3" wp14:editId="2A419F60">
                <wp:simplePos x="0" y="0"/>
                <wp:positionH relativeFrom="column">
                  <wp:posOffset>4110990</wp:posOffset>
                </wp:positionH>
                <wp:positionV relativeFrom="paragraph">
                  <wp:posOffset>114300</wp:posOffset>
                </wp:positionV>
                <wp:extent cx="1094740" cy="228600"/>
                <wp:effectExtent l="0" t="0" r="0" b="0"/>
                <wp:wrapNone/>
                <wp:docPr id="2646013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3834E5CB" w14:textId="77777777" w:rsidR="00865B19" w:rsidRDefault="00865B19" w:rsidP="00865B19"/>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554A3" id="Text Box 16" o:spid="_x0000_s1028" type="#_x0000_t202" style="position:absolute;margin-left:323.7pt;margin-top:9pt;width:86.2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3834E5CB" w14:textId="77777777" w:rsidR="00865B19" w:rsidRDefault="00865B19" w:rsidP="00865B19"/>
                  </w:txbxContent>
                </v:textbox>
              </v:shape>
            </w:pict>
          </mc:Fallback>
        </mc:AlternateContent>
      </w:r>
      <w:r>
        <w:rPr>
          <w:noProof/>
        </w:rPr>
        <mc:AlternateContent>
          <mc:Choice Requires="wps">
            <w:drawing>
              <wp:anchor distT="0" distB="0" distL="114300" distR="114300" simplePos="0" relativeHeight="251649536" behindDoc="0" locked="0" layoutInCell="1" allowOverlap="1" wp14:anchorId="54BCEE92" wp14:editId="22BFE39D">
                <wp:simplePos x="0" y="0"/>
                <wp:positionH relativeFrom="column">
                  <wp:posOffset>3783330</wp:posOffset>
                </wp:positionH>
                <wp:positionV relativeFrom="paragraph">
                  <wp:posOffset>342900</wp:posOffset>
                </wp:positionV>
                <wp:extent cx="848360" cy="228600"/>
                <wp:effectExtent l="38100" t="0" r="8890" b="38100"/>
                <wp:wrapNone/>
                <wp:docPr id="78384569"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3FC22B9C" id="Straight Connector 15"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0560" behindDoc="0" locked="0" layoutInCell="1" allowOverlap="1" wp14:anchorId="6F192C88" wp14:editId="3E3600EE">
                <wp:simplePos x="0" y="0"/>
                <wp:positionH relativeFrom="column">
                  <wp:posOffset>421640</wp:posOffset>
                </wp:positionH>
                <wp:positionV relativeFrom="paragraph">
                  <wp:posOffset>1256030</wp:posOffset>
                </wp:positionV>
                <wp:extent cx="2545715" cy="1144270"/>
                <wp:effectExtent l="0" t="0" r="26035" b="0"/>
                <wp:wrapNone/>
                <wp:docPr id="12537338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980379563"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427D7FB8" id="Group 14" o:spid="_x0000_s1026" style="position:absolute;margin-left:33.2pt;margin-top:98.9pt;width:200.45pt;height:90.1pt;z-index:25165056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2608" behindDoc="0" locked="0" layoutInCell="1" allowOverlap="1" wp14:anchorId="33CE40E9" wp14:editId="033B22DD">
                <wp:simplePos x="0" y="0"/>
                <wp:positionH relativeFrom="column">
                  <wp:posOffset>1346200</wp:posOffset>
                </wp:positionH>
                <wp:positionV relativeFrom="paragraph">
                  <wp:posOffset>1257300</wp:posOffset>
                </wp:positionV>
                <wp:extent cx="2276475" cy="1144270"/>
                <wp:effectExtent l="0" t="0" r="9525" b="17780"/>
                <wp:wrapNone/>
                <wp:docPr id="100083665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121985296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178531933"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401C5DE9" id="Group 13" o:spid="_x0000_s1026" style="position:absolute;margin-left:106pt;margin-top:99pt;width:179.25pt;height:90.1pt;z-index:25165260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JLdCTDwMAABY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" strokeweight="2pt"/>
              </v:group>
            </w:pict>
          </mc:Fallback>
        </mc:AlternateContent>
      </w:r>
      <w:r>
        <w:rPr>
          <w:noProof/>
        </w:rPr>
        <mc:AlternateContent>
          <mc:Choice Requires="wps">
            <w:drawing>
              <wp:anchor distT="0" distB="0" distL="114300" distR="114300" simplePos="0" relativeHeight="251653632" behindDoc="0" locked="0" layoutInCell="1" allowOverlap="1" wp14:anchorId="0A9D0CE1" wp14:editId="113ED477">
                <wp:simplePos x="0" y="0"/>
                <wp:positionH relativeFrom="column">
                  <wp:posOffset>1836420</wp:posOffset>
                </wp:positionH>
                <wp:positionV relativeFrom="paragraph">
                  <wp:posOffset>1828800</wp:posOffset>
                </wp:positionV>
                <wp:extent cx="1574800" cy="457200"/>
                <wp:effectExtent l="0" t="0" r="0" b="0"/>
                <wp:wrapNone/>
                <wp:docPr id="84363355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6C1A538C" w14:textId="77777777" w:rsidR="00865B19" w:rsidRDefault="00865B19" w:rsidP="00865B1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D0CE1" id="Text Box 12" o:spid="_x0000_s1029" type="#_x0000_t202" style="position:absolute;margin-left:144.6pt;margin-top:2in;width:124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C1A538C" w14:textId="77777777" w:rsidR="00865B19" w:rsidRDefault="00865B19" w:rsidP="00865B19"/>
                  </w:txbxContent>
                </v:textbox>
              </v:shape>
            </w:pict>
          </mc:Fallback>
        </mc:AlternateContent>
      </w:r>
    </w:p>
    <w:p w14:paraId="47E3298A" w14:textId="77777777" w:rsidR="00865B19" w:rsidRPr="00865B19" w:rsidRDefault="00865B19" w:rsidP="00865B19">
      <w:pPr>
        <w:spacing w:after="240"/>
        <w:ind w:left="720" w:hanging="720"/>
        <w:rPr>
          <w:rFonts w:eastAsia="SimSun"/>
          <w:iCs/>
          <w:szCs w:val="20"/>
        </w:rPr>
      </w:pPr>
      <w:r w:rsidRPr="00865B19">
        <w:rPr>
          <w:rFonts w:eastAsia="SimSun"/>
          <w:iCs/>
          <w:szCs w:val="20"/>
        </w:rPr>
        <w:t>(9)</w:t>
      </w:r>
      <w:r w:rsidRPr="00865B19">
        <w:rPr>
          <w:rFonts w:eastAsia="SimSun"/>
          <w:iCs/>
          <w:szCs w:val="20"/>
        </w:rPr>
        <w:tab/>
        <w:t>The total of the Day-Ahead Make-Whole Payments to each QSE for Generation Resources for a given hour is calculated as follows:</w:t>
      </w:r>
    </w:p>
    <w:p w14:paraId="70BD79B5" w14:textId="77777777" w:rsidR="00865B19" w:rsidRPr="00865B19" w:rsidRDefault="00865B19" w:rsidP="00865B19">
      <w:pPr>
        <w:tabs>
          <w:tab w:val="left" w:pos="2340"/>
          <w:tab w:val="left" w:pos="3420"/>
        </w:tabs>
        <w:spacing w:before="240"/>
        <w:ind w:left="3150" w:hanging="2430"/>
        <w:jc w:val="both"/>
        <w:rPr>
          <w:rFonts w:eastAsia="SimSun"/>
          <w:lang w:val="pt-BR"/>
        </w:rPr>
      </w:pPr>
      <w:r w:rsidRPr="00865B19">
        <w:rPr>
          <w:rFonts w:eastAsia="SimSun"/>
          <w:lang w:val="pt-BR"/>
        </w:rPr>
        <w:t xml:space="preserve">DAMWAMTQSETOT </w:t>
      </w:r>
      <w:r w:rsidRPr="00865B19">
        <w:rPr>
          <w:rFonts w:eastAsia="SimSun"/>
          <w:i/>
          <w:vertAlign w:val="subscript"/>
          <w:lang w:val="pt-BR"/>
        </w:rPr>
        <w:t>q</w:t>
      </w:r>
      <w:r w:rsidRPr="00865B19">
        <w:rPr>
          <w:rFonts w:eastAsia="SimSun"/>
          <w:lang w:val="pt-BR"/>
        </w:rPr>
        <w:tab/>
        <w:t>=</w:t>
      </w:r>
      <w:r w:rsidRPr="00865B19">
        <w:rPr>
          <w:rFonts w:eastAsia="SimSun"/>
          <w:lang w:val="pt-BR"/>
        </w:rPr>
        <w:tab/>
      </w:r>
      <w:r w:rsidR="0064163E">
        <w:rPr>
          <w:rFonts w:eastAsia="SimSun"/>
          <w:position w:val="-22"/>
        </w:rPr>
        <w:pict w14:anchorId="465A41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v:imagedata r:id="rId15" o:title=""/>
          </v:shape>
        </w:pict>
      </w:r>
      <w:r w:rsidR="0064163E">
        <w:rPr>
          <w:rFonts w:eastAsia="SimSun"/>
          <w:position w:val="-18"/>
        </w:rPr>
        <w:pict w14:anchorId="0F923B09">
          <v:shape id="_x0000_i1026" type="#_x0000_t75" style="width:12pt;height:24pt">
            <v:imagedata r:id="rId16" o:title=""/>
          </v:shape>
        </w:pict>
      </w:r>
      <w:r w:rsidRPr="00865B19">
        <w:rPr>
          <w:rFonts w:eastAsia="SimSun"/>
          <w:lang w:val="pt-BR"/>
        </w:rPr>
        <w:t xml:space="preserve">DAMWAMT </w:t>
      </w:r>
      <w:r w:rsidRPr="00865B19">
        <w:rPr>
          <w:rFonts w:eastAsia="SimSun"/>
          <w:i/>
          <w:vertAlign w:val="subscript"/>
          <w:lang w:val="pt-BR"/>
        </w:rPr>
        <w:t>q, p, r</w:t>
      </w:r>
    </w:p>
    <w:p w14:paraId="2FF30825"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865B19" w:rsidRPr="00865B19" w14:paraId="36E7219F" w14:textId="77777777" w:rsidTr="00C812E5">
        <w:trPr>
          <w:tblHeader/>
        </w:trPr>
        <w:tc>
          <w:tcPr>
            <w:tcW w:w="1248" w:type="pct"/>
          </w:tcPr>
          <w:p w14:paraId="198C42CB" w14:textId="77777777" w:rsidR="00865B19" w:rsidRPr="00865B19" w:rsidRDefault="00865B19" w:rsidP="00865B19">
            <w:pPr>
              <w:spacing w:after="240"/>
              <w:rPr>
                <w:rFonts w:eastAsia="SimSun"/>
                <w:b/>
                <w:iCs/>
                <w:sz w:val="20"/>
                <w:szCs w:val="20"/>
              </w:rPr>
            </w:pPr>
            <w:r w:rsidRPr="00865B19">
              <w:rPr>
                <w:rFonts w:eastAsia="SimSun"/>
                <w:b/>
                <w:iCs/>
                <w:sz w:val="20"/>
                <w:szCs w:val="20"/>
              </w:rPr>
              <w:t>Variable</w:t>
            </w:r>
          </w:p>
        </w:tc>
        <w:tc>
          <w:tcPr>
            <w:tcW w:w="452" w:type="pct"/>
          </w:tcPr>
          <w:p w14:paraId="34EB26EF"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3300" w:type="pct"/>
          </w:tcPr>
          <w:p w14:paraId="3C4179B6" w14:textId="77777777" w:rsidR="00865B19" w:rsidRPr="00865B19" w:rsidRDefault="00865B19" w:rsidP="00865B19">
            <w:pPr>
              <w:spacing w:after="240"/>
              <w:rPr>
                <w:rFonts w:eastAsia="SimSun"/>
                <w:b/>
                <w:iCs/>
                <w:sz w:val="20"/>
                <w:szCs w:val="20"/>
              </w:rPr>
            </w:pPr>
            <w:r w:rsidRPr="00865B19">
              <w:rPr>
                <w:rFonts w:eastAsia="SimSun"/>
                <w:b/>
                <w:iCs/>
                <w:sz w:val="20"/>
                <w:szCs w:val="20"/>
              </w:rPr>
              <w:t>Definition</w:t>
            </w:r>
          </w:p>
        </w:tc>
      </w:tr>
      <w:tr w:rsidR="00865B19" w:rsidRPr="00865B19" w14:paraId="5DB92B13" w14:textId="77777777" w:rsidTr="00C812E5">
        <w:tc>
          <w:tcPr>
            <w:tcW w:w="1248" w:type="pct"/>
          </w:tcPr>
          <w:p w14:paraId="5C0196D1"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DAMWAMTQSETOT </w:t>
            </w:r>
            <w:r w:rsidRPr="00865B19">
              <w:rPr>
                <w:rFonts w:eastAsia="SimSun"/>
                <w:i/>
                <w:iCs/>
                <w:sz w:val="20"/>
                <w:szCs w:val="20"/>
                <w:vertAlign w:val="subscript"/>
              </w:rPr>
              <w:t>q</w:t>
            </w:r>
          </w:p>
        </w:tc>
        <w:tc>
          <w:tcPr>
            <w:tcW w:w="452" w:type="pct"/>
          </w:tcPr>
          <w:p w14:paraId="4403C9C2"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3300" w:type="pct"/>
          </w:tcPr>
          <w:p w14:paraId="605FFEA7"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Make-Whole Payment QSE Total per </w:t>
            </w:r>
            <w:proofErr w:type="spellStart"/>
            <w:r w:rsidRPr="00865B19">
              <w:rPr>
                <w:rFonts w:eastAsia="SimSun"/>
                <w:i/>
                <w:iCs/>
                <w:sz w:val="20"/>
                <w:szCs w:val="20"/>
              </w:rPr>
              <w:t>QSE</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total of the Day-Ahead Make-Whole Payments to QSE </w:t>
            </w:r>
            <w:r w:rsidRPr="00865B19">
              <w:rPr>
                <w:rFonts w:eastAsia="SimSun"/>
                <w:i/>
                <w:iCs/>
                <w:sz w:val="20"/>
                <w:szCs w:val="20"/>
              </w:rPr>
              <w:t>q</w:t>
            </w:r>
            <w:r w:rsidRPr="00865B19">
              <w:rPr>
                <w:rFonts w:eastAsia="SimSun"/>
                <w:iCs/>
                <w:sz w:val="20"/>
                <w:szCs w:val="20"/>
              </w:rPr>
              <w:t xml:space="preserve"> for the DAM-committed Generation Resources represented by this QSE for the hour.</w:t>
            </w:r>
          </w:p>
        </w:tc>
      </w:tr>
      <w:tr w:rsidR="00865B19" w:rsidRPr="00865B19" w14:paraId="788E5E56" w14:textId="77777777" w:rsidTr="00C812E5">
        <w:tc>
          <w:tcPr>
            <w:tcW w:w="1248" w:type="pct"/>
          </w:tcPr>
          <w:p w14:paraId="23B67303" w14:textId="77777777" w:rsidR="00865B19" w:rsidRPr="00865B19" w:rsidRDefault="00865B19" w:rsidP="00865B19">
            <w:pPr>
              <w:spacing w:after="60"/>
              <w:rPr>
                <w:rFonts w:eastAsia="SimSun"/>
                <w:iCs/>
                <w:sz w:val="20"/>
                <w:szCs w:val="20"/>
                <w:lang w:val="pt-BR"/>
              </w:rPr>
            </w:pPr>
            <w:r w:rsidRPr="00865B19">
              <w:rPr>
                <w:rFonts w:eastAsia="SimSun"/>
                <w:iCs/>
                <w:sz w:val="20"/>
                <w:szCs w:val="20"/>
                <w:lang w:val="pt-BR"/>
              </w:rPr>
              <w:t xml:space="preserve">DAMWAMT </w:t>
            </w:r>
            <w:r w:rsidRPr="00865B19">
              <w:rPr>
                <w:rFonts w:eastAsia="SimSun"/>
                <w:i/>
                <w:iCs/>
                <w:sz w:val="20"/>
                <w:szCs w:val="20"/>
                <w:vertAlign w:val="subscript"/>
                <w:lang w:val="pt-BR"/>
              </w:rPr>
              <w:t>q, p, r</w:t>
            </w:r>
          </w:p>
        </w:tc>
        <w:tc>
          <w:tcPr>
            <w:tcW w:w="452" w:type="pct"/>
          </w:tcPr>
          <w:p w14:paraId="2966FE47"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3300" w:type="pct"/>
          </w:tcPr>
          <w:p w14:paraId="6F35A881"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Make-Whole Payment per QSE per Settlement Point per </w:t>
            </w:r>
            <w:proofErr w:type="spellStart"/>
            <w:r w:rsidRPr="00865B19">
              <w:rPr>
                <w:rFonts w:eastAsia="SimSun"/>
                <w:i/>
                <w:iCs/>
                <w:sz w:val="20"/>
                <w:szCs w:val="20"/>
              </w:rPr>
              <w:t>Resource</w:t>
            </w:r>
            <w:r w:rsidRPr="00865B19">
              <w:rPr>
                <w:rFonts w:ascii="Symbol" w:eastAsia="Symbol" w:hAnsi="Symbol" w:cs="Symbol"/>
                <w:iCs/>
                <w:sz w:val="20"/>
                <w:szCs w:val="20"/>
              </w:rPr>
              <w:t>¾</w:t>
            </w:r>
            <w:r w:rsidRPr="00865B19">
              <w:rPr>
                <w:rFonts w:eastAsia="SimSun"/>
                <w:iCs/>
                <w:sz w:val="20"/>
                <w:szCs w:val="20"/>
              </w:rPr>
              <w:t>The</w:t>
            </w:r>
            <w:proofErr w:type="spellEnd"/>
            <w:r w:rsidRPr="00865B19">
              <w:rPr>
                <w:rFonts w:eastAsia="SimSun"/>
                <w:iCs/>
                <w:sz w:val="20"/>
                <w:szCs w:val="20"/>
              </w:rPr>
              <w:t xml:space="preserve"> payment to QSE </w:t>
            </w:r>
            <w:r w:rsidRPr="00865B19">
              <w:rPr>
                <w:rFonts w:eastAsia="SimSun"/>
                <w:i/>
                <w:iCs/>
                <w:sz w:val="20"/>
                <w:szCs w:val="20"/>
              </w:rPr>
              <w:t>q</w:t>
            </w:r>
            <w:r w:rsidRPr="00865B19">
              <w:rPr>
                <w:rFonts w:eastAsia="SimSun"/>
                <w:iCs/>
                <w:sz w:val="20"/>
                <w:szCs w:val="20"/>
              </w:rPr>
              <w:t xml:space="preserve"> to make-whole the Startup Cost and energy cost of Resource </w:t>
            </w:r>
            <w:r w:rsidRPr="00865B19">
              <w:rPr>
                <w:rFonts w:eastAsia="SimSun"/>
                <w:i/>
                <w:iCs/>
                <w:sz w:val="20"/>
                <w:szCs w:val="20"/>
              </w:rPr>
              <w:t>r</w:t>
            </w:r>
            <w:r w:rsidRPr="00865B19">
              <w:rPr>
                <w:rFonts w:eastAsia="SimSun"/>
                <w:iCs/>
                <w:sz w:val="20"/>
                <w:szCs w:val="20"/>
              </w:rPr>
              <w:t xml:space="preserve"> committed in the DAM at Resource Node </w:t>
            </w:r>
            <w:r w:rsidRPr="00865B19">
              <w:rPr>
                <w:rFonts w:eastAsia="SimSun"/>
                <w:i/>
                <w:iCs/>
                <w:sz w:val="20"/>
                <w:szCs w:val="20"/>
              </w:rPr>
              <w:t>p</w:t>
            </w:r>
            <w:r w:rsidRPr="00865B19">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865B19" w:rsidRPr="00865B19" w14:paraId="7594D7BD" w14:textId="77777777" w:rsidTr="00C812E5">
        <w:tc>
          <w:tcPr>
            <w:tcW w:w="1248" w:type="pct"/>
            <w:tcBorders>
              <w:top w:val="single" w:sz="4" w:space="0" w:color="auto"/>
              <w:left w:val="single" w:sz="4" w:space="0" w:color="auto"/>
              <w:bottom w:val="single" w:sz="4" w:space="0" w:color="auto"/>
              <w:right w:val="single" w:sz="4" w:space="0" w:color="auto"/>
            </w:tcBorders>
          </w:tcPr>
          <w:p w14:paraId="08C604A7"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2FAD3470"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22C18841"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A </w:t>
            </w:r>
            <w:proofErr w:type="spellStart"/>
            <w:r w:rsidRPr="00865B19">
              <w:rPr>
                <w:rFonts w:eastAsia="SimSun"/>
                <w:iCs/>
                <w:sz w:val="20"/>
                <w:szCs w:val="20"/>
              </w:rPr>
              <w:t>QsE</w:t>
            </w:r>
            <w:proofErr w:type="spellEnd"/>
            <w:r w:rsidRPr="00865B19">
              <w:rPr>
                <w:rFonts w:eastAsia="SimSun"/>
                <w:iCs/>
                <w:sz w:val="20"/>
                <w:szCs w:val="20"/>
              </w:rPr>
              <w:t>.</w:t>
            </w:r>
          </w:p>
        </w:tc>
      </w:tr>
      <w:tr w:rsidR="00865B19" w:rsidRPr="00865B19" w14:paraId="6142A6D5" w14:textId="77777777" w:rsidTr="00C812E5">
        <w:tc>
          <w:tcPr>
            <w:tcW w:w="1248" w:type="pct"/>
            <w:tcBorders>
              <w:top w:val="single" w:sz="4" w:space="0" w:color="auto"/>
              <w:left w:val="single" w:sz="4" w:space="0" w:color="auto"/>
              <w:bottom w:val="single" w:sz="4" w:space="0" w:color="auto"/>
              <w:right w:val="single" w:sz="4" w:space="0" w:color="auto"/>
            </w:tcBorders>
          </w:tcPr>
          <w:p w14:paraId="6A255B5A" w14:textId="77777777" w:rsidR="00865B19" w:rsidRPr="00865B19" w:rsidRDefault="00865B19" w:rsidP="00865B19">
            <w:pPr>
              <w:spacing w:after="60"/>
              <w:rPr>
                <w:rFonts w:eastAsia="SimSun"/>
                <w:i/>
                <w:iCs/>
                <w:sz w:val="20"/>
                <w:szCs w:val="20"/>
              </w:rPr>
            </w:pPr>
            <w:r w:rsidRPr="00865B19">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362E88E7"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3246CD67" w14:textId="77777777" w:rsidR="00865B19" w:rsidRPr="00865B19" w:rsidRDefault="00865B19" w:rsidP="00865B19">
            <w:pPr>
              <w:spacing w:after="60"/>
              <w:rPr>
                <w:rFonts w:eastAsia="SimSun"/>
                <w:iCs/>
                <w:sz w:val="20"/>
                <w:szCs w:val="20"/>
              </w:rPr>
            </w:pPr>
            <w:r w:rsidRPr="00865B19">
              <w:rPr>
                <w:rFonts w:eastAsia="SimSun"/>
                <w:iCs/>
                <w:sz w:val="20"/>
                <w:szCs w:val="20"/>
              </w:rPr>
              <w:t>A Settlement Point.</w:t>
            </w:r>
          </w:p>
        </w:tc>
      </w:tr>
      <w:tr w:rsidR="00865B19" w:rsidRPr="00865B19" w14:paraId="03498B88" w14:textId="77777777" w:rsidTr="00C812E5">
        <w:tc>
          <w:tcPr>
            <w:tcW w:w="1248" w:type="pct"/>
            <w:tcBorders>
              <w:top w:val="single" w:sz="4" w:space="0" w:color="auto"/>
              <w:left w:val="single" w:sz="4" w:space="0" w:color="auto"/>
              <w:bottom w:val="single" w:sz="4" w:space="0" w:color="auto"/>
              <w:right w:val="single" w:sz="4" w:space="0" w:color="auto"/>
            </w:tcBorders>
          </w:tcPr>
          <w:p w14:paraId="55071EFB"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0D3C68B7"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189ECAD" w14:textId="77777777" w:rsidR="00865B19" w:rsidRPr="00865B19" w:rsidRDefault="00865B19" w:rsidP="00865B19">
            <w:pPr>
              <w:spacing w:after="60"/>
              <w:rPr>
                <w:rFonts w:eastAsia="SimSun"/>
                <w:iCs/>
                <w:sz w:val="20"/>
                <w:szCs w:val="20"/>
              </w:rPr>
            </w:pPr>
            <w:r w:rsidRPr="00865B19">
              <w:rPr>
                <w:rFonts w:eastAsia="SimSun"/>
                <w:iCs/>
                <w:sz w:val="20"/>
                <w:szCs w:val="20"/>
              </w:rPr>
              <w:t>A DAM-committed Generation Resource.</w:t>
            </w:r>
          </w:p>
        </w:tc>
      </w:tr>
    </w:tbl>
    <w:p w14:paraId="377A9C5A" w14:textId="77777777" w:rsidR="00865B19" w:rsidRPr="00865B19" w:rsidRDefault="00865B19" w:rsidP="00865B19">
      <w:pPr>
        <w:keepNext/>
        <w:tabs>
          <w:tab w:val="left" w:pos="1620"/>
        </w:tabs>
        <w:spacing w:before="480" w:after="240"/>
        <w:ind w:left="1627" w:hanging="1627"/>
        <w:outlineLvl w:val="4"/>
        <w:rPr>
          <w:ins w:id="384" w:author="ERCOT" w:date="2024-01-08T15:11:00Z"/>
          <w:rFonts w:eastAsia="SimSun"/>
          <w:szCs w:val="26"/>
        </w:rPr>
      </w:pPr>
      <w:ins w:id="385" w:author="ERCOT" w:date="2024-01-08T15:11:00Z">
        <w:r w:rsidRPr="00865B19">
          <w:rPr>
            <w:rFonts w:eastAsia="SimSun"/>
            <w:b/>
            <w:bCs/>
            <w:i/>
            <w:iCs/>
            <w:szCs w:val="26"/>
          </w:rPr>
          <w:lastRenderedPageBreak/>
          <w:t>4.6.4.1.</w:t>
        </w:r>
      </w:ins>
      <w:ins w:id="386" w:author="ERCOT" w:date="2024-01-08T15:12:00Z">
        <w:r w:rsidRPr="00865B19">
          <w:rPr>
            <w:rFonts w:eastAsia="SimSun"/>
            <w:b/>
            <w:bCs/>
            <w:i/>
            <w:iCs/>
            <w:szCs w:val="26"/>
          </w:rPr>
          <w:t>6</w:t>
        </w:r>
      </w:ins>
      <w:ins w:id="387" w:author="ERCOT" w:date="2024-01-08T15:11:00Z">
        <w:r w:rsidRPr="00865B19">
          <w:rPr>
            <w:rFonts w:eastAsia="SimSun"/>
            <w:b/>
            <w:bCs/>
            <w:i/>
            <w:iCs/>
            <w:szCs w:val="26"/>
          </w:rPr>
          <w:tab/>
        </w:r>
      </w:ins>
      <w:ins w:id="388" w:author="ERCOT" w:date="2024-01-08T15:12:00Z">
        <w:r w:rsidRPr="00865B19">
          <w:rPr>
            <w:rFonts w:eastAsia="SimSun"/>
            <w:b/>
            <w:bCs/>
            <w:i/>
            <w:iCs/>
            <w:szCs w:val="26"/>
          </w:rPr>
          <w:t>Dispatchable Reliability Reserve Service</w:t>
        </w:r>
      </w:ins>
      <w:ins w:id="389" w:author="ERCOT" w:date="2024-01-08T15:11:00Z">
        <w:r w:rsidRPr="00865B19">
          <w:rPr>
            <w:rFonts w:eastAsia="SimSun"/>
            <w:b/>
            <w:bCs/>
            <w:i/>
            <w:iCs/>
            <w:szCs w:val="26"/>
          </w:rPr>
          <w:t xml:space="preserve"> Payment</w:t>
        </w:r>
        <w:bookmarkEnd w:id="334"/>
      </w:ins>
    </w:p>
    <w:p w14:paraId="75CCE829" w14:textId="77777777" w:rsidR="00865B19" w:rsidRPr="00865B19" w:rsidRDefault="00865B19" w:rsidP="00865B19">
      <w:pPr>
        <w:spacing w:after="240"/>
        <w:ind w:left="720" w:hanging="720"/>
        <w:rPr>
          <w:ins w:id="390" w:author="ERCOT" w:date="2024-01-08T15:11:00Z"/>
          <w:rFonts w:eastAsia="SimSun"/>
        </w:rPr>
      </w:pPr>
      <w:ins w:id="391" w:author="ERCOT" w:date="2024-01-08T15:11:00Z">
        <w:r w:rsidRPr="00865B19">
          <w:rPr>
            <w:rFonts w:eastAsia="SimSun"/>
          </w:rPr>
          <w:t>(1)</w:t>
        </w:r>
      </w:ins>
      <w:ins w:id="392" w:author="ERCOT" w:date="2024-05-10T19:31:00Z">
        <w:r w:rsidRPr="00865B19">
          <w:rPr>
            <w:rFonts w:eastAsia="SimSun"/>
          </w:rPr>
          <w:tab/>
        </w:r>
      </w:ins>
      <w:ins w:id="393" w:author="ERCOT" w:date="2024-01-08T15:11:00Z">
        <w:r w:rsidRPr="00865B19">
          <w:rPr>
            <w:rFonts w:eastAsia="SimSun"/>
          </w:rPr>
          <w:t>ERCOT shall pay each QSE whose</w:t>
        </w:r>
      </w:ins>
      <w:ins w:id="394" w:author="ERCOT" w:date="2024-01-29T17:05:00Z">
        <w:r w:rsidRPr="00865B19">
          <w:rPr>
            <w:rFonts w:eastAsia="SimSun"/>
          </w:rPr>
          <w:t xml:space="preserve"> Resource-specific</w:t>
        </w:r>
      </w:ins>
      <w:ins w:id="395" w:author="ERCOT" w:date="2024-01-08T15:11:00Z">
        <w:r w:rsidRPr="00865B19">
          <w:rPr>
            <w:rFonts w:eastAsia="SimSun"/>
          </w:rPr>
          <w:t xml:space="preserve"> Ancillary Service Offers to provide </w:t>
        </w:r>
      </w:ins>
      <w:ins w:id="396" w:author="ERCOT" w:date="2024-01-08T15:12:00Z">
        <w:r w:rsidRPr="00865B19">
          <w:rPr>
            <w:rFonts w:eastAsia="SimSun"/>
          </w:rPr>
          <w:t>DRRS</w:t>
        </w:r>
      </w:ins>
      <w:ins w:id="397" w:author="ERCOT" w:date="2024-01-08T15:11:00Z">
        <w:r w:rsidRPr="00865B19">
          <w:rPr>
            <w:rFonts w:eastAsia="SimSun"/>
          </w:rPr>
          <w:t xml:space="preserve"> to ERCOT were cleared in the DAM, for each hour as follows:</w:t>
        </w:r>
      </w:ins>
    </w:p>
    <w:p w14:paraId="50F357F7" w14:textId="77777777" w:rsidR="00865B19" w:rsidRPr="00865B19" w:rsidRDefault="00865B19" w:rsidP="00865B19">
      <w:pPr>
        <w:tabs>
          <w:tab w:val="left" w:pos="2340"/>
          <w:tab w:val="left" w:pos="3420"/>
        </w:tabs>
        <w:spacing w:after="240"/>
        <w:ind w:left="720"/>
        <w:rPr>
          <w:ins w:id="398" w:author="ERCOT" w:date="2024-01-08T15:11:00Z"/>
          <w:rFonts w:eastAsia="SimSun"/>
          <w:bCs/>
          <w:lang w:val="pt-BR"/>
        </w:rPr>
      </w:pPr>
      <w:ins w:id="399" w:author="ERCOT" w:date="2024-01-08T15:11:00Z">
        <w:r w:rsidRPr="00865B19">
          <w:rPr>
            <w:rFonts w:eastAsia="SimSun"/>
            <w:bCs/>
            <w:lang w:val="pt-BR"/>
          </w:rPr>
          <w:t>PC</w:t>
        </w:r>
      </w:ins>
      <w:ins w:id="400" w:author="ERCOT" w:date="2024-01-08T15:13:00Z">
        <w:r w:rsidRPr="00865B19">
          <w:rPr>
            <w:rFonts w:eastAsia="SimSun"/>
            <w:bCs/>
            <w:lang w:val="pt-BR"/>
          </w:rPr>
          <w:t>DRR</w:t>
        </w:r>
      </w:ins>
      <w:ins w:id="401" w:author="ERCOT" w:date="2024-01-08T15:11:00Z">
        <w:r w:rsidRPr="00865B19">
          <w:rPr>
            <w:rFonts w:eastAsia="SimSun"/>
            <w:bCs/>
            <w:lang w:val="pt-BR"/>
          </w:rPr>
          <w:t xml:space="preserve">AMT </w:t>
        </w:r>
        <w:r w:rsidRPr="00865B19">
          <w:rPr>
            <w:rFonts w:eastAsia="SimSun"/>
            <w:bCs/>
            <w:i/>
            <w:vertAlign w:val="subscript"/>
            <w:lang w:val="pt-BR"/>
          </w:rPr>
          <w:t>q</w:t>
        </w:r>
        <w:r w:rsidRPr="00865B19">
          <w:rPr>
            <w:rFonts w:eastAsia="SimSun"/>
            <w:bCs/>
            <w:lang w:val="pt-BR"/>
          </w:rPr>
          <w:tab/>
          <w:t>=</w:t>
        </w:r>
        <w:r w:rsidRPr="00865B19">
          <w:rPr>
            <w:rFonts w:eastAsia="SimSun"/>
            <w:bCs/>
            <w:lang w:val="pt-BR"/>
          </w:rPr>
          <w:tab/>
          <w:t>(-1) * MCPC</w:t>
        </w:r>
      </w:ins>
      <w:ins w:id="402" w:author="ERCOT" w:date="2024-01-08T15:13:00Z">
        <w:r w:rsidRPr="00865B19">
          <w:rPr>
            <w:rFonts w:eastAsia="SimSun"/>
            <w:bCs/>
            <w:lang w:val="pt-BR"/>
          </w:rPr>
          <w:t>DRR</w:t>
        </w:r>
      </w:ins>
      <w:ins w:id="403" w:author="ERCOT" w:date="2024-01-08T15:11:00Z">
        <w:r w:rsidRPr="00865B19">
          <w:rPr>
            <w:rFonts w:eastAsia="SimSun"/>
            <w:bCs/>
            <w:lang w:val="pt-BR"/>
          </w:rPr>
          <w:t xml:space="preserve"> </w:t>
        </w:r>
        <w:r w:rsidRPr="00865B19">
          <w:rPr>
            <w:rFonts w:eastAsia="SimSun"/>
            <w:bCs/>
            <w:i/>
            <w:vertAlign w:val="subscript"/>
            <w:lang w:val="pt-BR"/>
          </w:rPr>
          <w:t>DAM</w:t>
        </w:r>
        <w:r w:rsidRPr="00865B19">
          <w:rPr>
            <w:rFonts w:eastAsia="SimSun"/>
            <w:bCs/>
            <w:lang w:val="pt-BR"/>
          </w:rPr>
          <w:t xml:space="preserve"> * PC</w:t>
        </w:r>
      </w:ins>
      <w:ins w:id="404" w:author="ERCOT" w:date="2024-01-08T15:13:00Z">
        <w:r w:rsidRPr="00865B19">
          <w:rPr>
            <w:rFonts w:eastAsia="SimSun"/>
            <w:bCs/>
            <w:lang w:val="pt-BR"/>
          </w:rPr>
          <w:t>DRR</w:t>
        </w:r>
      </w:ins>
      <w:ins w:id="405" w:author="ERCOT" w:date="2024-01-08T15:11:00Z">
        <w:r w:rsidRPr="00865B19">
          <w:rPr>
            <w:rFonts w:eastAsia="SimSun"/>
            <w:bCs/>
            <w:lang w:val="pt-BR"/>
          </w:rPr>
          <w:t xml:space="preserve"> </w:t>
        </w:r>
        <w:r w:rsidRPr="00865B19">
          <w:rPr>
            <w:rFonts w:eastAsia="SimSun"/>
            <w:bCs/>
            <w:i/>
            <w:vertAlign w:val="subscript"/>
            <w:lang w:val="pt-BR"/>
          </w:rPr>
          <w:t>q</w:t>
        </w:r>
      </w:ins>
    </w:p>
    <w:p w14:paraId="22828E4D" w14:textId="77777777" w:rsidR="00865B19" w:rsidRPr="00865B19" w:rsidRDefault="00865B19" w:rsidP="00865B19">
      <w:pPr>
        <w:spacing w:after="240"/>
        <w:rPr>
          <w:ins w:id="406" w:author="ERCOT" w:date="2024-01-08T15:11:00Z"/>
          <w:rFonts w:eastAsia="SimSun"/>
          <w:lang w:val="pt-BR"/>
        </w:rPr>
      </w:pPr>
      <w:ins w:id="407" w:author="ERCOT" w:date="2024-01-08T15:11:00Z">
        <w:r w:rsidRPr="00865B19">
          <w:rPr>
            <w:rFonts w:eastAsia="SimSun"/>
            <w:lang w:val="pt-BR"/>
          </w:rPr>
          <w:t>Where:</w:t>
        </w:r>
      </w:ins>
    </w:p>
    <w:p w14:paraId="0599E536" w14:textId="77777777" w:rsidR="00865B19" w:rsidRPr="00865B19" w:rsidRDefault="00865B19" w:rsidP="00865B19">
      <w:pPr>
        <w:spacing w:after="240"/>
        <w:ind w:left="720"/>
        <w:rPr>
          <w:ins w:id="408" w:author="ERCOT" w:date="2024-01-08T15:14:00Z"/>
          <w:rFonts w:eastAsia="SimSun"/>
          <w:bCs/>
          <w:i/>
          <w:vertAlign w:val="subscript"/>
          <w:lang w:val="pt-BR"/>
        </w:rPr>
      </w:pPr>
      <w:ins w:id="409" w:author="ERCOT" w:date="2024-01-08T15:11:00Z">
        <w:r w:rsidRPr="00865B19">
          <w:rPr>
            <w:rFonts w:eastAsia="SimSun"/>
            <w:bCs/>
            <w:lang w:val="pt-BR"/>
          </w:rPr>
          <w:t>PC</w:t>
        </w:r>
      </w:ins>
      <w:ins w:id="410" w:author="ERCOT" w:date="2024-01-08T15:13:00Z">
        <w:r w:rsidRPr="00865B19">
          <w:rPr>
            <w:rFonts w:eastAsia="SimSun"/>
            <w:bCs/>
            <w:lang w:val="pt-BR"/>
          </w:rPr>
          <w:t>DRR</w:t>
        </w:r>
      </w:ins>
      <w:ins w:id="411" w:author="ERCOT" w:date="2024-01-08T15:11:00Z">
        <w:r w:rsidRPr="00865B19">
          <w:rPr>
            <w:rFonts w:eastAsia="SimSun"/>
            <w:bCs/>
            <w:lang w:val="pt-BR"/>
          </w:rPr>
          <w:t xml:space="preserve"> </w:t>
        </w:r>
        <w:r w:rsidRPr="00865B19">
          <w:rPr>
            <w:rFonts w:eastAsia="SimSun"/>
            <w:bCs/>
            <w:i/>
            <w:vertAlign w:val="subscript"/>
            <w:lang w:val="pt-BR"/>
          </w:rPr>
          <w:t>q</w:t>
        </w:r>
        <w:r w:rsidRPr="00865B19">
          <w:rPr>
            <w:rFonts w:eastAsia="SimSun"/>
            <w:bCs/>
            <w:lang w:val="pt-BR"/>
          </w:rPr>
          <w:tab/>
          <w:t>=</w:t>
        </w:r>
        <w:r w:rsidRPr="00865B19">
          <w:rPr>
            <w:rFonts w:eastAsia="SimSun"/>
            <w:bCs/>
            <w:lang w:val="pt-BR"/>
          </w:rPr>
          <w:tab/>
        </w:r>
      </w:ins>
      <w:r w:rsidR="0064163E">
        <w:rPr>
          <w:rFonts w:eastAsia="SimSun"/>
          <w:position w:val="-18"/>
        </w:rPr>
        <w:pict w14:anchorId="77EF7633">
          <v:shape id="_x0000_i1027" type="#_x0000_t75" style="width:12pt;height:24pt">
            <v:imagedata r:id="rId16" o:title=""/>
          </v:shape>
        </w:pict>
      </w:r>
      <w:ins w:id="412" w:author="ERCOT" w:date="2024-01-08T15:11:00Z">
        <w:r w:rsidRPr="00865B19">
          <w:rPr>
            <w:rFonts w:eastAsia="SimSun"/>
            <w:bCs/>
            <w:lang w:val="pt-BR"/>
          </w:rPr>
          <w:t>PC</w:t>
        </w:r>
      </w:ins>
      <w:ins w:id="413" w:author="ERCOT" w:date="2024-01-08T15:13:00Z">
        <w:r w:rsidRPr="00865B19">
          <w:rPr>
            <w:rFonts w:eastAsia="SimSun"/>
            <w:bCs/>
            <w:lang w:val="pt-BR"/>
          </w:rPr>
          <w:t>DRRR</w:t>
        </w:r>
      </w:ins>
      <w:ins w:id="414" w:author="ERCOT" w:date="2024-01-08T15:11:00Z">
        <w:r w:rsidRPr="00865B19">
          <w:rPr>
            <w:rFonts w:eastAsia="SimSun"/>
            <w:bCs/>
            <w:i/>
            <w:lang w:val="pt-BR"/>
          </w:rPr>
          <w:t xml:space="preserve"> </w:t>
        </w:r>
        <w:r w:rsidRPr="00865B19">
          <w:rPr>
            <w:rFonts w:eastAsia="SimSun"/>
            <w:bCs/>
            <w:i/>
            <w:vertAlign w:val="subscript"/>
            <w:lang w:val="pt-BR"/>
          </w:rPr>
          <w:t>r, q, DAM</w:t>
        </w:r>
      </w:ins>
    </w:p>
    <w:p w14:paraId="7BFAF5CC" w14:textId="77777777" w:rsidR="00865B19" w:rsidRPr="00865B19" w:rsidRDefault="00865B19" w:rsidP="00865B19">
      <w:pPr>
        <w:rPr>
          <w:ins w:id="415" w:author="ERCOT" w:date="2024-01-08T15:11:00Z"/>
          <w:rFonts w:eastAsia="SimSun"/>
        </w:rPr>
      </w:pPr>
      <w:ins w:id="416" w:author="ERCOT" w:date="2024-01-08T15:11:00Z">
        <w:r w:rsidRPr="00865B19">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865B19" w:rsidRPr="00865B19" w14:paraId="526FEF14" w14:textId="77777777" w:rsidTr="00C812E5">
        <w:trPr>
          <w:ins w:id="417" w:author="ERCOT" w:date="2024-01-08T15:11:00Z"/>
        </w:trPr>
        <w:tc>
          <w:tcPr>
            <w:tcW w:w="1049" w:type="pct"/>
          </w:tcPr>
          <w:p w14:paraId="65B48141" w14:textId="77777777" w:rsidR="00865B19" w:rsidRPr="00865B19" w:rsidRDefault="00865B19" w:rsidP="00865B19">
            <w:pPr>
              <w:spacing w:after="240"/>
              <w:rPr>
                <w:ins w:id="418" w:author="ERCOT" w:date="2024-01-08T15:11:00Z"/>
                <w:rFonts w:eastAsia="SimSun"/>
                <w:b/>
                <w:iCs/>
                <w:sz w:val="20"/>
                <w:szCs w:val="20"/>
              </w:rPr>
            </w:pPr>
            <w:ins w:id="419" w:author="ERCOT" w:date="2024-01-08T15:11:00Z">
              <w:r w:rsidRPr="00865B19">
                <w:rPr>
                  <w:rFonts w:eastAsia="SimSun"/>
                  <w:b/>
                  <w:iCs/>
                  <w:sz w:val="20"/>
                  <w:szCs w:val="20"/>
                </w:rPr>
                <w:t>Variable</w:t>
              </w:r>
            </w:ins>
          </w:p>
        </w:tc>
        <w:tc>
          <w:tcPr>
            <w:tcW w:w="458" w:type="pct"/>
          </w:tcPr>
          <w:p w14:paraId="58CF750D" w14:textId="77777777" w:rsidR="00865B19" w:rsidRPr="00865B19" w:rsidRDefault="00865B19" w:rsidP="00865B19">
            <w:pPr>
              <w:spacing w:after="240"/>
              <w:rPr>
                <w:ins w:id="420" w:author="ERCOT" w:date="2024-01-08T15:11:00Z"/>
                <w:rFonts w:eastAsia="SimSun"/>
                <w:b/>
                <w:iCs/>
                <w:sz w:val="20"/>
                <w:szCs w:val="20"/>
              </w:rPr>
            </w:pPr>
            <w:ins w:id="421" w:author="ERCOT" w:date="2024-01-08T15:11:00Z">
              <w:r w:rsidRPr="00865B19">
                <w:rPr>
                  <w:rFonts w:eastAsia="SimSun"/>
                  <w:b/>
                  <w:iCs/>
                  <w:sz w:val="20"/>
                  <w:szCs w:val="20"/>
                </w:rPr>
                <w:t>Unit</w:t>
              </w:r>
            </w:ins>
          </w:p>
        </w:tc>
        <w:tc>
          <w:tcPr>
            <w:tcW w:w="3493" w:type="pct"/>
          </w:tcPr>
          <w:p w14:paraId="29CA56C8" w14:textId="77777777" w:rsidR="00865B19" w:rsidRPr="00865B19" w:rsidRDefault="00865B19" w:rsidP="00865B19">
            <w:pPr>
              <w:spacing w:after="240"/>
              <w:rPr>
                <w:ins w:id="422" w:author="ERCOT" w:date="2024-01-08T15:11:00Z"/>
                <w:rFonts w:eastAsia="SimSun"/>
                <w:b/>
                <w:iCs/>
                <w:sz w:val="20"/>
                <w:szCs w:val="20"/>
              </w:rPr>
            </w:pPr>
            <w:ins w:id="423" w:author="ERCOT" w:date="2024-01-08T15:11:00Z">
              <w:r w:rsidRPr="00865B19">
                <w:rPr>
                  <w:rFonts w:eastAsia="SimSun"/>
                  <w:b/>
                  <w:iCs/>
                  <w:sz w:val="20"/>
                  <w:szCs w:val="20"/>
                </w:rPr>
                <w:t>Definition</w:t>
              </w:r>
            </w:ins>
          </w:p>
        </w:tc>
      </w:tr>
      <w:tr w:rsidR="00865B19" w:rsidRPr="00865B19" w14:paraId="2F9DA8F6" w14:textId="77777777" w:rsidTr="00C812E5">
        <w:trPr>
          <w:ins w:id="424" w:author="ERCOT" w:date="2024-01-08T15:11:00Z"/>
        </w:trPr>
        <w:tc>
          <w:tcPr>
            <w:tcW w:w="1049" w:type="pct"/>
          </w:tcPr>
          <w:p w14:paraId="2B33A37D" w14:textId="77777777" w:rsidR="00865B19" w:rsidRPr="00865B19" w:rsidRDefault="00865B19" w:rsidP="00865B19">
            <w:pPr>
              <w:spacing w:after="60"/>
              <w:rPr>
                <w:ins w:id="425" w:author="ERCOT" w:date="2024-01-08T15:11:00Z"/>
                <w:rFonts w:eastAsia="SimSun"/>
                <w:iCs/>
                <w:sz w:val="20"/>
                <w:szCs w:val="20"/>
              </w:rPr>
            </w:pPr>
            <w:ins w:id="426" w:author="ERCOT" w:date="2024-01-08T15:11:00Z">
              <w:r w:rsidRPr="00865B19">
                <w:rPr>
                  <w:rFonts w:eastAsia="SimSun"/>
                  <w:iCs/>
                  <w:sz w:val="20"/>
                  <w:szCs w:val="20"/>
                </w:rPr>
                <w:t>PC</w:t>
              </w:r>
            </w:ins>
            <w:ins w:id="427" w:author="ERCOT" w:date="2024-01-08T15:17:00Z">
              <w:r w:rsidRPr="00865B19">
                <w:rPr>
                  <w:rFonts w:eastAsia="SimSun"/>
                  <w:iCs/>
                  <w:sz w:val="20"/>
                  <w:szCs w:val="20"/>
                </w:rPr>
                <w:t>DRR</w:t>
              </w:r>
            </w:ins>
            <w:ins w:id="428" w:author="ERCOT" w:date="2024-01-08T15:11:00Z">
              <w:r w:rsidRPr="00865B19">
                <w:rPr>
                  <w:rFonts w:eastAsia="SimSun"/>
                  <w:iCs/>
                  <w:sz w:val="20"/>
                  <w:szCs w:val="20"/>
                </w:rPr>
                <w:t xml:space="preserve">AMT </w:t>
              </w:r>
              <w:r w:rsidRPr="00865B19">
                <w:rPr>
                  <w:rFonts w:eastAsia="SimSun"/>
                  <w:i/>
                  <w:iCs/>
                  <w:sz w:val="20"/>
                  <w:szCs w:val="20"/>
                  <w:vertAlign w:val="subscript"/>
                </w:rPr>
                <w:t>q</w:t>
              </w:r>
            </w:ins>
          </w:p>
        </w:tc>
        <w:tc>
          <w:tcPr>
            <w:tcW w:w="458" w:type="pct"/>
          </w:tcPr>
          <w:p w14:paraId="7713C85A" w14:textId="77777777" w:rsidR="00865B19" w:rsidRPr="00865B19" w:rsidRDefault="00865B19" w:rsidP="00865B19">
            <w:pPr>
              <w:spacing w:after="60"/>
              <w:rPr>
                <w:ins w:id="429" w:author="ERCOT" w:date="2024-01-08T15:11:00Z"/>
                <w:rFonts w:eastAsia="SimSun"/>
                <w:iCs/>
                <w:sz w:val="20"/>
                <w:szCs w:val="20"/>
              </w:rPr>
            </w:pPr>
            <w:ins w:id="430" w:author="ERCOT" w:date="2024-01-08T15:11:00Z">
              <w:r w:rsidRPr="00865B19">
                <w:rPr>
                  <w:rFonts w:eastAsia="SimSun"/>
                  <w:iCs/>
                  <w:sz w:val="20"/>
                  <w:szCs w:val="20"/>
                </w:rPr>
                <w:t>$</w:t>
              </w:r>
            </w:ins>
          </w:p>
        </w:tc>
        <w:tc>
          <w:tcPr>
            <w:tcW w:w="3493" w:type="pct"/>
          </w:tcPr>
          <w:p w14:paraId="4CFA0BA5" w14:textId="77777777" w:rsidR="00865B19" w:rsidRPr="00865B19" w:rsidRDefault="00865B19" w:rsidP="00865B19">
            <w:pPr>
              <w:spacing w:after="60"/>
              <w:rPr>
                <w:ins w:id="431" w:author="ERCOT" w:date="2024-01-08T15:11:00Z"/>
                <w:rFonts w:eastAsia="SimSun"/>
                <w:iCs/>
                <w:sz w:val="20"/>
                <w:szCs w:val="20"/>
              </w:rPr>
            </w:pPr>
            <w:ins w:id="432" w:author="ERCOT" w:date="2024-01-08T15:11:00Z">
              <w:r w:rsidRPr="00865B19">
                <w:rPr>
                  <w:rFonts w:eastAsia="SimSun"/>
                  <w:i/>
                  <w:iCs/>
                  <w:sz w:val="20"/>
                  <w:szCs w:val="20"/>
                </w:rPr>
                <w:t xml:space="preserve">Procured Capacity for  </w:t>
              </w:r>
            </w:ins>
            <w:ins w:id="433" w:author="ERCOT" w:date="2024-01-08T15:17:00Z">
              <w:r w:rsidRPr="00865B19">
                <w:rPr>
                  <w:rFonts w:eastAsia="SimSun"/>
                  <w:i/>
                  <w:iCs/>
                  <w:sz w:val="20"/>
                  <w:szCs w:val="20"/>
                </w:rPr>
                <w:t xml:space="preserve">Dispatchable Reliability Reserve </w:t>
              </w:r>
            </w:ins>
            <w:ins w:id="434" w:author="ERCOT" w:date="2024-01-08T15:11:00Z">
              <w:r w:rsidRPr="00865B19">
                <w:rPr>
                  <w:rFonts w:eastAsia="SimSun"/>
                  <w:i/>
                  <w:iCs/>
                  <w:sz w:val="20"/>
                  <w:szCs w:val="20"/>
                </w:rPr>
                <w:t>Service Amount per QSE in DAM</w:t>
              </w:r>
              <w:r w:rsidRPr="00865B19">
                <w:rPr>
                  <w:rFonts w:eastAsia="SimSun"/>
                  <w:iCs/>
                  <w:sz w:val="20"/>
                  <w:szCs w:val="20"/>
                </w:rPr>
                <w:t xml:space="preserve">—The DAM </w:t>
              </w:r>
            </w:ins>
            <w:ins w:id="435" w:author="ERCOT" w:date="2024-01-08T15:17:00Z">
              <w:r w:rsidRPr="00865B19">
                <w:rPr>
                  <w:rFonts w:eastAsia="SimSun"/>
                  <w:iCs/>
                  <w:sz w:val="20"/>
                  <w:szCs w:val="20"/>
                </w:rPr>
                <w:t>DRRS</w:t>
              </w:r>
            </w:ins>
            <w:ins w:id="436" w:author="ERCOT" w:date="2024-01-08T15:11:00Z">
              <w:r w:rsidRPr="00865B19">
                <w:rPr>
                  <w:rFonts w:eastAsia="SimSun"/>
                  <w:iCs/>
                  <w:sz w:val="20"/>
                  <w:szCs w:val="20"/>
                </w:rPr>
                <w:t xml:space="preserve"> payment for QSE </w:t>
              </w:r>
              <w:r w:rsidRPr="00865B19">
                <w:rPr>
                  <w:rFonts w:eastAsia="SimSun"/>
                  <w:i/>
                  <w:iCs/>
                  <w:sz w:val="20"/>
                  <w:szCs w:val="20"/>
                </w:rPr>
                <w:t>q</w:t>
              </w:r>
              <w:r w:rsidRPr="00865B19">
                <w:rPr>
                  <w:rFonts w:eastAsia="SimSun"/>
                  <w:iCs/>
                  <w:sz w:val="20"/>
                  <w:szCs w:val="20"/>
                </w:rPr>
                <w:t xml:space="preserve"> for the hour.</w:t>
              </w:r>
            </w:ins>
          </w:p>
        </w:tc>
      </w:tr>
      <w:tr w:rsidR="00865B19" w:rsidRPr="00865B19" w14:paraId="0D00A135" w14:textId="77777777" w:rsidTr="00C812E5">
        <w:trPr>
          <w:ins w:id="437" w:author="ERCOT" w:date="2024-01-08T15:11:00Z"/>
        </w:trPr>
        <w:tc>
          <w:tcPr>
            <w:tcW w:w="1049" w:type="pct"/>
          </w:tcPr>
          <w:p w14:paraId="4E67AE0C" w14:textId="77777777" w:rsidR="00865B19" w:rsidRPr="00865B19" w:rsidRDefault="00865B19" w:rsidP="00865B19">
            <w:pPr>
              <w:spacing w:after="60"/>
              <w:rPr>
                <w:ins w:id="438" w:author="ERCOT" w:date="2024-01-08T15:11:00Z"/>
                <w:rFonts w:eastAsia="SimSun"/>
                <w:iCs/>
                <w:sz w:val="20"/>
                <w:szCs w:val="20"/>
              </w:rPr>
            </w:pPr>
            <w:ins w:id="439" w:author="ERCOT" w:date="2024-01-08T15:11:00Z">
              <w:r w:rsidRPr="00865B19">
                <w:rPr>
                  <w:rFonts w:eastAsia="SimSun"/>
                  <w:iCs/>
                  <w:sz w:val="20"/>
                  <w:szCs w:val="20"/>
                </w:rPr>
                <w:t>PC</w:t>
              </w:r>
            </w:ins>
            <w:ins w:id="440" w:author="ERCOT" w:date="2024-01-08T15:17:00Z">
              <w:r w:rsidRPr="00865B19">
                <w:rPr>
                  <w:rFonts w:eastAsia="SimSun"/>
                  <w:iCs/>
                  <w:sz w:val="20"/>
                  <w:szCs w:val="20"/>
                </w:rPr>
                <w:t>DRR</w:t>
              </w:r>
            </w:ins>
            <w:ins w:id="441" w:author="ERCOT" w:date="2024-01-08T15:11:00Z">
              <w:r w:rsidRPr="00865B19">
                <w:rPr>
                  <w:rFonts w:eastAsia="SimSun"/>
                  <w:iCs/>
                  <w:sz w:val="20"/>
                  <w:szCs w:val="20"/>
                </w:rPr>
                <w:t xml:space="preserve"> </w:t>
              </w:r>
              <w:r w:rsidRPr="00865B19">
                <w:rPr>
                  <w:rFonts w:eastAsia="SimSun"/>
                  <w:i/>
                  <w:iCs/>
                  <w:sz w:val="20"/>
                  <w:szCs w:val="20"/>
                  <w:vertAlign w:val="subscript"/>
                </w:rPr>
                <w:t>q</w:t>
              </w:r>
              <w:r w:rsidRPr="00865B19">
                <w:rPr>
                  <w:rFonts w:eastAsia="SimSun"/>
                  <w:i/>
                  <w:iCs/>
                  <w:sz w:val="20"/>
                  <w:szCs w:val="20"/>
                </w:rPr>
                <w:t xml:space="preserve"> </w:t>
              </w:r>
            </w:ins>
          </w:p>
        </w:tc>
        <w:tc>
          <w:tcPr>
            <w:tcW w:w="458" w:type="pct"/>
          </w:tcPr>
          <w:p w14:paraId="7A8CE38A" w14:textId="77777777" w:rsidR="00865B19" w:rsidRPr="00865B19" w:rsidRDefault="00865B19" w:rsidP="00865B19">
            <w:pPr>
              <w:spacing w:after="60"/>
              <w:rPr>
                <w:ins w:id="442" w:author="ERCOT" w:date="2024-01-08T15:11:00Z"/>
                <w:rFonts w:eastAsia="SimSun"/>
                <w:iCs/>
                <w:sz w:val="20"/>
                <w:szCs w:val="20"/>
              </w:rPr>
            </w:pPr>
            <w:ins w:id="443" w:author="ERCOT" w:date="2024-01-08T15:11:00Z">
              <w:r w:rsidRPr="00865B19">
                <w:rPr>
                  <w:rFonts w:eastAsia="SimSun"/>
                  <w:iCs/>
                  <w:sz w:val="20"/>
                  <w:szCs w:val="20"/>
                </w:rPr>
                <w:t>MW</w:t>
              </w:r>
            </w:ins>
          </w:p>
        </w:tc>
        <w:tc>
          <w:tcPr>
            <w:tcW w:w="3493" w:type="pct"/>
          </w:tcPr>
          <w:p w14:paraId="0A021587" w14:textId="77777777" w:rsidR="00865B19" w:rsidRPr="00865B19" w:rsidRDefault="00865B19" w:rsidP="00865B19">
            <w:pPr>
              <w:spacing w:after="60"/>
              <w:rPr>
                <w:ins w:id="444" w:author="ERCOT" w:date="2024-01-08T15:11:00Z"/>
                <w:rFonts w:eastAsia="SimSun"/>
                <w:iCs/>
                <w:sz w:val="20"/>
                <w:szCs w:val="20"/>
              </w:rPr>
            </w:pPr>
            <w:ins w:id="445" w:author="ERCOT" w:date="2024-01-08T15:11:00Z">
              <w:r w:rsidRPr="00865B19">
                <w:rPr>
                  <w:rFonts w:eastAsia="SimSun"/>
                  <w:i/>
                  <w:iCs/>
                  <w:sz w:val="20"/>
                  <w:szCs w:val="20"/>
                </w:rPr>
                <w:t xml:space="preserve">Procured Capacity for </w:t>
              </w:r>
            </w:ins>
            <w:ins w:id="446" w:author="ERCOT" w:date="2024-01-08T15:18:00Z">
              <w:r w:rsidRPr="00865B19">
                <w:rPr>
                  <w:rFonts w:eastAsia="SimSun"/>
                  <w:i/>
                  <w:iCs/>
                  <w:sz w:val="20"/>
                  <w:szCs w:val="20"/>
                </w:rPr>
                <w:t xml:space="preserve">Dispatchable Reliability Reserve </w:t>
              </w:r>
            </w:ins>
            <w:ins w:id="447" w:author="ERCOT" w:date="2024-01-08T15:11:00Z">
              <w:r w:rsidRPr="00865B19">
                <w:rPr>
                  <w:rFonts w:eastAsia="SimSun"/>
                  <w:i/>
                  <w:iCs/>
                  <w:sz w:val="20"/>
                  <w:szCs w:val="20"/>
                </w:rPr>
                <w:t>Service per QSE in DAM</w:t>
              </w:r>
              <w:r w:rsidRPr="00865B19">
                <w:rPr>
                  <w:rFonts w:eastAsia="SimSun"/>
                  <w:iCs/>
                  <w:sz w:val="20"/>
                  <w:szCs w:val="20"/>
                </w:rPr>
                <w:t xml:space="preserve">—The total </w:t>
              </w:r>
            </w:ins>
            <w:ins w:id="448" w:author="ERCOT" w:date="2024-01-08T15:18:00Z">
              <w:r w:rsidRPr="00865B19">
                <w:rPr>
                  <w:rFonts w:eastAsia="SimSun"/>
                  <w:iCs/>
                  <w:sz w:val="20"/>
                  <w:szCs w:val="20"/>
                </w:rPr>
                <w:t>DRRS</w:t>
              </w:r>
            </w:ins>
            <w:ins w:id="449" w:author="ERCOT" w:date="2024-01-08T15:11:00Z">
              <w:r w:rsidRPr="00865B19">
                <w:rPr>
                  <w:rFonts w:eastAsia="SimSun"/>
                  <w:iCs/>
                  <w:sz w:val="20"/>
                  <w:szCs w:val="20"/>
                </w:rPr>
                <w:t xml:space="preserve"> capacity quantity awarded to QSE </w:t>
              </w:r>
              <w:r w:rsidRPr="00865B19">
                <w:rPr>
                  <w:rFonts w:eastAsia="SimSun"/>
                  <w:i/>
                  <w:iCs/>
                  <w:sz w:val="20"/>
                  <w:szCs w:val="20"/>
                </w:rPr>
                <w:t>q</w:t>
              </w:r>
              <w:r w:rsidRPr="00865B19">
                <w:rPr>
                  <w:rFonts w:eastAsia="SimSun"/>
                  <w:iCs/>
                  <w:sz w:val="20"/>
                  <w:szCs w:val="20"/>
                </w:rPr>
                <w:t xml:space="preserve"> in the DAM for all the Resources represented by this QSE for the hour.</w:t>
              </w:r>
            </w:ins>
          </w:p>
        </w:tc>
      </w:tr>
      <w:tr w:rsidR="00865B19" w:rsidRPr="00865B19" w14:paraId="3EF1683C" w14:textId="77777777" w:rsidTr="00C812E5">
        <w:trPr>
          <w:ins w:id="450" w:author="ERCOT" w:date="2024-01-08T15:11:00Z"/>
        </w:trPr>
        <w:tc>
          <w:tcPr>
            <w:tcW w:w="1049" w:type="pct"/>
          </w:tcPr>
          <w:p w14:paraId="6C351477" w14:textId="77777777" w:rsidR="00865B19" w:rsidRPr="00865B19" w:rsidRDefault="00865B19" w:rsidP="00865B19">
            <w:pPr>
              <w:spacing w:after="60"/>
              <w:rPr>
                <w:ins w:id="451" w:author="ERCOT" w:date="2024-01-08T15:11:00Z"/>
                <w:rFonts w:eastAsia="SimSun"/>
                <w:iCs/>
                <w:sz w:val="20"/>
                <w:szCs w:val="20"/>
              </w:rPr>
            </w:pPr>
            <w:ins w:id="452" w:author="ERCOT" w:date="2024-01-08T15:11:00Z">
              <w:r w:rsidRPr="00865B19">
                <w:rPr>
                  <w:rFonts w:eastAsia="SimSun"/>
                  <w:iCs/>
                  <w:sz w:val="20"/>
                  <w:szCs w:val="20"/>
                </w:rPr>
                <w:t>PC</w:t>
              </w:r>
            </w:ins>
            <w:ins w:id="453" w:author="ERCOT" w:date="2024-01-08T15:17:00Z">
              <w:r w:rsidRPr="00865B19">
                <w:rPr>
                  <w:rFonts w:eastAsia="SimSun"/>
                  <w:iCs/>
                  <w:sz w:val="20"/>
                  <w:szCs w:val="20"/>
                </w:rPr>
                <w:t>DRR</w:t>
              </w:r>
            </w:ins>
            <w:ins w:id="454" w:author="ERCOT" w:date="2024-01-08T15:11:00Z">
              <w:r w:rsidRPr="00865B19">
                <w:rPr>
                  <w:rFonts w:eastAsia="SimSun"/>
                  <w:iCs/>
                  <w:sz w:val="20"/>
                  <w:szCs w:val="20"/>
                </w:rPr>
                <w:t xml:space="preserve">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ins>
          </w:p>
        </w:tc>
        <w:tc>
          <w:tcPr>
            <w:tcW w:w="458" w:type="pct"/>
          </w:tcPr>
          <w:p w14:paraId="4B5F0B7F" w14:textId="77777777" w:rsidR="00865B19" w:rsidRPr="00865B19" w:rsidRDefault="00865B19" w:rsidP="00865B19">
            <w:pPr>
              <w:spacing w:after="60"/>
              <w:rPr>
                <w:ins w:id="455" w:author="ERCOT" w:date="2024-01-08T15:11:00Z"/>
                <w:rFonts w:eastAsia="SimSun"/>
                <w:iCs/>
                <w:sz w:val="20"/>
                <w:szCs w:val="20"/>
              </w:rPr>
            </w:pPr>
            <w:ins w:id="456" w:author="ERCOT" w:date="2024-01-08T15:11:00Z">
              <w:r w:rsidRPr="00865B19">
                <w:rPr>
                  <w:rFonts w:eastAsia="SimSun"/>
                  <w:iCs/>
                  <w:sz w:val="20"/>
                  <w:szCs w:val="20"/>
                </w:rPr>
                <w:t>MW</w:t>
              </w:r>
            </w:ins>
          </w:p>
        </w:tc>
        <w:tc>
          <w:tcPr>
            <w:tcW w:w="3493" w:type="pct"/>
          </w:tcPr>
          <w:p w14:paraId="1848E121" w14:textId="77777777" w:rsidR="00865B19" w:rsidRPr="00865B19" w:rsidRDefault="00865B19" w:rsidP="00865B19">
            <w:pPr>
              <w:spacing w:after="60"/>
              <w:rPr>
                <w:ins w:id="457" w:author="ERCOT" w:date="2024-01-08T15:11:00Z"/>
                <w:rFonts w:eastAsia="SimSun"/>
                <w:iCs/>
                <w:sz w:val="20"/>
                <w:szCs w:val="20"/>
              </w:rPr>
            </w:pPr>
            <w:ins w:id="458" w:author="ERCOT" w:date="2024-01-08T15:11:00Z">
              <w:r w:rsidRPr="00865B19">
                <w:rPr>
                  <w:rFonts w:eastAsia="SimSun"/>
                  <w:i/>
                  <w:iCs/>
                  <w:sz w:val="20"/>
                  <w:szCs w:val="20"/>
                </w:rPr>
                <w:t xml:space="preserve">Procured Capacity for </w:t>
              </w:r>
            </w:ins>
            <w:ins w:id="459" w:author="ERCOT" w:date="2024-01-08T15:18:00Z">
              <w:r w:rsidRPr="00865B19">
                <w:rPr>
                  <w:rFonts w:eastAsia="SimSun"/>
                  <w:i/>
                  <w:iCs/>
                  <w:sz w:val="20"/>
                  <w:szCs w:val="20"/>
                </w:rPr>
                <w:t xml:space="preserve">Dispatchable Reliability Reserve </w:t>
              </w:r>
            </w:ins>
            <w:ins w:id="460" w:author="ERCOT" w:date="2024-01-08T15:11:00Z">
              <w:r w:rsidRPr="00865B19">
                <w:rPr>
                  <w:rFonts w:eastAsia="SimSun"/>
                  <w:i/>
                  <w:iCs/>
                  <w:sz w:val="20"/>
                  <w:szCs w:val="20"/>
                </w:rPr>
                <w:t>Service from Resource per Resource per QSE in DAM</w:t>
              </w:r>
              <w:r w:rsidRPr="00865B19">
                <w:rPr>
                  <w:rFonts w:eastAsia="SimSun"/>
                  <w:iCs/>
                  <w:sz w:val="20"/>
                  <w:szCs w:val="20"/>
                </w:rPr>
                <w:t xml:space="preserve">—The </w:t>
              </w:r>
            </w:ins>
            <w:ins w:id="461" w:author="ERCOT" w:date="2024-01-08T15:18:00Z">
              <w:r w:rsidRPr="00865B19">
                <w:rPr>
                  <w:rFonts w:eastAsia="SimSun"/>
                  <w:iCs/>
                  <w:sz w:val="20"/>
                  <w:szCs w:val="20"/>
                </w:rPr>
                <w:t>DRRS</w:t>
              </w:r>
            </w:ins>
            <w:ins w:id="462" w:author="ERCOT" w:date="2024-01-08T15:11:00Z">
              <w:r w:rsidRPr="00865B19">
                <w:rPr>
                  <w:rFonts w:eastAsia="SimSun"/>
                  <w:iCs/>
                  <w:sz w:val="20"/>
                  <w:szCs w:val="20"/>
                </w:rPr>
                <w:t xml:space="preserve">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ins>
          </w:p>
        </w:tc>
      </w:tr>
      <w:tr w:rsidR="00865B19" w:rsidRPr="00865B19" w14:paraId="52C45A56" w14:textId="77777777" w:rsidTr="00C812E5">
        <w:trPr>
          <w:ins w:id="463" w:author="ERCOT" w:date="2024-01-08T15:11:00Z"/>
        </w:trPr>
        <w:tc>
          <w:tcPr>
            <w:tcW w:w="1049" w:type="pct"/>
          </w:tcPr>
          <w:p w14:paraId="4E3896F2" w14:textId="77777777" w:rsidR="00865B19" w:rsidRPr="00865B19" w:rsidRDefault="00865B19" w:rsidP="00865B19">
            <w:pPr>
              <w:spacing w:after="60"/>
              <w:rPr>
                <w:ins w:id="464" w:author="ERCOT" w:date="2024-01-08T15:11:00Z"/>
                <w:rFonts w:eastAsia="SimSun"/>
                <w:iCs/>
                <w:sz w:val="20"/>
                <w:szCs w:val="20"/>
              </w:rPr>
            </w:pPr>
            <w:ins w:id="465" w:author="ERCOT" w:date="2024-01-08T15:11:00Z">
              <w:r w:rsidRPr="00865B19">
                <w:rPr>
                  <w:rFonts w:eastAsia="SimSun"/>
                  <w:iCs/>
                  <w:sz w:val="20"/>
                  <w:szCs w:val="20"/>
                </w:rPr>
                <w:t>MCPC</w:t>
              </w:r>
            </w:ins>
            <w:ins w:id="466" w:author="ERCOT" w:date="2024-01-08T15:17:00Z">
              <w:r w:rsidRPr="00865B19">
                <w:rPr>
                  <w:rFonts w:eastAsia="SimSun"/>
                  <w:iCs/>
                  <w:sz w:val="20"/>
                  <w:szCs w:val="20"/>
                </w:rPr>
                <w:t>DRR</w:t>
              </w:r>
            </w:ins>
            <w:ins w:id="467" w:author="ERCOT" w:date="2024-01-08T15:11:00Z">
              <w:r w:rsidRPr="00865B19">
                <w:rPr>
                  <w:rFonts w:eastAsia="SimSun"/>
                  <w:iCs/>
                  <w:sz w:val="20"/>
                  <w:szCs w:val="20"/>
                </w:rPr>
                <w:t xml:space="preserve"> </w:t>
              </w:r>
              <w:r w:rsidRPr="00865B19">
                <w:rPr>
                  <w:rFonts w:eastAsia="SimSun"/>
                  <w:i/>
                  <w:iCs/>
                  <w:sz w:val="20"/>
                  <w:szCs w:val="20"/>
                  <w:vertAlign w:val="subscript"/>
                </w:rPr>
                <w:t>DAM</w:t>
              </w:r>
            </w:ins>
          </w:p>
        </w:tc>
        <w:tc>
          <w:tcPr>
            <w:tcW w:w="458" w:type="pct"/>
          </w:tcPr>
          <w:p w14:paraId="6C0390E3" w14:textId="77777777" w:rsidR="00865B19" w:rsidRPr="00865B19" w:rsidRDefault="00865B19" w:rsidP="00865B19">
            <w:pPr>
              <w:spacing w:after="60"/>
              <w:rPr>
                <w:ins w:id="468" w:author="ERCOT" w:date="2024-01-08T15:11:00Z"/>
                <w:rFonts w:eastAsia="SimSun"/>
                <w:iCs/>
                <w:sz w:val="20"/>
                <w:szCs w:val="20"/>
              </w:rPr>
            </w:pPr>
            <w:ins w:id="469" w:author="ERCOT" w:date="2024-01-08T15:11:00Z">
              <w:r w:rsidRPr="00865B19">
                <w:rPr>
                  <w:rFonts w:eastAsia="SimSun"/>
                  <w:iCs/>
                  <w:sz w:val="20"/>
                  <w:szCs w:val="20"/>
                </w:rPr>
                <w:t>$/MW per hour</w:t>
              </w:r>
            </w:ins>
          </w:p>
        </w:tc>
        <w:tc>
          <w:tcPr>
            <w:tcW w:w="3493" w:type="pct"/>
          </w:tcPr>
          <w:p w14:paraId="5FDA3F89" w14:textId="77777777" w:rsidR="00865B19" w:rsidRPr="00865B19" w:rsidRDefault="00865B19" w:rsidP="00865B19">
            <w:pPr>
              <w:spacing w:after="60"/>
              <w:rPr>
                <w:ins w:id="470" w:author="ERCOT" w:date="2024-01-08T15:11:00Z"/>
                <w:rFonts w:eastAsia="SimSun"/>
                <w:iCs/>
                <w:sz w:val="20"/>
                <w:szCs w:val="20"/>
              </w:rPr>
            </w:pPr>
            <w:ins w:id="471" w:author="ERCOT" w:date="2024-01-08T15:11:00Z">
              <w:r w:rsidRPr="00865B19">
                <w:rPr>
                  <w:rFonts w:eastAsia="SimSun"/>
                  <w:i/>
                  <w:iCs/>
                  <w:sz w:val="20"/>
                  <w:szCs w:val="20"/>
                </w:rPr>
                <w:t xml:space="preserve">Market Clearing Price for Capacity for </w:t>
              </w:r>
            </w:ins>
            <w:ins w:id="472" w:author="ERCOT" w:date="2024-01-08T15:19:00Z">
              <w:r w:rsidRPr="00865B19">
                <w:rPr>
                  <w:rFonts w:eastAsia="SimSun"/>
                  <w:i/>
                  <w:iCs/>
                  <w:sz w:val="20"/>
                  <w:szCs w:val="20"/>
                </w:rPr>
                <w:t xml:space="preserve">Dispatchable Reliability Reserve </w:t>
              </w:r>
            </w:ins>
            <w:ins w:id="473" w:author="ERCOT" w:date="2024-01-08T15:11:00Z">
              <w:r w:rsidRPr="00865B19">
                <w:rPr>
                  <w:rFonts w:eastAsia="SimSun"/>
                  <w:i/>
                  <w:iCs/>
                  <w:sz w:val="20"/>
                  <w:szCs w:val="20"/>
                </w:rPr>
                <w:t>Service in DAM</w:t>
              </w:r>
              <w:r w:rsidRPr="00865B19">
                <w:rPr>
                  <w:rFonts w:eastAsia="SimSun"/>
                  <w:iCs/>
                  <w:sz w:val="20"/>
                  <w:szCs w:val="20"/>
                </w:rPr>
                <w:t xml:space="preserve">—The DAM MCPC for </w:t>
              </w:r>
            </w:ins>
            <w:ins w:id="474" w:author="ERCOT" w:date="2024-01-08T15:19:00Z">
              <w:r w:rsidRPr="00865B19">
                <w:rPr>
                  <w:rFonts w:eastAsia="SimSun"/>
                  <w:iCs/>
                  <w:sz w:val="20"/>
                  <w:szCs w:val="20"/>
                </w:rPr>
                <w:t>DRRS</w:t>
              </w:r>
            </w:ins>
            <w:ins w:id="475" w:author="ERCOT" w:date="2024-01-08T15:11:00Z">
              <w:r w:rsidRPr="00865B19">
                <w:rPr>
                  <w:rFonts w:eastAsia="SimSun"/>
                  <w:iCs/>
                  <w:sz w:val="20"/>
                  <w:szCs w:val="20"/>
                </w:rPr>
                <w:t xml:space="preserve"> for the hour.</w:t>
              </w:r>
            </w:ins>
          </w:p>
        </w:tc>
      </w:tr>
      <w:tr w:rsidR="00865B19" w:rsidRPr="00865B19" w14:paraId="2DDF0F11" w14:textId="77777777" w:rsidTr="00C812E5">
        <w:trPr>
          <w:ins w:id="476" w:author="ERCOT" w:date="2024-01-08T15:11:00Z"/>
        </w:trPr>
        <w:tc>
          <w:tcPr>
            <w:tcW w:w="1049" w:type="pct"/>
          </w:tcPr>
          <w:p w14:paraId="51CA80D7" w14:textId="77777777" w:rsidR="00865B19" w:rsidRPr="00865B19" w:rsidRDefault="00865B19" w:rsidP="00865B19">
            <w:pPr>
              <w:spacing w:after="60"/>
              <w:rPr>
                <w:ins w:id="477" w:author="ERCOT" w:date="2024-01-08T15:11:00Z"/>
                <w:rFonts w:eastAsia="SimSun"/>
                <w:i/>
                <w:iCs/>
                <w:sz w:val="20"/>
                <w:szCs w:val="20"/>
              </w:rPr>
            </w:pPr>
            <w:ins w:id="478" w:author="ERCOT" w:date="2024-01-08T15:11:00Z">
              <w:r w:rsidRPr="00865B19">
                <w:rPr>
                  <w:rFonts w:eastAsia="SimSun"/>
                  <w:i/>
                  <w:iCs/>
                  <w:sz w:val="20"/>
                  <w:szCs w:val="20"/>
                </w:rPr>
                <w:t>r</w:t>
              </w:r>
            </w:ins>
          </w:p>
        </w:tc>
        <w:tc>
          <w:tcPr>
            <w:tcW w:w="458" w:type="pct"/>
          </w:tcPr>
          <w:p w14:paraId="60BD8BA6" w14:textId="77777777" w:rsidR="00865B19" w:rsidRPr="00865B19" w:rsidRDefault="00865B19" w:rsidP="00865B19">
            <w:pPr>
              <w:spacing w:after="60"/>
              <w:rPr>
                <w:ins w:id="479" w:author="ERCOT" w:date="2024-01-08T15:11:00Z"/>
                <w:rFonts w:eastAsia="SimSun"/>
                <w:iCs/>
                <w:sz w:val="20"/>
                <w:szCs w:val="20"/>
              </w:rPr>
            </w:pPr>
            <w:ins w:id="480" w:author="ERCOT" w:date="2024-01-08T15:11:00Z">
              <w:r w:rsidRPr="00865B19">
                <w:rPr>
                  <w:rFonts w:eastAsia="SimSun"/>
                  <w:iCs/>
                  <w:sz w:val="20"/>
                  <w:szCs w:val="20"/>
                </w:rPr>
                <w:t>none</w:t>
              </w:r>
            </w:ins>
          </w:p>
        </w:tc>
        <w:tc>
          <w:tcPr>
            <w:tcW w:w="3493" w:type="pct"/>
          </w:tcPr>
          <w:p w14:paraId="62A34D73" w14:textId="77777777" w:rsidR="00865B19" w:rsidRPr="00865B19" w:rsidRDefault="00865B19" w:rsidP="00865B19">
            <w:pPr>
              <w:spacing w:after="60"/>
              <w:rPr>
                <w:ins w:id="481" w:author="ERCOT" w:date="2024-01-08T15:11:00Z"/>
                <w:rFonts w:eastAsia="SimSun"/>
                <w:iCs/>
                <w:sz w:val="20"/>
                <w:szCs w:val="20"/>
              </w:rPr>
            </w:pPr>
            <w:ins w:id="482" w:author="ERCOT" w:date="2024-01-08T15:11:00Z">
              <w:r w:rsidRPr="00865B19">
                <w:rPr>
                  <w:rFonts w:eastAsia="SimSun"/>
                  <w:iCs/>
                  <w:sz w:val="20"/>
                  <w:szCs w:val="20"/>
                </w:rPr>
                <w:t>A Resource.</w:t>
              </w:r>
            </w:ins>
          </w:p>
        </w:tc>
      </w:tr>
      <w:tr w:rsidR="00865B19" w:rsidRPr="00865B19" w14:paraId="6CD5DBE7" w14:textId="77777777" w:rsidTr="00C812E5">
        <w:trPr>
          <w:ins w:id="483" w:author="ERCOT" w:date="2024-01-08T15:11:00Z"/>
        </w:trPr>
        <w:tc>
          <w:tcPr>
            <w:tcW w:w="1049" w:type="pct"/>
          </w:tcPr>
          <w:p w14:paraId="6151D44B" w14:textId="77777777" w:rsidR="00865B19" w:rsidRPr="00865B19" w:rsidRDefault="00865B19" w:rsidP="00865B19">
            <w:pPr>
              <w:spacing w:after="60"/>
              <w:rPr>
                <w:ins w:id="484" w:author="ERCOT" w:date="2024-01-08T15:11:00Z"/>
                <w:rFonts w:eastAsia="SimSun"/>
                <w:i/>
                <w:iCs/>
                <w:sz w:val="20"/>
                <w:szCs w:val="20"/>
              </w:rPr>
            </w:pPr>
            <w:ins w:id="485" w:author="ERCOT" w:date="2024-01-08T15:11:00Z">
              <w:r w:rsidRPr="00865B19">
                <w:rPr>
                  <w:rFonts w:eastAsia="SimSun"/>
                  <w:i/>
                  <w:iCs/>
                  <w:sz w:val="20"/>
                  <w:szCs w:val="20"/>
                </w:rPr>
                <w:t>q</w:t>
              </w:r>
            </w:ins>
          </w:p>
        </w:tc>
        <w:tc>
          <w:tcPr>
            <w:tcW w:w="458" w:type="pct"/>
          </w:tcPr>
          <w:p w14:paraId="1B4A2846" w14:textId="77777777" w:rsidR="00865B19" w:rsidRPr="00865B19" w:rsidRDefault="00865B19" w:rsidP="00865B19">
            <w:pPr>
              <w:spacing w:after="60"/>
              <w:rPr>
                <w:ins w:id="486" w:author="ERCOT" w:date="2024-01-08T15:11:00Z"/>
                <w:rFonts w:eastAsia="SimSun"/>
                <w:iCs/>
                <w:sz w:val="20"/>
                <w:szCs w:val="20"/>
              </w:rPr>
            </w:pPr>
            <w:ins w:id="487" w:author="ERCOT" w:date="2024-01-08T15:11:00Z">
              <w:r w:rsidRPr="00865B19">
                <w:rPr>
                  <w:rFonts w:eastAsia="SimSun"/>
                  <w:iCs/>
                  <w:sz w:val="20"/>
                  <w:szCs w:val="20"/>
                </w:rPr>
                <w:t>none</w:t>
              </w:r>
            </w:ins>
          </w:p>
        </w:tc>
        <w:tc>
          <w:tcPr>
            <w:tcW w:w="3493" w:type="pct"/>
          </w:tcPr>
          <w:p w14:paraId="06F7D5E8" w14:textId="77777777" w:rsidR="00865B19" w:rsidRPr="00865B19" w:rsidRDefault="00865B19" w:rsidP="00865B19">
            <w:pPr>
              <w:spacing w:after="60"/>
              <w:rPr>
                <w:ins w:id="488" w:author="ERCOT" w:date="2024-01-08T15:11:00Z"/>
                <w:rFonts w:eastAsia="SimSun"/>
                <w:iCs/>
                <w:sz w:val="20"/>
                <w:szCs w:val="20"/>
              </w:rPr>
            </w:pPr>
            <w:ins w:id="489" w:author="ERCOT" w:date="2024-01-08T15:11:00Z">
              <w:r w:rsidRPr="00865B19">
                <w:rPr>
                  <w:rFonts w:eastAsia="SimSun"/>
                  <w:iCs/>
                  <w:sz w:val="20"/>
                  <w:szCs w:val="20"/>
                </w:rPr>
                <w:t>A QSE.</w:t>
              </w:r>
            </w:ins>
          </w:p>
        </w:tc>
      </w:tr>
    </w:tbl>
    <w:p w14:paraId="636216B7" w14:textId="77777777" w:rsidR="00865B19" w:rsidRPr="00865B19" w:rsidRDefault="00865B19" w:rsidP="00865B19">
      <w:pPr>
        <w:rPr>
          <w:ins w:id="490" w:author="ERCOT" w:date="2024-01-08T15:11:00Z"/>
          <w:rFonts w:eastAsia="SimSun"/>
        </w:rPr>
      </w:pPr>
    </w:p>
    <w:p w14:paraId="450E569A" w14:textId="77777777" w:rsidR="00865B19" w:rsidRPr="00865B19" w:rsidRDefault="00865B19" w:rsidP="00865B19">
      <w:pPr>
        <w:keepNext/>
        <w:tabs>
          <w:tab w:val="left" w:pos="1620"/>
        </w:tabs>
        <w:spacing w:before="240" w:after="240"/>
        <w:ind w:left="1627" w:hanging="1627"/>
        <w:outlineLvl w:val="4"/>
        <w:rPr>
          <w:ins w:id="491" w:author="ERCOT" w:date="2024-01-08T15:27:00Z"/>
          <w:rFonts w:eastAsia="SimSun"/>
          <w:szCs w:val="26"/>
        </w:rPr>
      </w:pPr>
      <w:bookmarkStart w:id="492" w:name="_Toc17707831"/>
      <w:bookmarkStart w:id="493" w:name="_Toc135990703"/>
      <w:bookmarkEnd w:id="335"/>
      <w:ins w:id="494" w:author="ERCOT" w:date="2024-01-08T15:27:00Z">
        <w:r w:rsidRPr="00865B19">
          <w:rPr>
            <w:rFonts w:eastAsia="SimSun"/>
            <w:b/>
            <w:bCs/>
            <w:i/>
            <w:iCs/>
            <w:szCs w:val="26"/>
          </w:rPr>
          <w:t>4.6.4.2.</w:t>
        </w:r>
      </w:ins>
      <w:ins w:id="495" w:author="ERCOT" w:date="2024-01-08T15:29:00Z">
        <w:r w:rsidRPr="00865B19">
          <w:rPr>
            <w:rFonts w:eastAsia="SimSun"/>
            <w:b/>
            <w:bCs/>
            <w:i/>
            <w:iCs/>
            <w:szCs w:val="26"/>
          </w:rPr>
          <w:t>6</w:t>
        </w:r>
      </w:ins>
      <w:ins w:id="496" w:author="ERCOT" w:date="2024-01-08T15:27:00Z">
        <w:r w:rsidRPr="00865B19">
          <w:rPr>
            <w:rFonts w:eastAsia="SimSun"/>
            <w:b/>
            <w:bCs/>
            <w:i/>
            <w:iCs/>
            <w:szCs w:val="26"/>
          </w:rPr>
          <w:tab/>
        </w:r>
      </w:ins>
      <w:ins w:id="497" w:author="ERCOT" w:date="2024-01-08T15:28:00Z">
        <w:r w:rsidRPr="00865B19">
          <w:rPr>
            <w:rFonts w:eastAsia="SimSun"/>
            <w:b/>
            <w:bCs/>
            <w:i/>
            <w:iCs/>
            <w:szCs w:val="26"/>
          </w:rPr>
          <w:t xml:space="preserve">Dispatchable Reliability Reserve Service </w:t>
        </w:r>
      </w:ins>
      <w:ins w:id="498" w:author="ERCOT" w:date="2024-01-08T15:27:00Z">
        <w:r w:rsidRPr="00865B19">
          <w:rPr>
            <w:rFonts w:eastAsia="SimSun"/>
            <w:b/>
            <w:bCs/>
            <w:i/>
            <w:iCs/>
            <w:szCs w:val="26"/>
          </w:rPr>
          <w:t>Charge</w:t>
        </w:r>
        <w:bookmarkEnd w:id="492"/>
        <w:bookmarkEnd w:id="493"/>
      </w:ins>
    </w:p>
    <w:p w14:paraId="521D2FE8" w14:textId="77777777" w:rsidR="00865B19" w:rsidRPr="00865B19" w:rsidRDefault="00865B19" w:rsidP="00865B19">
      <w:pPr>
        <w:spacing w:after="240"/>
        <w:ind w:left="720" w:hanging="720"/>
        <w:rPr>
          <w:ins w:id="499" w:author="ERCOT" w:date="2024-01-08T15:27:00Z"/>
          <w:rFonts w:eastAsia="SimSun"/>
        </w:rPr>
      </w:pPr>
      <w:ins w:id="500" w:author="ERCOT" w:date="2024-01-08T15:27:00Z">
        <w:r w:rsidRPr="00865B19">
          <w:rPr>
            <w:rFonts w:eastAsia="SimSun"/>
          </w:rPr>
          <w:t>(1)</w:t>
        </w:r>
        <w:r w:rsidRPr="00865B19">
          <w:rPr>
            <w:rFonts w:eastAsia="SimSun"/>
          </w:rPr>
          <w:tab/>
          <w:t xml:space="preserve">Each QSE shall pay to ERCOT or be paid by ERCOT a </w:t>
        </w:r>
      </w:ins>
      <w:ins w:id="501" w:author="ERCOT" w:date="2024-01-08T15:29:00Z">
        <w:r w:rsidRPr="00865B19">
          <w:rPr>
            <w:rFonts w:eastAsia="SimSun"/>
          </w:rPr>
          <w:t>DRRS</w:t>
        </w:r>
      </w:ins>
      <w:ins w:id="502" w:author="ERCOT" w:date="2024-01-08T15:27:00Z">
        <w:r w:rsidRPr="00865B19">
          <w:rPr>
            <w:rFonts w:eastAsia="SimSun"/>
          </w:rPr>
          <w:t xml:space="preserve"> charge for each hour as follows:</w:t>
        </w:r>
      </w:ins>
    </w:p>
    <w:p w14:paraId="44C3A894" w14:textId="77777777" w:rsidR="00865B19" w:rsidRPr="00865B19" w:rsidRDefault="00865B19" w:rsidP="00865B19">
      <w:pPr>
        <w:tabs>
          <w:tab w:val="left" w:pos="2340"/>
          <w:tab w:val="left" w:pos="3420"/>
        </w:tabs>
        <w:spacing w:after="240"/>
        <w:ind w:left="3420" w:hanging="2700"/>
        <w:rPr>
          <w:ins w:id="503" w:author="ERCOT" w:date="2024-01-08T15:27:00Z"/>
          <w:rFonts w:eastAsia="SimSun"/>
          <w:bCs/>
        </w:rPr>
      </w:pPr>
      <w:ins w:id="504" w:author="ERCOT" w:date="2024-01-08T15:27:00Z">
        <w:r w:rsidRPr="00865B19">
          <w:rPr>
            <w:rFonts w:eastAsia="SimSun"/>
            <w:bCs/>
          </w:rPr>
          <w:t>DA</w:t>
        </w:r>
      </w:ins>
      <w:ins w:id="505" w:author="ERCOT" w:date="2024-01-08T15:29:00Z">
        <w:r w:rsidRPr="00865B19">
          <w:rPr>
            <w:rFonts w:eastAsia="SimSun"/>
            <w:bCs/>
          </w:rPr>
          <w:t>DRR</w:t>
        </w:r>
      </w:ins>
      <w:ins w:id="506" w:author="ERCOT" w:date="2024-01-08T15:27:00Z">
        <w:r w:rsidRPr="00865B19">
          <w:rPr>
            <w:rFonts w:eastAsia="SimSun"/>
            <w:bCs/>
          </w:rPr>
          <w:t xml:space="preserve">AMT </w:t>
        </w:r>
        <w:r w:rsidRPr="00865B19">
          <w:rPr>
            <w:rFonts w:eastAsia="SimSun"/>
            <w:bCs/>
            <w:i/>
            <w:vertAlign w:val="subscript"/>
          </w:rPr>
          <w:t>q</w:t>
        </w:r>
        <w:r w:rsidRPr="00865B19">
          <w:rPr>
            <w:rFonts w:eastAsia="SimSun"/>
            <w:bCs/>
          </w:rPr>
          <w:tab/>
          <w:t>=</w:t>
        </w:r>
        <w:r w:rsidRPr="00865B19">
          <w:rPr>
            <w:rFonts w:eastAsia="SimSun"/>
            <w:bCs/>
          </w:rPr>
          <w:tab/>
          <w:t>DA</w:t>
        </w:r>
      </w:ins>
      <w:ins w:id="507" w:author="ERCOT" w:date="2024-01-08T15:29:00Z">
        <w:r w:rsidRPr="00865B19">
          <w:rPr>
            <w:rFonts w:eastAsia="SimSun"/>
            <w:bCs/>
          </w:rPr>
          <w:t>DRR</w:t>
        </w:r>
      </w:ins>
      <w:ins w:id="508" w:author="ERCOT" w:date="2024-01-08T15:27:00Z">
        <w:r w:rsidRPr="00865B19">
          <w:rPr>
            <w:rFonts w:eastAsia="SimSun"/>
            <w:bCs/>
          </w:rPr>
          <w:t>PR * DA</w:t>
        </w:r>
      </w:ins>
      <w:ins w:id="509" w:author="ERCOT" w:date="2024-01-08T15:29:00Z">
        <w:r w:rsidRPr="00865B19">
          <w:rPr>
            <w:rFonts w:eastAsia="SimSun"/>
            <w:bCs/>
          </w:rPr>
          <w:t>DRR</w:t>
        </w:r>
      </w:ins>
      <w:ins w:id="510" w:author="ERCOT" w:date="2024-01-08T15:27:00Z">
        <w:r w:rsidRPr="00865B19">
          <w:rPr>
            <w:rFonts w:eastAsia="SimSun"/>
            <w:bCs/>
          </w:rPr>
          <w:t xml:space="preserve">Q </w:t>
        </w:r>
        <w:r w:rsidRPr="00865B19">
          <w:rPr>
            <w:rFonts w:eastAsia="SimSun"/>
            <w:bCs/>
            <w:i/>
            <w:vertAlign w:val="subscript"/>
          </w:rPr>
          <w:t>q</w:t>
        </w:r>
      </w:ins>
    </w:p>
    <w:p w14:paraId="212712AE" w14:textId="77777777" w:rsidR="00865B19" w:rsidRPr="00865B19" w:rsidRDefault="00865B19" w:rsidP="00865B19">
      <w:pPr>
        <w:spacing w:after="240"/>
        <w:rPr>
          <w:ins w:id="511" w:author="ERCOT" w:date="2024-01-08T15:27:00Z"/>
          <w:rFonts w:eastAsia="SimSun"/>
        </w:rPr>
      </w:pPr>
      <w:ins w:id="512" w:author="ERCOT" w:date="2024-01-08T15:27:00Z">
        <w:r w:rsidRPr="00865B19">
          <w:rPr>
            <w:rFonts w:eastAsia="SimSun"/>
          </w:rPr>
          <w:t>Where:</w:t>
        </w:r>
      </w:ins>
    </w:p>
    <w:p w14:paraId="730459AD" w14:textId="77777777" w:rsidR="00865B19" w:rsidRPr="00865B19" w:rsidRDefault="00865B19" w:rsidP="00865B19">
      <w:pPr>
        <w:tabs>
          <w:tab w:val="left" w:pos="2340"/>
          <w:tab w:val="left" w:pos="3420"/>
        </w:tabs>
        <w:spacing w:after="240"/>
        <w:ind w:left="3420" w:hanging="2700"/>
        <w:rPr>
          <w:ins w:id="513" w:author="ERCOT" w:date="2024-01-08T15:27:00Z"/>
          <w:rFonts w:eastAsia="SimSun"/>
          <w:bCs/>
        </w:rPr>
      </w:pPr>
      <w:ins w:id="514" w:author="ERCOT" w:date="2024-01-08T15:27:00Z">
        <w:r w:rsidRPr="00865B19">
          <w:rPr>
            <w:rFonts w:eastAsia="SimSun"/>
            <w:bCs/>
          </w:rPr>
          <w:t>DA</w:t>
        </w:r>
      </w:ins>
      <w:ins w:id="515" w:author="ERCOT" w:date="2024-01-08T15:29:00Z">
        <w:r w:rsidRPr="00865B19">
          <w:rPr>
            <w:rFonts w:eastAsia="SimSun"/>
            <w:bCs/>
          </w:rPr>
          <w:t>DRR</w:t>
        </w:r>
      </w:ins>
      <w:ins w:id="516" w:author="ERCOT" w:date="2024-01-08T15:27:00Z">
        <w:r w:rsidRPr="00865B19">
          <w:rPr>
            <w:rFonts w:eastAsia="SimSun"/>
            <w:bCs/>
          </w:rPr>
          <w:t>PR</w:t>
        </w:r>
        <w:r w:rsidRPr="00865B19">
          <w:rPr>
            <w:rFonts w:eastAsia="SimSun"/>
            <w:bCs/>
          </w:rPr>
          <w:tab/>
          <w:t xml:space="preserve">= </w:t>
        </w:r>
        <w:r w:rsidRPr="00865B19">
          <w:rPr>
            <w:rFonts w:eastAsia="SimSun"/>
            <w:bCs/>
          </w:rPr>
          <w:tab/>
          <w:t>(-1) * PC</w:t>
        </w:r>
      </w:ins>
      <w:ins w:id="517" w:author="ERCOT" w:date="2024-01-08T15:29:00Z">
        <w:r w:rsidRPr="00865B19">
          <w:rPr>
            <w:rFonts w:eastAsia="SimSun"/>
            <w:bCs/>
          </w:rPr>
          <w:t>DRR</w:t>
        </w:r>
      </w:ins>
      <w:ins w:id="518" w:author="ERCOT" w:date="2024-01-08T15:27:00Z">
        <w:r w:rsidRPr="00865B19">
          <w:rPr>
            <w:rFonts w:eastAsia="SimSun"/>
            <w:bCs/>
          </w:rPr>
          <w:t>AMTTOT / DA</w:t>
        </w:r>
      </w:ins>
      <w:ins w:id="519" w:author="ERCOT" w:date="2024-01-08T15:29:00Z">
        <w:r w:rsidRPr="00865B19">
          <w:rPr>
            <w:rFonts w:eastAsia="SimSun"/>
            <w:bCs/>
          </w:rPr>
          <w:t>DRR</w:t>
        </w:r>
      </w:ins>
      <w:ins w:id="520" w:author="ERCOT" w:date="2024-01-08T15:27:00Z">
        <w:r w:rsidRPr="00865B19">
          <w:rPr>
            <w:rFonts w:eastAsia="SimSun"/>
            <w:bCs/>
          </w:rPr>
          <w:t>QTOT</w:t>
        </w:r>
      </w:ins>
    </w:p>
    <w:p w14:paraId="08F13218" w14:textId="77777777" w:rsidR="00865B19" w:rsidRPr="00865B19" w:rsidRDefault="00865B19" w:rsidP="00865B19">
      <w:pPr>
        <w:tabs>
          <w:tab w:val="left" w:pos="2340"/>
          <w:tab w:val="left" w:pos="3420"/>
        </w:tabs>
        <w:spacing w:after="240"/>
        <w:ind w:left="3420" w:hanging="2700"/>
        <w:rPr>
          <w:ins w:id="521" w:author="ERCOT" w:date="2024-01-08T15:27:00Z"/>
          <w:rFonts w:eastAsia="SimSun"/>
          <w:bCs/>
        </w:rPr>
      </w:pPr>
      <w:ins w:id="522" w:author="ERCOT" w:date="2024-01-08T15:27:00Z">
        <w:r w:rsidRPr="00865B19">
          <w:rPr>
            <w:rFonts w:eastAsia="SimSun"/>
            <w:bCs/>
          </w:rPr>
          <w:t>PC</w:t>
        </w:r>
      </w:ins>
      <w:ins w:id="523" w:author="ERCOT" w:date="2024-01-08T15:30:00Z">
        <w:r w:rsidRPr="00865B19">
          <w:rPr>
            <w:rFonts w:eastAsia="SimSun"/>
            <w:bCs/>
          </w:rPr>
          <w:t>DRR</w:t>
        </w:r>
      </w:ins>
      <w:ins w:id="524" w:author="ERCOT" w:date="2024-01-08T15:27:00Z">
        <w:r w:rsidRPr="00865B19">
          <w:rPr>
            <w:rFonts w:eastAsia="SimSun"/>
            <w:bCs/>
          </w:rPr>
          <w:t>AMTTOT =</w:t>
        </w:r>
        <w:r w:rsidRPr="00865B19">
          <w:rPr>
            <w:rFonts w:eastAsia="SimSun"/>
            <w:bCs/>
          </w:rPr>
          <w:tab/>
        </w:r>
        <w:r w:rsidR="0064163E">
          <w:rPr>
            <w:rFonts w:eastAsia="SimSun"/>
            <w:bCs/>
            <w:position w:val="-22"/>
          </w:rPr>
          <w:pict w14:anchorId="389669A1">
            <v:shape id="_x0000_i1028" type="#_x0000_t75" style="width:12pt;height:24pt">
              <v:imagedata r:id="rId17" o:title=""/>
            </v:shape>
          </w:pict>
        </w:r>
        <w:r w:rsidRPr="00865B19">
          <w:rPr>
            <w:rFonts w:eastAsia="SimSun"/>
            <w:bCs/>
          </w:rPr>
          <w:t>PC</w:t>
        </w:r>
      </w:ins>
      <w:ins w:id="525" w:author="ERCOT" w:date="2024-01-08T15:30:00Z">
        <w:r w:rsidRPr="00865B19">
          <w:rPr>
            <w:rFonts w:eastAsia="SimSun"/>
            <w:bCs/>
          </w:rPr>
          <w:t>DRR</w:t>
        </w:r>
      </w:ins>
      <w:ins w:id="526" w:author="ERCOT" w:date="2024-01-08T15:27:00Z">
        <w:r w:rsidRPr="00865B19">
          <w:rPr>
            <w:rFonts w:eastAsia="SimSun"/>
            <w:bCs/>
          </w:rPr>
          <w:t xml:space="preserve">AMT </w:t>
        </w:r>
        <w:r w:rsidRPr="00865B19">
          <w:rPr>
            <w:rFonts w:eastAsia="SimSun"/>
            <w:bCs/>
            <w:i/>
            <w:vertAlign w:val="subscript"/>
          </w:rPr>
          <w:t>q</w:t>
        </w:r>
      </w:ins>
    </w:p>
    <w:p w14:paraId="281B7A18" w14:textId="77777777" w:rsidR="00865B19" w:rsidRPr="00865B19" w:rsidRDefault="00865B19" w:rsidP="00865B19">
      <w:pPr>
        <w:tabs>
          <w:tab w:val="left" w:pos="2340"/>
          <w:tab w:val="left" w:pos="3420"/>
        </w:tabs>
        <w:spacing w:after="240"/>
        <w:ind w:left="3420" w:hanging="2700"/>
        <w:rPr>
          <w:ins w:id="527" w:author="ERCOT" w:date="2024-01-08T15:27:00Z"/>
          <w:rFonts w:eastAsia="SimSun"/>
          <w:bCs/>
        </w:rPr>
      </w:pPr>
      <w:ins w:id="528" w:author="ERCOT" w:date="2024-01-08T15:27:00Z">
        <w:r w:rsidRPr="00865B19">
          <w:rPr>
            <w:rFonts w:eastAsia="SimSun"/>
            <w:bCs/>
          </w:rPr>
          <w:t>DA</w:t>
        </w:r>
      </w:ins>
      <w:ins w:id="529" w:author="ERCOT" w:date="2024-01-08T15:30:00Z">
        <w:r w:rsidRPr="00865B19">
          <w:rPr>
            <w:rFonts w:eastAsia="SimSun"/>
            <w:bCs/>
          </w:rPr>
          <w:t>DRR</w:t>
        </w:r>
      </w:ins>
      <w:ins w:id="530" w:author="ERCOT" w:date="2024-01-08T15:27:00Z">
        <w:r w:rsidRPr="00865B19">
          <w:rPr>
            <w:rFonts w:eastAsia="SimSun"/>
            <w:bCs/>
          </w:rPr>
          <w:t>QTOT</w:t>
        </w:r>
        <w:r w:rsidRPr="00865B19">
          <w:rPr>
            <w:rFonts w:eastAsia="SimSun"/>
            <w:bCs/>
          </w:rPr>
          <w:tab/>
          <w:t>=</w:t>
        </w:r>
        <w:r w:rsidRPr="00865B19">
          <w:rPr>
            <w:rFonts w:eastAsia="SimSun"/>
            <w:bCs/>
          </w:rPr>
          <w:tab/>
        </w:r>
        <w:r w:rsidR="0064163E">
          <w:rPr>
            <w:rFonts w:eastAsia="SimSun"/>
            <w:bCs/>
            <w:position w:val="-22"/>
          </w:rPr>
          <w:pict w14:anchorId="7D5F1CED">
            <v:shape id="_x0000_i1029" type="#_x0000_t75" style="width:12pt;height:24pt">
              <v:imagedata r:id="rId17" o:title=""/>
            </v:shape>
          </w:pict>
        </w:r>
        <w:r w:rsidRPr="00865B19">
          <w:rPr>
            <w:rFonts w:eastAsia="SimSun"/>
            <w:bCs/>
          </w:rPr>
          <w:t>DA</w:t>
        </w:r>
      </w:ins>
      <w:ins w:id="531" w:author="ERCOT" w:date="2024-01-08T15:30:00Z">
        <w:r w:rsidRPr="00865B19">
          <w:rPr>
            <w:rFonts w:eastAsia="SimSun"/>
            <w:bCs/>
          </w:rPr>
          <w:t>DRR</w:t>
        </w:r>
      </w:ins>
      <w:ins w:id="532" w:author="ERCOT" w:date="2024-01-08T15:27:00Z">
        <w:r w:rsidRPr="00865B19">
          <w:rPr>
            <w:rFonts w:eastAsia="SimSun"/>
            <w:bCs/>
          </w:rPr>
          <w:t xml:space="preserve">Q </w:t>
        </w:r>
        <w:r w:rsidRPr="00865B19">
          <w:rPr>
            <w:rFonts w:eastAsia="SimSun"/>
            <w:bCs/>
            <w:i/>
            <w:vertAlign w:val="subscript"/>
          </w:rPr>
          <w:t>q</w:t>
        </w:r>
      </w:ins>
    </w:p>
    <w:p w14:paraId="4127A71C" w14:textId="77777777" w:rsidR="00865B19" w:rsidRPr="00865B19" w:rsidRDefault="00865B19" w:rsidP="00865B19">
      <w:pPr>
        <w:tabs>
          <w:tab w:val="left" w:pos="2340"/>
          <w:tab w:val="left" w:pos="3420"/>
        </w:tabs>
        <w:spacing w:after="240"/>
        <w:ind w:left="3420" w:hanging="2700"/>
        <w:rPr>
          <w:ins w:id="533" w:author="ERCOT" w:date="2024-01-08T15:27:00Z"/>
          <w:rFonts w:eastAsia="SimSun"/>
          <w:bCs/>
        </w:rPr>
      </w:pPr>
      <w:ins w:id="534" w:author="ERCOT" w:date="2024-01-08T15:27:00Z">
        <w:r w:rsidRPr="00865B19">
          <w:rPr>
            <w:rFonts w:eastAsia="SimSun"/>
            <w:bCs/>
          </w:rPr>
          <w:t>DA</w:t>
        </w:r>
      </w:ins>
      <w:ins w:id="535" w:author="ERCOT" w:date="2024-01-08T15:30:00Z">
        <w:r w:rsidRPr="00865B19">
          <w:rPr>
            <w:rFonts w:eastAsia="SimSun"/>
            <w:bCs/>
          </w:rPr>
          <w:t>DRR</w:t>
        </w:r>
      </w:ins>
      <w:ins w:id="536" w:author="ERCOT" w:date="2024-01-08T15:27:00Z">
        <w:r w:rsidRPr="00865B19">
          <w:rPr>
            <w:rFonts w:eastAsia="SimSun"/>
            <w:bCs/>
          </w:rPr>
          <w:t xml:space="preserve">Q </w:t>
        </w:r>
        <w:r w:rsidRPr="00865B19">
          <w:rPr>
            <w:rFonts w:eastAsia="SimSun"/>
            <w:bCs/>
            <w:i/>
            <w:vertAlign w:val="subscript"/>
          </w:rPr>
          <w:t>q</w:t>
        </w:r>
        <w:r w:rsidRPr="00865B19">
          <w:rPr>
            <w:rFonts w:eastAsia="SimSun"/>
            <w:bCs/>
          </w:rPr>
          <w:tab/>
          <w:t>=</w:t>
        </w:r>
        <w:r w:rsidRPr="00865B19">
          <w:rPr>
            <w:rFonts w:eastAsia="SimSun"/>
            <w:bCs/>
          </w:rPr>
          <w:tab/>
          <w:t>DA</w:t>
        </w:r>
      </w:ins>
      <w:ins w:id="537" w:author="ERCOT" w:date="2024-01-08T15:30:00Z">
        <w:r w:rsidRPr="00865B19">
          <w:rPr>
            <w:rFonts w:eastAsia="SimSun"/>
            <w:bCs/>
          </w:rPr>
          <w:t>DRR</w:t>
        </w:r>
      </w:ins>
      <w:ins w:id="538" w:author="ERCOT" w:date="2024-01-08T15:27:00Z">
        <w:r w:rsidRPr="00865B19">
          <w:rPr>
            <w:rFonts w:eastAsia="SimSun"/>
            <w:bCs/>
          </w:rPr>
          <w:t xml:space="preserve">O </w:t>
        </w:r>
        <w:r w:rsidRPr="00865B19">
          <w:rPr>
            <w:rFonts w:eastAsia="SimSun"/>
            <w:bCs/>
            <w:i/>
            <w:vertAlign w:val="subscript"/>
          </w:rPr>
          <w:t>q</w:t>
        </w:r>
        <w:r w:rsidRPr="00865B19">
          <w:rPr>
            <w:rFonts w:eastAsia="SimSun"/>
            <w:bCs/>
          </w:rPr>
          <w:t xml:space="preserve"> – DASA</w:t>
        </w:r>
      </w:ins>
      <w:ins w:id="539" w:author="ERCOT" w:date="2024-01-08T15:31:00Z">
        <w:r w:rsidRPr="00865B19">
          <w:rPr>
            <w:rFonts w:eastAsia="SimSun"/>
            <w:bCs/>
          </w:rPr>
          <w:t>DRR</w:t>
        </w:r>
      </w:ins>
      <w:ins w:id="540" w:author="ERCOT" w:date="2024-01-08T15:27:00Z">
        <w:r w:rsidRPr="00865B19">
          <w:rPr>
            <w:rFonts w:eastAsia="SimSun"/>
            <w:bCs/>
          </w:rPr>
          <w:t xml:space="preserve">Q </w:t>
        </w:r>
        <w:r w:rsidRPr="00865B19">
          <w:rPr>
            <w:rFonts w:eastAsia="SimSun"/>
            <w:bCs/>
            <w:i/>
            <w:vertAlign w:val="subscript"/>
          </w:rPr>
          <w:t>q</w:t>
        </w:r>
      </w:ins>
    </w:p>
    <w:p w14:paraId="2942C673" w14:textId="77777777" w:rsidR="00865B19" w:rsidRPr="00865B19" w:rsidRDefault="00865B19" w:rsidP="00865B19">
      <w:pPr>
        <w:rPr>
          <w:ins w:id="541" w:author="ERCOT" w:date="2024-01-08T15:27:00Z"/>
          <w:rFonts w:eastAsia="SimSun"/>
        </w:rPr>
      </w:pPr>
      <w:ins w:id="542" w:author="ERCOT" w:date="2024-01-08T15:27:00Z">
        <w:r w:rsidRPr="00865B19">
          <w:rPr>
            <w:rFonts w:eastAsia="SimSun"/>
          </w:rPr>
          <w:lastRenderedPageBreak/>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65B19" w:rsidRPr="00865B19" w14:paraId="26BB522A" w14:textId="77777777" w:rsidTr="00C812E5">
        <w:trPr>
          <w:tblHeader/>
          <w:ins w:id="543" w:author="ERCOT" w:date="2024-01-08T15:27:00Z"/>
        </w:trPr>
        <w:tc>
          <w:tcPr>
            <w:tcW w:w="1144" w:type="pct"/>
          </w:tcPr>
          <w:p w14:paraId="01C3E520" w14:textId="77777777" w:rsidR="00865B19" w:rsidRPr="00865B19" w:rsidRDefault="00865B19" w:rsidP="00865B19">
            <w:pPr>
              <w:spacing w:after="240"/>
              <w:rPr>
                <w:ins w:id="544" w:author="ERCOT" w:date="2024-01-08T15:27:00Z"/>
                <w:rFonts w:eastAsia="SimSun"/>
                <w:b/>
                <w:iCs/>
                <w:sz w:val="20"/>
                <w:szCs w:val="20"/>
              </w:rPr>
            </w:pPr>
            <w:ins w:id="545" w:author="ERCOT" w:date="2024-01-08T15:27:00Z">
              <w:r w:rsidRPr="00865B19">
                <w:rPr>
                  <w:rFonts w:eastAsia="SimSun"/>
                  <w:b/>
                  <w:iCs/>
                  <w:sz w:val="20"/>
                  <w:szCs w:val="20"/>
                </w:rPr>
                <w:t>Variable</w:t>
              </w:r>
            </w:ins>
          </w:p>
        </w:tc>
        <w:tc>
          <w:tcPr>
            <w:tcW w:w="520" w:type="pct"/>
          </w:tcPr>
          <w:p w14:paraId="5339AAB4" w14:textId="77777777" w:rsidR="00865B19" w:rsidRPr="00865B19" w:rsidRDefault="00865B19" w:rsidP="00865B19">
            <w:pPr>
              <w:spacing w:after="240"/>
              <w:rPr>
                <w:ins w:id="546" w:author="ERCOT" w:date="2024-01-08T15:27:00Z"/>
                <w:rFonts w:eastAsia="SimSun"/>
                <w:b/>
                <w:iCs/>
                <w:sz w:val="20"/>
                <w:szCs w:val="20"/>
              </w:rPr>
            </w:pPr>
            <w:ins w:id="547" w:author="ERCOT" w:date="2024-01-08T15:27:00Z">
              <w:r w:rsidRPr="00865B19">
                <w:rPr>
                  <w:rFonts w:eastAsia="SimSun"/>
                  <w:b/>
                  <w:iCs/>
                  <w:sz w:val="20"/>
                  <w:szCs w:val="20"/>
                </w:rPr>
                <w:t>Unit</w:t>
              </w:r>
            </w:ins>
          </w:p>
        </w:tc>
        <w:tc>
          <w:tcPr>
            <w:tcW w:w="3336" w:type="pct"/>
          </w:tcPr>
          <w:p w14:paraId="6656B06E" w14:textId="77777777" w:rsidR="00865B19" w:rsidRPr="00865B19" w:rsidRDefault="00865B19" w:rsidP="00865B19">
            <w:pPr>
              <w:spacing w:after="240"/>
              <w:rPr>
                <w:ins w:id="548" w:author="ERCOT" w:date="2024-01-08T15:27:00Z"/>
                <w:rFonts w:eastAsia="SimSun"/>
                <w:b/>
                <w:iCs/>
                <w:sz w:val="20"/>
                <w:szCs w:val="20"/>
              </w:rPr>
            </w:pPr>
            <w:ins w:id="549" w:author="ERCOT" w:date="2024-01-08T15:27:00Z">
              <w:r w:rsidRPr="00865B19">
                <w:rPr>
                  <w:rFonts w:eastAsia="SimSun"/>
                  <w:b/>
                  <w:iCs/>
                  <w:sz w:val="20"/>
                  <w:szCs w:val="20"/>
                </w:rPr>
                <w:t>Definition</w:t>
              </w:r>
            </w:ins>
          </w:p>
        </w:tc>
      </w:tr>
      <w:tr w:rsidR="00865B19" w:rsidRPr="00865B19" w14:paraId="361E55B0" w14:textId="77777777" w:rsidTr="00C812E5">
        <w:trPr>
          <w:ins w:id="550" w:author="ERCOT" w:date="2024-01-08T15:27:00Z"/>
        </w:trPr>
        <w:tc>
          <w:tcPr>
            <w:tcW w:w="1144" w:type="pct"/>
          </w:tcPr>
          <w:p w14:paraId="7B4BE5CD" w14:textId="77777777" w:rsidR="00865B19" w:rsidRPr="00865B19" w:rsidRDefault="00865B19" w:rsidP="00865B19">
            <w:pPr>
              <w:spacing w:after="60"/>
              <w:rPr>
                <w:ins w:id="551" w:author="ERCOT" w:date="2024-01-08T15:27:00Z"/>
                <w:rFonts w:eastAsia="SimSun"/>
                <w:iCs/>
                <w:sz w:val="20"/>
                <w:szCs w:val="20"/>
              </w:rPr>
            </w:pPr>
            <w:ins w:id="552" w:author="ERCOT" w:date="2024-01-08T15:27:00Z">
              <w:r w:rsidRPr="00865B19">
                <w:rPr>
                  <w:rFonts w:eastAsia="SimSun"/>
                  <w:iCs/>
                  <w:sz w:val="20"/>
                  <w:szCs w:val="20"/>
                </w:rPr>
                <w:t>DA</w:t>
              </w:r>
            </w:ins>
            <w:ins w:id="553" w:author="ERCOT" w:date="2024-01-08T15:35:00Z">
              <w:r w:rsidRPr="00865B19">
                <w:rPr>
                  <w:rFonts w:eastAsia="SimSun"/>
                  <w:iCs/>
                  <w:sz w:val="20"/>
                  <w:szCs w:val="20"/>
                </w:rPr>
                <w:t>DRR</w:t>
              </w:r>
            </w:ins>
            <w:ins w:id="554" w:author="ERCOT" w:date="2024-01-08T15:27:00Z">
              <w:r w:rsidRPr="00865B19">
                <w:rPr>
                  <w:rFonts w:eastAsia="SimSun"/>
                  <w:iCs/>
                  <w:sz w:val="20"/>
                  <w:szCs w:val="20"/>
                </w:rPr>
                <w:t xml:space="preserve">AMT </w:t>
              </w:r>
              <w:r w:rsidRPr="00865B19">
                <w:rPr>
                  <w:rFonts w:eastAsia="SimSun"/>
                  <w:i/>
                  <w:iCs/>
                  <w:sz w:val="20"/>
                  <w:szCs w:val="20"/>
                  <w:vertAlign w:val="subscript"/>
                </w:rPr>
                <w:t>q</w:t>
              </w:r>
            </w:ins>
          </w:p>
        </w:tc>
        <w:tc>
          <w:tcPr>
            <w:tcW w:w="520" w:type="pct"/>
          </w:tcPr>
          <w:p w14:paraId="29BBF3CB" w14:textId="77777777" w:rsidR="00865B19" w:rsidRPr="00865B19" w:rsidRDefault="00865B19" w:rsidP="00865B19">
            <w:pPr>
              <w:spacing w:after="60"/>
              <w:rPr>
                <w:ins w:id="555" w:author="ERCOT" w:date="2024-01-08T15:27:00Z"/>
                <w:rFonts w:eastAsia="SimSun"/>
                <w:iCs/>
                <w:sz w:val="20"/>
                <w:szCs w:val="20"/>
              </w:rPr>
            </w:pPr>
            <w:ins w:id="556" w:author="ERCOT" w:date="2024-01-08T15:27:00Z">
              <w:r w:rsidRPr="00865B19">
                <w:rPr>
                  <w:rFonts w:eastAsia="SimSun"/>
                  <w:iCs/>
                  <w:sz w:val="20"/>
                  <w:szCs w:val="20"/>
                </w:rPr>
                <w:t>$</w:t>
              </w:r>
            </w:ins>
          </w:p>
        </w:tc>
        <w:tc>
          <w:tcPr>
            <w:tcW w:w="3336" w:type="pct"/>
          </w:tcPr>
          <w:p w14:paraId="2A847236" w14:textId="77777777" w:rsidR="00865B19" w:rsidRPr="00865B19" w:rsidRDefault="00865B19" w:rsidP="00865B19">
            <w:pPr>
              <w:spacing w:after="60"/>
              <w:rPr>
                <w:ins w:id="557" w:author="ERCOT" w:date="2024-01-08T15:27:00Z"/>
                <w:rFonts w:eastAsia="SimSun"/>
                <w:iCs/>
                <w:sz w:val="20"/>
                <w:szCs w:val="20"/>
              </w:rPr>
            </w:pPr>
            <w:ins w:id="558" w:author="ERCOT" w:date="2024-01-08T15:27:00Z">
              <w:r w:rsidRPr="00865B19">
                <w:rPr>
                  <w:rFonts w:eastAsia="SimSun"/>
                  <w:i/>
                  <w:iCs/>
                  <w:sz w:val="20"/>
                  <w:szCs w:val="20"/>
                </w:rPr>
                <w:t xml:space="preserve">Day-Ahead </w:t>
              </w:r>
            </w:ins>
            <w:ins w:id="559" w:author="ERCOT" w:date="2024-01-08T15:36:00Z">
              <w:r w:rsidRPr="00865B19">
                <w:rPr>
                  <w:rFonts w:eastAsia="SimSun"/>
                  <w:i/>
                  <w:iCs/>
                  <w:sz w:val="20"/>
                  <w:szCs w:val="20"/>
                </w:rPr>
                <w:t xml:space="preserve">Dispatchable Reliability Reserve Service </w:t>
              </w:r>
            </w:ins>
            <w:ins w:id="560" w:author="ERCOT" w:date="2024-01-08T15:27:00Z">
              <w:r w:rsidRPr="00865B19">
                <w:rPr>
                  <w:rFonts w:eastAsia="SimSun"/>
                  <w:i/>
                  <w:iCs/>
                  <w:sz w:val="20"/>
                  <w:szCs w:val="20"/>
                </w:rPr>
                <w:t>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 xml:space="preserve">’s share of the DAM cost for </w:t>
              </w:r>
            </w:ins>
            <w:ins w:id="561" w:author="ERCOT" w:date="2024-01-08T15:38:00Z">
              <w:r w:rsidRPr="00865B19">
                <w:rPr>
                  <w:rFonts w:eastAsia="SimSun"/>
                  <w:iCs/>
                  <w:sz w:val="20"/>
                  <w:szCs w:val="20"/>
                </w:rPr>
                <w:t>DRRS</w:t>
              </w:r>
            </w:ins>
            <w:ins w:id="562" w:author="ERCOT" w:date="2024-01-08T15:27:00Z">
              <w:r w:rsidRPr="00865B19">
                <w:rPr>
                  <w:rFonts w:eastAsia="SimSun"/>
                  <w:iCs/>
                  <w:sz w:val="20"/>
                  <w:szCs w:val="20"/>
                </w:rPr>
                <w:t>, for the hour.</w:t>
              </w:r>
            </w:ins>
          </w:p>
        </w:tc>
      </w:tr>
      <w:tr w:rsidR="00865B19" w:rsidRPr="00865B19" w14:paraId="28A844CE" w14:textId="77777777" w:rsidTr="00C812E5">
        <w:trPr>
          <w:ins w:id="563" w:author="ERCOT" w:date="2024-01-08T15:27:00Z"/>
        </w:trPr>
        <w:tc>
          <w:tcPr>
            <w:tcW w:w="1144" w:type="pct"/>
          </w:tcPr>
          <w:p w14:paraId="44CA1322" w14:textId="77777777" w:rsidR="00865B19" w:rsidRPr="00865B19" w:rsidRDefault="00865B19" w:rsidP="00865B19">
            <w:pPr>
              <w:spacing w:after="60"/>
              <w:rPr>
                <w:ins w:id="564" w:author="ERCOT" w:date="2024-01-08T15:27:00Z"/>
                <w:rFonts w:eastAsia="SimSun"/>
                <w:iCs/>
                <w:sz w:val="20"/>
                <w:szCs w:val="20"/>
              </w:rPr>
            </w:pPr>
            <w:ins w:id="565" w:author="ERCOT" w:date="2024-01-08T15:27:00Z">
              <w:r w:rsidRPr="00865B19">
                <w:rPr>
                  <w:rFonts w:eastAsia="SimSun"/>
                  <w:iCs/>
                  <w:sz w:val="20"/>
                  <w:szCs w:val="20"/>
                </w:rPr>
                <w:t>DA</w:t>
              </w:r>
            </w:ins>
            <w:ins w:id="566" w:author="ERCOT" w:date="2024-01-08T15:39:00Z">
              <w:r w:rsidRPr="00865B19">
                <w:rPr>
                  <w:rFonts w:eastAsia="SimSun"/>
                  <w:iCs/>
                  <w:sz w:val="20"/>
                  <w:szCs w:val="20"/>
                </w:rPr>
                <w:t>DRR</w:t>
              </w:r>
            </w:ins>
            <w:ins w:id="567" w:author="ERCOT" w:date="2024-01-08T15:27:00Z">
              <w:r w:rsidRPr="00865B19">
                <w:rPr>
                  <w:rFonts w:eastAsia="SimSun"/>
                  <w:iCs/>
                  <w:sz w:val="20"/>
                  <w:szCs w:val="20"/>
                </w:rPr>
                <w:t>PR</w:t>
              </w:r>
            </w:ins>
          </w:p>
        </w:tc>
        <w:tc>
          <w:tcPr>
            <w:tcW w:w="520" w:type="pct"/>
          </w:tcPr>
          <w:p w14:paraId="174CE329" w14:textId="77777777" w:rsidR="00865B19" w:rsidRPr="00865B19" w:rsidRDefault="00865B19" w:rsidP="00865B19">
            <w:pPr>
              <w:spacing w:after="60"/>
              <w:rPr>
                <w:ins w:id="568" w:author="ERCOT" w:date="2024-01-08T15:27:00Z"/>
                <w:rFonts w:eastAsia="SimSun"/>
                <w:iCs/>
                <w:sz w:val="20"/>
                <w:szCs w:val="20"/>
              </w:rPr>
            </w:pPr>
            <w:ins w:id="569" w:author="ERCOT" w:date="2024-01-08T15:27:00Z">
              <w:r w:rsidRPr="00865B19">
                <w:rPr>
                  <w:rFonts w:eastAsia="SimSun"/>
                  <w:iCs/>
                  <w:sz w:val="20"/>
                  <w:szCs w:val="20"/>
                </w:rPr>
                <w:t>$/MW per hour</w:t>
              </w:r>
            </w:ins>
          </w:p>
        </w:tc>
        <w:tc>
          <w:tcPr>
            <w:tcW w:w="3336" w:type="pct"/>
          </w:tcPr>
          <w:p w14:paraId="7BB34D45" w14:textId="77777777" w:rsidR="00865B19" w:rsidRPr="00865B19" w:rsidRDefault="00865B19" w:rsidP="00865B19">
            <w:pPr>
              <w:spacing w:after="60"/>
              <w:rPr>
                <w:ins w:id="570" w:author="ERCOT" w:date="2024-01-08T15:27:00Z"/>
                <w:rFonts w:eastAsia="SimSun"/>
                <w:iCs/>
                <w:sz w:val="20"/>
                <w:szCs w:val="20"/>
              </w:rPr>
            </w:pPr>
            <w:ins w:id="571" w:author="ERCOT" w:date="2024-01-08T15:27:00Z">
              <w:r w:rsidRPr="00865B19">
                <w:rPr>
                  <w:rFonts w:eastAsia="SimSun"/>
                  <w:i/>
                  <w:iCs/>
                  <w:sz w:val="20"/>
                  <w:szCs w:val="20"/>
                </w:rPr>
                <w:t xml:space="preserve">Day-Ahead </w:t>
              </w:r>
            </w:ins>
            <w:ins w:id="572" w:author="ERCOT" w:date="2024-01-08T15:36:00Z">
              <w:r w:rsidRPr="00865B19">
                <w:rPr>
                  <w:rFonts w:eastAsia="SimSun"/>
                  <w:i/>
                  <w:iCs/>
                  <w:sz w:val="20"/>
                  <w:szCs w:val="20"/>
                </w:rPr>
                <w:t xml:space="preserve">Dispatchable Reliability Reserve Service </w:t>
              </w:r>
            </w:ins>
            <w:ins w:id="573" w:author="ERCOT" w:date="2024-01-08T15:27:00Z">
              <w:r w:rsidRPr="00865B19">
                <w:rPr>
                  <w:rFonts w:eastAsia="SimSun"/>
                  <w:i/>
                  <w:iCs/>
                  <w:sz w:val="20"/>
                  <w:szCs w:val="20"/>
                </w:rPr>
                <w:t>Price</w:t>
              </w:r>
              <w:r w:rsidRPr="00865B19">
                <w:rPr>
                  <w:rFonts w:eastAsia="SimSun"/>
                  <w:iCs/>
                  <w:sz w:val="20"/>
                  <w:szCs w:val="20"/>
                </w:rPr>
                <w:t xml:space="preserve">—The Day-Ahead </w:t>
              </w:r>
            </w:ins>
            <w:ins w:id="574" w:author="ERCOT" w:date="2024-01-08T15:38:00Z">
              <w:r w:rsidRPr="00865B19">
                <w:rPr>
                  <w:rFonts w:eastAsia="SimSun"/>
                  <w:iCs/>
                  <w:sz w:val="20"/>
                  <w:szCs w:val="20"/>
                </w:rPr>
                <w:t>DRRS</w:t>
              </w:r>
            </w:ins>
            <w:ins w:id="575" w:author="ERCOT" w:date="2024-01-08T15:27:00Z">
              <w:r w:rsidRPr="00865B19">
                <w:rPr>
                  <w:rFonts w:eastAsia="SimSun"/>
                  <w:iCs/>
                  <w:sz w:val="20"/>
                  <w:szCs w:val="20"/>
                </w:rPr>
                <w:t xml:space="preserve"> price for the hour.</w:t>
              </w:r>
            </w:ins>
          </w:p>
        </w:tc>
      </w:tr>
      <w:tr w:rsidR="00865B19" w:rsidRPr="00865B19" w14:paraId="3DA182FB" w14:textId="77777777" w:rsidTr="00C812E5">
        <w:trPr>
          <w:ins w:id="576" w:author="ERCOT" w:date="2024-01-08T15:27:00Z"/>
        </w:trPr>
        <w:tc>
          <w:tcPr>
            <w:tcW w:w="1144" w:type="pct"/>
          </w:tcPr>
          <w:p w14:paraId="5A646CAC" w14:textId="77777777" w:rsidR="00865B19" w:rsidRPr="00865B19" w:rsidRDefault="00865B19" w:rsidP="00865B19">
            <w:pPr>
              <w:spacing w:after="60"/>
              <w:rPr>
                <w:ins w:id="577" w:author="ERCOT" w:date="2024-01-08T15:27:00Z"/>
                <w:rFonts w:eastAsia="SimSun"/>
                <w:iCs/>
                <w:sz w:val="20"/>
                <w:szCs w:val="20"/>
              </w:rPr>
            </w:pPr>
            <w:ins w:id="578" w:author="ERCOT" w:date="2024-01-08T15:27:00Z">
              <w:r w:rsidRPr="00865B19">
                <w:rPr>
                  <w:rFonts w:eastAsia="SimSun"/>
                  <w:iCs/>
                  <w:sz w:val="20"/>
                  <w:szCs w:val="20"/>
                </w:rPr>
                <w:t>DA</w:t>
              </w:r>
            </w:ins>
            <w:ins w:id="579" w:author="ERCOT" w:date="2024-01-08T15:39:00Z">
              <w:r w:rsidRPr="00865B19">
                <w:rPr>
                  <w:rFonts w:eastAsia="SimSun"/>
                  <w:iCs/>
                  <w:sz w:val="20"/>
                  <w:szCs w:val="20"/>
                </w:rPr>
                <w:t>DRR</w:t>
              </w:r>
            </w:ins>
            <w:ins w:id="580" w:author="ERCOT" w:date="2024-01-08T15:27:00Z">
              <w:r w:rsidRPr="00865B19">
                <w:rPr>
                  <w:rFonts w:eastAsia="SimSun"/>
                  <w:iCs/>
                  <w:sz w:val="20"/>
                  <w:szCs w:val="20"/>
                </w:rPr>
                <w:t xml:space="preserve">Q </w:t>
              </w:r>
              <w:r w:rsidRPr="00865B19">
                <w:rPr>
                  <w:rFonts w:eastAsia="SimSun"/>
                  <w:i/>
                  <w:iCs/>
                  <w:sz w:val="20"/>
                  <w:szCs w:val="20"/>
                  <w:vertAlign w:val="subscript"/>
                </w:rPr>
                <w:t>q</w:t>
              </w:r>
            </w:ins>
          </w:p>
        </w:tc>
        <w:tc>
          <w:tcPr>
            <w:tcW w:w="520" w:type="pct"/>
          </w:tcPr>
          <w:p w14:paraId="59A9FA85" w14:textId="77777777" w:rsidR="00865B19" w:rsidRPr="00865B19" w:rsidRDefault="00865B19" w:rsidP="00865B19">
            <w:pPr>
              <w:spacing w:after="60"/>
              <w:rPr>
                <w:ins w:id="581" w:author="ERCOT" w:date="2024-01-08T15:27:00Z"/>
                <w:rFonts w:eastAsia="SimSun"/>
                <w:iCs/>
                <w:sz w:val="20"/>
                <w:szCs w:val="20"/>
              </w:rPr>
            </w:pPr>
            <w:ins w:id="582" w:author="ERCOT" w:date="2024-01-08T15:27:00Z">
              <w:r w:rsidRPr="00865B19">
                <w:rPr>
                  <w:rFonts w:eastAsia="SimSun"/>
                  <w:iCs/>
                  <w:sz w:val="20"/>
                  <w:szCs w:val="20"/>
                </w:rPr>
                <w:t>MW</w:t>
              </w:r>
            </w:ins>
          </w:p>
        </w:tc>
        <w:tc>
          <w:tcPr>
            <w:tcW w:w="3336" w:type="pct"/>
          </w:tcPr>
          <w:p w14:paraId="68FC99B4" w14:textId="77777777" w:rsidR="00865B19" w:rsidRPr="00865B19" w:rsidRDefault="00865B19" w:rsidP="00865B19">
            <w:pPr>
              <w:spacing w:after="60"/>
              <w:rPr>
                <w:ins w:id="583" w:author="ERCOT" w:date="2024-01-08T15:27:00Z"/>
                <w:rFonts w:eastAsia="SimSun"/>
                <w:i/>
                <w:iCs/>
                <w:sz w:val="20"/>
                <w:szCs w:val="20"/>
              </w:rPr>
            </w:pPr>
            <w:ins w:id="584" w:author="ERCOT" w:date="2024-01-08T15:27:00Z">
              <w:r w:rsidRPr="00865B19">
                <w:rPr>
                  <w:rFonts w:eastAsia="SimSun"/>
                  <w:i/>
                  <w:iCs/>
                  <w:sz w:val="20"/>
                  <w:szCs w:val="20"/>
                </w:rPr>
                <w:t xml:space="preserve">Day-Ahead </w:t>
              </w:r>
            </w:ins>
            <w:ins w:id="585" w:author="ERCOT" w:date="2024-01-08T15:36:00Z">
              <w:r w:rsidRPr="00865B19">
                <w:rPr>
                  <w:rFonts w:eastAsia="SimSun"/>
                  <w:i/>
                  <w:iCs/>
                  <w:sz w:val="20"/>
                  <w:szCs w:val="20"/>
                </w:rPr>
                <w:t xml:space="preserve">Dispatchable Reliability Reserve Service </w:t>
              </w:r>
            </w:ins>
            <w:ins w:id="586" w:author="ERCOT" w:date="2024-01-08T15:27:00Z">
              <w:r w:rsidRPr="00865B19">
                <w:rPr>
                  <w:rFonts w:eastAsia="SimSun"/>
                  <w:i/>
                  <w:iCs/>
                  <w:sz w:val="20"/>
                  <w:szCs w:val="20"/>
                </w:rPr>
                <w:t>Quantity per QSE</w:t>
              </w:r>
              <w:r w:rsidRPr="00865B19">
                <w:rPr>
                  <w:rFonts w:eastAsia="SimSun"/>
                  <w:iCs/>
                  <w:sz w:val="20"/>
                  <w:szCs w:val="20"/>
                </w:rPr>
                <w:t xml:space="preserve">—The QSE </w:t>
              </w:r>
              <w:r w:rsidRPr="00865B19">
                <w:rPr>
                  <w:rFonts w:eastAsia="SimSun"/>
                  <w:i/>
                  <w:iCs/>
                  <w:sz w:val="20"/>
                  <w:szCs w:val="20"/>
                </w:rPr>
                <w:t>q</w:t>
              </w:r>
              <w:r w:rsidRPr="00865B19">
                <w:rPr>
                  <w:rFonts w:eastAsia="SimSun"/>
                  <w:iCs/>
                  <w:sz w:val="20"/>
                  <w:szCs w:val="20"/>
                </w:rPr>
                <w:t xml:space="preserve">’s Day-Ahead Ancillary Service Obligation minus its self-arranged </w:t>
              </w:r>
            </w:ins>
            <w:ins w:id="587" w:author="ERCOT" w:date="2024-01-08T15:38:00Z">
              <w:r w:rsidRPr="00865B19">
                <w:rPr>
                  <w:rFonts w:eastAsia="SimSun"/>
                  <w:iCs/>
                  <w:sz w:val="20"/>
                  <w:szCs w:val="20"/>
                </w:rPr>
                <w:t>DRRS</w:t>
              </w:r>
            </w:ins>
            <w:ins w:id="588" w:author="ERCOT" w:date="2024-01-08T15:27:00Z">
              <w:r w:rsidRPr="00865B19">
                <w:rPr>
                  <w:rFonts w:eastAsia="SimSun"/>
                  <w:iCs/>
                  <w:sz w:val="20"/>
                  <w:szCs w:val="20"/>
                </w:rPr>
                <w:t xml:space="preserve"> quantity for the hour.</w:t>
              </w:r>
            </w:ins>
          </w:p>
        </w:tc>
      </w:tr>
      <w:tr w:rsidR="00865B19" w:rsidRPr="00865B19" w14:paraId="4D3C3A57" w14:textId="77777777" w:rsidTr="00C812E5">
        <w:trPr>
          <w:ins w:id="589" w:author="ERCOT" w:date="2024-01-08T15:27:00Z"/>
        </w:trPr>
        <w:tc>
          <w:tcPr>
            <w:tcW w:w="1144" w:type="pct"/>
          </w:tcPr>
          <w:p w14:paraId="782AA2EF" w14:textId="77777777" w:rsidR="00865B19" w:rsidRPr="00865B19" w:rsidRDefault="00865B19" w:rsidP="00865B19">
            <w:pPr>
              <w:spacing w:after="60"/>
              <w:rPr>
                <w:ins w:id="590" w:author="ERCOT" w:date="2024-01-08T15:27:00Z"/>
                <w:rFonts w:eastAsia="SimSun"/>
                <w:iCs/>
                <w:sz w:val="20"/>
                <w:szCs w:val="20"/>
              </w:rPr>
            </w:pPr>
            <w:ins w:id="591" w:author="ERCOT" w:date="2024-01-08T15:27:00Z">
              <w:r w:rsidRPr="00865B19">
                <w:rPr>
                  <w:rFonts w:eastAsia="SimSun"/>
                  <w:iCs/>
                  <w:sz w:val="20"/>
                  <w:szCs w:val="20"/>
                </w:rPr>
                <w:t>PC</w:t>
              </w:r>
            </w:ins>
            <w:ins w:id="592" w:author="ERCOT" w:date="2024-01-08T15:39:00Z">
              <w:r w:rsidRPr="00865B19">
                <w:rPr>
                  <w:rFonts w:eastAsia="SimSun"/>
                  <w:iCs/>
                  <w:sz w:val="20"/>
                  <w:szCs w:val="20"/>
                </w:rPr>
                <w:t>DRR</w:t>
              </w:r>
            </w:ins>
            <w:ins w:id="593" w:author="ERCOT" w:date="2024-01-08T15:27:00Z">
              <w:r w:rsidRPr="00865B19">
                <w:rPr>
                  <w:rFonts w:eastAsia="SimSun"/>
                  <w:iCs/>
                  <w:sz w:val="20"/>
                  <w:szCs w:val="20"/>
                </w:rPr>
                <w:t xml:space="preserve">AMTTOT </w:t>
              </w:r>
            </w:ins>
          </w:p>
        </w:tc>
        <w:tc>
          <w:tcPr>
            <w:tcW w:w="520" w:type="pct"/>
          </w:tcPr>
          <w:p w14:paraId="16B99D2B" w14:textId="77777777" w:rsidR="00865B19" w:rsidRPr="00865B19" w:rsidRDefault="00865B19" w:rsidP="00865B19">
            <w:pPr>
              <w:spacing w:after="60"/>
              <w:rPr>
                <w:ins w:id="594" w:author="ERCOT" w:date="2024-01-08T15:27:00Z"/>
                <w:rFonts w:eastAsia="SimSun"/>
                <w:iCs/>
                <w:sz w:val="20"/>
                <w:szCs w:val="20"/>
              </w:rPr>
            </w:pPr>
            <w:ins w:id="595" w:author="ERCOT" w:date="2024-01-08T15:27:00Z">
              <w:r w:rsidRPr="00865B19">
                <w:rPr>
                  <w:rFonts w:eastAsia="SimSun"/>
                  <w:iCs/>
                  <w:sz w:val="20"/>
                  <w:szCs w:val="20"/>
                </w:rPr>
                <w:t>$</w:t>
              </w:r>
            </w:ins>
          </w:p>
        </w:tc>
        <w:tc>
          <w:tcPr>
            <w:tcW w:w="3336" w:type="pct"/>
          </w:tcPr>
          <w:p w14:paraId="69CF354A" w14:textId="77777777" w:rsidR="00865B19" w:rsidRPr="00865B19" w:rsidRDefault="00865B19" w:rsidP="00865B19">
            <w:pPr>
              <w:spacing w:after="60"/>
              <w:rPr>
                <w:ins w:id="596" w:author="ERCOT" w:date="2024-01-08T15:27:00Z"/>
                <w:rFonts w:eastAsia="SimSun"/>
                <w:i/>
                <w:iCs/>
                <w:sz w:val="20"/>
                <w:szCs w:val="20"/>
              </w:rPr>
            </w:pPr>
            <w:ins w:id="597" w:author="ERCOT" w:date="2024-01-08T15:27:00Z">
              <w:r w:rsidRPr="00865B19">
                <w:rPr>
                  <w:rFonts w:eastAsia="SimSun"/>
                  <w:i/>
                  <w:iCs/>
                  <w:sz w:val="20"/>
                  <w:szCs w:val="20"/>
                </w:rPr>
                <w:t xml:space="preserve">Procured Capacity for </w:t>
              </w:r>
            </w:ins>
            <w:ins w:id="598" w:author="ERCOT" w:date="2024-01-08T15:37:00Z">
              <w:r w:rsidRPr="00865B19">
                <w:rPr>
                  <w:rFonts w:eastAsia="SimSun"/>
                  <w:i/>
                  <w:iCs/>
                  <w:sz w:val="20"/>
                  <w:szCs w:val="20"/>
                </w:rPr>
                <w:t xml:space="preserve">Dispatchable Reliability Reserve Service </w:t>
              </w:r>
            </w:ins>
            <w:ins w:id="599" w:author="ERCOT" w:date="2024-01-08T15:27:00Z">
              <w:r w:rsidRPr="00865B19">
                <w:rPr>
                  <w:rFonts w:eastAsia="SimSun"/>
                  <w:i/>
                  <w:iCs/>
                  <w:sz w:val="20"/>
                  <w:szCs w:val="20"/>
                </w:rPr>
                <w:t>Amount Total in DAM</w:t>
              </w:r>
              <w:r w:rsidRPr="00865B19">
                <w:rPr>
                  <w:rFonts w:eastAsia="SimSun"/>
                  <w:iCs/>
                  <w:sz w:val="20"/>
                  <w:szCs w:val="20"/>
                </w:rPr>
                <w:t xml:space="preserve">—The total of the DAM </w:t>
              </w:r>
            </w:ins>
            <w:ins w:id="600" w:author="ERCOT" w:date="2024-01-08T15:37:00Z">
              <w:r w:rsidRPr="00865B19">
                <w:rPr>
                  <w:rFonts w:eastAsia="SimSun"/>
                  <w:iCs/>
                  <w:sz w:val="20"/>
                  <w:szCs w:val="20"/>
                </w:rPr>
                <w:t>DRRS</w:t>
              </w:r>
            </w:ins>
            <w:ins w:id="601" w:author="ERCOT" w:date="2024-01-08T15:27:00Z">
              <w:r w:rsidRPr="00865B19">
                <w:rPr>
                  <w:rFonts w:eastAsia="SimSun"/>
                  <w:iCs/>
                  <w:sz w:val="20"/>
                  <w:szCs w:val="20"/>
                </w:rPr>
                <w:t xml:space="preserve"> payments for all QSEs for the hour.</w:t>
              </w:r>
            </w:ins>
          </w:p>
        </w:tc>
      </w:tr>
      <w:tr w:rsidR="00865B19" w:rsidRPr="00865B19" w14:paraId="4C5B152B" w14:textId="77777777" w:rsidTr="00C812E5">
        <w:trPr>
          <w:ins w:id="602" w:author="ERCOT" w:date="2024-01-08T15:27:00Z"/>
        </w:trPr>
        <w:tc>
          <w:tcPr>
            <w:tcW w:w="1144" w:type="pct"/>
          </w:tcPr>
          <w:p w14:paraId="1A96E902" w14:textId="77777777" w:rsidR="00865B19" w:rsidRPr="00865B19" w:rsidRDefault="00865B19" w:rsidP="00865B19">
            <w:pPr>
              <w:spacing w:after="60"/>
              <w:rPr>
                <w:ins w:id="603" w:author="ERCOT" w:date="2024-01-08T15:27:00Z"/>
                <w:rFonts w:eastAsia="SimSun"/>
                <w:iCs/>
                <w:sz w:val="20"/>
                <w:szCs w:val="20"/>
              </w:rPr>
            </w:pPr>
            <w:ins w:id="604" w:author="ERCOT" w:date="2024-01-08T15:27:00Z">
              <w:r w:rsidRPr="00865B19">
                <w:rPr>
                  <w:rFonts w:eastAsia="SimSun"/>
                  <w:iCs/>
                  <w:sz w:val="20"/>
                  <w:szCs w:val="20"/>
                </w:rPr>
                <w:t>PC</w:t>
              </w:r>
            </w:ins>
            <w:ins w:id="605" w:author="ERCOT" w:date="2024-01-08T15:39:00Z">
              <w:r w:rsidRPr="00865B19">
                <w:rPr>
                  <w:rFonts w:eastAsia="SimSun"/>
                  <w:iCs/>
                  <w:sz w:val="20"/>
                  <w:szCs w:val="20"/>
                </w:rPr>
                <w:t>DRR</w:t>
              </w:r>
            </w:ins>
            <w:ins w:id="606" w:author="ERCOT" w:date="2024-01-08T15:27:00Z">
              <w:r w:rsidRPr="00865B19">
                <w:rPr>
                  <w:rFonts w:eastAsia="SimSun"/>
                  <w:iCs/>
                  <w:sz w:val="20"/>
                  <w:szCs w:val="20"/>
                </w:rPr>
                <w:t>AMT</w:t>
              </w:r>
              <w:r w:rsidRPr="00865B19">
                <w:rPr>
                  <w:rFonts w:eastAsia="SimSun"/>
                  <w:i/>
                  <w:iCs/>
                  <w:sz w:val="20"/>
                  <w:szCs w:val="20"/>
                </w:rPr>
                <w:t xml:space="preserve"> </w:t>
              </w:r>
              <w:r w:rsidRPr="00865B19">
                <w:rPr>
                  <w:rFonts w:eastAsia="SimSun"/>
                  <w:i/>
                  <w:iCs/>
                  <w:sz w:val="20"/>
                  <w:szCs w:val="20"/>
                  <w:vertAlign w:val="subscript"/>
                </w:rPr>
                <w:t>q</w:t>
              </w:r>
            </w:ins>
          </w:p>
        </w:tc>
        <w:tc>
          <w:tcPr>
            <w:tcW w:w="520" w:type="pct"/>
          </w:tcPr>
          <w:p w14:paraId="2A75BD8E" w14:textId="77777777" w:rsidR="00865B19" w:rsidRPr="00865B19" w:rsidRDefault="00865B19" w:rsidP="00865B19">
            <w:pPr>
              <w:spacing w:after="60"/>
              <w:rPr>
                <w:ins w:id="607" w:author="ERCOT" w:date="2024-01-08T15:27:00Z"/>
                <w:rFonts w:eastAsia="SimSun"/>
                <w:iCs/>
                <w:sz w:val="20"/>
                <w:szCs w:val="20"/>
              </w:rPr>
            </w:pPr>
            <w:ins w:id="608" w:author="ERCOT" w:date="2024-01-08T15:27:00Z">
              <w:r w:rsidRPr="00865B19">
                <w:rPr>
                  <w:rFonts w:eastAsia="SimSun"/>
                  <w:iCs/>
                  <w:sz w:val="20"/>
                  <w:szCs w:val="20"/>
                </w:rPr>
                <w:t>$</w:t>
              </w:r>
            </w:ins>
          </w:p>
        </w:tc>
        <w:tc>
          <w:tcPr>
            <w:tcW w:w="3336" w:type="pct"/>
          </w:tcPr>
          <w:p w14:paraId="01F5C389" w14:textId="77777777" w:rsidR="00865B19" w:rsidRPr="00865B19" w:rsidRDefault="00865B19" w:rsidP="00865B19">
            <w:pPr>
              <w:spacing w:after="60"/>
              <w:rPr>
                <w:ins w:id="609" w:author="ERCOT" w:date="2024-01-08T15:27:00Z"/>
                <w:rFonts w:eastAsia="SimSun"/>
                <w:i/>
                <w:iCs/>
                <w:sz w:val="20"/>
                <w:szCs w:val="20"/>
              </w:rPr>
            </w:pPr>
            <w:ins w:id="610" w:author="ERCOT" w:date="2024-01-08T15:27:00Z">
              <w:r w:rsidRPr="00865B19">
                <w:rPr>
                  <w:rFonts w:eastAsia="SimSun"/>
                  <w:i/>
                  <w:iCs/>
                  <w:sz w:val="20"/>
                  <w:szCs w:val="20"/>
                </w:rPr>
                <w:t xml:space="preserve">Procured Capacity for </w:t>
              </w:r>
            </w:ins>
            <w:ins w:id="611" w:author="ERCOT" w:date="2024-01-08T15:37:00Z">
              <w:r w:rsidRPr="00865B19">
                <w:rPr>
                  <w:rFonts w:eastAsia="SimSun"/>
                  <w:i/>
                  <w:iCs/>
                  <w:sz w:val="20"/>
                  <w:szCs w:val="20"/>
                </w:rPr>
                <w:t xml:space="preserve">Dispatchable Reliability Reserve Service </w:t>
              </w:r>
            </w:ins>
            <w:ins w:id="612" w:author="ERCOT" w:date="2024-01-08T15:27:00Z">
              <w:r w:rsidRPr="00865B19">
                <w:rPr>
                  <w:rFonts w:eastAsia="SimSun"/>
                  <w:i/>
                  <w:iCs/>
                  <w:sz w:val="20"/>
                  <w:szCs w:val="20"/>
                </w:rPr>
                <w:t>Amount per QSE for DAM</w:t>
              </w:r>
              <w:r w:rsidRPr="00865B19">
                <w:rPr>
                  <w:rFonts w:eastAsia="SimSun"/>
                  <w:iCs/>
                  <w:sz w:val="20"/>
                  <w:szCs w:val="20"/>
                </w:rPr>
                <w:t xml:space="preserve">—The DAM </w:t>
              </w:r>
            </w:ins>
            <w:ins w:id="613" w:author="ERCOT" w:date="2024-01-25T11:07:00Z">
              <w:r w:rsidRPr="00865B19">
                <w:rPr>
                  <w:rFonts w:eastAsia="SimSun"/>
                  <w:iCs/>
                  <w:sz w:val="20"/>
                  <w:szCs w:val="20"/>
                </w:rPr>
                <w:t>DRRS</w:t>
              </w:r>
            </w:ins>
            <w:ins w:id="614" w:author="ERCOT" w:date="2024-01-08T15:27:00Z">
              <w:r w:rsidRPr="00865B19">
                <w:rPr>
                  <w:rFonts w:eastAsia="SimSun"/>
                  <w:iCs/>
                  <w:sz w:val="20"/>
                  <w:szCs w:val="20"/>
                </w:rPr>
                <w:t xml:space="preserve"> payment for QSE </w:t>
              </w:r>
              <w:r w:rsidRPr="00865B19">
                <w:rPr>
                  <w:rFonts w:eastAsia="SimSun"/>
                  <w:i/>
                  <w:iCs/>
                  <w:sz w:val="20"/>
                  <w:szCs w:val="20"/>
                </w:rPr>
                <w:t>q</w:t>
              </w:r>
              <w:r w:rsidRPr="00865B19">
                <w:rPr>
                  <w:rFonts w:eastAsia="SimSun"/>
                  <w:iCs/>
                  <w:sz w:val="20"/>
                  <w:szCs w:val="20"/>
                </w:rPr>
                <w:t xml:space="preserve"> for the hour.</w:t>
              </w:r>
            </w:ins>
          </w:p>
        </w:tc>
      </w:tr>
      <w:tr w:rsidR="00865B19" w:rsidRPr="00865B19" w14:paraId="2B5758F5" w14:textId="77777777" w:rsidTr="00C812E5">
        <w:trPr>
          <w:ins w:id="615" w:author="ERCOT" w:date="2024-01-08T15:27:00Z"/>
        </w:trPr>
        <w:tc>
          <w:tcPr>
            <w:tcW w:w="1144" w:type="pct"/>
          </w:tcPr>
          <w:p w14:paraId="5D47E784" w14:textId="77777777" w:rsidR="00865B19" w:rsidRPr="00865B19" w:rsidRDefault="00865B19" w:rsidP="00865B19">
            <w:pPr>
              <w:spacing w:after="60"/>
              <w:rPr>
                <w:ins w:id="616" w:author="ERCOT" w:date="2024-01-08T15:27:00Z"/>
                <w:rFonts w:eastAsia="SimSun"/>
                <w:iCs/>
                <w:sz w:val="20"/>
                <w:szCs w:val="20"/>
              </w:rPr>
            </w:pPr>
            <w:ins w:id="617" w:author="ERCOT" w:date="2024-01-08T15:27:00Z">
              <w:r w:rsidRPr="00865B19">
                <w:rPr>
                  <w:rFonts w:eastAsia="SimSun"/>
                  <w:iCs/>
                  <w:sz w:val="20"/>
                  <w:szCs w:val="20"/>
                </w:rPr>
                <w:t>DA</w:t>
              </w:r>
            </w:ins>
            <w:ins w:id="618" w:author="ERCOT" w:date="2024-01-08T15:39:00Z">
              <w:r w:rsidRPr="00865B19">
                <w:rPr>
                  <w:rFonts w:eastAsia="SimSun"/>
                  <w:iCs/>
                  <w:sz w:val="20"/>
                  <w:szCs w:val="20"/>
                </w:rPr>
                <w:t>DRR</w:t>
              </w:r>
            </w:ins>
            <w:ins w:id="619" w:author="ERCOT" w:date="2024-01-08T15:27:00Z">
              <w:r w:rsidRPr="00865B19">
                <w:rPr>
                  <w:rFonts w:eastAsia="SimSun"/>
                  <w:iCs/>
                  <w:sz w:val="20"/>
                  <w:szCs w:val="20"/>
                </w:rPr>
                <w:t>QTOT</w:t>
              </w:r>
            </w:ins>
          </w:p>
        </w:tc>
        <w:tc>
          <w:tcPr>
            <w:tcW w:w="520" w:type="pct"/>
          </w:tcPr>
          <w:p w14:paraId="2A899C14" w14:textId="77777777" w:rsidR="00865B19" w:rsidRPr="00865B19" w:rsidRDefault="00865B19" w:rsidP="00865B19">
            <w:pPr>
              <w:spacing w:after="60"/>
              <w:rPr>
                <w:ins w:id="620" w:author="ERCOT" w:date="2024-01-08T15:27:00Z"/>
                <w:rFonts w:eastAsia="SimSun"/>
                <w:iCs/>
                <w:sz w:val="20"/>
                <w:szCs w:val="20"/>
              </w:rPr>
            </w:pPr>
            <w:ins w:id="621" w:author="ERCOT" w:date="2024-01-08T15:27:00Z">
              <w:r w:rsidRPr="00865B19">
                <w:rPr>
                  <w:rFonts w:eastAsia="SimSun"/>
                  <w:iCs/>
                  <w:sz w:val="20"/>
                  <w:szCs w:val="20"/>
                </w:rPr>
                <w:t>MW</w:t>
              </w:r>
            </w:ins>
          </w:p>
        </w:tc>
        <w:tc>
          <w:tcPr>
            <w:tcW w:w="3336" w:type="pct"/>
          </w:tcPr>
          <w:p w14:paraId="7C357F08" w14:textId="77777777" w:rsidR="00865B19" w:rsidRPr="00865B19" w:rsidRDefault="00865B19" w:rsidP="00865B19">
            <w:pPr>
              <w:spacing w:after="60"/>
              <w:rPr>
                <w:ins w:id="622" w:author="ERCOT" w:date="2024-01-08T15:27:00Z"/>
                <w:rFonts w:eastAsia="SimSun"/>
                <w:i/>
                <w:iCs/>
                <w:sz w:val="20"/>
                <w:szCs w:val="20"/>
              </w:rPr>
            </w:pPr>
            <w:ins w:id="623" w:author="ERCOT" w:date="2024-01-08T15:27:00Z">
              <w:r w:rsidRPr="00865B19">
                <w:rPr>
                  <w:rFonts w:eastAsia="SimSun"/>
                  <w:i/>
                  <w:iCs/>
                  <w:sz w:val="20"/>
                  <w:szCs w:val="20"/>
                </w:rPr>
                <w:t xml:space="preserve">Day-Ahead </w:t>
              </w:r>
            </w:ins>
            <w:ins w:id="624" w:author="ERCOT" w:date="2024-01-08T15:37:00Z">
              <w:r w:rsidRPr="00865B19">
                <w:rPr>
                  <w:rFonts w:eastAsia="SimSun"/>
                  <w:i/>
                  <w:iCs/>
                  <w:sz w:val="20"/>
                  <w:szCs w:val="20"/>
                </w:rPr>
                <w:t xml:space="preserve">Dispatchable Reliability Reserve Service </w:t>
              </w:r>
            </w:ins>
            <w:ins w:id="625" w:author="ERCOT" w:date="2024-01-08T15:27:00Z">
              <w:r w:rsidRPr="00865B19">
                <w:rPr>
                  <w:rFonts w:eastAsia="SimSun"/>
                  <w:i/>
                  <w:iCs/>
                  <w:sz w:val="20"/>
                  <w:szCs w:val="20"/>
                </w:rPr>
                <w:t>Quantity Total</w:t>
              </w:r>
              <w:r w:rsidRPr="00865B19">
                <w:rPr>
                  <w:rFonts w:eastAsia="SimSun"/>
                  <w:iCs/>
                  <w:sz w:val="20"/>
                  <w:szCs w:val="20"/>
                </w:rPr>
                <w:t xml:space="preserve">—The sum of every QSE’s Day-Ahead Ancillary Service Obligation minus its self-arranged </w:t>
              </w:r>
            </w:ins>
            <w:ins w:id="626" w:author="ERCOT" w:date="2024-01-08T15:37:00Z">
              <w:r w:rsidRPr="00865B19">
                <w:rPr>
                  <w:rFonts w:eastAsia="SimSun"/>
                  <w:iCs/>
                  <w:sz w:val="20"/>
                  <w:szCs w:val="20"/>
                </w:rPr>
                <w:t>DRRS</w:t>
              </w:r>
            </w:ins>
            <w:ins w:id="627" w:author="ERCOT" w:date="2024-01-08T15:27:00Z">
              <w:r w:rsidRPr="00865B19">
                <w:rPr>
                  <w:rFonts w:eastAsia="SimSun"/>
                  <w:iCs/>
                  <w:sz w:val="20"/>
                  <w:szCs w:val="20"/>
                </w:rPr>
                <w:t xml:space="preserve"> quantity for the hour.</w:t>
              </w:r>
            </w:ins>
          </w:p>
        </w:tc>
      </w:tr>
      <w:tr w:rsidR="00865B19" w:rsidRPr="00865B19" w14:paraId="16F327C9" w14:textId="77777777" w:rsidTr="00C812E5">
        <w:trPr>
          <w:ins w:id="628" w:author="ERCOT" w:date="2024-01-08T15:27:00Z"/>
        </w:trPr>
        <w:tc>
          <w:tcPr>
            <w:tcW w:w="1144" w:type="pct"/>
          </w:tcPr>
          <w:p w14:paraId="50FC7D01" w14:textId="77777777" w:rsidR="00865B19" w:rsidRPr="00865B19" w:rsidRDefault="00865B19" w:rsidP="00865B19">
            <w:pPr>
              <w:spacing w:after="60"/>
              <w:rPr>
                <w:ins w:id="629" w:author="ERCOT" w:date="2024-01-08T15:27:00Z"/>
                <w:rFonts w:eastAsia="SimSun"/>
                <w:iCs/>
                <w:sz w:val="20"/>
                <w:szCs w:val="20"/>
              </w:rPr>
            </w:pPr>
            <w:ins w:id="630" w:author="ERCOT" w:date="2024-01-08T15:27:00Z">
              <w:r w:rsidRPr="00865B19">
                <w:rPr>
                  <w:rFonts w:eastAsia="SimSun"/>
                  <w:iCs/>
                  <w:sz w:val="20"/>
                  <w:szCs w:val="20"/>
                </w:rPr>
                <w:t>DA</w:t>
              </w:r>
            </w:ins>
            <w:ins w:id="631" w:author="ERCOT" w:date="2024-01-08T15:38:00Z">
              <w:r w:rsidRPr="00865B19">
                <w:rPr>
                  <w:rFonts w:eastAsia="SimSun"/>
                  <w:iCs/>
                  <w:sz w:val="20"/>
                  <w:szCs w:val="20"/>
                </w:rPr>
                <w:t>D</w:t>
              </w:r>
            </w:ins>
            <w:ins w:id="632" w:author="ERCOT" w:date="2024-01-08T15:39:00Z">
              <w:r w:rsidRPr="00865B19">
                <w:rPr>
                  <w:rFonts w:eastAsia="SimSun"/>
                  <w:iCs/>
                  <w:sz w:val="20"/>
                  <w:szCs w:val="20"/>
                </w:rPr>
                <w:t>RR</w:t>
              </w:r>
            </w:ins>
            <w:ins w:id="633" w:author="ERCOT" w:date="2024-01-08T15:27:00Z">
              <w:r w:rsidRPr="00865B19">
                <w:rPr>
                  <w:rFonts w:eastAsia="SimSun"/>
                  <w:iCs/>
                  <w:sz w:val="20"/>
                  <w:szCs w:val="20"/>
                </w:rPr>
                <w:t xml:space="preserve">O </w:t>
              </w:r>
              <w:r w:rsidRPr="00865B19">
                <w:rPr>
                  <w:rFonts w:eastAsia="SimSun"/>
                  <w:i/>
                  <w:iCs/>
                  <w:sz w:val="20"/>
                  <w:szCs w:val="20"/>
                  <w:vertAlign w:val="subscript"/>
                </w:rPr>
                <w:t>q</w:t>
              </w:r>
            </w:ins>
          </w:p>
        </w:tc>
        <w:tc>
          <w:tcPr>
            <w:tcW w:w="520" w:type="pct"/>
          </w:tcPr>
          <w:p w14:paraId="01546C94" w14:textId="77777777" w:rsidR="00865B19" w:rsidRPr="00865B19" w:rsidRDefault="00865B19" w:rsidP="00865B19">
            <w:pPr>
              <w:spacing w:after="60"/>
              <w:rPr>
                <w:ins w:id="634" w:author="ERCOT" w:date="2024-01-08T15:27:00Z"/>
                <w:rFonts w:eastAsia="SimSun"/>
                <w:iCs/>
                <w:sz w:val="20"/>
                <w:szCs w:val="20"/>
              </w:rPr>
            </w:pPr>
            <w:ins w:id="635" w:author="ERCOT" w:date="2024-01-08T15:27:00Z">
              <w:r w:rsidRPr="00865B19">
                <w:rPr>
                  <w:rFonts w:eastAsia="SimSun"/>
                  <w:iCs/>
                  <w:sz w:val="20"/>
                  <w:szCs w:val="20"/>
                </w:rPr>
                <w:t>MW</w:t>
              </w:r>
            </w:ins>
          </w:p>
        </w:tc>
        <w:tc>
          <w:tcPr>
            <w:tcW w:w="3336" w:type="pct"/>
          </w:tcPr>
          <w:p w14:paraId="1ED61BBF" w14:textId="77777777" w:rsidR="00865B19" w:rsidRPr="00865B19" w:rsidRDefault="00865B19" w:rsidP="00865B19">
            <w:pPr>
              <w:spacing w:after="60"/>
              <w:rPr>
                <w:ins w:id="636" w:author="ERCOT" w:date="2024-01-08T15:27:00Z"/>
                <w:rFonts w:eastAsia="SimSun"/>
                <w:i/>
                <w:iCs/>
                <w:sz w:val="20"/>
                <w:szCs w:val="20"/>
              </w:rPr>
            </w:pPr>
            <w:ins w:id="637" w:author="ERCOT" w:date="2024-01-08T15:27:00Z">
              <w:r w:rsidRPr="00865B19">
                <w:rPr>
                  <w:rFonts w:eastAsia="SimSun"/>
                  <w:i/>
                  <w:iCs/>
                  <w:sz w:val="20"/>
                  <w:szCs w:val="20"/>
                </w:rPr>
                <w:t xml:space="preserve">Day-Ahead </w:t>
              </w:r>
            </w:ins>
            <w:ins w:id="638" w:author="ERCOT" w:date="2024-01-08T15:37:00Z">
              <w:r w:rsidRPr="00865B19">
                <w:rPr>
                  <w:rFonts w:eastAsia="SimSun"/>
                  <w:i/>
                  <w:iCs/>
                  <w:sz w:val="20"/>
                  <w:szCs w:val="20"/>
                </w:rPr>
                <w:t xml:space="preserve">Dispatchable Reliability Reserve Service </w:t>
              </w:r>
            </w:ins>
            <w:ins w:id="639" w:author="ERCOT" w:date="2024-01-08T15:27:00Z">
              <w:r w:rsidRPr="00865B19">
                <w:rPr>
                  <w:rFonts w:eastAsia="SimSun"/>
                  <w:i/>
                  <w:iCs/>
                  <w:sz w:val="20"/>
                  <w:szCs w:val="20"/>
                </w:rPr>
                <w:t>Obligation per QSE</w:t>
              </w:r>
              <w:r w:rsidRPr="00865B19">
                <w:rPr>
                  <w:rFonts w:eastAsia="SimSun"/>
                  <w:iCs/>
                  <w:sz w:val="20"/>
                  <w:szCs w:val="20"/>
                </w:rPr>
                <w:t xml:space="preserve">—The </w:t>
              </w:r>
            </w:ins>
            <w:ins w:id="640" w:author="ERCOT" w:date="2024-01-08T15:37:00Z">
              <w:r w:rsidRPr="00865B19">
                <w:rPr>
                  <w:rFonts w:eastAsia="SimSun"/>
                  <w:iCs/>
                  <w:sz w:val="20"/>
                  <w:szCs w:val="20"/>
                </w:rPr>
                <w:t>DRRS</w:t>
              </w:r>
            </w:ins>
            <w:ins w:id="641" w:author="ERCOT" w:date="2024-01-08T15:27:00Z">
              <w:r w:rsidRPr="00865B19">
                <w:rPr>
                  <w:rFonts w:eastAsia="SimSun"/>
                  <w:iCs/>
                  <w:sz w:val="20"/>
                  <w:szCs w:val="20"/>
                </w:rPr>
                <w:t xml:space="preserve"> capacity obligation for QSE </w:t>
              </w:r>
              <w:r w:rsidRPr="00865B19">
                <w:rPr>
                  <w:rFonts w:eastAsia="SimSun"/>
                  <w:i/>
                  <w:iCs/>
                  <w:sz w:val="20"/>
                  <w:szCs w:val="20"/>
                </w:rPr>
                <w:t>q</w:t>
              </w:r>
              <w:r w:rsidRPr="00865B19">
                <w:rPr>
                  <w:rFonts w:eastAsia="SimSun"/>
                  <w:iCs/>
                  <w:sz w:val="20"/>
                  <w:szCs w:val="20"/>
                </w:rPr>
                <w:t xml:space="preserve"> for the DAM for the hour. </w:t>
              </w:r>
            </w:ins>
          </w:p>
        </w:tc>
      </w:tr>
      <w:tr w:rsidR="00865B19" w:rsidRPr="00865B19" w14:paraId="57776C83" w14:textId="77777777" w:rsidTr="00C812E5">
        <w:trPr>
          <w:ins w:id="642" w:author="ERCOT" w:date="2024-01-08T15:27:00Z"/>
        </w:trPr>
        <w:tc>
          <w:tcPr>
            <w:tcW w:w="1144" w:type="pct"/>
          </w:tcPr>
          <w:p w14:paraId="094A0E3F" w14:textId="77777777" w:rsidR="00865B19" w:rsidRPr="00865B19" w:rsidRDefault="00865B19" w:rsidP="00865B19">
            <w:pPr>
              <w:spacing w:after="60"/>
              <w:rPr>
                <w:ins w:id="643" w:author="ERCOT" w:date="2024-01-08T15:27:00Z"/>
                <w:rFonts w:eastAsia="SimSun"/>
                <w:iCs/>
                <w:sz w:val="20"/>
                <w:szCs w:val="20"/>
              </w:rPr>
            </w:pPr>
            <w:ins w:id="644" w:author="ERCOT" w:date="2024-01-08T15:27:00Z">
              <w:r w:rsidRPr="00865B19">
                <w:rPr>
                  <w:rFonts w:eastAsia="SimSun"/>
                  <w:iCs/>
                  <w:sz w:val="20"/>
                  <w:szCs w:val="20"/>
                </w:rPr>
                <w:t>DASA</w:t>
              </w:r>
            </w:ins>
            <w:ins w:id="645" w:author="ERCOT" w:date="2024-01-08T15:38:00Z">
              <w:r w:rsidRPr="00865B19">
                <w:rPr>
                  <w:rFonts w:eastAsia="SimSun"/>
                  <w:iCs/>
                  <w:sz w:val="20"/>
                  <w:szCs w:val="20"/>
                </w:rPr>
                <w:t>DRR</w:t>
              </w:r>
            </w:ins>
            <w:ins w:id="646" w:author="ERCOT" w:date="2024-01-08T15:27:00Z">
              <w:r w:rsidRPr="00865B19">
                <w:rPr>
                  <w:rFonts w:eastAsia="SimSun"/>
                  <w:iCs/>
                  <w:sz w:val="20"/>
                  <w:szCs w:val="20"/>
                </w:rPr>
                <w:t xml:space="preserve">Q </w:t>
              </w:r>
              <w:r w:rsidRPr="00865B19">
                <w:rPr>
                  <w:rFonts w:eastAsia="SimSun"/>
                  <w:i/>
                  <w:iCs/>
                  <w:sz w:val="20"/>
                  <w:szCs w:val="20"/>
                  <w:vertAlign w:val="subscript"/>
                </w:rPr>
                <w:t>q</w:t>
              </w:r>
            </w:ins>
          </w:p>
        </w:tc>
        <w:tc>
          <w:tcPr>
            <w:tcW w:w="520" w:type="pct"/>
          </w:tcPr>
          <w:p w14:paraId="791135E7" w14:textId="77777777" w:rsidR="00865B19" w:rsidRPr="00865B19" w:rsidRDefault="00865B19" w:rsidP="00865B19">
            <w:pPr>
              <w:spacing w:after="60"/>
              <w:rPr>
                <w:ins w:id="647" w:author="ERCOT" w:date="2024-01-08T15:27:00Z"/>
                <w:rFonts w:eastAsia="SimSun"/>
                <w:iCs/>
                <w:sz w:val="20"/>
                <w:szCs w:val="20"/>
              </w:rPr>
            </w:pPr>
            <w:ins w:id="648" w:author="ERCOT" w:date="2024-01-08T15:27:00Z">
              <w:r w:rsidRPr="00865B19">
                <w:rPr>
                  <w:rFonts w:eastAsia="SimSun"/>
                  <w:iCs/>
                  <w:sz w:val="20"/>
                  <w:szCs w:val="20"/>
                </w:rPr>
                <w:t>MW</w:t>
              </w:r>
            </w:ins>
          </w:p>
        </w:tc>
        <w:tc>
          <w:tcPr>
            <w:tcW w:w="3336" w:type="pct"/>
          </w:tcPr>
          <w:p w14:paraId="244DCB27" w14:textId="77777777" w:rsidR="00865B19" w:rsidRPr="00865B19" w:rsidRDefault="00865B19" w:rsidP="00865B19">
            <w:pPr>
              <w:spacing w:after="60"/>
              <w:rPr>
                <w:ins w:id="649" w:author="ERCOT" w:date="2024-01-08T15:27:00Z"/>
                <w:rFonts w:eastAsia="SimSun"/>
                <w:i/>
                <w:iCs/>
                <w:sz w:val="20"/>
                <w:szCs w:val="20"/>
              </w:rPr>
            </w:pPr>
            <w:ins w:id="650" w:author="ERCOT" w:date="2024-01-08T15:27:00Z">
              <w:r w:rsidRPr="00865B19">
                <w:rPr>
                  <w:rFonts w:eastAsia="SimSun"/>
                  <w:i/>
                  <w:iCs/>
                  <w:sz w:val="20"/>
                  <w:szCs w:val="20"/>
                </w:rPr>
                <w:t xml:space="preserve">Day-Ahead Self-Arranged </w:t>
              </w:r>
            </w:ins>
            <w:ins w:id="651" w:author="ERCOT" w:date="2024-01-08T15:37:00Z">
              <w:r w:rsidRPr="00865B19">
                <w:rPr>
                  <w:rFonts w:eastAsia="SimSun"/>
                  <w:i/>
                  <w:iCs/>
                  <w:sz w:val="20"/>
                  <w:szCs w:val="20"/>
                </w:rPr>
                <w:t xml:space="preserve">Dispatchable Reliability Reserve Service </w:t>
              </w:r>
            </w:ins>
            <w:ins w:id="652" w:author="ERCOT" w:date="2024-01-08T15:27:00Z">
              <w:r w:rsidRPr="00865B19">
                <w:rPr>
                  <w:rFonts w:eastAsia="SimSun"/>
                  <w:i/>
                  <w:iCs/>
                  <w:sz w:val="20"/>
                  <w:szCs w:val="20"/>
                </w:rPr>
                <w:t>Quantity per QSE</w:t>
              </w:r>
              <w:r w:rsidRPr="00865B19">
                <w:rPr>
                  <w:rFonts w:eastAsia="SimSun"/>
                  <w:iCs/>
                  <w:sz w:val="20"/>
                  <w:szCs w:val="20"/>
                </w:rPr>
                <w:t xml:space="preserve">—The self-arranged </w:t>
              </w:r>
            </w:ins>
            <w:ins w:id="653" w:author="ERCOT" w:date="2024-01-08T15:37:00Z">
              <w:r w:rsidRPr="00865B19">
                <w:rPr>
                  <w:rFonts w:eastAsia="SimSun"/>
                  <w:iCs/>
                  <w:sz w:val="20"/>
                  <w:szCs w:val="20"/>
                </w:rPr>
                <w:t>DRRS</w:t>
              </w:r>
            </w:ins>
            <w:ins w:id="654" w:author="ERCOT" w:date="2024-01-08T15:27:00Z">
              <w:r w:rsidRPr="00865B19">
                <w:rPr>
                  <w:rFonts w:eastAsia="SimSun"/>
                  <w:iCs/>
                  <w:sz w:val="20"/>
                  <w:szCs w:val="20"/>
                </w:rPr>
                <w:t xml:space="preserve"> quantity submitted by QSE </w:t>
              </w:r>
              <w:r w:rsidRPr="00865B19">
                <w:rPr>
                  <w:rFonts w:eastAsia="SimSun"/>
                  <w:i/>
                  <w:iCs/>
                  <w:sz w:val="20"/>
                  <w:szCs w:val="20"/>
                </w:rPr>
                <w:t>Q</w:t>
              </w:r>
              <w:r w:rsidRPr="00865B19">
                <w:rPr>
                  <w:rFonts w:eastAsia="SimSun"/>
                  <w:iCs/>
                  <w:sz w:val="20"/>
                  <w:szCs w:val="20"/>
                </w:rPr>
                <w:t xml:space="preserve"> before 1000 in the Day-Ahead.</w:t>
              </w:r>
            </w:ins>
          </w:p>
        </w:tc>
      </w:tr>
      <w:tr w:rsidR="00865B19" w:rsidRPr="00865B19" w14:paraId="5ADCE531" w14:textId="77777777" w:rsidTr="00C812E5">
        <w:trPr>
          <w:ins w:id="655" w:author="ERCOT" w:date="2024-01-08T15:27:00Z"/>
        </w:trPr>
        <w:tc>
          <w:tcPr>
            <w:tcW w:w="1144" w:type="pct"/>
          </w:tcPr>
          <w:p w14:paraId="1B8AB329" w14:textId="77777777" w:rsidR="00865B19" w:rsidRPr="00865B19" w:rsidRDefault="00865B19" w:rsidP="00865B19">
            <w:pPr>
              <w:spacing w:after="60"/>
              <w:rPr>
                <w:ins w:id="656" w:author="ERCOT" w:date="2024-01-08T15:27:00Z"/>
                <w:rFonts w:eastAsia="SimSun"/>
                <w:i/>
                <w:iCs/>
                <w:sz w:val="20"/>
                <w:szCs w:val="20"/>
              </w:rPr>
            </w:pPr>
            <w:ins w:id="657" w:author="ERCOT" w:date="2024-01-08T15:27:00Z">
              <w:r w:rsidRPr="00865B19">
                <w:rPr>
                  <w:rFonts w:eastAsia="SimSun"/>
                  <w:i/>
                  <w:iCs/>
                  <w:sz w:val="20"/>
                  <w:szCs w:val="20"/>
                </w:rPr>
                <w:t>q</w:t>
              </w:r>
            </w:ins>
          </w:p>
        </w:tc>
        <w:tc>
          <w:tcPr>
            <w:tcW w:w="520" w:type="pct"/>
          </w:tcPr>
          <w:p w14:paraId="3307F001" w14:textId="77777777" w:rsidR="00865B19" w:rsidRPr="00865B19" w:rsidRDefault="00865B19" w:rsidP="00865B19">
            <w:pPr>
              <w:spacing w:after="60"/>
              <w:rPr>
                <w:ins w:id="658" w:author="ERCOT" w:date="2024-01-08T15:27:00Z"/>
                <w:rFonts w:eastAsia="SimSun"/>
                <w:iCs/>
                <w:sz w:val="20"/>
                <w:szCs w:val="20"/>
              </w:rPr>
            </w:pPr>
            <w:ins w:id="659" w:author="ERCOT" w:date="2024-01-08T15:27:00Z">
              <w:r w:rsidRPr="00865B19">
                <w:rPr>
                  <w:rFonts w:eastAsia="SimSun"/>
                  <w:iCs/>
                  <w:sz w:val="20"/>
                  <w:szCs w:val="20"/>
                </w:rPr>
                <w:t>none</w:t>
              </w:r>
            </w:ins>
          </w:p>
        </w:tc>
        <w:tc>
          <w:tcPr>
            <w:tcW w:w="3336" w:type="pct"/>
          </w:tcPr>
          <w:p w14:paraId="528F3479" w14:textId="77777777" w:rsidR="00865B19" w:rsidRPr="00865B19" w:rsidRDefault="00865B19" w:rsidP="00865B19">
            <w:pPr>
              <w:spacing w:after="60"/>
              <w:rPr>
                <w:ins w:id="660" w:author="ERCOT" w:date="2024-01-08T15:27:00Z"/>
                <w:rFonts w:eastAsia="SimSun"/>
                <w:iCs/>
                <w:sz w:val="20"/>
                <w:szCs w:val="20"/>
              </w:rPr>
            </w:pPr>
            <w:ins w:id="661" w:author="ERCOT" w:date="2024-01-08T15:27:00Z">
              <w:r w:rsidRPr="00865B19">
                <w:rPr>
                  <w:rFonts w:eastAsia="SimSun"/>
                  <w:iCs/>
                  <w:sz w:val="20"/>
                  <w:szCs w:val="20"/>
                </w:rPr>
                <w:t>A QSE.</w:t>
              </w:r>
            </w:ins>
          </w:p>
        </w:tc>
      </w:tr>
    </w:tbl>
    <w:p w14:paraId="67515D78" w14:textId="77777777" w:rsidR="00865B19" w:rsidRPr="00865B19" w:rsidRDefault="00865B19" w:rsidP="00865B19">
      <w:pPr>
        <w:keepNext/>
        <w:widowControl w:val="0"/>
        <w:tabs>
          <w:tab w:val="left" w:pos="1260"/>
        </w:tabs>
        <w:spacing w:before="480" w:after="240"/>
        <w:ind w:left="1260" w:hanging="1260"/>
        <w:outlineLvl w:val="3"/>
        <w:rPr>
          <w:rFonts w:eastAsia="SimSun"/>
          <w:b/>
          <w:szCs w:val="20"/>
        </w:rPr>
      </w:pPr>
      <w:bookmarkStart w:id="662" w:name="_Toc60038333"/>
      <w:r w:rsidRPr="00865B19">
        <w:rPr>
          <w:rFonts w:eastAsia="SimSun"/>
          <w:b/>
          <w:szCs w:val="20"/>
        </w:rPr>
        <w:t>5.2.2.2</w:t>
      </w:r>
      <w:r w:rsidRPr="00865B19">
        <w:rPr>
          <w:rFonts w:eastAsia="SimSun"/>
          <w:b/>
          <w:szCs w:val="20"/>
        </w:rPr>
        <w:tab/>
        <w:t>RUC Process Timeline After an Aborted Day-Ahead Market</w:t>
      </w:r>
      <w:bookmarkEnd w:id="662"/>
    </w:p>
    <w:p w14:paraId="377BA82D"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1DEF8930" w14:textId="77777777" w:rsidR="00865B19" w:rsidRPr="00865B19" w:rsidRDefault="00865B19" w:rsidP="00865B19">
      <w:pPr>
        <w:spacing w:after="240"/>
        <w:ind w:left="720" w:hanging="720"/>
        <w:rPr>
          <w:rFonts w:eastAsia="SimSun"/>
          <w:szCs w:val="20"/>
        </w:rPr>
      </w:pPr>
      <w:r w:rsidRPr="00865B19">
        <w:rPr>
          <w:rFonts w:eastAsia="SimSun"/>
          <w:szCs w:val="20"/>
        </w:rPr>
        <w:t>(2)</w:t>
      </w:r>
      <w:r w:rsidRPr="00865B19">
        <w:rPr>
          <w:rFonts w:eastAsia="SimSun"/>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096EAAD1" w14:textId="77777777" w:rsidR="00865B19" w:rsidRPr="00865B19" w:rsidRDefault="00865B19" w:rsidP="00865B19">
      <w:pPr>
        <w:spacing w:after="240"/>
        <w:ind w:left="720" w:hanging="720"/>
        <w:rPr>
          <w:rFonts w:eastAsia="SimSun"/>
          <w:szCs w:val="20"/>
        </w:rPr>
      </w:pPr>
      <w:r w:rsidRPr="00865B19">
        <w:rPr>
          <w:rFonts w:eastAsia="SimSun"/>
          <w:szCs w:val="20"/>
        </w:rPr>
        <w:t>(3)</w:t>
      </w:r>
      <w:r w:rsidRPr="00865B19">
        <w:rPr>
          <w:rFonts w:eastAsia="SimSun"/>
          <w:szCs w:val="20"/>
        </w:rPr>
        <w:tab/>
        <w:t>After the issuance of the Watch described in paragraph (2) above and prior to the beginning of this SASM, a Qualified Scheduling Entity (QSE) may cancel unexpired Ancillary Service Offers that were submitted for the aborted DAM.</w:t>
      </w:r>
    </w:p>
    <w:p w14:paraId="759BC620" w14:textId="77777777" w:rsidR="00865B19" w:rsidRPr="00865B19" w:rsidRDefault="00865B19" w:rsidP="00865B19">
      <w:pPr>
        <w:spacing w:after="240"/>
        <w:ind w:left="720" w:hanging="720"/>
        <w:rPr>
          <w:rFonts w:eastAsia="SimSun"/>
          <w:szCs w:val="20"/>
        </w:rPr>
      </w:pPr>
      <w:r w:rsidRPr="00865B19">
        <w:rPr>
          <w:rFonts w:eastAsia="SimSun"/>
          <w:szCs w:val="20"/>
        </w:rPr>
        <w:lastRenderedPageBreak/>
        <w:t>(4)</w:t>
      </w:r>
      <w:r w:rsidRPr="00865B19">
        <w:rPr>
          <w:rFonts w:eastAsia="SimSun"/>
          <w:szCs w:val="20"/>
        </w:rPr>
        <w:tab/>
        <w:t>A QSE may submit Ancillary Service Offers for this SASM after the issuance of the Watch described in paragraph (2) above and prior to the beginning of this SASM.</w:t>
      </w:r>
    </w:p>
    <w:p w14:paraId="740CAE49" w14:textId="77777777" w:rsidR="00865B19" w:rsidRPr="00865B19" w:rsidRDefault="00865B19" w:rsidP="00865B19">
      <w:pPr>
        <w:spacing w:after="240"/>
        <w:ind w:left="720" w:hanging="720"/>
        <w:rPr>
          <w:rFonts w:eastAsia="SimSun"/>
          <w:szCs w:val="20"/>
        </w:rPr>
      </w:pPr>
      <w:r w:rsidRPr="00865B19">
        <w:rPr>
          <w:rFonts w:eastAsia="SimSun"/>
          <w:szCs w:val="20"/>
        </w:rPr>
        <w:t>(5)</w:t>
      </w:r>
      <w:r w:rsidRPr="00865B19">
        <w:rPr>
          <w:rFonts w:eastAsia="SimSun"/>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25871FAE" w14:textId="77777777" w:rsidR="00865B19" w:rsidRPr="00865B19" w:rsidRDefault="00865B19" w:rsidP="00865B19">
      <w:pPr>
        <w:spacing w:after="240"/>
        <w:ind w:left="720" w:hanging="720"/>
        <w:rPr>
          <w:rFonts w:eastAsia="SimSun"/>
          <w:szCs w:val="20"/>
        </w:rPr>
      </w:pPr>
      <w:r w:rsidRPr="00865B19">
        <w:rPr>
          <w:rFonts w:eastAsia="SimSun"/>
          <w:szCs w:val="20"/>
        </w:rPr>
        <w:t>(6)</w:t>
      </w:r>
      <w:r w:rsidRPr="00865B19">
        <w:rPr>
          <w:rFonts w:eastAsia="SimSun"/>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4BD7251C" w14:textId="77777777" w:rsidR="00865B19" w:rsidRPr="00865B19" w:rsidRDefault="00865B19" w:rsidP="00865B19">
      <w:pPr>
        <w:spacing w:after="240"/>
        <w:ind w:left="720" w:hanging="720"/>
        <w:rPr>
          <w:rFonts w:eastAsia="SimSun"/>
          <w:szCs w:val="20"/>
        </w:rPr>
      </w:pPr>
      <w:r w:rsidRPr="00865B19">
        <w:rPr>
          <w:rFonts w:eastAsia="SimSun"/>
          <w:szCs w:val="20"/>
        </w:rPr>
        <w:t>(7)</w:t>
      </w:r>
      <w:r w:rsidRPr="00865B19">
        <w:rPr>
          <w:rFonts w:eastAsia="SimSun"/>
          <w:szCs w:val="20"/>
        </w:rPr>
        <w:tab/>
        <w:t>This SASM will settle in accordance with Section 6.7, Real-Time Settlement Calculations for the Ancillary Services.</w:t>
      </w:r>
    </w:p>
    <w:p w14:paraId="17B78747" w14:textId="77777777" w:rsidR="00865B19" w:rsidRPr="00865B19" w:rsidRDefault="00865B19" w:rsidP="00865B19">
      <w:pPr>
        <w:spacing w:after="240"/>
        <w:ind w:left="720" w:hanging="720"/>
        <w:rPr>
          <w:rFonts w:eastAsia="SimSun"/>
          <w:szCs w:val="20"/>
        </w:rPr>
      </w:pPr>
      <w:r w:rsidRPr="00865B19">
        <w:rPr>
          <w:rFonts w:eastAsia="SimSun"/>
          <w:szCs w:val="20"/>
        </w:rPr>
        <w:t>(8)</w:t>
      </w:r>
      <w:r w:rsidRPr="00865B19">
        <w:rPr>
          <w:rFonts w:eastAsia="SimSun"/>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6CD7C0B" w14:textId="77777777" w:rsidR="00865B19" w:rsidRPr="00865B19" w:rsidRDefault="00865B19" w:rsidP="00865B19">
      <w:pPr>
        <w:spacing w:after="240"/>
        <w:ind w:left="720" w:hanging="720"/>
        <w:rPr>
          <w:rFonts w:eastAsia="SimSun"/>
          <w:szCs w:val="20"/>
        </w:rPr>
      </w:pPr>
      <w:r w:rsidRPr="00865B19">
        <w:rPr>
          <w:rFonts w:eastAsia="SimSun"/>
          <w:szCs w:val="20"/>
        </w:rPr>
        <w:t>(9)</w:t>
      </w:r>
      <w:r w:rsidRPr="00865B19">
        <w:rPr>
          <w:rFonts w:eastAsia="SimSun"/>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441C9640" w14:textId="77777777" w:rsidR="00865B19" w:rsidRPr="00865B19" w:rsidRDefault="00865B19" w:rsidP="00865B19">
      <w:pPr>
        <w:spacing w:after="240"/>
        <w:ind w:left="720" w:hanging="720"/>
        <w:rPr>
          <w:rFonts w:eastAsia="SimSun"/>
          <w:szCs w:val="20"/>
        </w:rPr>
      </w:pPr>
      <w:r w:rsidRPr="00865B19">
        <w:rPr>
          <w:rFonts w:eastAsia="SimSun"/>
          <w:szCs w:val="20"/>
        </w:rPr>
        <w:t>(10)</w:t>
      </w:r>
      <w:r w:rsidRPr="00865B19">
        <w:rPr>
          <w:rFonts w:eastAsia="SimSun"/>
          <w:szCs w:val="20"/>
        </w:rPr>
        <w:tab/>
        <w:t>As soon as practicable, but no later than the time specified in paragraph (3) of Section 6.4.9.2, ERCOT shall post on the ERCOT website the hourly:</w:t>
      </w:r>
    </w:p>
    <w:p w14:paraId="17BCF097"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SASM MCPC for each type of Ancillary Service for each hour;</w:t>
      </w:r>
    </w:p>
    <w:p w14:paraId="46669471"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Total Ancillary Service procured in MW by Ancillary Service  type for each hour; and</w:t>
      </w:r>
    </w:p>
    <w:p w14:paraId="685986BE"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Aggregated Ancillary Service Offer Curve for each Ancillary Service for each hour.</w:t>
      </w:r>
    </w:p>
    <w:p w14:paraId="4D93231B" w14:textId="77777777" w:rsidR="00865B19" w:rsidRPr="00865B19" w:rsidRDefault="00865B19" w:rsidP="00865B19">
      <w:pPr>
        <w:spacing w:after="240"/>
        <w:ind w:left="720" w:hanging="720"/>
        <w:rPr>
          <w:rFonts w:eastAsia="SimSun"/>
          <w:szCs w:val="20"/>
        </w:rPr>
      </w:pPr>
      <w:r w:rsidRPr="00865B19">
        <w:rPr>
          <w:rFonts w:eastAsia="SimSun"/>
          <w:szCs w:val="20"/>
        </w:rPr>
        <w:t>(11)</w:t>
      </w:r>
      <w:r w:rsidRPr="00865B19">
        <w:rPr>
          <w:rFonts w:eastAsia="SimSun"/>
          <w:szCs w:val="20"/>
        </w:rPr>
        <w:tab/>
        <w:t xml:space="preserve">No sooner than 1800 in the Day-Ahead and after the completion of the SASM process described in this Section 5.2.2.2, ERCOT shall execute an HRUC process. </w:t>
      </w:r>
    </w:p>
    <w:p w14:paraId="20B694DB"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The RUC Study Period for this HRUC process is the balance of the current Operating Day plus the next Operating Day.  This HRUC process may be a post-1800 HRUC for the current Operating Day.</w:t>
      </w:r>
    </w:p>
    <w:p w14:paraId="17796B6E"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The COP and Trades Snapshot taken just prior to the execution of the HRUC process described in this Section 5.2.2.2 will be used to settle RUC charges in the Operating Day affected by the aborted DAM.</w:t>
      </w:r>
    </w:p>
    <w:p w14:paraId="281B1495" w14:textId="77777777" w:rsidR="00865B19" w:rsidRPr="00865B19" w:rsidRDefault="00865B19" w:rsidP="00865B19">
      <w:pPr>
        <w:tabs>
          <w:tab w:val="left" w:pos="900"/>
        </w:tabs>
        <w:spacing w:after="240"/>
        <w:ind w:left="1440" w:hanging="720"/>
        <w:rPr>
          <w:rFonts w:eastAsia="SimSun"/>
          <w:szCs w:val="20"/>
        </w:rPr>
      </w:pPr>
      <w:bookmarkStart w:id="663" w:name="_Toc274727445"/>
      <w:bookmarkStart w:id="664" w:name="_Toc291753087"/>
      <w:bookmarkStart w:id="665" w:name="_Toc304793728"/>
      <w:bookmarkStart w:id="666" w:name="_Toc323214522"/>
      <w:bookmarkStart w:id="667" w:name="_Toc330907144"/>
      <w:bookmarkStart w:id="668" w:name="_Toc341692560"/>
      <w:bookmarkStart w:id="669" w:name="_Toc343244296"/>
      <w:r w:rsidRPr="00865B19">
        <w:rPr>
          <w:rFonts w:eastAsia="SimSun"/>
          <w:szCs w:val="20"/>
        </w:rPr>
        <w:lastRenderedPageBreak/>
        <w:t>(c)</w:t>
      </w:r>
      <w:r w:rsidRPr="00865B19">
        <w:rPr>
          <w:rFonts w:eastAsia="SimSun"/>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63"/>
      <w:bookmarkEnd w:id="664"/>
      <w:bookmarkEnd w:id="665"/>
      <w:bookmarkEnd w:id="666"/>
      <w:bookmarkEnd w:id="667"/>
      <w:bookmarkEnd w:id="668"/>
      <w:bookmarkEnd w:id="669"/>
    </w:p>
    <w:p w14:paraId="31F165C1" w14:textId="77777777" w:rsidR="00865B19" w:rsidRPr="00865B19" w:rsidRDefault="00865B19" w:rsidP="00865B19">
      <w:pPr>
        <w:tabs>
          <w:tab w:val="left" w:pos="900"/>
        </w:tabs>
        <w:spacing w:after="240"/>
        <w:ind w:left="1440" w:hanging="720"/>
        <w:rPr>
          <w:rFonts w:eastAsia="SimSun"/>
          <w:szCs w:val="20"/>
        </w:rPr>
      </w:pPr>
      <w:r w:rsidRPr="00865B19">
        <w:rPr>
          <w:rFonts w:eastAsia="SimSun"/>
          <w:szCs w:val="20"/>
        </w:rPr>
        <w:t>(d)</w:t>
      </w:r>
      <w:r w:rsidRPr="00865B19">
        <w:rPr>
          <w:rFonts w:eastAsia="SimSun"/>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865B19">
        <w:rPr>
          <w:rFonts w:eastAsia="SimSun"/>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DE40118" w14:textId="77777777" w:rsidTr="00C812E5">
        <w:trPr>
          <w:trHeight w:val="1205"/>
        </w:trPr>
        <w:tc>
          <w:tcPr>
            <w:tcW w:w="9350" w:type="dxa"/>
            <w:shd w:val="pct12" w:color="auto" w:fill="auto"/>
          </w:tcPr>
          <w:p w14:paraId="14D97DD9" w14:textId="77777777" w:rsidR="00865B19" w:rsidRPr="00865B19" w:rsidRDefault="00865B19" w:rsidP="00865B19">
            <w:pPr>
              <w:spacing w:after="240"/>
              <w:rPr>
                <w:rFonts w:eastAsia="SimSun"/>
                <w:b/>
                <w:i/>
                <w:iCs/>
                <w:szCs w:val="20"/>
              </w:rPr>
            </w:pPr>
            <w:r w:rsidRPr="00865B19">
              <w:rPr>
                <w:rFonts w:eastAsia="SimSun"/>
                <w:b/>
                <w:i/>
                <w:iCs/>
                <w:szCs w:val="20"/>
              </w:rPr>
              <w:t>[NPRR1009:  Replace Section 5.2.2.2 above with the following upon system implementation of the Real-Time Co-Optimization (RTC) project:]</w:t>
            </w:r>
          </w:p>
          <w:p w14:paraId="76BDB469" w14:textId="77777777" w:rsidR="00865B19" w:rsidRPr="00865B19" w:rsidRDefault="00865B19" w:rsidP="00865B19">
            <w:pPr>
              <w:keepNext/>
              <w:widowControl w:val="0"/>
              <w:tabs>
                <w:tab w:val="left" w:pos="1260"/>
              </w:tabs>
              <w:spacing w:before="240" w:after="240"/>
              <w:ind w:left="1260" w:hanging="1260"/>
              <w:outlineLvl w:val="3"/>
              <w:rPr>
                <w:rFonts w:eastAsia="SimSun"/>
                <w:b/>
                <w:szCs w:val="20"/>
              </w:rPr>
            </w:pPr>
            <w:bookmarkStart w:id="670" w:name="_Toc60038334"/>
            <w:r w:rsidRPr="00865B19">
              <w:rPr>
                <w:rFonts w:eastAsia="SimSun"/>
                <w:b/>
                <w:szCs w:val="20"/>
              </w:rPr>
              <w:t>5.2.2.2</w:t>
            </w:r>
            <w:r w:rsidRPr="00865B19">
              <w:rPr>
                <w:rFonts w:eastAsia="SimSun"/>
                <w:b/>
                <w:szCs w:val="20"/>
              </w:rPr>
              <w:tab/>
              <w:t>RUC Process Timeline After an Aborted Day-Ahead Market</w:t>
            </w:r>
            <w:bookmarkEnd w:id="670"/>
          </w:p>
          <w:p w14:paraId="66BF2464"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71" w:author="ERCOT" w:date="2024-02-21T14:19:00Z">
              <w:r w:rsidRPr="00865B19">
                <w:rPr>
                  <w:rFonts w:eastAsia="SimSun"/>
                  <w:szCs w:val="20"/>
                </w:rPr>
                <w:t>,</w:t>
              </w:r>
            </w:ins>
            <w:del w:id="672" w:author="ERCOT" w:date="2024-02-21T14:19:00Z">
              <w:r w:rsidRPr="00865B19" w:rsidDel="001C0178">
                <w:rPr>
                  <w:rFonts w:eastAsia="SimSun"/>
                  <w:szCs w:val="20"/>
                </w:rPr>
                <w:delText>.</w:delText>
              </w:r>
            </w:del>
            <w:r w:rsidRPr="00865B19">
              <w:rPr>
                <w:rFonts w:eastAsia="SimSun"/>
                <w:szCs w:val="20"/>
              </w:rPr>
              <w:t xml:space="preserve"> </w:t>
            </w:r>
            <w:ins w:id="673" w:author="ERCOT" w:date="2024-02-21T14:19:00Z">
              <w:r w:rsidRPr="00865B19">
                <w:rPr>
                  <w:rFonts w:eastAsia="SimSun"/>
                  <w:szCs w:val="20"/>
                </w:rPr>
                <w:t xml:space="preserve">and ERCOT shall not </w:t>
              </w:r>
            </w:ins>
            <w:ins w:id="674" w:author="ERCOT" w:date="2024-02-21T14:20:00Z">
              <w:r w:rsidRPr="00865B19">
                <w:rPr>
                  <w:rFonts w:eastAsia="SimSun"/>
                  <w:szCs w:val="20"/>
                </w:rPr>
                <w:t>procure</w:t>
              </w:r>
            </w:ins>
            <w:ins w:id="675" w:author="ERCOT" w:date="2024-02-21T14:19:00Z">
              <w:r w:rsidRPr="00865B19">
                <w:rPr>
                  <w:rFonts w:eastAsia="SimSun"/>
                  <w:szCs w:val="20"/>
                </w:rPr>
                <w:t xml:space="preserve"> </w:t>
              </w:r>
            </w:ins>
            <w:ins w:id="676" w:author="ERCOT" w:date="2024-02-21T14:21:00Z">
              <w:r w:rsidRPr="00865B19">
                <w:rPr>
                  <w:rFonts w:eastAsia="SimSun"/>
                  <w:szCs w:val="20"/>
                </w:rPr>
                <w:t>Dispatchable Reliability Reserve Services (</w:t>
              </w:r>
            </w:ins>
            <w:ins w:id="677" w:author="ERCOT" w:date="2024-02-21T14:19:00Z">
              <w:r w:rsidRPr="00865B19">
                <w:rPr>
                  <w:rFonts w:eastAsia="SimSun"/>
                  <w:szCs w:val="20"/>
                </w:rPr>
                <w:t>DRRS</w:t>
              </w:r>
            </w:ins>
            <w:ins w:id="678" w:author="ERCOT" w:date="2024-02-21T14:21:00Z">
              <w:r w:rsidRPr="00865B19">
                <w:rPr>
                  <w:rFonts w:eastAsia="SimSun"/>
                  <w:szCs w:val="20"/>
                </w:rPr>
                <w:t>)</w:t>
              </w:r>
            </w:ins>
            <w:ins w:id="679" w:author="ERCOT" w:date="2024-02-21T14:20:00Z">
              <w:r w:rsidRPr="00865B19">
                <w:rPr>
                  <w:rFonts w:eastAsia="SimSun"/>
                  <w:szCs w:val="20"/>
                </w:rPr>
                <w:t xml:space="preserve"> for the </w:t>
              </w:r>
            </w:ins>
            <w:ins w:id="680" w:author="ERCOT" w:date="2024-02-21T14:21:00Z">
              <w:r w:rsidRPr="00865B19">
                <w:rPr>
                  <w:rFonts w:eastAsia="SimSun"/>
                  <w:szCs w:val="20"/>
                </w:rPr>
                <w:t xml:space="preserve">corresponding </w:t>
              </w:r>
            </w:ins>
            <w:ins w:id="681" w:author="ERCOT" w:date="2024-02-21T14:20:00Z">
              <w:r w:rsidRPr="00865B19">
                <w:rPr>
                  <w:rFonts w:eastAsia="SimSun"/>
                  <w:szCs w:val="20"/>
                </w:rPr>
                <w:t>Operating Day.</w:t>
              </w:r>
            </w:ins>
            <w:ins w:id="682" w:author="ERCOT" w:date="2024-02-21T14:19:00Z">
              <w:r w:rsidRPr="00865B19">
                <w:rPr>
                  <w:rFonts w:eastAsia="SimSun"/>
                  <w:szCs w:val="20"/>
                </w:rPr>
                <w:t xml:space="preserve"> </w:t>
              </w:r>
            </w:ins>
            <w:r w:rsidRPr="00865B19">
              <w:rPr>
                <w:rFonts w:eastAsia="SimSun"/>
                <w:szCs w:val="20"/>
              </w:rPr>
              <w:t xml:space="preserve"> If ERCOT aborts the Day-Ahead process due to a Market Suspension, it shall act in accordance with Section 25.3, Market Restart Processes.</w:t>
            </w:r>
            <w:ins w:id="683" w:author="ERCOT" w:date="2024-02-21T14:18:00Z">
              <w:r w:rsidRPr="00865B19">
                <w:rPr>
                  <w:rFonts w:eastAsia="SimSun"/>
                  <w:szCs w:val="20"/>
                </w:rPr>
                <w:t xml:space="preserve"> </w:t>
              </w:r>
            </w:ins>
          </w:p>
        </w:tc>
      </w:tr>
    </w:tbl>
    <w:p w14:paraId="3F0ADDB8" w14:textId="77777777" w:rsidR="00865B19" w:rsidRPr="00865B19" w:rsidRDefault="00865B19" w:rsidP="00865B19">
      <w:pPr>
        <w:rPr>
          <w:rFonts w:eastAsia="SimSun"/>
        </w:rPr>
      </w:pPr>
    </w:p>
    <w:p w14:paraId="1EE8BA2E" w14:textId="77777777" w:rsidR="00865B19" w:rsidRPr="00865B19" w:rsidRDefault="00865B19" w:rsidP="00865B19">
      <w:pPr>
        <w:keepNext/>
        <w:tabs>
          <w:tab w:val="left" w:pos="1080"/>
        </w:tabs>
        <w:spacing w:before="240" w:after="240"/>
        <w:ind w:left="1080" w:hanging="1080"/>
        <w:outlineLvl w:val="2"/>
        <w:rPr>
          <w:rFonts w:eastAsia="SimSun"/>
          <w:b/>
          <w:i/>
          <w:szCs w:val="20"/>
          <w:lang w:val="x-none" w:eastAsia="x-none"/>
        </w:rPr>
      </w:pPr>
      <w:bookmarkStart w:id="684" w:name="_Toc400547176"/>
      <w:bookmarkStart w:id="685" w:name="_Toc405384281"/>
      <w:bookmarkStart w:id="686" w:name="_Toc405543548"/>
      <w:bookmarkStart w:id="687" w:name="_Toc428178057"/>
      <w:bookmarkStart w:id="688" w:name="_Toc440872688"/>
      <w:bookmarkStart w:id="689" w:name="_Toc458766233"/>
      <w:bookmarkStart w:id="690" w:name="_Toc459292638"/>
      <w:bookmarkStart w:id="691" w:name="_Toc60038340"/>
      <w:r w:rsidRPr="00865B19">
        <w:rPr>
          <w:rFonts w:eastAsia="SimSun"/>
          <w:b/>
          <w:i/>
          <w:szCs w:val="20"/>
          <w:lang w:val="x-none" w:eastAsia="x-none"/>
        </w:rPr>
        <w:t>5.5.2</w:t>
      </w:r>
      <w:r w:rsidRPr="00865B19">
        <w:rPr>
          <w:rFonts w:eastAsia="SimSun"/>
          <w:b/>
          <w:i/>
          <w:szCs w:val="20"/>
          <w:lang w:val="x-none" w:eastAsia="x-none"/>
        </w:rPr>
        <w:tab/>
        <w:t>Reliability Unit Commitment (RUC) Process</w:t>
      </w:r>
      <w:bookmarkEnd w:id="684"/>
      <w:bookmarkEnd w:id="685"/>
      <w:bookmarkEnd w:id="686"/>
      <w:bookmarkEnd w:id="687"/>
      <w:bookmarkEnd w:id="688"/>
      <w:bookmarkEnd w:id="689"/>
      <w:bookmarkEnd w:id="690"/>
      <w:bookmarkEnd w:id="691"/>
    </w:p>
    <w:p w14:paraId="613B447C"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865B19">
        <w:rPr>
          <w:rFonts w:eastAsia="SimSun"/>
          <w:szCs w:val="20"/>
        </w:rPr>
        <w:t>takes into account</w:t>
      </w:r>
      <w:proofErr w:type="gramEnd"/>
      <w:r w:rsidRPr="00865B19">
        <w:rPr>
          <w:rFonts w:eastAsia="SimSun"/>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865B19">
        <w:rPr>
          <w:rFonts w:ascii="Courier New" w:eastAsia="SimSun" w:hAnsi="Courier New" w:cs="Courier New"/>
          <w:sz w:val="20"/>
          <w:szCs w:val="20"/>
        </w:rPr>
        <w:t xml:space="preserve">  </w:t>
      </w:r>
      <w:r w:rsidRPr="00865B19">
        <w:rPr>
          <w:rFonts w:eastAsia="SimSun"/>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39BF37B7" w14:textId="77777777" w:rsidR="00865B19" w:rsidRPr="00865B19" w:rsidRDefault="00865B19" w:rsidP="00865B19">
      <w:pPr>
        <w:spacing w:after="240"/>
        <w:ind w:left="720" w:hanging="720"/>
        <w:rPr>
          <w:rFonts w:eastAsia="SimSun"/>
          <w:szCs w:val="20"/>
        </w:rPr>
      </w:pPr>
      <w:r w:rsidRPr="00865B19">
        <w:rPr>
          <w:rFonts w:eastAsia="SimSun"/>
          <w:szCs w:val="20"/>
        </w:rPr>
        <w:lastRenderedPageBreak/>
        <w:t>(2)</w:t>
      </w:r>
      <w:r w:rsidRPr="00865B19">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7C94C2E" w14:textId="77777777" w:rsidR="00865B19" w:rsidRPr="00865B19" w:rsidRDefault="00865B19" w:rsidP="00865B19">
      <w:pPr>
        <w:spacing w:after="240"/>
        <w:ind w:left="720" w:hanging="720"/>
        <w:rPr>
          <w:rFonts w:eastAsia="SimSun"/>
          <w:szCs w:val="20"/>
        </w:rPr>
      </w:pPr>
      <w:r w:rsidRPr="00865B19">
        <w:rPr>
          <w:rFonts w:eastAsia="SimSun"/>
          <w:iCs/>
          <w:szCs w:val="20"/>
        </w:rPr>
        <w:t>(3)</w:t>
      </w:r>
      <w:r w:rsidRPr="00865B19">
        <w:rPr>
          <w:rFonts w:eastAsia="SimSun"/>
          <w:iCs/>
          <w:szCs w:val="20"/>
        </w:rPr>
        <w:tab/>
        <w:t xml:space="preserve">ERCOT shall review the RUC-recommended Resource commitments </w:t>
      </w:r>
      <w:r w:rsidRPr="00865B19">
        <w:rPr>
          <w:rFonts w:eastAsia="SimSun"/>
          <w:szCs w:val="20"/>
        </w:rPr>
        <w:t>and the list of Off-Line Available Resources having a start-up time of one hour or less</w:t>
      </w:r>
      <w:r w:rsidRPr="00865B19">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865B19">
        <w:rPr>
          <w:rFonts w:eastAsia="SimSun"/>
          <w:iCs/>
          <w:szCs w:val="20"/>
        </w:rPr>
        <w:t>taking into account</w:t>
      </w:r>
      <w:proofErr w:type="gramEnd"/>
      <w:r w:rsidRPr="00865B19">
        <w:rPr>
          <w:rFonts w:eastAsia="SimSun"/>
          <w:iCs/>
          <w:szCs w:val="20"/>
        </w:rPr>
        <w:t xml:space="preserve"> the Resources’ start-up times, to meet ERCOT System reliability.  After each RUC run, ERCOT shall post the amount of capacity deselected per hour in the RUC Study Period to the MIS Secure Area.  </w:t>
      </w:r>
      <w:r w:rsidRPr="00865B19">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865B19">
        <w:rPr>
          <w:rFonts w:eastAsia="SimSun"/>
          <w:iCs/>
          <w:szCs w:val="20"/>
        </w:rPr>
        <w:t xml:space="preserve">  ERCOT shall issue RUC instructions to each QSE specifying its Resources that have been committed </w:t>
      </w:r>
      <w:proofErr w:type="gramStart"/>
      <w:r w:rsidRPr="00865B19">
        <w:rPr>
          <w:rFonts w:eastAsia="SimSun"/>
          <w:iCs/>
          <w:szCs w:val="20"/>
        </w:rPr>
        <w:t>as a result of</w:t>
      </w:r>
      <w:proofErr w:type="gramEnd"/>
      <w:r w:rsidRPr="00865B19">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007C85B6"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4225A7A" w14:textId="77777777" w:rsidR="00865B19" w:rsidRPr="00865B19" w:rsidRDefault="00865B19" w:rsidP="00865B19">
      <w:pPr>
        <w:spacing w:after="240"/>
        <w:ind w:left="1440" w:hanging="720"/>
        <w:rPr>
          <w:rFonts w:eastAsia="SimSun"/>
          <w:iCs/>
          <w:szCs w:val="20"/>
        </w:rPr>
      </w:pPr>
      <w:r w:rsidRPr="00865B19">
        <w:rPr>
          <w:rFonts w:eastAsia="SimSun"/>
          <w:szCs w:val="20"/>
        </w:rPr>
        <w:t xml:space="preserve">(a) </w:t>
      </w:r>
      <w:r w:rsidRPr="00865B19">
        <w:rPr>
          <w:rFonts w:eastAsia="SimSun"/>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865B19">
        <w:rPr>
          <w:rFonts w:eastAsia="SimSun"/>
          <w:iCs/>
          <w:szCs w:val="20"/>
        </w:rPr>
        <w:t xml:space="preserve"> </w:t>
      </w:r>
    </w:p>
    <w:p w14:paraId="74F5DF79" w14:textId="77777777" w:rsidR="00865B19" w:rsidRPr="00865B19" w:rsidRDefault="00865B19" w:rsidP="00865B19">
      <w:pPr>
        <w:spacing w:after="240"/>
        <w:ind w:left="1440" w:hanging="720"/>
        <w:rPr>
          <w:rFonts w:eastAsia="SimSun"/>
          <w:szCs w:val="20"/>
        </w:rPr>
      </w:pPr>
      <w:r w:rsidRPr="00865B19">
        <w:rPr>
          <w:rFonts w:eastAsia="SimSun"/>
          <w:szCs w:val="20"/>
        </w:rPr>
        <w:t xml:space="preserve">(b) </w:t>
      </w:r>
      <w:r w:rsidRPr="00865B19">
        <w:rPr>
          <w:rFonts w:eastAsia="SimSun"/>
          <w:szCs w:val="20"/>
        </w:rPr>
        <w:tab/>
        <w:t xml:space="preserve">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t>
      </w:r>
      <w:r w:rsidRPr="00865B19">
        <w:rPr>
          <w:rFonts w:eastAsia="SimSun"/>
          <w:szCs w:val="20"/>
        </w:rPr>
        <w:lastRenderedPageBreak/>
        <w:t>which it received the RUC instruction, ERCOT may instead cancel the RUC Dispatch Instruction.</w:t>
      </w:r>
    </w:p>
    <w:p w14:paraId="178B1281" w14:textId="77777777" w:rsidR="00865B19" w:rsidRPr="00865B19" w:rsidRDefault="00865B19" w:rsidP="00865B19">
      <w:pPr>
        <w:spacing w:after="240"/>
        <w:ind w:left="720" w:hanging="720"/>
        <w:rPr>
          <w:rFonts w:eastAsia="SimSun"/>
          <w:iCs/>
          <w:szCs w:val="20"/>
        </w:rPr>
      </w:pPr>
      <w:r w:rsidRPr="00865B19">
        <w:rPr>
          <w:rFonts w:eastAsia="SimSun"/>
          <w:szCs w:val="20"/>
        </w:rPr>
        <w:t>(5)</w:t>
      </w:r>
      <w:r w:rsidRPr="00865B19">
        <w:rPr>
          <w:rFonts w:eastAsia="SimSun"/>
          <w:iCs/>
          <w:szCs w:val="20"/>
        </w:rPr>
        <w:t xml:space="preserve"> </w:t>
      </w:r>
      <w:r w:rsidRPr="00865B19">
        <w:rPr>
          <w:rFonts w:eastAsia="SimSun"/>
          <w:iCs/>
          <w:szCs w:val="20"/>
        </w:rPr>
        <w:tab/>
        <w:t xml:space="preserve">A QSE shall be excused from complying with any portion of a RUC Dispatch Instruction that it could not meet due to a physical limitation that was reflected, at the time of the </w:t>
      </w:r>
      <w:r w:rsidRPr="00865B19">
        <w:rPr>
          <w:rFonts w:eastAsia="SimSun"/>
          <w:szCs w:val="20"/>
        </w:rPr>
        <w:t>RUC Dispatch I</w:t>
      </w:r>
      <w:r w:rsidRPr="00865B19">
        <w:rPr>
          <w:rFonts w:eastAsia="SimSun"/>
          <w:iCs/>
          <w:szCs w:val="20"/>
        </w:rPr>
        <w:t>nstruction, in the Resource’s COP, startup time, minimum On-Line time, or minimum Off-Line time.</w:t>
      </w:r>
    </w:p>
    <w:p w14:paraId="4D51A7EB" w14:textId="77777777" w:rsidR="00865B19" w:rsidRPr="00865B19" w:rsidRDefault="00865B19" w:rsidP="00865B19">
      <w:pPr>
        <w:spacing w:after="240"/>
        <w:ind w:left="720" w:hanging="720"/>
        <w:rPr>
          <w:rFonts w:eastAsia="SimSun"/>
          <w:szCs w:val="20"/>
        </w:rPr>
      </w:pPr>
      <w:r w:rsidRPr="00865B19">
        <w:rPr>
          <w:rFonts w:eastAsia="SimSun"/>
          <w:szCs w:val="20"/>
        </w:rPr>
        <w:t>(6)</w:t>
      </w:r>
      <w:r w:rsidRPr="00865B19">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0A3C008" w14:textId="77777777" w:rsidR="00865B19" w:rsidRPr="00865B19" w:rsidRDefault="00865B19" w:rsidP="00865B19">
      <w:pPr>
        <w:spacing w:after="240"/>
        <w:ind w:left="720" w:hanging="720"/>
        <w:rPr>
          <w:rFonts w:eastAsia="SimSun"/>
          <w:szCs w:val="20"/>
        </w:rPr>
      </w:pPr>
      <w:r w:rsidRPr="00865B19">
        <w:rPr>
          <w:rFonts w:eastAsia="SimSun"/>
          <w:szCs w:val="20"/>
        </w:rPr>
        <w:t>(7)</w:t>
      </w:r>
      <w:r w:rsidRPr="00865B19">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865B19">
        <w:rPr>
          <w:rFonts w:eastAsia="SimSun"/>
          <w:szCs w:val="20"/>
        </w:rPr>
        <w:t>All of</w:t>
      </w:r>
      <w:proofErr w:type="gramEnd"/>
      <w:r w:rsidRPr="00865B19">
        <w:rPr>
          <w:rFonts w:eastAsia="SimSun"/>
          <w:szCs w:val="20"/>
        </w:rPr>
        <w:t xml:space="preserve"> the above commitment information must be as specified in the QSE’s COP.  For available Off-Line Resources with a cold start time of one hour or less</w:t>
      </w:r>
      <w:r w:rsidRPr="00865B19">
        <w:rPr>
          <w:rFonts w:eastAsia="SimSun"/>
          <w:iCs/>
          <w:szCs w:val="20"/>
        </w:rPr>
        <w:t xml:space="preserve"> that have not been removed from special consideration under paragraph (9) below pursuant to paragraph (4) of Section 8.1.2, Current Operating Plan (COP) Performance Requirements</w:t>
      </w:r>
      <w:r w:rsidRPr="00865B19">
        <w:rPr>
          <w:rFonts w:eastAsia="SimSun"/>
          <w:szCs w:val="20"/>
        </w:rPr>
        <w:t xml:space="preserve">, the Startup Offers and Minimum-Energy Offer from a Resource’s Three-Part Supply Offer shall not be used in the RUC process. </w:t>
      </w:r>
    </w:p>
    <w:p w14:paraId="350ACEB2" w14:textId="77777777" w:rsidR="00865B19" w:rsidRPr="00865B19" w:rsidRDefault="00865B19" w:rsidP="00865B19">
      <w:pPr>
        <w:spacing w:after="240"/>
        <w:ind w:left="720" w:hanging="720"/>
        <w:rPr>
          <w:rFonts w:eastAsia="SimSun"/>
          <w:szCs w:val="20"/>
        </w:rPr>
      </w:pPr>
      <w:r w:rsidRPr="00865B19">
        <w:rPr>
          <w:rFonts w:eastAsia="SimSun"/>
          <w:szCs w:val="20"/>
        </w:rPr>
        <w:t>(8)</w:t>
      </w:r>
      <w:r w:rsidRPr="00865B19">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865B19">
        <w:rPr>
          <w:rFonts w:eastAsia="SimSun"/>
          <w:iCs/>
          <w:szCs w:val="20"/>
        </w:rPr>
        <w:t xml:space="preserve"> that have not been removed from special consideration under paragraph (9) below pursuant to paragraph (4) of Section 8.1.2</w:t>
      </w:r>
      <w:r w:rsidRPr="00865B19">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AA849B1" w14:textId="77777777" w:rsidR="00865B19" w:rsidRPr="00865B19" w:rsidRDefault="00865B19" w:rsidP="00865B19">
      <w:pPr>
        <w:spacing w:after="240"/>
        <w:ind w:left="720" w:hanging="720"/>
        <w:rPr>
          <w:rFonts w:eastAsia="SimSun"/>
          <w:szCs w:val="20"/>
        </w:rPr>
      </w:pPr>
      <w:r w:rsidRPr="00865B19">
        <w:rPr>
          <w:rFonts w:eastAsia="SimSun"/>
          <w:szCs w:val="20"/>
        </w:rPr>
        <w:t>(9)</w:t>
      </w:r>
      <w:r w:rsidRPr="00865B19">
        <w:rPr>
          <w:rFonts w:eastAsia="SimSun"/>
          <w:szCs w:val="20"/>
        </w:rPr>
        <w:tab/>
      </w:r>
      <w:r w:rsidRPr="00865B19">
        <w:rPr>
          <w:rFonts w:eastAsia="SimSun"/>
          <w:iCs/>
          <w:szCs w:val="20"/>
        </w:rPr>
        <w:t xml:space="preserve">For all available Off-Line Resources having a cold start time of one hour or less and not removed from special consideration pursuant to paragraph (4) of Section 8.1.2, </w:t>
      </w:r>
      <w:r w:rsidRPr="00865B19">
        <w:rPr>
          <w:rFonts w:eastAsia="SimSun"/>
          <w:szCs w:val="20"/>
        </w:rPr>
        <w:t xml:space="preserve">ERCOT shall scale any approved verifiable Startup Cost and verifiable minimum-energy cost or if verifiable costs have not been approved, the applicable Resource Category Generic </w:t>
      </w:r>
      <w:r w:rsidRPr="00865B19">
        <w:rPr>
          <w:rFonts w:eastAsia="SimSun"/>
          <w:szCs w:val="20"/>
        </w:rPr>
        <w:lastRenderedPageBreak/>
        <w:t xml:space="preserve">Startup Offer Cost and the applicable Resource Category Generic Minimum-Energy Offer Cost as specified in Section 4.4.9.2.3 for use in the RUC process.  </w:t>
      </w:r>
    </w:p>
    <w:p w14:paraId="252012FF" w14:textId="77777777" w:rsidR="00865B19" w:rsidRPr="00865B19" w:rsidRDefault="00865B19" w:rsidP="00865B19">
      <w:pPr>
        <w:ind w:left="720"/>
        <w:rPr>
          <w:rFonts w:eastAsia="SimSun"/>
          <w:szCs w:val="20"/>
        </w:rPr>
      </w:pPr>
      <w:r w:rsidRPr="00865B19">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865B19" w:rsidRPr="00865B19" w14:paraId="36DF0B1E" w14:textId="77777777" w:rsidTr="00C812E5">
        <w:trPr>
          <w:trHeight w:val="386"/>
        </w:trPr>
        <w:tc>
          <w:tcPr>
            <w:tcW w:w="2610" w:type="dxa"/>
          </w:tcPr>
          <w:p w14:paraId="5A8598AD" w14:textId="77777777" w:rsidR="00865B19" w:rsidRPr="00865B19" w:rsidRDefault="00865B19" w:rsidP="00865B19">
            <w:pPr>
              <w:rPr>
                <w:rFonts w:eastAsia="SimSun"/>
                <w:b/>
                <w:sz w:val="20"/>
                <w:szCs w:val="20"/>
              </w:rPr>
            </w:pPr>
            <w:r w:rsidRPr="00865B19">
              <w:rPr>
                <w:rFonts w:eastAsia="SimSun"/>
                <w:b/>
                <w:sz w:val="20"/>
                <w:szCs w:val="20"/>
              </w:rPr>
              <w:t>Parameter</w:t>
            </w:r>
          </w:p>
        </w:tc>
        <w:tc>
          <w:tcPr>
            <w:tcW w:w="1634" w:type="dxa"/>
            <w:shd w:val="clear" w:color="auto" w:fill="auto"/>
          </w:tcPr>
          <w:p w14:paraId="523F0F18" w14:textId="77777777" w:rsidR="00865B19" w:rsidRPr="00865B19" w:rsidRDefault="00865B19" w:rsidP="00865B19">
            <w:pPr>
              <w:rPr>
                <w:rFonts w:eastAsia="SimSun"/>
                <w:b/>
                <w:sz w:val="20"/>
                <w:szCs w:val="20"/>
              </w:rPr>
            </w:pPr>
            <w:r w:rsidRPr="00865B19">
              <w:rPr>
                <w:rFonts w:eastAsia="SimSun"/>
                <w:b/>
                <w:sz w:val="20"/>
                <w:szCs w:val="20"/>
              </w:rPr>
              <w:t>Unit</w:t>
            </w:r>
          </w:p>
        </w:tc>
        <w:tc>
          <w:tcPr>
            <w:tcW w:w="4578" w:type="dxa"/>
            <w:shd w:val="clear" w:color="auto" w:fill="auto"/>
          </w:tcPr>
          <w:p w14:paraId="5832FB49" w14:textId="77777777" w:rsidR="00865B19" w:rsidRPr="00865B19" w:rsidRDefault="00865B19" w:rsidP="00865B19">
            <w:pPr>
              <w:rPr>
                <w:rFonts w:eastAsia="SimSun"/>
                <w:b/>
                <w:sz w:val="20"/>
                <w:szCs w:val="20"/>
              </w:rPr>
            </w:pPr>
            <w:r w:rsidRPr="00865B19">
              <w:rPr>
                <w:rFonts w:eastAsia="SimSun"/>
                <w:b/>
                <w:sz w:val="20"/>
                <w:szCs w:val="20"/>
              </w:rPr>
              <w:t>Current Value*</w:t>
            </w:r>
          </w:p>
        </w:tc>
      </w:tr>
      <w:tr w:rsidR="00865B19" w:rsidRPr="00865B19" w14:paraId="3F194956" w14:textId="77777777" w:rsidTr="00C812E5">
        <w:trPr>
          <w:trHeight w:val="359"/>
        </w:trPr>
        <w:tc>
          <w:tcPr>
            <w:tcW w:w="2610" w:type="dxa"/>
          </w:tcPr>
          <w:p w14:paraId="25BA5172" w14:textId="77777777" w:rsidR="00865B19" w:rsidRPr="00865B19" w:rsidRDefault="00865B19" w:rsidP="00865B19">
            <w:pPr>
              <w:spacing w:after="240"/>
              <w:rPr>
                <w:rFonts w:eastAsia="SimSun"/>
                <w:sz w:val="20"/>
                <w:szCs w:val="20"/>
              </w:rPr>
            </w:pPr>
            <w:r w:rsidRPr="00865B19">
              <w:rPr>
                <w:rFonts w:eastAsia="SimSun"/>
                <w:sz w:val="20"/>
                <w:szCs w:val="20"/>
              </w:rPr>
              <w:t>1HRLESSCOSTSCALING</w:t>
            </w:r>
          </w:p>
        </w:tc>
        <w:tc>
          <w:tcPr>
            <w:tcW w:w="1634" w:type="dxa"/>
            <w:shd w:val="clear" w:color="auto" w:fill="auto"/>
          </w:tcPr>
          <w:p w14:paraId="77D34A31" w14:textId="77777777" w:rsidR="00865B19" w:rsidRPr="00865B19" w:rsidRDefault="00865B19" w:rsidP="00865B19">
            <w:pPr>
              <w:spacing w:after="240"/>
              <w:rPr>
                <w:rFonts w:eastAsia="SimSun"/>
                <w:sz w:val="20"/>
                <w:szCs w:val="20"/>
              </w:rPr>
            </w:pPr>
            <w:r w:rsidRPr="00865B19">
              <w:rPr>
                <w:rFonts w:eastAsia="SimSun"/>
                <w:sz w:val="20"/>
                <w:szCs w:val="20"/>
              </w:rPr>
              <w:t>Percentage</w:t>
            </w:r>
          </w:p>
        </w:tc>
        <w:tc>
          <w:tcPr>
            <w:tcW w:w="4578" w:type="dxa"/>
            <w:shd w:val="clear" w:color="auto" w:fill="auto"/>
          </w:tcPr>
          <w:p w14:paraId="7FD23A73" w14:textId="77777777" w:rsidR="00865B19" w:rsidRPr="00865B19" w:rsidRDefault="00865B19" w:rsidP="00865B19">
            <w:pPr>
              <w:spacing w:after="240"/>
              <w:rPr>
                <w:rFonts w:eastAsia="SimSun"/>
                <w:sz w:val="20"/>
                <w:szCs w:val="20"/>
              </w:rPr>
            </w:pPr>
            <w:r w:rsidRPr="00865B19">
              <w:rPr>
                <w:rFonts w:eastAsia="SimSun"/>
                <w:sz w:val="20"/>
                <w:szCs w:val="20"/>
              </w:rPr>
              <w:t>Maximum value of 100%</w:t>
            </w:r>
          </w:p>
        </w:tc>
      </w:tr>
      <w:tr w:rsidR="00865B19" w:rsidRPr="00865B19" w14:paraId="6F7F5098" w14:textId="77777777" w:rsidTr="00C812E5">
        <w:trPr>
          <w:trHeight w:val="1178"/>
        </w:trPr>
        <w:tc>
          <w:tcPr>
            <w:tcW w:w="8822" w:type="dxa"/>
            <w:gridSpan w:val="3"/>
          </w:tcPr>
          <w:p w14:paraId="481F2FF3" w14:textId="77777777" w:rsidR="00865B19" w:rsidRPr="00865B19" w:rsidRDefault="00865B19" w:rsidP="00865B19">
            <w:pPr>
              <w:rPr>
                <w:rFonts w:eastAsia="SimSun"/>
                <w:sz w:val="20"/>
                <w:szCs w:val="20"/>
              </w:rPr>
            </w:pPr>
            <w:r w:rsidRPr="00865B19">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243D6D3" w14:textId="77777777" w:rsidR="00865B19" w:rsidRPr="00865B19" w:rsidRDefault="00865B19" w:rsidP="00865B19">
      <w:pPr>
        <w:spacing w:before="240" w:after="240"/>
        <w:ind w:left="720" w:hanging="720"/>
        <w:rPr>
          <w:rFonts w:eastAsia="SimSun"/>
          <w:szCs w:val="20"/>
        </w:rPr>
      </w:pPr>
      <w:r w:rsidRPr="00865B19">
        <w:rPr>
          <w:rFonts w:eastAsia="SimSun"/>
          <w:szCs w:val="20"/>
        </w:rPr>
        <w:t>(10)</w:t>
      </w:r>
      <w:r w:rsidRPr="00865B19">
        <w:rPr>
          <w:rFonts w:eastAsia="SimSun"/>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951D03" w14:textId="77777777" w:rsidR="00865B19" w:rsidRPr="00865B19" w:rsidRDefault="00865B19" w:rsidP="00865B19">
      <w:pPr>
        <w:spacing w:after="240"/>
        <w:ind w:left="1440" w:hanging="720"/>
        <w:rPr>
          <w:rFonts w:eastAsia="SimSun"/>
          <w:szCs w:val="20"/>
        </w:rPr>
      </w:pPr>
      <w:r w:rsidRPr="00865B19">
        <w:rPr>
          <w:rFonts w:eastAsia="SimSun"/>
          <w:szCs w:val="20"/>
        </w:rPr>
        <w:t xml:space="preserve">(a) </w:t>
      </w:r>
      <w:r w:rsidRPr="00865B19">
        <w:rPr>
          <w:rFonts w:eastAsia="SimSun"/>
          <w:szCs w:val="20"/>
        </w:rPr>
        <w:tab/>
        <w:t>Substitute capacity from Resources represented by that QSE;</w:t>
      </w:r>
    </w:p>
    <w:p w14:paraId="1686FD6C"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Substitute capacity from other QSE using Ancillary Service Trades; or </w:t>
      </w:r>
    </w:p>
    <w:p w14:paraId="53B4D00E"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 xml:space="preserve">Ask ERCOT to replace the capacity.   </w:t>
      </w:r>
    </w:p>
    <w:p w14:paraId="5A9E8F49" w14:textId="77777777" w:rsidR="00865B19" w:rsidRPr="00865B19" w:rsidRDefault="00865B19" w:rsidP="00865B19">
      <w:pPr>
        <w:spacing w:after="240"/>
        <w:ind w:left="720" w:hanging="720"/>
        <w:rPr>
          <w:rFonts w:eastAsia="SimSun"/>
          <w:szCs w:val="20"/>
        </w:rPr>
      </w:pPr>
      <w:r w:rsidRPr="00865B19">
        <w:rPr>
          <w:rFonts w:eastAsia="SimSun"/>
          <w:szCs w:val="20"/>
        </w:rPr>
        <w:t>(11)</w:t>
      </w:r>
      <w:r w:rsidRPr="00865B19">
        <w:rPr>
          <w:rFonts w:eastAsia="SimSun"/>
          <w:szCs w:val="20"/>
        </w:rPr>
        <w:tab/>
        <w:t xml:space="preserve">Factors included in the RUC process are: </w:t>
      </w:r>
    </w:p>
    <w:p w14:paraId="0FEBDA6F"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ERCOT System-wide hourly Load forecast allocated appropriately </w:t>
      </w:r>
      <w:proofErr w:type="gramStart"/>
      <w:r w:rsidRPr="00865B19">
        <w:rPr>
          <w:rFonts w:eastAsia="SimSun"/>
          <w:szCs w:val="20"/>
        </w:rPr>
        <w:t>over Load</w:t>
      </w:r>
      <w:proofErr w:type="gramEnd"/>
      <w:r w:rsidRPr="00865B19">
        <w:rPr>
          <w:rFonts w:eastAsia="SimSun"/>
          <w:szCs w:val="20"/>
        </w:rPr>
        <w:t xml:space="preserve"> buses;</w:t>
      </w:r>
    </w:p>
    <w:p w14:paraId="662791EA"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Transmission constraints – Transfer limits on energy flows through the electricity network;</w:t>
      </w:r>
    </w:p>
    <w:p w14:paraId="1715A3B0"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Thermal constraints – protect transmission facilities against thermal overload;</w:t>
      </w:r>
    </w:p>
    <w:p w14:paraId="34355D12"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Generic constraints – protect the transmission system against transient instability, dynamic, instability or voltage collapse;</w:t>
      </w:r>
    </w:p>
    <w:p w14:paraId="7E4055F9"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Planned transmission topology;</w:t>
      </w:r>
    </w:p>
    <w:p w14:paraId="052F3AE1"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Energy sufficiency constraints;</w:t>
      </w:r>
    </w:p>
    <w:p w14:paraId="7FF2824E" w14:textId="77777777" w:rsidR="00865B19" w:rsidRPr="00865B19" w:rsidRDefault="00865B19" w:rsidP="00865B19">
      <w:pPr>
        <w:spacing w:after="240"/>
        <w:ind w:left="1440" w:hanging="720"/>
        <w:rPr>
          <w:rFonts w:eastAsia="SimSun"/>
          <w:szCs w:val="20"/>
        </w:rPr>
      </w:pPr>
      <w:r w:rsidRPr="00865B19">
        <w:rPr>
          <w:rFonts w:eastAsia="SimSun"/>
          <w:szCs w:val="20"/>
        </w:rPr>
        <w:t>(e)</w:t>
      </w:r>
      <w:r w:rsidRPr="00865B19">
        <w:rPr>
          <w:rFonts w:eastAsia="SimSun"/>
          <w:szCs w:val="20"/>
        </w:rPr>
        <w:tab/>
        <w:t>Inputs from the COP, as appropriate;</w:t>
      </w:r>
    </w:p>
    <w:p w14:paraId="157DEFDC"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(f)</w:t>
      </w:r>
      <w:r w:rsidRPr="00865B19">
        <w:rPr>
          <w:rFonts w:eastAsia="SimSun"/>
          <w:szCs w:val="20"/>
        </w:rPr>
        <w:tab/>
        <w:t>Inputs from Resource Parameters, including a list of Off-Line Available Resources having a start-up time of one hour or less, as appropriate;</w:t>
      </w:r>
    </w:p>
    <w:p w14:paraId="1B6798C6"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Each Generation Resource’s Minimum-Energy Offer and Startup Offer, from its Three-Part Supply Offer;</w:t>
      </w:r>
    </w:p>
    <w:p w14:paraId="705CB334"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Any Generation Resource that is Off-Line and available but does not have a Three-Part Supply Offer;</w:t>
      </w:r>
    </w:p>
    <w:p w14:paraId="2F53B279"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Forced Outage information; and</w:t>
      </w:r>
    </w:p>
    <w:p w14:paraId="38F2AB0B" w14:textId="77777777" w:rsidR="00865B19" w:rsidRPr="00865B19" w:rsidRDefault="00865B19" w:rsidP="00865B19">
      <w:pPr>
        <w:spacing w:after="240"/>
        <w:ind w:left="1440" w:hanging="720"/>
        <w:rPr>
          <w:rFonts w:eastAsia="SimSun"/>
          <w:szCs w:val="20"/>
        </w:rPr>
      </w:pPr>
      <w:r w:rsidRPr="00865B19">
        <w:rPr>
          <w:rFonts w:eastAsia="SimSun"/>
          <w:szCs w:val="20"/>
        </w:rPr>
        <w:t>(j)</w:t>
      </w:r>
      <w:r w:rsidRPr="00865B19">
        <w:rPr>
          <w:rFonts w:eastAsia="SimSun"/>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0988BBA" w14:textId="77777777" w:rsidR="00865B19" w:rsidRPr="00865B19" w:rsidRDefault="00865B19" w:rsidP="00865B19">
      <w:pPr>
        <w:spacing w:after="240"/>
        <w:ind w:left="720" w:hanging="720"/>
        <w:rPr>
          <w:rFonts w:eastAsia="SimSun"/>
          <w:szCs w:val="20"/>
        </w:rPr>
      </w:pPr>
      <w:r w:rsidRPr="00865B19">
        <w:rPr>
          <w:rFonts w:eastAsia="SimSun"/>
          <w:szCs w:val="20"/>
        </w:rPr>
        <w:t>(12)</w:t>
      </w:r>
      <w:r w:rsidRPr="00865B19">
        <w:rPr>
          <w:rFonts w:eastAsia="SimSun"/>
          <w:szCs w:val="20"/>
        </w:rPr>
        <w:tab/>
        <w:t>The HRUC process and the DRUC process are as follows:</w:t>
      </w:r>
    </w:p>
    <w:p w14:paraId="07354A65"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865B19">
        <w:rPr>
          <w:rFonts w:eastAsia="SimSun"/>
          <w:szCs w:val="20"/>
        </w:rPr>
        <w:t>current status</w:t>
      </w:r>
      <w:proofErr w:type="gramEnd"/>
      <w:r w:rsidRPr="00865B19">
        <w:rPr>
          <w:rFonts w:eastAsia="SimSun"/>
          <w:szCs w:val="20"/>
        </w:rPr>
        <w:t xml:space="preserve"> and updated for each remaining hour in the study as indicated in the COP for Resources and in the Outage Scheduler for transmission elements. </w:t>
      </w:r>
    </w:p>
    <w:p w14:paraId="2273C6C8"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E9DA213"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The DRUC process uses the Day-Ahead weather forecast for each hour of the Operating Day.  The HRUC process uses the weather forecast information for each hour of the balance of the RUC Study Period.</w:t>
      </w:r>
    </w:p>
    <w:p w14:paraId="105F8E51" w14:textId="77777777" w:rsidR="00865B19" w:rsidRPr="00865B19" w:rsidRDefault="00865B19" w:rsidP="00865B19">
      <w:pPr>
        <w:spacing w:after="240"/>
        <w:ind w:left="720" w:hanging="720"/>
        <w:rPr>
          <w:rFonts w:eastAsia="SimSun"/>
          <w:szCs w:val="20"/>
        </w:rPr>
      </w:pPr>
      <w:r w:rsidRPr="00865B19">
        <w:rPr>
          <w:rFonts w:eastAsia="SimSun"/>
          <w:szCs w:val="20"/>
        </w:rPr>
        <w:t>(13)</w:t>
      </w:r>
      <w:r w:rsidRPr="00865B19">
        <w:rPr>
          <w:rFonts w:eastAsia="SimSun"/>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3CE383FB" w14:textId="77777777" w:rsidR="00865B19" w:rsidRPr="00865B19" w:rsidRDefault="00865B19" w:rsidP="00865B19">
      <w:pPr>
        <w:spacing w:after="240"/>
        <w:ind w:left="720" w:hanging="720"/>
        <w:rPr>
          <w:szCs w:val="20"/>
        </w:rPr>
      </w:pPr>
      <w:r w:rsidRPr="00865B19">
        <w:rPr>
          <w:iCs/>
          <w:szCs w:val="20"/>
        </w:rPr>
        <w:lastRenderedPageBreak/>
        <w:t>(14)</w:t>
      </w:r>
      <w:r w:rsidRPr="00865B19">
        <w:rPr>
          <w:iCs/>
          <w:szCs w:val="20"/>
        </w:rPr>
        <w:tab/>
      </w:r>
      <w:r w:rsidRPr="00865B19">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865B19">
        <w:rPr>
          <w:szCs w:val="20"/>
        </w:rPr>
        <w:t>Opt</w:t>
      </w:r>
      <w:proofErr w:type="spellEnd"/>
      <w:r w:rsidRPr="00865B19">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865B19">
        <w:rPr>
          <w:szCs w:val="20"/>
        </w:rPr>
        <w:t>Opt</w:t>
      </w:r>
      <w:proofErr w:type="spellEnd"/>
      <w:r w:rsidRPr="00865B19">
        <w:rPr>
          <w:szCs w:val="20"/>
        </w:rPr>
        <w:t xml:space="preserve"> Out Snapshot.  A Combined Cycle Generation Resource that is RUC-committed from one On-Line configuration </w:t>
      </w:r>
      <w:proofErr w:type="gramStart"/>
      <w:r w:rsidRPr="00865B19">
        <w:rPr>
          <w:szCs w:val="20"/>
        </w:rPr>
        <w:t>in order to</w:t>
      </w:r>
      <w:proofErr w:type="gramEnd"/>
      <w:r w:rsidRPr="00865B19">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865B19">
        <w:rPr>
          <w:szCs w:val="20"/>
        </w:rPr>
        <w:t>Opt</w:t>
      </w:r>
      <w:proofErr w:type="spellEnd"/>
      <w:r w:rsidRPr="00865B19">
        <w:rPr>
          <w:szCs w:val="20"/>
        </w:rPr>
        <w:t xml:space="preserve"> Out Snapshot of the first Operating Day.</w:t>
      </w:r>
    </w:p>
    <w:p w14:paraId="7F4B03C1" w14:textId="77777777" w:rsidR="00865B19" w:rsidRPr="00865B19" w:rsidRDefault="00865B19" w:rsidP="00865B19">
      <w:pPr>
        <w:spacing w:after="240"/>
        <w:ind w:left="720" w:hanging="720"/>
        <w:rPr>
          <w:iCs/>
          <w:szCs w:val="20"/>
        </w:rPr>
      </w:pPr>
      <w:r w:rsidRPr="00865B19">
        <w:rPr>
          <w:iCs/>
          <w:szCs w:val="20"/>
        </w:rPr>
        <w:t>(15)</w:t>
      </w:r>
      <w:r w:rsidRPr="00865B1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BDBFF91" w14:textId="77777777" w:rsidR="00865B19" w:rsidRPr="00865B19" w:rsidRDefault="00865B19" w:rsidP="00865B19">
      <w:pPr>
        <w:spacing w:after="240"/>
        <w:ind w:left="720" w:hanging="720"/>
        <w:rPr>
          <w:szCs w:val="20"/>
        </w:rPr>
      </w:pPr>
      <w:r w:rsidRPr="00865B19">
        <w:rPr>
          <w:iCs/>
          <w:szCs w:val="20"/>
        </w:rPr>
        <w:t>(16)</w:t>
      </w:r>
      <w:r w:rsidRPr="00865B19">
        <w:rPr>
          <w:iCs/>
          <w:szCs w:val="20"/>
        </w:rPr>
        <w:tab/>
      </w:r>
      <w:r w:rsidRPr="00865B19">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41E852A4" w14:textId="77777777" w:rsidR="00865B19" w:rsidRPr="00865B19" w:rsidRDefault="00865B19" w:rsidP="00865B19">
      <w:pPr>
        <w:spacing w:after="240"/>
        <w:ind w:left="720" w:hanging="720"/>
        <w:rPr>
          <w:szCs w:val="20"/>
        </w:rPr>
      </w:pPr>
      <w:r w:rsidRPr="00865B19">
        <w:rPr>
          <w:szCs w:val="20"/>
        </w:rPr>
        <w:t>(17)</w:t>
      </w:r>
      <w:r w:rsidRPr="00865B19">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865B19" w:rsidRPr="00865B19" w14:paraId="6C374481" w14:textId="77777777" w:rsidTr="00865B19">
        <w:trPr>
          <w:trHeight w:val="1205"/>
        </w:trPr>
        <w:tc>
          <w:tcPr>
            <w:tcW w:w="9445" w:type="dxa"/>
            <w:shd w:val="clear" w:color="auto" w:fill="D9D9D9"/>
          </w:tcPr>
          <w:p w14:paraId="08B725E3" w14:textId="77777777" w:rsidR="00865B19" w:rsidRPr="00865B19" w:rsidRDefault="00865B19" w:rsidP="00865B19">
            <w:pPr>
              <w:spacing w:after="240"/>
              <w:rPr>
                <w:rFonts w:eastAsia="SimSun"/>
                <w:b/>
                <w:i/>
                <w:iCs/>
                <w:szCs w:val="20"/>
              </w:rPr>
            </w:pPr>
            <w:r w:rsidRPr="00865B19">
              <w:rPr>
                <w:rFonts w:eastAsia="SimSun"/>
                <w:b/>
                <w:i/>
                <w:iCs/>
                <w:szCs w:val="20"/>
              </w:rPr>
              <w:lastRenderedPageBreak/>
              <w:t>[NPRR1009, NPRR1032, and NPRR1204:  Replace applicable portions of Section 5.5.2 above with the following upon system implementation of the Real-Time Co-Optimization (RTC) project for NPRR1009 and NPRR1204; or upon system implementation for NPRR1032:]</w:t>
            </w:r>
          </w:p>
          <w:p w14:paraId="753533CD" w14:textId="77777777" w:rsidR="00865B19" w:rsidRPr="00865B19" w:rsidRDefault="00865B19" w:rsidP="00865B19">
            <w:pPr>
              <w:keepNext/>
              <w:tabs>
                <w:tab w:val="left" w:pos="1080"/>
              </w:tabs>
              <w:spacing w:before="240" w:after="240"/>
              <w:ind w:left="1080" w:hanging="1080"/>
              <w:outlineLvl w:val="2"/>
              <w:rPr>
                <w:rFonts w:eastAsia="SimSun"/>
                <w:b/>
                <w:i/>
                <w:szCs w:val="20"/>
                <w:lang w:val="x-none" w:eastAsia="x-none"/>
              </w:rPr>
            </w:pPr>
            <w:bookmarkStart w:id="692" w:name="_Toc60038341"/>
            <w:r w:rsidRPr="00865B19">
              <w:rPr>
                <w:rFonts w:eastAsia="SimSun"/>
                <w:b/>
                <w:i/>
                <w:szCs w:val="20"/>
                <w:lang w:val="x-none" w:eastAsia="x-none"/>
              </w:rPr>
              <w:t>5.5.2</w:t>
            </w:r>
            <w:r w:rsidRPr="00865B19">
              <w:rPr>
                <w:rFonts w:eastAsia="SimSun"/>
                <w:b/>
                <w:i/>
                <w:szCs w:val="20"/>
                <w:lang w:val="x-none" w:eastAsia="x-none"/>
              </w:rPr>
              <w:tab/>
              <w:t>Reliability Unit Commitment (RUC) Process</w:t>
            </w:r>
            <w:bookmarkEnd w:id="692"/>
          </w:p>
          <w:p w14:paraId="15114479" w14:textId="77777777" w:rsidR="00865B19" w:rsidRPr="00865B19" w:rsidRDefault="00865B19" w:rsidP="00865B19">
            <w:pPr>
              <w:spacing w:after="240"/>
              <w:ind w:left="720" w:hanging="720"/>
              <w:rPr>
                <w:rFonts w:ascii="Courier New" w:eastAsia="SimSun" w:hAnsi="Courier New" w:cs="Courier New"/>
                <w:sz w:val="20"/>
                <w:szCs w:val="20"/>
              </w:rPr>
            </w:pPr>
            <w:r w:rsidRPr="00865B19">
              <w:rPr>
                <w:rFonts w:eastAsia="SimSun"/>
              </w:rPr>
              <w:t>(1)</w:t>
            </w:r>
            <w:r w:rsidRPr="00865B19">
              <w:rPr>
                <w:rFonts w:eastAsia="SimSun"/>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865B19">
              <w:rPr>
                <w:rFonts w:eastAsia="SimSun"/>
              </w:rPr>
              <w:t>takes into account</w:t>
            </w:r>
            <w:proofErr w:type="gramEnd"/>
            <w:r w:rsidRPr="00865B19">
              <w:rPr>
                <w:rFonts w:eastAsia="SimSun"/>
              </w:rPr>
              <w:t xml:space="preserve"> Resources already committed in the Current Operating Plans (COPs), Resources already committed in previous RUCs, </w:t>
            </w:r>
            <w:ins w:id="693" w:author="ERCOT" w:date="2024-01-11T16:14:00Z">
              <w:r w:rsidRPr="00865B19">
                <w:rPr>
                  <w:rFonts w:eastAsia="SimSun"/>
                </w:rPr>
                <w:t xml:space="preserve">Resources with </w:t>
              </w:r>
            </w:ins>
            <w:ins w:id="694" w:author="ERCOT" w:date="2024-01-29T17:08:00Z">
              <w:r w:rsidRPr="00865B19">
                <w:rPr>
                  <w:rFonts w:eastAsia="SimSun"/>
                </w:rPr>
                <w:t xml:space="preserve">Ancillary Service Resource </w:t>
              </w:r>
            </w:ins>
            <w:ins w:id="695" w:author="ERCOT" w:date="2024-01-11T16:14:00Z">
              <w:r w:rsidRPr="00865B19">
                <w:rPr>
                  <w:rFonts w:eastAsia="SimSun"/>
                </w:rPr>
                <w:t>Responsibility</w:t>
              </w:r>
            </w:ins>
            <w:ins w:id="696" w:author="ERCOT" w:date="2024-01-11T16:15:00Z">
              <w:r w:rsidRPr="00865B19">
                <w:rPr>
                  <w:rFonts w:eastAsia="SimSun"/>
                </w:rPr>
                <w:t xml:space="preserve"> </w:t>
              </w:r>
            </w:ins>
            <w:ins w:id="697" w:author="ERCOT" w:date="2024-01-29T17:09:00Z">
              <w:r w:rsidRPr="00865B19">
                <w:rPr>
                  <w:rFonts w:eastAsia="SimSun"/>
                </w:rPr>
                <w:t xml:space="preserve">for DRRS </w:t>
              </w:r>
            </w:ins>
            <w:ins w:id="698" w:author="ERCOT" w:date="2024-01-11T16:15:00Z">
              <w:r w:rsidRPr="00865B19">
                <w:rPr>
                  <w:rFonts w:eastAsia="SimSun"/>
                </w:rPr>
                <w:t>in the COP,</w:t>
              </w:r>
            </w:ins>
            <w:ins w:id="699" w:author="ERCOT" w:date="2024-01-11T16:14:00Z">
              <w:r w:rsidRPr="00865B19">
                <w:rPr>
                  <w:rFonts w:eastAsia="SimSun"/>
                </w:rPr>
                <w:t xml:space="preserve"> </w:t>
              </w:r>
            </w:ins>
            <w:r w:rsidRPr="00865B19">
              <w:rPr>
                <w:rFonts w:eastAsia="SimSun"/>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700" w:author="ERCOT" w:date="2024-05-02T16:56:00Z">
              <w:r w:rsidRPr="00865B19">
                <w:rPr>
                  <w:rFonts w:eastAsia="SimSun"/>
                </w:rPr>
                <w:delText>State of Charge (</w:delText>
              </w:r>
            </w:del>
            <w:r w:rsidRPr="00865B19">
              <w:rPr>
                <w:rFonts w:eastAsia="SimSun"/>
              </w:rPr>
              <w:t>SOC</w:t>
            </w:r>
            <w:del w:id="701" w:author="ERCOT" w:date="2024-05-02T16:56:00Z">
              <w:r w:rsidRPr="00865B19">
                <w:rPr>
                  <w:rFonts w:eastAsia="SimSun"/>
                </w:rPr>
                <w:delText>)</w:delText>
              </w:r>
            </w:del>
            <w:r w:rsidRPr="00865B19">
              <w:rPr>
                <w:rFonts w:eastAsia="SimSun"/>
              </w:rP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865B19">
              <w:rPr>
                <w:rFonts w:ascii="Courier New" w:eastAsia="SimSun" w:hAnsi="Courier New" w:cs="Courier New"/>
                <w:sz w:val="20"/>
                <w:szCs w:val="20"/>
              </w:rPr>
              <w:t xml:space="preserve"> </w:t>
            </w:r>
            <w:r w:rsidRPr="00865B19">
              <w:rPr>
                <w:rFonts w:eastAsia="SimSun"/>
              </w:rPr>
              <w:t>ESR energy dispatch costs and Ancillary Service Offer costs are not included in the RUC objective function.</w:t>
            </w:r>
          </w:p>
          <w:p w14:paraId="527C9951" w14:textId="77777777" w:rsidR="00865B19" w:rsidRPr="00865B19" w:rsidRDefault="00865B19" w:rsidP="00865B19">
            <w:pPr>
              <w:spacing w:after="240"/>
              <w:ind w:left="720" w:hanging="720"/>
              <w:rPr>
                <w:rFonts w:eastAsia="SimSun"/>
              </w:rPr>
            </w:pPr>
            <w:r w:rsidRPr="00865B19">
              <w:rPr>
                <w:rFonts w:eastAsia="SimSun"/>
              </w:rPr>
              <w:t>(2)</w:t>
            </w:r>
            <w:r w:rsidRPr="00865B19">
              <w:rPr>
                <w:rFonts w:eastAsia="SimSun"/>
              </w:rPr>
              <w:tab/>
              <w:t>ERCOT shall create an ASDC for each Ancillary Service for use in RUC</w:t>
            </w:r>
            <w:ins w:id="702" w:author="ERCOT" w:date="2024-05-10T19:34:00Z">
              <w:r w:rsidRPr="00865B19">
                <w:rPr>
                  <w:rFonts w:eastAsia="SimSun"/>
                </w:rPr>
                <w:t>,</w:t>
              </w:r>
            </w:ins>
            <w:ins w:id="703" w:author="ERCOT" w:date="2024-01-09T10:21:00Z">
              <w:r w:rsidRPr="00865B19">
                <w:rPr>
                  <w:rFonts w:eastAsia="SimSun"/>
                </w:rPr>
                <w:t xml:space="preserve"> except DRRS</w:t>
              </w:r>
            </w:ins>
            <w:r w:rsidRPr="00865B19">
              <w:rPr>
                <w:rFonts w:eastAsia="SimSun"/>
              </w:rPr>
              <w:t>.  ERCOT shall post the ASDCs to the ERCOT website as soon as practicable after any change to the ASDCs.</w:t>
            </w:r>
          </w:p>
          <w:p w14:paraId="11129D95" w14:textId="77777777" w:rsidR="00865B19" w:rsidRPr="00865B19" w:rsidRDefault="00865B19" w:rsidP="00865B19">
            <w:pPr>
              <w:spacing w:after="240"/>
              <w:ind w:left="720" w:hanging="720"/>
              <w:rPr>
                <w:rFonts w:eastAsia="SimSun"/>
                <w:szCs w:val="20"/>
              </w:rPr>
            </w:pPr>
            <w:r w:rsidRPr="00865B19">
              <w:rPr>
                <w:rFonts w:eastAsia="SimSun"/>
                <w:szCs w:val="20"/>
              </w:rPr>
              <w:t>(3)</w:t>
            </w:r>
            <w:r w:rsidRPr="00865B19">
              <w:rPr>
                <w:rFonts w:eastAsia="SimSun"/>
                <w:szCs w:val="20"/>
              </w:rPr>
              <w:tab/>
              <w:t>ERCOT shall post the following Ancillary Service Deployment Factor data on the ERCOT website:</w:t>
            </w:r>
          </w:p>
          <w:p w14:paraId="123418DA"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Following each execution of RUC, ERCOT shall post the Ancillary Service Deployment Factors used by that RUC process for each hour in the RUC Study Period;</w:t>
            </w:r>
          </w:p>
          <w:p w14:paraId="73AA0DC0"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No later than 0600 in the Day-Ahead for each Operating Day, ERCOT shall post the Ancillary Service Deployment</w:t>
            </w:r>
            <w:del w:id="704" w:author="ERCOT" w:date="2024-05-02T16:59:00Z">
              <w:r w:rsidRPr="00865B19">
                <w:rPr>
                  <w:rFonts w:eastAsia="SimSun"/>
                </w:rPr>
                <w:delText>s</w:delText>
              </w:r>
            </w:del>
            <w:r w:rsidRPr="00865B19">
              <w:rPr>
                <w:rFonts w:eastAsia="SimSun"/>
              </w:rPr>
              <w:t xml:space="preserve"> Factors that are projected to be used in the RUC process for that Operating Day; and</w:t>
            </w:r>
          </w:p>
          <w:p w14:paraId="5DDE858B"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(c)</w:t>
            </w:r>
            <w:r w:rsidRPr="00865B19">
              <w:rPr>
                <w:rFonts w:eastAsia="SimSun"/>
                <w:szCs w:val="20"/>
              </w:rPr>
              <w:tab/>
              <w:t>Following each month, ERCOT shall post the average, minimum, and maximum Ancillary Service Deployment Factors used in the RUC process by type of Ancillary Service and hour of the day for the month.</w:t>
            </w:r>
          </w:p>
          <w:p w14:paraId="3CB61D02" w14:textId="77777777" w:rsidR="00865B19" w:rsidRPr="00865B19" w:rsidRDefault="00865B19" w:rsidP="00865B19">
            <w:pPr>
              <w:spacing w:after="240"/>
              <w:ind w:left="720" w:hanging="720"/>
              <w:rPr>
                <w:rFonts w:eastAsia="SimSun"/>
                <w:szCs w:val="20"/>
              </w:rPr>
            </w:pPr>
            <w:r w:rsidRPr="00865B19">
              <w:rPr>
                <w:rFonts w:eastAsia="SimSun"/>
                <w:szCs w:val="20"/>
              </w:rPr>
              <w:t>(4)</w:t>
            </w:r>
            <w:r w:rsidRPr="00865B19">
              <w:rPr>
                <w:rFonts w:eastAsia="SimSu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183A4B4" w14:textId="77777777" w:rsidR="00865B19" w:rsidRPr="00865B19" w:rsidRDefault="00865B19" w:rsidP="00865B19">
            <w:pPr>
              <w:spacing w:after="240"/>
              <w:ind w:left="720" w:hanging="720"/>
              <w:rPr>
                <w:rFonts w:eastAsia="SimSun"/>
                <w:szCs w:val="20"/>
              </w:rPr>
            </w:pPr>
            <w:r w:rsidRPr="00865B19">
              <w:rPr>
                <w:rFonts w:eastAsia="SimSun"/>
                <w:szCs w:val="20"/>
              </w:rPr>
              <w:t>(5)</w:t>
            </w:r>
            <w:r w:rsidRPr="00865B19">
              <w:rPr>
                <w:rFonts w:eastAsia="SimSun"/>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2252521A" w14:textId="77777777" w:rsidR="00865B19" w:rsidRPr="00865B19" w:rsidRDefault="00865B19" w:rsidP="00865B19">
            <w:pPr>
              <w:spacing w:after="240"/>
              <w:ind w:left="720" w:hanging="720"/>
              <w:rPr>
                <w:rFonts w:eastAsia="SimSun"/>
                <w:szCs w:val="20"/>
              </w:rPr>
            </w:pPr>
            <w:r w:rsidRPr="00865B19">
              <w:rPr>
                <w:rFonts w:eastAsia="SimSun"/>
                <w:szCs w:val="20"/>
              </w:rPr>
              <w:t>(6)</w:t>
            </w:r>
            <w:r w:rsidRPr="00865B19">
              <w:rPr>
                <w:rFonts w:eastAsia="SimSun"/>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B247893" w14:textId="77777777" w:rsidR="00865B19" w:rsidRPr="00865B19" w:rsidRDefault="00865B19" w:rsidP="00865B19">
            <w:pPr>
              <w:spacing w:after="240"/>
              <w:ind w:left="720" w:hanging="720"/>
              <w:rPr>
                <w:rFonts w:eastAsia="SimSun"/>
                <w:szCs w:val="20"/>
              </w:rPr>
            </w:pPr>
            <w:r w:rsidRPr="00865B19">
              <w:rPr>
                <w:rFonts w:eastAsia="SimSun"/>
                <w:szCs w:val="20"/>
              </w:rPr>
              <w:t>(7)</w:t>
            </w:r>
            <w:r w:rsidRPr="00865B19">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1328408" w14:textId="77777777" w:rsidR="00865B19" w:rsidRPr="00865B19" w:rsidRDefault="00865B19" w:rsidP="00865B19">
            <w:pPr>
              <w:spacing w:after="240"/>
              <w:ind w:left="720" w:hanging="720"/>
              <w:rPr>
                <w:rFonts w:eastAsia="SimSun"/>
                <w:iCs/>
                <w:szCs w:val="20"/>
              </w:rPr>
            </w:pPr>
            <w:r w:rsidRPr="00865B19">
              <w:rPr>
                <w:rFonts w:eastAsia="SimSun"/>
                <w:iCs/>
                <w:szCs w:val="20"/>
              </w:rPr>
              <w:t>(8)</w:t>
            </w:r>
            <w:r w:rsidRPr="00865B19">
              <w:rPr>
                <w:rFonts w:eastAsia="SimSun"/>
                <w:iCs/>
                <w:szCs w:val="20"/>
              </w:rPr>
              <w:tab/>
              <w:t xml:space="preserve">ERCOT shall review the RUC-recommended Resource commitments </w:t>
            </w:r>
            <w:r w:rsidRPr="00865B19">
              <w:rPr>
                <w:rFonts w:eastAsia="SimSun"/>
                <w:szCs w:val="20"/>
              </w:rPr>
              <w:t>and the list of Off-Line Available Resources having a start-up time of one hour or less</w:t>
            </w:r>
            <w:r w:rsidRPr="00865B19">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865B19">
              <w:rPr>
                <w:rFonts w:eastAsia="SimSun"/>
                <w:iCs/>
                <w:szCs w:val="20"/>
              </w:rPr>
              <w:t>taking into account</w:t>
            </w:r>
            <w:proofErr w:type="gramEnd"/>
            <w:r w:rsidRPr="00865B19">
              <w:rPr>
                <w:rFonts w:eastAsia="SimSun"/>
                <w:iCs/>
                <w:szCs w:val="20"/>
              </w:rPr>
              <w:t xml:space="preserve"> the Resources’ start-up times, to meet ERCOT System reliability.  After each RUC run, ERCOT shall post the amount of capacity deselected per hour in the RUC Study Period to the MIS Secure Area.  </w:t>
            </w:r>
            <w:r w:rsidRPr="00865B19">
              <w:rPr>
                <w:rFonts w:eastAsia="SimSun"/>
                <w:szCs w:val="20"/>
              </w:rPr>
              <w:t xml:space="preserve">A Generation Resource shown as On-Line and available for SCED dispatch for an hour in its COP prior to a DRUC or HRUC process execution, according to Section 5.3, ERCOT Security Sequence Responsibilities, will be considered self-committed for that </w:t>
            </w:r>
            <w:r w:rsidRPr="00865B19">
              <w:rPr>
                <w:rFonts w:eastAsia="SimSun"/>
                <w:szCs w:val="20"/>
              </w:rPr>
              <w:lastRenderedPageBreak/>
              <w:t>hour.  For purpose of Settlement, snapshot data will be used as specified in paragraph (2) of Section 5.3.</w:t>
            </w:r>
            <w:r w:rsidRPr="00865B19">
              <w:rPr>
                <w:rFonts w:eastAsia="SimSun"/>
                <w:iCs/>
                <w:szCs w:val="20"/>
              </w:rPr>
              <w:t xml:space="preserve">  </w:t>
            </w:r>
          </w:p>
          <w:p w14:paraId="19FFFE93" w14:textId="77777777" w:rsidR="00865B19" w:rsidRPr="00865B19" w:rsidRDefault="00865B19" w:rsidP="00865B19">
            <w:pPr>
              <w:spacing w:after="240"/>
              <w:ind w:left="720" w:hanging="720"/>
              <w:rPr>
                <w:rFonts w:eastAsia="SimSun"/>
                <w:szCs w:val="20"/>
              </w:rPr>
            </w:pPr>
            <w:r w:rsidRPr="00865B19">
              <w:rPr>
                <w:rFonts w:eastAsia="SimSun"/>
                <w:iCs/>
                <w:szCs w:val="20"/>
              </w:rPr>
              <w:t>(9)</w:t>
            </w:r>
            <w:r w:rsidRPr="00865B19">
              <w:rPr>
                <w:rFonts w:eastAsia="SimSun"/>
                <w:iCs/>
                <w:szCs w:val="20"/>
              </w:rPr>
              <w:tab/>
              <w:t xml:space="preserve">ERCOT shall issue RUC instructions to each QSE specifying its Resources that have been committed </w:t>
            </w:r>
            <w:proofErr w:type="gramStart"/>
            <w:r w:rsidRPr="00865B19">
              <w:rPr>
                <w:rFonts w:eastAsia="SimSun"/>
                <w:iCs/>
                <w:szCs w:val="20"/>
              </w:rPr>
              <w:t>as a result of</w:t>
            </w:r>
            <w:proofErr w:type="gramEnd"/>
            <w:r w:rsidRPr="00865B19">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0CD614D0" w14:textId="77777777" w:rsidR="00865B19" w:rsidRPr="00865B19" w:rsidRDefault="00865B19" w:rsidP="00865B19">
            <w:pPr>
              <w:spacing w:after="240"/>
              <w:ind w:left="720" w:hanging="720"/>
              <w:rPr>
                <w:rFonts w:eastAsia="SimSun"/>
                <w:szCs w:val="20"/>
              </w:rPr>
            </w:pPr>
            <w:r w:rsidRPr="00865B19">
              <w:rPr>
                <w:rFonts w:eastAsia="SimSun"/>
                <w:szCs w:val="20"/>
              </w:rPr>
              <w:t>(10)</w:t>
            </w:r>
            <w:r w:rsidRPr="00865B19">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865B19">
              <w:rPr>
                <w:rFonts w:eastAsia="SimSun"/>
                <w:szCs w:val="20"/>
              </w:rPr>
              <w:t>All of</w:t>
            </w:r>
            <w:proofErr w:type="gramEnd"/>
            <w:r w:rsidRPr="00865B19">
              <w:rPr>
                <w:rFonts w:eastAsia="SimSun"/>
                <w:szCs w:val="20"/>
              </w:rPr>
              <w:t xml:space="preserve"> the above commitment information must be as specified in the QSE’s COP.  For available Off-Line Resources with a cold start time of one hour or less</w:t>
            </w:r>
            <w:r w:rsidRPr="00865B19">
              <w:rPr>
                <w:rFonts w:eastAsia="SimSun"/>
                <w:iCs/>
                <w:szCs w:val="20"/>
              </w:rPr>
              <w:t xml:space="preserve"> that have not been removed from special consideration under paragraph (16) below pursuant to paragraph (4) of Section 8.1.2, Current Operating Plan (COP) Performance Requirements</w:t>
            </w:r>
            <w:r w:rsidRPr="00865B19">
              <w:rPr>
                <w:rFonts w:eastAsia="SimSun"/>
                <w:szCs w:val="20"/>
              </w:rPr>
              <w:t xml:space="preserve">, the Startup Offers and Minimum-Energy Offer from a Resource’s Three-Part Supply Offer shall not be used in the RUC process. </w:t>
            </w:r>
          </w:p>
          <w:p w14:paraId="0BE92703" w14:textId="77777777" w:rsidR="00865B19" w:rsidRPr="00865B19" w:rsidRDefault="00865B19" w:rsidP="00865B19">
            <w:pPr>
              <w:spacing w:after="240"/>
              <w:ind w:left="720" w:hanging="720"/>
              <w:rPr>
                <w:rFonts w:eastAsia="SimSun"/>
                <w:szCs w:val="20"/>
              </w:rPr>
            </w:pPr>
            <w:r w:rsidRPr="00865B19">
              <w:rPr>
                <w:rFonts w:eastAsia="SimSun"/>
                <w:szCs w:val="20"/>
              </w:rPr>
              <w:t>(11)</w:t>
            </w:r>
            <w:r w:rsidRPr="00865B19">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865B19">
              <w:rPr>
                <w:rFonts w:eastAsia="SimSun"/>
                <w:iCs/>
                <w:szCs w:val="20"/>
              </w:rPr>
              <w:t xml:space="preserve"> that have not been removed from special consideration under paragraph (14) below pursuant to paragraph (4) of Section 8.1.2</w:t>
            </w:r>
            <w:r w:rsidRPr="00865B19">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A8A6174" w14:textId="77777777" w:rsidR="00865B19" w:rsidRPr="00865B19" w:rsidRDefault="00865B19" w:rsidP="00865B19">
            <w:pPr>
              <w:spacing w:after="240"/>
              <w:ind w:left="720" w:hanging="720"/>
              <w:rPr>
                <w:rFonts w:eastAsia="SimSun"/>
                <w:iCs/>
                <w:szCs w:val="20"/>
              </w:rPr>
            </w:pPr>
            <w:r w:rsidRPr="00865B19">
              <w:rPr>
                <w:rFonts w:eastAsia="SimSun"/>
                <w:iCs/>
                <w:szCs w:val="20"/>
              </w:rPr>
              <w:t>(12)</w:t>
            </w:r>
            <w:r w:rsidRPr="00865B19">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9C95DED" w14:textId="77777777" w:rsidR="00865B19" w:rsidRPr="00865B19" w:rsidRDefault="00865B19" w:rsidP="00865B19">
            <w:pPr>
              <w:spacing w:after="240"/>
              <w:ind w:left="1440" w:hanging="720"/>
              <w:rPr>
                <w:rFonts w:eastAsia="SimSun"/>
                <w:iCs/>
                <w:szCs w:val="20"/>
              </w:rPr>
            </w:pPr>
            <w:r w:rsidRPr="00865B19">
              <w:rPr>
                <w:rFonts w:eastAsia="SimSun"/>
                <w:szCs w:val="20"/>
              </w:rPr>
              <w:t xml:space="preserve">(a) </w:t>
            </w:r>
            <w:r w:rsidRPr="00865B19">
              <w:rPr>
                <w:rFonts w:eastAsia="SimSu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865B19">
              <w:rPr>
                <w:rFonts w:eastAsia="SimSun"/>
                <w:szCs w:val="20"/>
              </w:rPr>
              <w:lastRenderedPageBreak/>
              <w:t xml:space="preserve">occurs, the QSE shall be excused from complying with the portion of the RUC Dispatch Instruction that it could not meet due to the identified limitation. </w:t>
            </w:r>
            <w:r w:rsidRPr="00865B19">
              <w:rPr>
                <w:rFonts w:eastAsia="SimSun"/>
                <w:iCs/>
                <w:szCs w:val="20"/>
              </w:rPr>
              <w:t xml:space="preserve"> </w:t>
            </w:r>
          </w:p>
          <w:p w14:paraId="3D25558B" w14:textId="77777777" w:rsidR="00865B19" w:rsidRPr="00865B19" w:rsidRDefault="00865B19" w:rsidP="00865B19">
            <w:pPr>
              <w:spacing w:after="240"/>
              <w:ind w:left="1440" w:hanging="720"/>
              <w:rPr>
                <w:rFonts w:eastAsia="SimSun"/>
                <w:szCs w:val="20"/>
              </w:rPr>
            </w:pPr>
            <w:r w:rsidRPr="00865B19">
              <w:rPr>
                <w:rFonts w:eastAsia="SimSun"/>
                <w:szCs w:val="20"/>
              </w:rPr>
              <w:t xml:space="preserve">(b) </w:t>
            </w:r>
            <w:r w:rsidRPr="00865B19">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C4F867E" w14:textId="77777777" w:rsidR="00865B19" w:rsidRPr="00865B19" w:rsidRDefault="00865B19" w:rsidP="00865B19">
            <w:pPr>
              <w:spacing w:after="240"/>
              <w:ind w:left="720" w:hanging="720"/>
              <w:rPr>
                <w:rFonts w:eastAsia="SimSun"/>
                <w:szCs w:val="20"/>
              </w:rPr>
            </w:pPr>
            <w:r w:rsidRPr="00865B19">
              <w:rPr>
                <w:rFonts w:eastAsia="SimSun"/>
                <w:szCs w:val="20"/>
              </w:rPr>
              <w:t>(13)</w:t>
            </w:r>
            <w:r w:rsidRPr="00865B19">
              <w:rPr>
                <w:rFonts w:eastAsia="SimSun"/>
                <w:iCs/>
                <w:szCs w:val="20"/>
              </w:rPr>
              <w:tab/>
              <w:t xml:space="preserve">A QSE shall be excused from complying with any portion of a RUC Dispatch Instruction that it could not meet due to a physical limitation that was reflected, at the time of the </w:t>
            </w:r>
            <w:r w:rsidRPr="00865B19">
              <w:rPr>
                <w:rFonts w:eastAsia="SimSun"/>
                <w:szCs w:val="20"/>
              </w:rPr>
              <w:t>RUC Dispatch I</w:t>
            </w:r>
            <w:r w:rsidRPr="00865B19">
              <w:rPr>
                <w:rFonts w:eastAsia="SimSun"/>
                <w:iCs/>
                <w:szCs w:val="20"/>
              </w:rPr>
              <w:t>nstruction, in the Resource’s COP, startup time, minimum On-Line time, or minimum Off-Line time.</w:t>
            </w:r>
          </w:p>
          <w:p w14:paraId="71E7772C" w14:textId="77777777" w:rsidR="00865B19" w:rsidRPr="00865B19" w:rsidDel="00B23B98" w:rsidRDefault="00865B19" w:rsidP="00865B19">
            <w:pPr>
              <w:spacing w:after="240"/>
              <w:ind w:left="720" w:hanging="720"/>
              <w:rPr>
                <w:rFonts w:eastAsia="SimSun"/>
                <w:szCs w:val="20"/>
              </w:rPr>
            </w:pPr>
            <w:r w:rsidRPr="00865B19">
              <w:rPr>
                <w:rFonts w:eastAsia="SimSun"/>
                <w:szCs w:val="20"/>
              </w:rPr>
              <w:t>(14</w:t>
            </w:r>
            <w:r w:rsidRPr="00865B19" w:rsidDel="00B23B98">
              <w:rPr>
                <w:rFonts w:eastAsia="SimSun"/>
                <w:szCs w:val="20"/>
              </w:rPr>
              <w:t>)</w:t>
            </w:r>
            <w:r w:rsidRPr="00865B19" w:rsidDel="00B23B98">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865B19">
              <w:rPr>
                <w:rFonts w:eastAsia="SimSun"/>
                <w:szCs w:val="20"/>
              </w:rPr>
              <w:t xml:space="preserve">  For ESRs, energy dispatch costs are not considered in determining projected energy output levels.</w:t>
            </w:r>
          </w:p>
          <w:p w14:paraId="57D3C64C" w14:textId="77777777" w:rsidR="00865B19" w:rsidRPr="00865B19" w:rsidRDefault="00865B19" w:rsidP="00865B19">
            <w:pPr>
              <w:spacing w:after="240"/>
              <w:ind w:left="720" w:hanging="720"/>
              <w:rPr>
                <w:rFonts w:eastAsia="SimSun"/>
                <w:szCs w:val="20"/>
              </w:rPr>
            </w:pPr>
            <w:r w:rsidRPr="00865B19">
              <w:rPr>
                <w:rFonts w:eastAsia="SimSun"/>
                <w:szCs w:val="20"/>
              </w:rPr>
              <w:t>(15)</w:t>
            </w:r>
            <w:r w:rsidRPr="00865B19">
              <w:rPr>
                <w:rFonts w:eastAsia="SimSun"/>
                <w:szCs w:val="20"/>
              </w:rPr>
              <w:tab/>
              <w:t>ERCOT shall calculate proxy Ancillary Service Offer Curves for use in RUC based on validated Ancillary Service Offers as specified in Section 4.4.7.2, Ancillary Service Offers</w:t>
            </w:r>
            <w:ins w:id="705" w:author="ERCOT" w:date="2024-02-06T09:50:00Z">
              <w:r w:rsidRPr="00865B19">
                <w:rPr>
                  <w:rFonts w:eastAsia="SimSun"/>
                  <w:szCs w:val="20"/>
                </w:rPr>
                <w:t>, except for DRRS</w:t>
              </w:r>
            </w:ins>
            <w:r w:rsidRPr="00865B19">
              <w:rPr>
                <w:rFonts w:eastAsia="SimSun"/>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726B406D" w14:textId="77777777" w:rsidR="00865B19" w:rsidRPr="00865B19" w:rsidRDefault="00865B19" w:rsidP="00865B19">
            <w:pPr>
              <w:spacing w:after="240"/>
              <w:ind w:left="720" w:hanging="720"/>
              <w:rPr>
                <w:rFonts w:eastAsia="SimSun"/>
                <w:szCs w:val="20"/>
              </w:rPr>
            </w:pPr>
            <w:r w:rsidRPr="00865B19">
              <w:rPr>
                <w:rFonts w:eastAsia="SimSun"/>
                <w:szCs w:val="20"/>
              </w:rPr>
              <w:t>(16)</w:t>
            </w:r>
            <w:r w:rsidRPr="00865B19">
              <w:rPr>
                <w:rFonts w:eastAsia="SimSun"/>
                <w:szCs w:val="20"/>
              </w:rPr>
              <w:tab/>
            </w:r>
            <w:r w:rsidRPr="00865B19">
              <w:rPr>
                <w:rFonts w:eastAsia="SimSun"/>
                <w:iCs/>
                <w:szCs w:val="20"/>
              </w:rPr>
              <w:t xml:space="preserve">For all available Off-Line Resources having a cold start time of one hour or less and not removed from special consideration pursuant to paragraph (4) of Section 8.1.2, </w:t>
            </w:r>
            <w:r w:rsidRPr="00865B19">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793883E" w14:textId="77777777" w:rsidR="00865B19" w:rsidRPr="00865B19" w:rsidRDefault="00865B19" w:rsidP="00865B19">
            <w:pPr>
              <w:ind w:left="720"/>
              <w:rPr>
                <w:rFonts w:eastAsia="SimSun"/>
                <w:szCs w:val="20"/>
              </w:rPr>
            </w:pPr>
            <w:r w:rsidRPr="00865B19">
              <w:rPr>
                <w:rFonts w:eastAsia="SimSun"/>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865B19" w:rsidRPr="00865B19" w14:paraId="701770AD" w14:textId="77777777" w:rsidTr="00C812E5">
              <w:trPr>
                <w:trHeight w:val="386"/>
              </w:trPr>
              <w:tc>
                <w:tcPr>
                  <w:tcW w:w="2550" w:type="dxa"/>
                </w:tcPr>
                <w:p w14:paraId="11DE62B5" w14:textId="77777777" w:rsidR="00865B19" w:rsidRPr="00865B19" w:rsidRDefault="00865B19" w:rsidP="00865B19">
                  <w:pPr>
                    <w:rPr>
                      <w:rFonts w:eastAsia="SimSun"/>
                      <w:b/>
                      <w:sz w:val="20"/>
                      <w:szCs w:val="20"/>
                    </w:rPr>
                  </w:pPr>
                  <w:r w:rsidRPr="00865B19">
                    <w:rPr>
                      <w:rFonts w:eastAsia="SimSun"/>
                      <w:b/>
                      <w:sz w:val="20"/>
                      <w:szCs w:val="20"/>
                    </w:rPr>
                    <w:t>Parameter</w:t>
                  </w:r>
                </w:p>
              </w:tc>
              <w:tc>
                <w:tcPr>
                  <w:tcW w:w="1694" w:type="dxa"/>
                  <w:shd w:val="clear" w:color="auto" w:fill="auto"/>
                </w:tcPr>
                <w:p w14:paraId="1B7D655D" w14:textId="77777777" w:rsidR="00865B19" w:rsidRPr="00865B19" w:rsidRDefault="00865B19" w:rsidP="00865B19">
                  <w:pPr>
                    <w:rPr>
                      <w:rFonts w:eastAsia="SimSun"/>
                      <w:b/>
                      <w:sz w:val="20"/>
                      <w:szCs w:val="20"/>
                    </w:rPr>
                  </w:pPr>
                  <w:r w:rsidRPr="00865B19">
                    <w:rPr>
                      <w:rFonts w:eastAsia="SimSun"/>
                      <w:b/>
                      <w:sz w:val="20"/>
                      <w:szCs w:val="20"/>
                    </w:rPr>
                    <w:t>Unit</w:t>
                  </w:r>
                </w:p>
              </w:tc>
              <w:tc>
                <w:tcPr>
                  <w:tcW w:w="4578" w:type="dxa"/>
                  <w:shd w:val="clear" w:color="auto" w:fill="auto"/>
                </w:tcPr>
                <w:p w14:paraId="34A66FB0" w14:textId="77777777" w:rsidR="00865B19" w:rsidRPr="00865B19" w:rsidRDefault="00865B19" w:rsidP="00865B19">
                  <w:pPr>
                    <w:rPr>
                      <w:rFonts w:eastAsia="SimSun"/>
                      <w:b/>
                      <w:sz w:val="20"/>
                      <w:szCs w:val="20"/>
                    </w:rPr>
                  </w:pPr>
                  <w:r w:rsidRPr="00865B19">
                    <w:rPr>
                      <w:rFonts w:eastAsia="SimSun"/>
                      <w:b/>
                      <w:sz w:val="20"/>
                      <w:szCs w:val="20"/>
                    </w:rPr>
                    <w:t>Current Value*</w:t>
                  </w:r>
                </w:p>
              </w:tc>
            </w:tr>
            <w:tr w:rsidR="00865B19" w:rsidRPr="00865B19" w14:paraId="7A3D3CAD" w14:textId="77777777" w:rsidTr="00C812E5">
              <w:trPr>
                <w:trHeight w:val="359"/>
              </w:trPr>
              <w:tc>
                <w:tcPr>
                  <w:tcW w:w="2550" w:type="dxa"/>
                </w:tcPr>
                <w:p w14:paraId="4E4A9076" w14:textId="77777777" w:rsidR="00865B19" w:rsidRPr="00865B19" w:rsidRDefault="00865B19" w:rsidP="00865B19">
                  <w:pPr>
                    <w:spacing w:after="240"/>
                    <w:rPr>
                      <w:rFonts w:eastAsia="SimSun"/>
                      <w:sz w:val="20"/>
                      <w:szCs w:val="20"/>
                    </w:rPr>
                  </w:pPr>
                  <w:r w:rsidRPr="00865B19">
                    <w:rPr>
                      <w:rFonts w:eastAsia="SimSun"/>
                      <w:sz w:val="20"/>
                      <w:szCs w:val="20"/>
                    </w:rPr>
                    <w:t>1HRLESSCOSTSCALING</w:t>
                  </w:r>
                </w:p>
              </w:tc>
              <w:tc>
                <w:tcPr>
                  <w:tcW w:w="1694" w:type="dxa"/>
                  <w:shd w:val="clear" w:color="auto" w:fill="auto"/>
                </w:tcPr>
                <w:p w14:paraId="1D94E333" w14:textId="77777777" w:rsidR="00865B19" w:rsidRPr="00865B19" w:rsidRDefault="00865B19" w:rsidP="00865B19">
                  <w:pPr>
                    <w:spacing w:after="240"/>
                    <w:rPr>
                      <w:rFonts w:eastAsia="SimSun"/>
                      <w:sz w:val="20"/>
                      <w:szCs w:val="20"/>
                    </w:rPr>
                  </w:pPr>
                  <w:r w:rsidRPr="00865B19">
                    <w:rPr>
                      <w:rFonts w:eastAsia="SimSun"/>
                      <w:sz w:val="20"/>
                      <w:szCs w:val="20"/>
                    </w:rPr>
                    <w:t>Percentage</w:t>
                  </w:r>
                </w:p>
              </w:tc>
              <w:tc>
                <w:tcPr>
                  <w:tcW w:w="4578" w:type="dxa"/>
                  <w:shd w:val="clear" w:color="auto" w:fill="auto"/>
                </w:tcPr>
                <w:p w14:paraId="73DCD751" w14:textId="77777777" w:rsidR="00865B19" w:rsidRPr="00865B19" w:rsidRDefault="00865B19" w:rsidP="00865B19">
                  <w:pPr>
                    <w:spacing w:after="240"/>
                    <w:rPr>
                      <w:rFonts w:eastAsia="SimSun"/>
                      <w:sz w:val="20"/>
                      <w:szCs w:val="20"/>
                    </w:rPr>
                  </w:pPr>
                  <w:r w:rsidRPr="00865B19">
                    <w:rPr>
                      <w:rFonts w:eastAsia="SimSun"/>
                      <w:sz w:val="20"/>
                      <w:szCs w:val="20"/>
                    </w:rPr>
                    <w:t>Maximum value of 100%</w:t>
                  </w:r>
                </w:p>
              </w:tc>
            </w:tr>
            <w:tr w:rsidR="00865B19" w:rsidRPr="00865B19" w14:paraId="3322B513" w14:textId="77777777" w:rsidTr="00C812E5">
              <w:trPr>
                <w:trHeight w:val="1178"/>
              </w:trPr>
              <w:tc>
                <w:tcPr>
                  <w:tcW w:w="8822" w:type="dxa"/>
                  <w:gridSpan w:val="3"/>
                </w:tcPr>
                <w:p w14:paraId="1A4DBB9A" w14:textId="77777777" w:rsidR="00865B19" w:rsidRPr="00865B19" w:rsidRDefault="00865B19" w:rsidP="00865B19">
                  <w:pPr>
                    <w:rPr>
                      <w:rFonts w:eastAsia="SimSun"/>
                      <w:sz w:val="20"/>
                      <w:szCs w:val="20"/>
                    </w:rPr>
                  </w:pPr>
                  <w:r w:rsidRPr="00865B19">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589613C" w14:textId="77777777" w:rsidR="00865B19" w:rsidRPr="00865B19" w:rsidRDefault="00865B19" w:rsidP="00865B19">
            <w:pPr>
              <w:spacing w:before="240" w:after="240"/>
              <w:ind w:left="720" w:hanging="720"/>
              <w:rPr>
                <w:ins w:id="706" w:author="ERCOT" w:date="2024-02-05T13:33:00Z"/>
                <w:rFonts w:eastAsia="SimSun"/>
                <w:szCs w:val="20"/>
              </w:rPr>
            </w:pPr>
            <w:ins w:id="707" w:author="ERCOT" w:date="2024-02-05T13:10:00Z">
              <w:r w:rsidRPr="00865B19">
                <w:rPr>
                  <w:rFonts w:eastAsia="SimSun"/>
                  <w:szCs w:val="20"/>
                </w:rPr>
                <w:t>(1</w:t>
              </w:r>
            </w:ins>
            <w:ins w:id="708" w:author="ERCOT" w:date="2024-02-06T09:52:00Z">
              <w:r w:rsidRPr="00865B19">
                <w:rPr>
                  <w:rFonts w:eastAsia="SimSun"/>
                  <w:szCs w:val="20"/>
                </w:rPr>
                <w:t>7</w:t>
              </w:r>
            </w:ins>
            <w:ins w:id="709" w:author="ERCOT" w:date="2024-02-05T13:10:00Z">
              <w:r w:rsidRPr="00865B19">
                <w:rPr>
                  <w:rFonts w:eastAsia="SimSun"/>
                  <w:szCs w:val="20"/>
                </w:rPr>
                <w:t>)</w:t>
              </w:r>
            </w:ins>
            <w:ins w:id="710" w:author="ERCOT" w:date="2024-02-06T09:51:00Z">
              <w:r w:rsidRPr="00865B19">
                <w:rPr>
                  <w:rFonts w:eastAsia="SimSun"/>
                  <w:szCs w:val="20"/>
                </w:rPr>
                <w:tab/>
              </w:r>
            </w:ins>
            <w:ins w:id="711" w:author="ERCOT" w:date="2024-02-05T13:10:00Z">
              <w:r w:rsidRPr="00865B19">
                <w:rPr>
                  <w:rFonts w:eastAsia="SimSun"/>
                  <w:szCs w:val="20"/>
                </w:rPr>
                <w:t>The RUC pr</w:t>
              </w:r>
            </w:ins>
            <w:ins w:id="712" w:author="ERCOT" w:date="2024-02-05T13:11:00Z">
              <w:r w:rsidRPr="00865B19">
                <w:rPr>
                  <w:rFonts w:eastAsia="SimSun"/>
                  <w:szCs w:val="20"/>
                </w:rPr>
                <w:t xml:space="preserve">ocess, including </w:t>
              </w:r>
            </w:ins>
            <w:ins w:id="713" w:author="ERCOT" w:date="2024-03-18T09:46:00Z">
              <w:r w:rsidRPr="00865B19">
                <w:rPr>
                  <w:rFonts w:eastAsia="SimSun"/>
                  <w:szCs w:val="20"/>
                </w:rPr>
                <w:t xml:space="preserve">any </w:t>
              </w:r>
            </w:ins>
            <w:ins w:id="714" w:author="ERCOT" w:date="2024-02-05T13:11:00Z">
              <w:r w:rsidRPr="00865B19">
                <w:rPr>
                  <w:rFonts w:eastAsia="SimSun"/>
                  <w:szCs w:val="20"/>
                </w:rPr>
                <w:t>Verbal Dispatch Instruction</w:t>
              </w:r>
            </w:ins>
            <w:ins w:id="715" w:author="ERCOT" w:date="2024-03-18T09:46:00Z">
              <w:r w:rsidRPr="00865B19">
                <w:rPr>
                  <w:rFonts w:eastAsia="SimSun"/>
                  <w:szCs w:val="20"/>
                </w:rPr>
                <w:t>s</w:t>
              </w:r>
            </w:ins>
            <w:ins w:id="716" w:author="ERCOT" w:date="2024-02-05T13:11:00Z">
              <w:r w:rsidRPr="00865B19">
                <w:rPr>
                  <w:rFonts w:eastAsia="SimSun"/>
                  <w:szCs w:val="20"/>
                </w:rPr>
                <w:t xml:space="preserve"> (VDI</w:t>
              </w:r>
            </w:ins>
            <w:ins w:id="717" w:author="ERCOT" w:date="2024-03-18T09:46:00Z">
              <w:r w:rsidRPr="00865B19">
                <w:rPr>
                  <w:rFonts w:eastAsia="SimSun"/>
                  <w:szCs w:val="20"/>
                </w:rPr>
                <w:t>s</w:t>
              </w:r>
            </w:ins>
            <w:ins w:id="718" w:author="ERCOT" w:date="2024-02-05T13:11:00Z">
              <w:r w:rsidRPr="00865B19">
                <w:rPr>
                  <w:rFonts w:eastAsia="SimSun"/>
                  <w:szCs w:val="20"/>
                </w:rPr>
                <w:t>), will be used to deploy DRRS</w:t>
              </w:r>
            </w:ins>
            <w:ins w:id="719" w:author="ERCOT" w:date="2024-02-05T13:23:00Z">
              <w:r w:rsidRPr="00865B19">
                <w:rPr>
                  <w:rFonts w:eastAsia="SimSun"/>
                  <w:szCs w:val="20"/>
                </w:rPr>
                <w:t xml:space="preserve"> from Resources</w:t>
              </w:r>
            </w:ins>
            <w:ins w:id="720" w:author="ERCOT" w:date="2024-04-11T16:55:00Z">
              <w:r w:rsidRPr="00865B19">
                <w:rPr>
                  <w:rFonts w:eastAsia="SimSun"/>
                  <w:szCs w:val="20"/>
                </w:rPr>
                <w:t xml:space="preserve"> with an Ancillary Service Resource Responsibility for DRRS</w:t>
              </w:r>
            </w:ins>
            <w:ins w:id="721" w:author="ERCOT" w:date="2024-02-05T13:11:00Z">
              <w:r w:rsidRPr="00865B19">
                <w:rPr>
                  <w:rFonts w:eastAsia="SimSun"/>
                  <w:szCs w:val="20"/>
                </w:rPr>
                <w:t>.</w:t>
              </w:r>
            </w:ins>
            <w:ins w:id="722" w:author="ERCOT" w:date="2024-02-05T13:23:00Z">
              <w:r w:rsidRPr="00865B19">
                <w:rPr>
                  <w:rFonts w:eastAsia="SimSun"/>
                  <w:szCs w:val="20"/>
                </w:rPr>
                <w:t xml:space="preserve">  A </w:t>
              </w:r>
            </w:ins>
            <w:ins w:id="723" w:author="ERCOT" w:date="2024-03-18T09:47:00Z">
              <w:r w:rsidRPr="00865B19">
                <w:rPr>
                  <w:rFonts w:eastAsia="SimSun"/>
                  <w:szCs w:val="20"/>
                </w:rPr>
                <w:t>comm</w:t>
              </w:r>
            </w:ins>
            <w:ins w:id="724" w:author="ERCOT" w:date="2024-03-18T09:48:00Z">
              <w:r w:rsidRPr="00865B19">
                <w:rPr>
                  <w:rFonts w:eastAsia="SimSun"/>
                  <w:szCs w:val="20"/>
                </w:rPr>
                <w:t>itment</w:t>
              </w:r>
            </w:ins>
            <w:ins w:id="725" w:author="ERCOT" w:date="2024-02-05T13:23:00Z">
              <w:r w:rsidRPr="00865B19">
                <w:rPr>
                  <w:rFonts w:eastAsia="SimSun"/>
                  <w:szCs w:val="20"/>
                </w:rPr>
                <w:t xml:space="preserve"> instruction issued to a Re</w:t>
              </w:r>
            </w:ins>
            <w:ins w:id="726" w:author="ERCOT" w:date="2024-02-05T13:24:00Z">
              <w:r w:rsidRPr="00865B19">
                <w:rPr>
                  <w:rFonts w:eastAsia="SimSun"/>
                  <w:szCs w:val="20"/>
                </w:rPr>
                <w:t>source that is providing DRRS will be treated as a DRRS deployment for any hours in which the Resource has an Anci</w:t>
              </w:r>
            </w:ins>
            <w:ins w:id="727" w:author="ERCOT" w:date="2024-02-05T13:25:00Z">
              <w:r w:rsidRPr="00865B19">
                <w:rPr>
                  <w:rFonts w:eastAsia="SimSun"/>
                  <w:szCs w:val="20"/>
                </w:rPr>
                <w:t xml:space="preserve">llary Service </w:t>
              </w:r>
            </w:ins>
            <w:ins w:id="728" w:author="ERCOT" w:date="2024-03-15T17:39:00Z">
              <w:r w:rsidRPr="00865B19">
                <w:rPr>
                  <w:rFonts w:eastAsia="SimSun"/>
                  <w:szCs w:val="20"/>
                </w:rPr>
                <w:t>Resource</w:t>
              </w:r>
            </w:ins>
            <w:ins w:id="729" w:author="ERCOT" w:date="2024-02-05T13:25:00Z">
              <w:r w:rsidRPr="00865B19">
                <w:rPr>
                  <w:rFonts w:eastAsia="SimSun"/>
                  <w:szCs w:val="20"/>
                </w:rPr>
                <w:t xml:space="preserve"> Responsibility</w:t>
              </w:r>
            </w:ins>
            <w:ins w:id="730" w:author="ERCOT" w:date="2024-03-15T17:39:00Z">
              <w:r w:rsidRPr="00865B19">
                <w:rPr>
                  <w:rFonts w:eastAsia="SimSun"/>
                  <w:szCs w:val="20"/>
                </w:rPr>
                <w:t xml:space="preserve"> for DRRS</w:t>
              </w:r>
            </w:ins>
            <w:ins w:id="731" w:author="ERCOT" w:date="2024-02-05T13:28:00Z">
              <w:r w:rsidRPr="00865B19">
                <w:rPr>
                  <w:rFonts w:eastAsia="SimSun"/>
                  <w:szCs w:val="20"/>
                </w:rPr>
                <w:t xml:space="preserve">.  </w:t>
              </w:r>
            </w:ins>
          </w:p>
          <w:p w14:paraId="126411A4" w14:textId="77777777" w:rsidR="00865B19" w:rsidRPr="00865B19" w:rsidRDefault="00865B19" w:rsidP="00865B19">
            <w:pPr>
              <w:spacing w:before="240" w:after="240"/>
              <w:ind w:left="720" w:hanging="720"/>
              <w:rPr>
                <w:ins w:id="732" w:author="ERCOT" w:date="2024-02-05T13:34:00Z"/>
                <w:rFonts w:eastAsia="SimSun"/>
              </w:rPr>
            </w:pPr>
            <w:ins w:id="733" w:author="ERCOT" w:date="2024-02-05T13:33:00Z">
              <w:r w:rsidRPr="00865B19">
                <w:rPr>
                  <w:rFonts w:eastAsia="SimSun"/>
                </w:rPr>
                <w:t>(1</w:t>
              </w:r>
            </w:ins>
            <w:ins w:id="734" w:author="ERCOT" w:date="2024-02-06T09:52:00Z">
              <w:r w:rsidRPr="00865B19">
                <w:rPr>
                  <w:rFonts w:eastAsia="SimSun"/>
                </w:rPr>
                <w:t>8</w:t>
              </w:r>
            </w:ins>
            <w:ins w:id="735" w:author="ERCOT" w:date="2024-02-05T13:33:00Z">
              <w:r w:rsidRPr="00865B19">
                <w:rPr>
                  <w:rFonts w:eastAsia="SimSun"/>
                </w:rPr>
                <w:t>)</w:t>
              </w:r>
            </w:ins>
            <w:ins w:id="736" w:author="ERCOT" w:date="2024-02-06T09:51:00Z">
              <w:r w:rsidRPr="00865B19">
                <w:rPr>
                  <w:rFonts w:eastAsia="SimSun"/>
                </w:rPr>
                <w:tab/>
              </w:r>
            </w:ins>
            <w:ins w:id="737" w:author="ERCOT" w:date="2024-02-05T13:29:00Z">
              <w:r w:rsidRPr="00865B19">
                <w:rPr>
                  <w:rFonts w:eastAsia="SimSun"/>
                </w:rPr>
                <w:t xml:space="preserve">To </w:t>
              </w:r>
            </w:ins>
            <w:ins w:id="738" w:author="ERCOT" w:date="2024-02-05T13:30:00Z">
              <w:r w:rsidRPr="00865B19">
                <w:rPr>
                  <w:rFonts w:eastAsia="SimSun"/>
                </w:rPr>
                <w:t xml:space="preserve">prioritize the </w:t>
              </w:r>
            </w:ins>
            <w:ins w:id="739" w:author="ERCOT" w:date="2024-02-05T13:29:00Z">
              <w:r w:rsidRPr="00865B19">
                <w:rPr>
                  <w:rFonts w:eastAsia="SimSun"/>
                </w:rPr>
                <w:t>utiliz</w:t>
              </w:r>
            </w:ins>
            <w:ins w:id="740" w:author="ERCOT" w:date="2024-02-05T13:30:00Z">
              <w:r w:rsidRPr="00865B19">
                <w:rPr>
                  <w:rFonts w:eastAsia="SimSun"/>
                </w:rPr>
                <w:t>ation</w:t>
              </w:r>
            </w:ins>
            <w:ins w:id="741" w:author="ERCOT" w:date="2024-02-05T13:31:00Z">
              <w:r w:rsidRPr="00865B19">
                <w:rPr>
                  <w:rFonts w:eastAsia="SimSun"/>
                </w:rPr>
                <w:t xml:space="preserve"> of</w:t>
              </w:r>
            </w:ins>
            <w:ins w:id="742" w:author="ERCOT" w:date="2024-02-05T13:29:00Z">
              <w:r w:rsidRPr="00865B19">
                <w:rPr>
                  <w:rFonts w:eastAsia="SimSun"/>
                </w:rPr>
                <w:t xml:space="preserve"> DRRS </w:t>
              </w:r>
            </w:ins>
            <w:ins w:id="743" w:author="ERCOT" w:date="2024-02-05T13:31:00Z">
              <w:r w:rsidRPr="00865B19">
                <w:rPr>
                  <w:rFonts w:eastAsia="SimSun"/>
                </w:rPr>
                <w:t>ahead</w:t>
              </w:r>
            </w:ins>
            <w:ins w:id="744" w:author="ERCOT" w:date="2024-02-05T13:32:00Z">
              <w:r w:rsidRPr="00865B19">
                <w:rPr>
                  <w:rFonts w:eastAsia="SimSun"/>
                </w:rPr>
                <w:t xml:space="preserve"> of</w:t>
              </w:r>
            </w:ins>
            <w:ins w:id="745" w:author="ERCOT" w:date="2024-02-05T13:31:00Z">
              <w:r w:rsidRPr="00865B19">
                <w:rPr>
                  <w:rFonts w:eastAsia="SimSun"/>
                </w:rPr>
                <w:t xml:space="preserve"> the commitment of other Resources</w:t>
              </w:r>
            </w:ins>
            <w:ins w:id="746" w:author="ERCOT" w:date="2024-04-16T11:40:00Z">
              <w:r w:rsidRPr="00865B19">
                <w:rPr>
                  <w:rFonts w:eastAsia="SimSun"/>
                </w:rPr>
                <w:t xml:space="preserve"> and to maximize the use of Resour</w:t>
              </w:r>
            </w:ins>
            <w:ins w:id="747" w:author="ERCOT" w:date="2024-04-16T11:41:00Z">
              <w:r w:rsidRPr="00865B19">
                <w:rPr>
                  <w:rFonts w:eastAsia="SimSun"/>
                </w:rPr>
                <w:t>ces that are planned to be On-Line before deploying DRRS</w:t>
              </w:r>
            </w:ins>
            <w:ins w:id="748" w:author="ERCOT" w:date="2024-05-08T17:08:00Z">
              <w:r w:rsidRPr="00865B19">
                <w:rPr>
                  <w:rFonts w:eastAsia="SimSun"/>
                </w:rPr>
                <w:t>, ERCOT shall scale any approved verifiable Startup Cost and verifiable minimum-energy cost or</w:t>
              </w:r>
            </w:ins>
            <w:ins w:id="749" w:author="ERCOT" w:date="2024-05-10T19:36:00Z">
              <w:r w:rsidRPr="00865B19">
                <w:rPr>
                  <w:rFonts w:eastAsia="SimSun"/>
                </w:rPr>
                <w:t>,</w:t>
              </w:r>
            </w:ins>
            <w:ins w:id="750" w:author="ERCOT" w:date="2024-05-08T17:08:00Z">
              <w:r w:rsidRPr="00865B19">
                <w:rPr>
                  <w:rFonts w:eastAsia="SimSun"/>
                </w:rPr>
                <w:t xml:space="preserve"> if verifiable costs have not been approved, the applicable Resource Category Generic Startup Offer Cost and the applicable Resource Category Generic Minimum-Energy Offer Cost as specified in Section 4.4.9.2.3 for use in the RUC process for that Operating Hour for all</w:t>
              </w:r>
            </w:ins>
            <w:ins w:id="751" w:author="ERCOT" w:date="2024-05-08T17:10:00Z">
              <w:r w:rsidRPr="00865B19">
                <w:rPr>
                  <w:rFonts w:eastAsia="SimSun"/>
                </w:rPr>
                <w:t xml:space="preserve"> Off-Line Generation Resources with an Ancillary Service Resource Responsibility for DRRS in an Operating Hour, based on the Resource’s COP.  This scaling factor will be set </w:t>
              </w:r>
            </w:ins>
            <w:ins w:id="752" w:author="ERCOT" w:date="2024-05-08T17:11:00Z">
              <w:r w:rsidRPr="00865B19">
                <w:rPr>
                  <w:rFonts w:eastAsia="SimSun"/>
                </w:rPr>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865B19" w:rsidRPr="00865B19" w14:paraId="0D151605" w14:textId="77777777" w:rsidTr="00C812E5">
              <w:trPr>
                <w:trHeight w:val="386"/>
                <w:ins w:id="753" w:author="ERCOT" w:date="2024-02-05T17:29:00Z"/>
              </w:trPr>
              <w:tc>
                <w:tcPr>
                  <w:tcW w:w="4830" w:type="dxa"/>
                </w:tcPr>
                <w:p w14:paraId="24058810" w14:textId="77777777" w:rsidR="00865B19" w:rsidRPr="00865B19" w:rsidRDefault="00865B19" w:rsidP="00865B19">
                  <w:pPr>
                    <w:rPr>
                      <w:ins w:id="754" w:author="ERCOT" w:date="2024-02-05T17:29:00Z"/>
                      <w:rFonts w:eastAsia="SimSun"/>
                      <w:b/>
                      <w:sz w:val="20"/>
                      <w:szCs w:val="20"/>
                    </w:rPr>
                  </w:pPr>
                  <w:ins w:id="755" w:author="ERCOT" w:date="2024-02-05T17:29:00Z">
                    <w:r w:rsidRPr="00865B19">
                      <w:rPr>
                        <w:rFonts w:eastAsia="SimSun"/>
                        <w:b/>
                        <w:sz w:val="20"/>
                        <w:szCs w:val="20"/>
                      </w:rPr>
                      <w:t>Parameter</w:t>
                    </w:r>
                  </w:ins>
                </w:p>
              </w:tc>
              <w:tc>
                <w:tcPr>
                  <w:tcW w:w="1130" w:type="dxa"/>
                  <w:shd w:val="clear" w:color="auto" w:fill="auto"/>
                </w:tcPr>
                <w:p w14:paraId="03418C3B" w14:textId="77777777" w:rsidR="00865B19" w:rsidRPr="00865B19" w:rsidRDefault="00865B19" w:rsidP="00865B19">
                  <w:pPr>
                    <w:rPr>
                      <w:ins w:id="756" w:author="ERCOT" w:date="2024-02-05T17:29:00Z"/>
                      <w:rFonts w:eastAsia="SimSun"/>
                      <w:b/>
                      <w:sz w:val="20"/>
                      <w:szCs w:val="20"/>
                    </w:rPr>
                  </w:pPr>
                  <w:ins w:id="757" w:author="ERCOT" w:date="2024-02-05T17:29:00Z">
                    <w:r w:rsidRPr="00865B19">
                      <w:rPr>
                        <w:rFonts w:eastAsia="SimSun"/>
                        <w:b/>
                        <w:sz w:val="20"/>
                        <w:szCs w:val="20"/>
                      </w:rPr>
                      <w:t>Unit</w:t>
                    </w:r>
                  </w:ins>
                </w:p>
              </w:tc>
              <w:tc>
                <w:tcPr>
                  <w:tcW w:w="2341" w:type="dxa"/>
                  <w:shd w:val="clear" w:color="auto" w:fill="auto"/>
                </w:tcPr>
                <w:p w14:paraId="04AD72AD" w14:textId="77777777" w:rsidR="00865B19" w:rsidRPr="00865B19" w:rsidRDefault="00865B19" w:rsidP="00865B19">
                  <w:pPr>
                    <w:rPr>
                      <w:ins w:id="758" w:author="ERCOT" w:date="2024-02-05T17:29:00Z"/>
                      <w:rFonts w:eastAsia="SimSun"/>
                      <w:b/>
                      <w:sz w:val="20"/>
                      <w:szCs w:val="20"/>
                    </w:rPr>
                  </w:pPr>
                  <w:ins w:id="759" w:author="ERCOT" w:date="2024-02-05T17:29:00Z">
                    <w:r w:rsidRPr="00865B19">
                      <w:rPr>
                        <w:rFonts w:eastAsia="SimSun"/>
                        <w:b/>
                        <w:sz w:val="20"/>
                        <w:szCs w:val="20"/>
                      </w:rPr>
                      <w:t>Current Value*</w:t>
                    </w:r>
                  </w:ins>
                </w:p>
              </w:tc>
            </w:tr>
            <w:tr w:rsidR="00865B19" w:rsidRPr="00865B19" w14:paraId="2FAA3F1A" w14:textId="77777777" w:rsidTr="00C812E5">
              <w:trPr>
                <w:trHeight w:val="359"/>
                <w:ins w:id="760" w:author="ERCOT" w:date="2024-02-05T17:29:00Z"/>
              </w:trPr>
              <w:tc>
                <w:tcPr>
                  <w:tcW w:w="4830" w:type="dxa"/>
                </w:tcPr>
                <w:p w14:paraId="7CFA66A4" w14:textId="77777777" w:rsidR="00865B19" w:rsidRPr="00865B19" w:rsidRDefault="00865B19" w:rsidP="00865B19">
                  <w:pPr>
                    <w:spacing w:after="240"/>
                    <w:rPr>
                      <w:ins w:id="761" w:author="ERCOT" w:date="2024-02-05T17:29:00Z"/>
                      <w:rFonts w:eastAsia="SimSun"/>
                      <w:sz w:val="20"/>
                      <w:szCs w:val="20"/>
                    </w:rPr>
                  </w:pPr>
                  <w:ins w:id="762" w:author="ERCOT" w:date="2024-04-16T11:45:00Z">
                    <w:r w:rsidRPr="00865B19">
                      <w:rPr>
                        <w:rFonts w:eastAsia="SimSun"/>
                        <w:sz w:val="20"/>
                        <w:szCs w:val="20"/>
                      </w:rPr>
                      <w:t>GEN</w:t>
                    </w:r>
                  </w:ins>
                  <w:ins w:id="763" w:author="ERCOT" w:date="2024-02-05T17:29:00Z">
                    <w:r w:rsidRPr="00865B19">
                      <w:rPr>
                        <w:rFonts w:eastAsia="SimSun"/>
                        <w:sz w:val="20"/>
                        <w:szCs w:val="20"/>
                      </w:rPr>
                      <w:t>DRRSCOSTSCALING</w:t>
                    </w:r>
                  </w:ins>
                </w:p>
              </w:tc>
              <w:tc>
                <w:tcPr>
                  <w:tcW w:w="1130" w:type="dxa"/>
                  <w:shd w:val="clear" w:color="auto" w:fill="auto"/>
                </w:tcPr>
                <w:p w14:paraId="2D40924D" w14:textId="77777777" w:rsidR="00865B19" w:rsidRPr="00865B19" w:rsidRDefault="00865B19" w:rsidP="00865B19">
                  <w:pPr>
                    <w:spacing w:after="240"/>
                    <w:rPr>
                      <w:ins w:id="764" w:author="ERCOT" w:date="2024-02-05T17:29:00Z"/>
                      <w:rFonts w:eastAsia="SimSun"/>
                      <w:sz w:val="20"/>
                      <w:szCs w:val="20"/>
                    </w:rPr>
                  </w:pPr>
                  <w:ins w:id="765" w:author="ERCOT" w:date="2024-02-05T17:29:00Z">
                    <w:r w:rsidRPr="00865B19">
                      <w:rPr>
                        <w:rFonts w:eastAsia="SimSun"/>
                        <w:sz w:val="20"/>
                        <w:szCs w:val="20"/>
                      </w:rPr>
                      <w:t>Percentage</w:t>
                    </w:r>
                  </w:ins>
                </w:p>
              </w:tc>
              <w:tc>
                <w:tcPr>
                  <w:tcW w:w="2341" w:type="dxa"/>
                  <w:shd w:val="clear" w:color="auto" w:fill="auto"/>
                </w:tcPr>
                <w:p w14:paraId="21395623" w14:textId="77777777" w:rsidR="00865B19" w:rsidRPr="00865B19" w:rsidRDefault="00865B19" w:rsidP="00865B19">
                  <w:pPr>
                    <w:spacing w:after="240"/>
                    <w:rPr>
                      <w:ins w:id="766" w:author="ERCOT" w:date="2024-02-05T17:29:00Z"/>
                      <w:rFonts w:eastAsia="SimSun"/>
                      <w:sz w:val="20"/>
                      <w:szCs w:val="20"/>
                    </w:rPr>
                  </w:pPr>
                  <w:ins w:id="767" w:author="ERCOT" w:date="2024-02-05T17:29:00Z">
                    <w:r w:rsidRPr="00865B19">
                      <w:rPr>
                        <w:rFonts w:eastAsia="SimSun"/>
                        <w:sz w:val="20"/>
                        <w:szCs w:val="20"/>
                      </w:rPr>
                      <w:t>Maximum value of 20%</w:t>
                    </w:r>
                  </w:ins>
                </w:p>
              </w:tc>
            </w:tr>
            <w:tr w:rsidR="00865B19" w:rsidRPr="00865B19" w14:paraId="0A53E098" w14:textId="77777777" w:rsidTr="00C812E5">
              <w:trPr>
                <w:trHeight w:val="1178"/>
                <w:ins w:id="768" w:author="ERCOT" w:date="2024-02-05T17:29:00Z"/>
              </w:trPr>
              <w:tc>
                <w:tcPr>
                  <w:tcW w:w="8301" w:type="dxa"/>
                  <w:gridSpan w:val="3"/>
                </w:tcPr>
                <w:p w14:paraId="31439FBD" w14:textId="77777777" w:rsidR="00865B19" w:rsidRPr="00865B19" w:rsidRDefault="00865B19" w:rsidP="00865B19">
                  <w:pPr>
                    <w:rPr>
                      <w:ins w:id="769" w:author="ERCOT" w:date="2024-02-05T17:29:00Z"/>
                      <w:rFonts w:eastAsia="SimSun"/>
                      <w:sz w:val="20"/>
                      <w:szCs w:val="20"/>
                    </w:rPr>
                  </w:pPr>
                  <w:ins w:id="770" w:author="ERCOT" w:date="2024-02-05T17:29:00Z">
                    <w:r w:rsidRPr="00865B19">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4EDBCCE8" w14:textId="77777777" w:rsidR="00865B19" w:rsidRPr="00865B19" w:rsidRDefault="00865B19" w:rsidP="00865B19">
            <w:pPr>
              <w:spacing w:before="240" w:after="240"/>
              <w:ind w:left="720" w:hanging="720"/>
              <w:rPr>
                <w:rFonts w:eastAsia="SimSun"/>
                <w:szCs w:val="20"/>
              </w:rPr>
            </w:pPr>
            <w:r w:rsidRPr="00865B19">
              <w:rPr>
                <w:rFonts w:eastAsia="SimSun"/>
                <w:szCs w:val="20"/>
              </w:rPr>
              <w:t xml:space="preserve"> (1</w:t>
            </w:r>
            <w:del w:id="771" w:author="ERCOT" w:date="2024-03-19T11:03:00Z">
              <w:r w:rsidRPr="00865B19" w:rsidDel="00CD7FAA">
                <w:rPr>
                  <w:rFonts w:eastAsia="SimSun"/>
                  <w:szCs w:val="20"/>
                </w:rPr>
                <w:delText>7</w:delText>
              </w:r>
            </w:del>
            <w:ins w:id="772" w:author="ERCOT" w:date="2024-02-06T09:52:00Z">
              <w:r w:rsidRPr="00865B19">
                <w:rPr>
                  <w:rFonts w:eastAsia="SimSun"/>
                  <w:szCs w:val="20"/>
                </w:rPr>
                <w:t>9</w:t>
              </w:r>
            </w:ins>
            <w:r w:rsidRPr="00865B19">
              <w:rPr>
                <w:rFonts w:eastAsia="SimSun"/>
                <w:szCs w:val="20"/>
              </w:rPr>
              <w:t>)</w:t>
            </w:r>
            <w:r w:rsidRPr="00865B19">
              <w:rPr>
                <w:rFonts w:eastAsia="SimSun"/>
                <w:szCs w:val="20"/>
              </w:rPr>
              <w:tab/>
              <w:t xml:space="preserve">Factors included in the RUC process are: </w:t>
            </w:r>
          </w:p>
          <w:p w14:paraId="6150C821"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ERCOT System-wide hourly Load forecast allocated appropriately </w:t>
            </w:r>
            <w:proofErr w:type="gramStart"/>
            <w:r w:rsidRPr="00865B19">
              <w:rPr>
                <w:rFonts w:eastAsia="SimSun"/>
                <w:szCs w:val="20"/>
              </w:rPr>
              <w:t>over Load</w:t>
            </w:r>
            <w:proofErr w:type="gramEnd"/>
            <w:r w:rsidRPr="00865B19">
              <w:rPr>
                <w:rFonts w:eastAsia="SimSun"/>
                <w:szCs w:val="20"/>
              </w:rPr>
              <w:t xml:space="preserve"> buses;</w:t>
            </w:r>
          </w:p>
          <w:p w14:paraId="731A90BF"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ERCOT’s Ancillary Service Plans in the form of ASDCs;</w:t>
            </w:r>
          </w:p>
          <w:p w14:paraId="5D2FEBC4"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Transmission constraints – Transfer limits on energy flows through the electricity network;</w:t>
            </w:r>
          </w:p>
          <w:p w14:paraId="1274AC20" w14:textId="77777777" w:rsidR="00865B19" w:rsidRPr="00865B19" w:rsidRDefault="00865B19" w:rsidP="00865B19">
            <w:pPr>
              <w:spacing w:after="240"/>
              <w:ind w:left="2160" w:hanging="720"/>
              <w:rPr>
                <w:rFonts w:eastAsia="SimSun"/>
                <w:szCs w:val="20"/>
              </w:rPr>
            </w:pPr>
            <w:r w:rsidRPr="00865B19">
              <w:rPr>
                <w:rFonts w:eastAsia="SimSun"/>
                <w:szCs w:val="20"/>
              </w:rPr>
              <w:lastRenderedPageBreak/>
              <w:t>(i)</w:t>
            </w:r>
            <w:r w:rsidRPr="00865B19">
              <w:rPr>
                <w:rFonts w:eastAsia="SimSun"/>
                <w:szCs w:val="20"/>
              </w:rPr>
              <w:tab/>
              <w:t>Thermal constraints – protect transmission facilities against thermal overload;</w:t>
            </w:r>
          </w:p>
          <w:p w14:paraId="20FC0D03"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Generic constraints – protect the transmission system against transient instability, dynamic instability or voltage collapse;</w:t>
            </w:r>
          </w:p>
          <w:p w14:paraId="008BE736"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Planned transmission topology;</w:t>
            </w:r>
          </w:p>
          <w:p w14:paraId="1231C229" w14:textId="77777777" w:rsidR="00865B19" w:rsidRPr="00865B19" w:rsidRDefault="00865B19" w:rsidP="00865B19">
            <w:pPr>
              <w:spacing w:after="240"/>
              <w:ind w:left="1440" w:hanging="720"/>
              <w:rPr>
                <w:rFonts w:eastAsia="SimSun"/>
                <w:szCs w:val="20"/>
              </w:rPr>
            </w:pPr>
            <w:r w:rsidRPr="00865B19">
              <w:rPr>
                <w:rFonts w:eastAsia="SimSun"/>
                <w:szCs w:val="20"/>
              </w:rPr>
              <w:t>(e)</w:t>
            </w:r>
            <w:r w:rsidRPr="00865B19">
              <w:rPr>
                <w:rFonts w:eastAsia="SimSun"/>
                <w:szCs w:val="20"/>
              </w:rPr>
              <w:tab/>
              <w:t>Energy sufficiency constraints, including RUC duration requirements for energy and Ancillary Services;</w:t>
            </w:r>
          </w:p>
          <w:p w14:paraId="19F25393" w14:textId="77777777" w:rsidR="00865B19" w:rsidRPr="00865B19" w:rsidRDefault="00865B19" w:rsidP="00865B19">
            <w:pPr>
              <w:spacing w:after="240"/>
              <w:ind w:left="1440" w:hanging="720"/>
              <w:rPr>
                <w:rFonts w:eastAsia="SimSun"/>
                <w:szCs w:val="20"/>
              </w:rPr>
            </w:pPr>
            <w:r w:rsidRPr="00865B19">
              <w:rPr>
                <w:rFonts w:eastAsia="SimSun"/>
                <w:szCs w:val="20"/>
              </w:rPr>
              <w:t>(f)</w:t>
            </w:r>
            <w:r w:rsidRPr="00865B19">
              <w:rPr>
                <w:rFonts w:eastAsia="SimSun"/>
                <w:szCs w:val="20"/>
              </w:rPr>
              <w:tab/>
              <w:t>Inputs from the COP, as appropriate;</w:t>
            </w:r>
          </w:p>
          <w:p w14:paraId="007CE19F"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Inputs from Resource Parameters, including a list of Off-Line Available Resources having a start-up time of one hour or less, as appropriate;</w:t>
            </w:r>
          </w:p>
          <w:p w14:paraId="51E836DD"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Each Generation Resource’s Minimum-Energy Offer and Startup Offer, from its Three-Part Supply Offer;</w:t>
            </w:r>
          </w:p>
          <w:p w14:paraId="548D90EB"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Any Generation Resource that is Off-Line and available but does not have a Three-Part Supply Offer;</w:t>
            </w:r>
          </w:p>
          <w:p w14:paraId="55FD5FC9" w14:textId="77777777" w:rsidR="00865B19" w:rsidRPr="00865B19" w:rsidRDefault="00865B19" w:rsidP="00865B19">
            <w:pPr>
              <w:spacing w:after="240"/>
              <w:ind w:left="1440" w:hanging="720"/>
              <w:rPr>
                <w:ins w:id="773" w:author="ERCOT" w:date="2024-02-06T09:54:00Z"/>
                <w:rFonts w:eastAsia="SimSun"/>
                <w:szCs w:val="20"/>
              </w:rPr>
            </w:pPr>
            <w:ins w:id="774" w:author="ERCOT" w:date="2024-02-06T09:54:00Z">
              <w:r w:rsidRPr="00865B19">
                <w:rPr>
                  <w:rFonts w:eastAsia="SimSun"/>
                  <w:szCs w:val="20"/>
                </w:rPr>
                <w:t>(j)</w:t>
              </w:r>
              <w:r w:rsidRPr="00865B19">
                <w:rPr>
                  <w:rFonts w:eastAsia="SimSun"/>
                  <w:szCs w:val="20"/>
                </w:rPr>
                <w:tab/>
                <w:t xml:space="preserve">Any Resource that is providing DRRS based on the QSE-submitted COP; </w:t>
              </w:r>
            </w:ins>
          </w:p>
          <w:p w14:paraId="745088BE" w14:textId="77777777" w:rsidR="00865B19" w:rsidRPr="00865B19" w:rsidRDefault="00865B19" w:rsidP="00865B19">
            <w:pPr>
              <w:spacing w:after="240"/>
              <w:ind w:left="1440" w:hanging="720"/>
              <w:rPr>
                <w:rFonts w:eastAsia="SimSun"/>
                <w:szCs w:val="20"/>
              </w:rPr>
            </w:pPr>
            <w:r w:rsidRPr="00865B19">
              <w:rPr>
                <w:rFonts w:eastAsia="SimSun"/>
                <w:szCs w:val="20"/>
              </w:rPr>
              <w:t>(</w:t>
            </w:r>
            <w:del w:id="775" w:author="ERCOT" w:date="2024-03-19T11:04:00Z">
              <w:r w:rsidRPr="00865B19" w:rsidDel="00CD7FAA">
                <w:rPr>
                  <w:rFonts w:eastAsia="SimSun"/>
                  <w:szCs w:val="20"/>
                </w:rPr>
                <w:delText>j</w:delText>
              </w:r>
            </w:del>
            <w:ins w:id="776" w:author="ERCOT" w:date="2024-02-06T09:54:00Z">
              <w:r w:rsidRPr="00865B19">
                <w:rPr>
                  <w:rFonts w:eastAsia="SimSun"/>
                  <w:szCs w:val="20"/>
                </w:rPr>
                <w:t>k</w:t>
              </w:r>
            </w:ins>
            <w:r w:rsidRPr="00865B19">
              <w:rPr>
                <w:rFonts w:eastAsia="SimSun"/>
                <w:szCs w:val="20"/>
              </w:rPr>
              <w:t>)</w:t>
            </w:r>
            <w:r w:rsidRPr="00865B19">
              <w:rPr>
                <w:rFonts w:eastAsia="SimSun"/>
                <w:szCs w:val="20"/>
              </w:rPr>
              <w:tab/>
              <w:t>Forced Outage information;</w:t>
            </w:r>
          </w:p>
          <w:p w14:paraId="509AE259" w14:textId="77777777" w:rsidR="00865B19" w:rsidRPr="00865B19" w:rsidRDefault="00865B19" w:rsidP="00865B19">
            <w:pPr>
              <w:spacing w:after="240"/>
              <w:ind w:left="1440" w:hanging="720"/>
              <w:rPr>
                <w:rFonts w:eastAsia="SimSun"/>
                <w:szCs w:val="20"/>
              </w:rPr>
            </w:pPr>
            <w:r w:rsidRPr="00865B19">
              <w:rPr>
                <w:rFonts w:eastAsia="SimSun"/>
                <w:szCs w:val="20"/>
              </w:rPr>
              <w:t>(</w:t>
            </w:r>
            <w:del w:id="777" w:author="ERCOT" w:date="2024-03-19T11:04:00Z">
              <w:r w:rsidRPr="00865B19" w:rsidDel="00CD7FAA">
                <w:rPr>
                  <w:rFonts w:eastAsia="SimSun"/>
                  <w:szCs w:val="20"/>
                </w:rPr>
                <w:delText>k</w:delText>
              </w:r>
            </w:del>
            <w:ins w:id="778" w:author="ERCOT" w:date="2024-02-06T09:54:00Z">
              <w:r w:rsidRPr="00865B19">
                <w:rPr>
                  <w:rFonts w:eastAsia="SimSun"/>
                  <w:szCs w:val="20"/>
                </w:rPr>
                <w:t>l</w:t>
              </w:r>
            </w:ins>
            <w:r w:rsidRPr="00865B19">
              <w:rPr>
                <w:rFonts w:eastAsia="SimSun"/>
                <w:szCs w:val="20"/>
              </w:rPr>
              <w:t>)</w:t>
            </w:r>
            <w:r w:rsidRPr="00865B19">
              <w:rPr>
                <w:rFonts w:eastAsia="SimSu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60EA5DF3" w14:textId="77777777" w:rsidR="00865B19" w:rsidRPr="00865B19" w:rsidRDefault="00865B19" w:rsidP="00865B19">
            <w:pPr>
              <w:spacing w:after="240"/>
              <w:ind w:left="1440" w:hanging="720"/>
              <w:rPr>
                <w:rFonts w:eastAsia="SimSun"/>
                <w:szCs w:val="20"/>
              </w:rPr>
            </w:pPr>
            <w:r w:rsidRPr="00865B19">
              <w:rPr>
                <w:rFonts w:eastAsia="SimSun"/>
                <w:szCs w:val="20"/>
              </w:rPr>
              <w:t>(</w:t>
            </w:r>
            <w:del w:id="779" w:author="ERCOT" w:date="2024-03-19T11:04:00Z">
              <w:r w:rsidRPr="00865B19" w:rsidDel="00CD7FAA">
                <w:rPr>
                  <w:rFonts w:eastAsia="SimSun"/>
                  <w:szCs w:val="20"/>
                </w:rPr>
                <w:delText>l</w:delText>
              </w:r>
            </w:del>
            <w:ins w:id="780" w:author="ERCOT" w:date="2024-02-06T09:54:00Z">
              <w:r w:rsidRPr="00865B19">
                <w:rPr>
                  <w:rFonts w:eastAsia="SimSun"/>
                  <w:szCs w:val="20"/>
                </w:rPr>
                <w:t>m</w:t>
              </w:r>
            </w:ins>
            <w:r w:rsidRPr="00865B19">
              <w:rPr>
                <w:rFonts w:eastAsia="SimSun"/>
                <w:szCs w:val="20"/>
              </w:rPr>
              <w:t>)</w:t>
            </w:r>
            <w:r w:rsidRPr="00865B19">
              <w:rPr>
                <w:rFonts w:eastAsia="SimSun"/>
                <w:szCs w:val="20"/>
              </w:rPr>
              <w:tab/>
              <w:t xml:space="preserve">Ancillary Service Deployment Factors. </w:t>
            </w:r>
          </w:p>
          <w:p w14:paraId="1A232984" w14:textId="77777777" w:rsidR="00865B19" w:rsidRPr="00865B19" w:rsidRDefault="00865B19" w:rsidP="00865B19">
            <w:pPr>
              <w:spacing w:after="240"/>
              <w:ind w:left="720" w:hanging="720"/>
              <w:rPr>
                <w:rFonts w:eastAsia="SimSun"/>
                <w:szCs w:val="20"/>
              </w:rPr>
            </w:pPr>
            <w:r w:rsidRPr="00865B19">
              <w:rPr>
                <w:rFonts w:eastAsia="SimSun"/>
                <w:szCs w:val="20"/>
              </w:rPr>
              <w:t>(</w:t>
            </w:r>
            <w:del w:id="781" w:author="ERCOT" w:date="2024-03-19T11:04:00Z">
              <w:r w:rsidRPr="00865B19" w:rsidDel="00CD7FAA">
                <w:rPr>
                  <w:rFonts w:eastAsia="SimSun"/>
                  <w:szCs w:val="20"/>
                </w:rPr>
                <w:delText>18</w:delText>
              </w:r>
            </w:del>
            <w:ins w:id="782" w:author="ERCOT" w:date="2024-02-06T09:52:00Z">
              <w:r w:rsidRPr="00865B19">
                <w:rPr>
                  <w:rFonts w:eastAsia="SimSun"/>
                  <w:szCs w:val="20"/>
                </w:rPr>
                <w:t>20</w:t>
              </w:r>
            </w:ins>
            <w:r w:rsidRPr="00865B19">
              <w:rPr>
                <w:rFonts w:eastAsia="SimSun"/>
                <w:szCs w:val="20"/>
              </w:rPr>
              <w:t>)</w:t>
            </w:r>
            <w:r w:rsidRPr="00865B19">
              <w:rPr>
                <w:rFonts w:eastAsia="SimSun"/>
                <w:szCs w:val="20"/>
              </w:rPr>
              <w:tab/>
              <w:t>The HRUC process and the DRUC process are as follows:</w:t>
            </w:r>
          </w:p>
          <w:p w14:paraId="51FC788E"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865B19">
              <w:rPr>
                <w:rFonts w:eastAsia="SimSun"/>
                <w:szCs w:val="20"/>
              </w:rPr>
              <w:t>current status</w:t>
            </w:r>
            <w:proofErr w:type="gramEnd"/>
            <w:r w:rsidRPr="00865B19">
              <w:rPr>
                <w:rFonts w:eastAsia="SimSun"/>
                <w:szCs w:val="20"/>
              </w:rPr>
              <w:t xml:space="preserve"> and updated for each remaining hour in the study as indicated in the COP for Resources and in the Outage Scheduler for transmission elements. </w:t>
            </w:r>
          </w:p>
          <w:p w14:paraId="5DA9C3FD"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4D0AA09"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(c)</w:t>
            </w:r>
            <w:r w:rsidRPr="00865B19">
              <w:rPr>
                <w:rFonts w:eastAsia="SimSun"/>
                <w:szCs w:val="20"/>
              </w:rPr>
              <w:tab/>
              <w:t>The DRUC process uses the Day-Ahead weather forecast for each hour of the Operating Day.  The HRUC process uses the weather forecast information for each hour of the balance of the RUC Study Period.</w:t>
            </w:r>
          </w:p>
          <w:p w14:paraId="6417EF0A"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 xml:space="preserve">For the HRUC, DRUC, and </w:t>
            </w:r>
            <w:r w:rsidRPr="00865B19">
              <w:rPr>
                <w:rFonts w:eastAsia="SimSun"/>
              </w:rPr>
              <w:t>Weekly Reliability Unit Commitment (</w:t>
            </w:r>
            <w:r w:rsidRPr="00865B19">
              <w:rPr>
                <w:rFonts w:eastAsia="SimSun"/>
                <w:szCs w:val="20"/>
              </w:rPr>
              <w:t>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053A2F53" w14:textId="77777777" w:rsidR="00865B19" w:rsidRPr="00865B19" w:rsidRDefault="00865B19" w:rsidP="00865B19">
            <w:pPr>
              <w:spacing w:after="240"/>
              <w:ind w:left="720" w:hanging="720"/>
              <w:rPr>
                <w:rFonts w:eastAsia="SimSun"/>
                <w:szCs w:val="20"/>
              </w:rPr>
            </w:pPr>
            <w:r w:rsidRPr="00865B19">
              <w:rPr>
                <w:rFonts w:eastAsia="SimSun"/>
                <w:iCs/>
                <w:szCs w:val="20"/>
              </w:rPr>
              <w:t>(</w:t>
            </w:r>
            <w:del w:id="783" w:author="ERCOT" w:date="2024-03-19T11:05:00Z">
              <w:r w:rsidRPr="00865B19" w:rsidDel="00CD7FAA">
                <w:rPr>
                  <w:rFonts w:eastAsia="SimSun"/>
                  <w:iCs/>
                  <w:szCs w:val="20"/>
                </w:rPr>
                <w:delText>19</w:delText>
              </w:r>
            </w:del>
            <w:ins w:id="784" w:author="ERCOT" w:date="2024-02-06T09:53:00Z">
              <w:r w:rsidRPr="00865B19">
                <w:rPr>
                  <w:rFonts w:eastAsia="SimSun"/>
                  <w:iCs/>
                  <w:szCs w:val="20"/>
                </w:rPr>
                <w:t>21</w:t>
              </w:r>
            </w:ins>
            <w:r w:rsidRPr="00865B19">
              <w:rPr>
                <w:rFonts w:eastAsia="SimSun"/>
                <w:iCs/>
                <w:szCs w:val="20"/>
              </w:rPr>
              <w:t>)</w:t>
            </w:r>
            <w:r w:rsidRPr="00865B19">
              <w:rPr>
                <w:rFonts w:eastAsia="SimSun"/>
                <w:iCs/>
                <w:szCs w:val="20"/>
              </w:rPr>
              <w:tab/>
            </w:r>
            <w:r w:rsidRPr="00865B19">
              <w:rPr>
                <w:rFonts w:eastAsia="SimSu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865B19">
              <w:rPr>
                <w:rFonts w:eastAsia="SimSun"/>
                <w:szCs w:val="20"/>
              </w:rPr>
              <w:t>Opt</w:t>
            </w:r>
            <w:proofErr w:type="spellEnd"/>
            <w:r w:rsidRPr="00865B19">
              <w:rPr>
                <w:rFonts w:eastAsia="SimSu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865B19">
              <w:rPr>
                <w:rFonts w:eastAsia="SimSun"/>
                <w:szCs w:val="20"/>
              </w:rPr>
              <w:t>Opt</w:t>
            </w:r>
            <w:proofErr w:type="spellEnd"/>
            <w:r w:rsidRPr="00865B19">
              <w:rPr>
                <w:rFonts w:eastAsia="SimSun"/>
                <w:szCs w:val="20"/>
              </w:rPr>
              <w:t xml:space="preserve"> Out Snapshot.  A Combined Cycle Generation Resource that is RUC-committed from one On-Line configuration </w:t>
            </w:r>
            <w:proofErr w:type="gramStart"/>
            <w:r w:rsidRPr="00865B19">
              <w:rPr>
                <w:rFonts w:eastAsia="SimSun"/>
                <w:szCs w:val="20"/>
              </w:rPr>
              <w:t>in order to</w:t>
            </w:r>
            <w:proofErr w:type="gramEnd"/>
            <w:r w:rsidRPr="00865B19">
              <w:rPr>
                <w:rFonts w:eastAsia="SimSu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865B19">
              <w:rPr>
                <w:rFonts w:eastAsia="SimSun"/>
                <w:szCs w:val="20"/>
              </w:rPr>
              <w:t>Opt</w:t>
            </w:r>
            <w:proofErr w:type="spellEnd"/>
            <w:r w:rsidRPr="00865B19">
              <w:rPr>
                <w:rFonts w:eastAsia="SimSun"/>
                <w:szCs w:val="20"/>
              </w:rPr>
              <w:t xml:space="preserve"> Out Snapshot of the first Operating Day.</w:t>
            </w:r>
          </w:p>
          <w:p w14:paraId="24362AB7" w14:textId="77777777" w:rsidR="00865B19" w:rsidRPr="00865B19" w:rsidRDefault="00865B19" w:rsidP="00865B19">
            <w:pPr>
              <w:spacing w:after="240"/>
              <w:ind w:left="720" w:hanging="720"/>
              <w:rPr>
                <w:rFonts w:eastAsia="SimSun"/>
                <w:iCs/>
                <w:szCs w:val="20"/>
              </w:rPr>
            </w:pPr>
            <w:r w:rsidRPr="00865B19">
              <w:rPr>
                <w:rFonts w:eastAsia="SimSun"/>
                <w:iCs/>
                <w:szCs w:val="20"/>
              </w:rPr>
              <w:t>(2</w:t>
            </w:r>
            <w:del w:id="785" w:author="ERCOT" w:date="2024-03-19T11:05:00Z">
              <w:r w:rsidRPr="00865B19" w:rsidDel="00CD7FAA">
                <w:rPr>
                  <w:rFonts w:eastAsia="SimSun"/>
                  <w:iCs/>
                  <w:szCs w:val="20"/>
                </w:rPr>
                <w:delText>0</w:delText>
              </w:r>
            </w:del>
            <w:ins w:id="786" w:author="ERCOT" w:date="2024-02-06T09:53:00Z">
              <w:r w:rsidRPr="00865B19">
                <w:rPr>
                  <w:rFonts w:eastAsia="SimSun"/>
                  <w:iCs/>
                  <w:szCs w:val="20"/>
                </w:rPr>
                <w:t>2</w:t>
              </w:r>
            </w:ins>
            <w:r w:rsidRPr="00865B19">
              <w:rPr>
                <w:rFonts w:eastAsia="SimSun"/>
                <w:iCs/>
                <w:szCs w:val="20"/>
              </w:rPr>
              <w:t>)</w:t>
            </w:r>
            <w:r w:rsidRPr="00865B19">
              <w:rPr>
                <w:rFonts w:eastAsia="SimSun"/>
                <w:iCs/>
                <w:szCs w:val="20"/>
              </w:rPr>
              <w:tab/>
              <w:t>ERCOT shall, as soon as practicable, post to the MIS Secure Area a report identifying those hours that were considered RUC Buy-Back Hours, along with the name of each RUC-committed Resource whose QSE opted out of RUC Settlement.</w:t>
            </w:r>
          </w:p>
          <w:p w14:paraId="4D1184B9" w14:textId="77777777" w:rsidR="00865B19" w:rsidRPr="00865B19" w:rsidRDefault="00865B19" w:rsidP="00865B19">
            <w:pPr>
              <w:spacing w:after="240"/>
              <w:ind w:left="720" w:hanging="720"/>
              <w:rPr>
                <w:rFonts w:eastAsia="SimSun"/>
                <w:szCs w:val="20"/>
              </w:rPr>
            </w:pPr>
            <w:r w:rsidRPr="00865B19">
              <w:rPr>
                <w:rFonts w:eastAsia="SimSun"/>
                <w:iCs/>
                <w:szCs w:val="20"/>
              </w:rPr>
              <w:t>(2</w:t>
            </w:r>
            <w:del w:id="787" w:author="ERCOT" w:date="2024-03-19T11:05:00Z">
              <w:r w:rsidRPr="00865B19" w:rsidDel="00CD7FAA">
                <w:rPr>
                  <w:rFonts w:eastAsia="SimSun"/>
                  <w:iCs/>
                  <w:szCs w:val="20"/>
                </w:rPr>
                <w:delText>1</w:delText>
              </w:r>
            </w:del>
            <w:ins w:id="788" w:author="ERCOT" w:date="2024-02-06T09:53:00Z">
              <w:r w:rsidRPr="00865B19">
                <w:rPr>
                  <w:rFonts w:eastAsia="SimSun"/>
                  <w:iCs/>
                  <w:szCs w:val="20"/>
                </w:rPr>
                <w:t>3</w:t>
              </w:r>
            </w:ins>
            <w:r w:rsidRPr="00865B19">
              <w:rPr>
                <w:rFonts w:eastAsia="SimSun"/>
                <w:iCs/>
                <w:szCs w:val="20"/>
              </w:rPr>
              <w:t>)</w:t>
            </w:r>
            <w:r w:rsidRPr="00865B19">
              <w:rPr>
                <w:rFonts w:eastAsia="SimSun"/>
                <w:iCs/>
                <w:szCs w:val="20"/>
              </w:rPr>
              <w:tab/>
            </w:r>
            <w:r w:rsidRPr="00865B19">
              <w:rPr>
                <w:rFonts w:eastAsia="SimSun"/>
                <w:szCs w:val="20"/>
              </w:rPr>
              <w:t xml:space="preserve">A Resource that has a Three-Part Supply Offer cleared in the Day-Ahead Market (DAM) and subsequently receives a RUC commitment for the Operating Hour for which it was awarded will be treated as if the Resource Status was ONOPTOUT for </w:t>
            </w:r>
            <w:r w:rsidRPr="00865B19">
              <w:rPr>
                <w:rFonts w:eastAsia="SimSun"/>
                <w:szCs w:val="20"/>
              </w:rPr>
              <w:lastRenderedPageBreak/>
              <w:t>purposes of Section 6.5.7.3 and Section 6.5.7.3.1, Determination of Real-Time Reliability Deployment Price Adders.</w:t>
            </w:r>
          </w:p>
          <w:p w14:paraId="341D89AB" w14:textId="77777777" w:rsidR="00865B19" w:rsidRPr="00865B19" w:rsidRDefault="00865B19" w:rsidP="00865B19">
            <w:pPr>
              <w:spacing w:after="240"/>
              <w:ind w:left="720" w:hanging="720"/>
              <w:rPr>
                <w:rFonts w:eastAsia="SimSun"/>
                <w:iCs/>
                <w:szCs w:val="20"/>
              </w:rPr>
            </w:pPr>
            <w:r w:rsidRPr="00865B19">
              <w:rPr>
                <w:rFonts w:eastAsia="SimSun"/>
                <w:szCs w:val="20"/>
              </w:rPr>
              <w:t>(2</w:t>
            </w:r>
            <w:del w:id="789" w:author="ERCOT" w:date="2024-03-19T11:06:00Z">
              <w:r w:rsidRPr="00865B19" w:rsidDel="00CD7FAA">
                <w:rPr>
                  <w:rFonts w:eastAsia="SimSun"/>
                  <w:szCs w:val="20"/>
                </w:rPr>
                <w:delText>2</w:delText>
              </w:r>
            </w:del>
            <w:ins w:id="790" w:author="ERCOT" w:date="2024-02-06T09:53:00Z">
              <w:r w:rsidRPr="00865B19">
                <w:rPr>
                  <w:rFonts w:eastAsia="SimSun"/>
                  <w:szCs w:val="20"/>
                </w:rPr>
                <w:t>4</w:t>
              </w:r>
            </w:ins>
            <w:r w:rsidRPr="00865B19">
              <w:rPr>
                <w:rFonts w:eastAsia="SimSun"/>
                <w:szCs w:val="20"/>
              </w:rPr>
              <w:t>)</w:t>
            </w:r>
            <w:r w:rsidRPr="00865B19">
              <w:rPr>
                <w:rFonts w:eastAsia="SimSun"/>
                <w:iCs/>
                <w:szCs w:val="20"/>
              </w:rPr>
              <w:t xml:space="preserve"> </w:t>
            </w:r>
            <w:r w:rsidRPr="00865B19">
              <w:rPr>
                <w:rFonts w:eastAsia="SimSun"/>
                <w:iCs/>
                <w:szCs w:val="20"/>
              </w:rPr>
              <w:tab/>
            </w:r>
            <w:r w:rsidRPr="00865B19">
              <w:rPr>
                <w:rFonts w:eastAsia="SimSu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1F4BEB79" w14:textId="77777777" w:rsidR="00865B19" w:rsidRPr="00865B19" w:rsidRDefault="00865B19" w:rsidP="00865B19">
      <w:pPr>
        <w:keepNext/>
        <w:tabs>
          <w:tab w:val="left" w:pos="1080"/>
        </w:tabs>
        <w:spacing w:before="240" w:after="240"/>
        <w:outlineLvl w:val="2"/>
        <w:rPr>
          <w:rFonts w:eastAsia="SimSun"/>
          <w:bCs/>
          <w:szCs w:val="20"/>
        </w:rPr>
      </w:pPr>
      <w:bookmarkStart w:id="791" w:name="_Toc101091053"/>
      <w:bookmarkStart w:id="792" w:name="_Toc400547182"/>
      <w:bookmarkStart w:id="793" w:name="_Toc405384287"/>
      <w:bookmarkStart w:id="794" w:name="_Toc405543554"/>
      <w:bookmarkStart w:id="795" w:name="_Toc428178063"/>
      <w:bookmarkStart w:id="796" w:name="_Toc440872694"/>
      <w:bookmarkStart w:id="797" w:name="_Toc458766239"/>
      <w:bookmarkStart w:id="798" w:name="_Toc459292644"/>
      <w:bookmarkStart w:id="799" w:name="_Toc60038347"/>
      <w:bookmarkStart w:id="800" w:name="_Toc400547189"/>
      <w:bookmarkStart w:id="801" w:name="_Toc405384294"/>
      <w:bookmarkStart w:id="802" w:name="_Toc405543561"/>
      <w:bookmarkStart w:id="803" w:name="_Toc428178070"/>
      <w:bookmarkStart w:id="804" w:name="_Toc440872701"/>
      <w:bookmarkStart w:id="805" w:name="_Toc458766246"/>
      <w:bookmarkStart w:id="806" w:name="_Toc459292651"/>
      <w:bookmarkStart w:id="807" w:name="_Toc60038358"/>
      <w:bookmarkStart w:id="808" w:name="_Toc72925597"/>
      <w:bookmarkStart w:id="809" w:name="_Toc74113622"/>
      <w:bookmarkStart w:id="810" w:name="_Toc88017254"/>
      <w:bookmarkStart w:id="811" w:name="_Toc101091058"/>
      <w:bookmarkStart w:id="812" w:name="_Toc400547193"/>
      <w:bookmarkStart w:id="813" w:name="_Toc405384298"/>
      <w:bookmarkStart w:id="814" w:name="_Toc405543565"/>
      <w:bookmarkStart w:id="815" w:name="_Toc428178074"/>
      <w:bookmarkStart w:id="816" w:name="_Toc440872705"/>
      <w:bookmarkStart w:id="817" w:name="_Toc458766250"/>
      <w:bookmarkStart w:id="818" w:name="_Toc459292655"/>
      <w:bookmarkStart w:id="819" w:name="_Toc60038362"/>
      <w:bookmarkStart w:id="820" w:name="_Toc400547194"/>
      <w:bookmarkStart w:id="821" w:name="_Toc405384299"/>
      <w:bookmarkStart w:id="822" w:name="_Toc405543566"/>
      <w:bookmarkStart w:id="823" w:name="_Toc428178075"/>
      <w:bookmarkStart w:id="824" w:name="_Toc440872706"/>
      <w:bookmarkStart w:id="825" w:name="_Toc458766251"/>
      <w:bookmarkStart w:id="826" w:name="_Toc459292656"/>
      <w:bookmarkStart w:id="827" w:name="_Toc60038363"/>
      <w:r w:rsidRPr="00865B19">
        <w:rPr>
          <w:rFonts w:eastAsia="SimSun"/>
          <w:b/>
          <w:bCs/>
          <w:i/>
          <w:szCs w:val="20"/>
        </w:rPr>
        <w:lastRenderedPageBreak/>
        <w:t>5.6.2</w:t>
      </w:r>
      <w:r w:rsidRPr="00865B19">
        <w:rPr>
          <w:rFonts w:eastAsia="SimSun"/>
          <w:b/>
          <w:bCs/>
          <w:i/>
          <w:szCs w:val="20"/>
        </w:rPr>
        <w:tab/>
        <w:t>RUC Startup Cost Eligibility</w:t>
      </w:r>
      <w:bookmarkEnd w:id="791"/>
      <w:bookmarkEnd w:id="792"/>
      <w:bookmarkEnd w:id="793"/>
      <w:bookmarkEnd w:id="794"/>
      <w:bookmarkEnd w:id="795"/>
      <w:bookmarkEnd w:id="796"/>
      <w:bookmarkEnd w:id="797"/>
      <w:bookmarkEnd w:id="798"/>
      <w:bookmarkEnd w:id="799"/>
    </w:p>
    <w:p w14:paraId="3E9535EF" w14:textId="77777777" w:rsidR="00865B19" w:rsidRPr="00865B19" w:rsidRDefault="00865B19" w:rsidP="00865B19">
      <w:pPr>
        <w:spacing w:after="240"/>
        <w:ind w:left="720" w:hanging="720"/>
        <w:rPr>
          <w:rFonts w:eastAsia="SimSun"/>
        </w:rPr>
      </w:pPr>
      <w:r w:rsidRPr="00865B19">
        <w:rPr>
          <w:rFonts w:eastAsia="SimSun"/>
        </w:rPr>
        <w:t>(1)</w:t>
      </w:r>
      <w:r w:rsidRPr="00865B19">
        <w:rPr>
          <w:rFonts w:eastAsia="SimSun"/>
        </w:rPr>
        <w:tab/>
        <w:t>For purposes of this Section 5.6.2, all contiguous RUC-Committed Hours are considered as one RUC instruction.  For each Resource, only one Startup Cost is eligible per block of contiguous RUC-Committed Hours.</w:t>
      </w:r>
    </w:p>
    <w:p w14:paraId="7D42D568" w14:textId="77777777" w:rsidR="00865B19" w:rsidRPr="00865B19" w:rsidRDefault="00865B19" w:rsidP="00865B19">
      <w:pPr>
        <w:spacing w:after="240"/>
        <w:ind w:left="720" w:hanging="720"/>
        <w:rPr>
          <w:rFonts w:eastAsia="SimSun"/>
        </w:rPr>
      </w:pPr>
      <w:r w:rsidRPr="00865B19">
        <w:rPr>
          <w:rFonts w:eastAsia="SimSun"/>
        </w:rPr>
        <w:t>(2)</w:t>
      </w:r>
      <w:r w:rsidRPr="00865B19">
        <w:rPr>
          <w:rFonts w:eastAsia="SimSun"/>
        </w:rPr>
        <w:tab/>
        <w:t xml:space="preserve">For a Resource’s Startup Costs in the Operating Day, per RUC instruction, to be included in the calculation of the RUC guarantee for that Operating Day, all the criteria below must be met: </w:t>
      </w:r>
    </w:p>
    <w:p w14:paraId="0801F0D8"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8B4A7C9" w14:textId="77777777" w:rsidTr="00C812E5">
        <w:trPr>
          <w:trHeight w:val="566"/>
        </w:trPr>
        <w:tc>
          <w:tcPr>
            <w:tcW w:w="9350" w:type="dxa"/>
            <w:shd w:val="pct12" w:color="auto" w:fill="auto"/>
          </w:tcPr>
          <w:p w14:paraId="4D813DE6" w14:textId="77777777" w:rsidR="00865B19" w:rsidRPr="00865B19" w:rsidRDefault="00865B19" w:rsidP="00865B19">
            <w:pPr>
              <w:spacing w:after="240"/>
              <w:rPr>
                <w:rFonts w:eastAsia="SimSun"/>
                <w:b/>
                <w:i/>
                <w:iCs/>
              </w:rPr>
            </w:pPr>
            <w:r w:rsidRPr="00865B19">
              <w:rPr>
                <w:rFonts w:eastAsia="SimSun"/>
                <w:b/>
                <w:i/>
                <w:iCs/>
              </w:rPr>
              <w:t>[NPRR1009:  Replace paragraph (a) above with the following upon system implementation of the Real-Time Co-Optimization (RTC) project:]</w:t>
            </w:r>
          </w:p>
          <w:p w14:paraId="72307991"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According to the RUC Snapshot for the RUC process that committed the Resource, the Resource must not be QSE-committed </w:t>
            </w:r>
            <w:ins w:id="828" w:author="ERCOT" w:date="2024-03-07T11:51:00Z">
              <w:r w:rsidRPr="00865B19">
                <w:rPr>
                  <w:rFonts w:eastAsia="SimSun"/>
                </w:rPr>
                <w:t xml:space="preserve">or deployed for Dispatchable Reliability Service (DRRS) </w:t>
              </w:r>
            </w:ins>
            <w:r w:rsidRPr="00865B19">
              <w:rPr>
                <w:rFonts w:eastAsia="SimSun"/>
              </w:rPr>
              <w:t>in the Settlement Interval immediately before the designated start hour or after the last hour of the RUC instruction;</w:t>
            </w:r>
          </w:p>
        </w:tc>
      </w:tr>
    </w:tbl>
    <w:p w14:paraId="5595AA74" w14:textId="77777777" w:rsidR="00865B19" w:rsidRPr="00865B19" w:rsidRDefault="00865B19" w:rsidP="00865B19">
      <w:pPr>
        <w:spacing w:before="240" w:after="240"/>
        <w:ind w:left="1440" w:hanging="720"/>
        <w:rPr>
          <w:rFonts w:eastAsia="SimSun"/>
          <w:szCs w:val="20"/>
        </w:rPr>
      </w:pPr>
      <w:r w:rsidRPr="00865B19">
        <w:rPr>
          <w:rFonts w:eastAsia="SimSun"/>
          <w:szCs w:val="20"/>
        </w:rPr>
        <w:t>(b)</w:t>
      </w:r>
      <w:r w:rsidRPr="00865B19">
        <w:rPr>
          <w:rFonts w:eastAsia="SimSun"/>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BE93772" w14:textId="77777777" w:rsidTr="00865B19">
        <w:trPr>
          <w:trHeight w:val="566"/>
        </w:trPr>
        <w:tc>
          <w:tcPr>
            <w:tcW w:w="9350" w:type="dxa"/>
            <w:shd w:val="clear" w:color="auto" w:fill="D9D9D9"/>
          </w:tcPr>
          <w:p w14:paraId="69B8F536" w14:textId="77777777" w:rsidR="00865B19" w:rsidRPr="00865B19" w:rsidRDefault="00865B19" w:rsidP="00865B19">
            <w:pPr>
              <w:spacing w:after="240"/>
              <w:rPr>
                <w:rFonts w:eastAsia="SimSun"/>
                <w:b/>
                <w:i/>
                <w:iCs/>
              </w:rPr>
            </w:pPr>
            <w:r w:rsidRPr="00865B19">
              <w:rPr>
                <w:rFonts w:eastAsia="SimSun"/>
                <w:b/>
                <w:i/>
                <w:iCs/>
              </w:rPr>
              <w:lastRenderedPageBreak/>
              <w:t>[NPRR1009:  Replace paragraph (b) above with the following upon system implementation of the Real-Time Co-Optimization (RTC) project:]</w:t>
            </w:r>
          </w:p>
          <w:p w14:paraId="77A406FC" w14:textId="77777777" w:rsidR="00865B19" w:rsidRPr="00865B19" w:rsidRDefault="00865B19" w:rsidP="00865B19">
            <w:pPr>
              <w:spacing w:after="240"/>
              <w:ind w:left="1440" w:hanging="720"/>
              <w:rPr>
                <w:ins w:id="829" w:author="ERCOT" w:date="2024-05-20T10:02:00Z"/>
                <w:rFonts w:eastAsia="SimSun"/>
              </w:rPr>
            </w:pPr>
            <w:r w:rsidRPr="00865B19">
              <w:rPr>
                <w:rFonts w:eastAsia="SimSun"/>
              </w:rPr>
              <w:t>(b)</w:t>
            </w:r>
            <w:r w:rsidRPr="00865B19">
              <w:rPr>
                <w:rFonts w:eastAsia="SimSun"/>
              </w:rPr>
              <w:tab/>
              <w:t>A later RUC instruction or QSE commitment must not connect the designated start hour or last hour of the RUC instruction to</w:t>
            </w:r>
            <w:ins w:id="830" w:author="ERCOT" w:date="2024-05-20T10:02:00Z">
              <w:r w:rsidRPr="00865B19">
                <w:rPr>
                  <w:rFonts w:eastAsia="SimSun"/>
                </w:rPr>
                <w:t>:</w:t>
              </w:r>
            </w:ins>
          </w:p>
          <w:p w14:paraId="6AACE0BD" w14:textId="77777777" w:rsidR="00865B19" w:rsidRPr="00865B19" w:rsidRDefault="00865B19" w:rsidP="00865B19">
            <w:pPr>
              <w:spacing w:after="240"/>
              <w:ind w:left="2136" w:hanging="720"/>
              <w:rPr>
                <w:ins w:id="831" w:author="ERCOT" w:date="2024-05-20T10:03:00Z"/>
                <w:rFonts w:eastAsia="SimSun"/>
              </w:rPr>
            </w:pPr>
            <w:ins w:id="832" w:author="ERCOT" w:date="2024-05-20T10:02:00Z">
              <w:r w:rsidRPr="00865B19">
                <w:rPr>
                  <w:rFonts w:eastAsia="SimSun"/>
                </w:rPr>
                <w:t>(i)</w:t>
              </w:r>
            </w:ins>
            <w:ins w:id="833" w:author="ERCOT" w:date="2024-05-28T07:46:00Z">
              <w:r w:rsidRPr="00865B19">
                <w:rPr>
                  <w:rFonts w:eastAsia="SimSun"/>
                </w:rPr>
                <w:t xml:space="preserve"> </w:t>
              </w:r>
              <w:r w:rsidRPr="00865B19">
                <w:rPr>
                  <w:rFonts w:eastAsia="SimSun"/>
                </w:rPr>
                <w:tab/>
              </w:r>
            </w:ins>
            <w:ins w:id="834" w:author="ERCOT" w:date="2024-05-20T10:02:00Z">
              <w:r w:rsidRPr="00865B19">
                <w:rPr>
                  <w:rFonts w:eastAsia="SimSun"/>
                </w:rPr>
                <w:t>A block of DRRS</w:t>
              </w:r>
            </w:ins>
            <w:ins w:id="835" w:author="ERCOT" w:date="2024-05-29T07:41:00Z">
              <w:r w:rsidRPr="00865B19">
                <w:rPr>
                  <w:rFonts w:eastAsia="SimSun"/>
                </w:rPr>
                <w:t>-</w:t>
              </w:r>
            </w:ins>
            <w:ins w:id="836" w:author="ERCOT" w:date="2024-05-20T10:02:00Z">
              <w:r w:rsidRPr="00865B19">
                <w:rPr>
                  <w:rFonts w:eastAsia="SimSun"/>
                </w:rPr>
                <w:t>deployed</w:t>
              </w:r>
            </w:ins>
            <w:ins w:id="837" w:author="ERCOT" w:date="2024-05-20T10:03:00Z">
              <w:r w:rsidRPr="00865B19">
                <w:rPr>
                  <w:rFonts w:eastAsia="SimSun"/>
                </w:rPr>
                <w:t xml:space="preserve"> Intervals; or </w:t>
              </w:r>
            </w:ins>
          </w:p>
          <w:p w14:paraId="0536A1C8" w14:textId="77777777" w:rsidR="00865B19" w:rsidRPr="00865B19" w:rsidRDefault="00865B19">
            <w:pPr>
              <w:spacing w:after="240"/>
              <w:ind w:left="2136" w:hanging="720"/>
              <w:rPr>
                <w:rFonts w:eastAsia="SimSun"/>
              </w:rPr>
              <w:pPrChange w:id="838" w:author="ERCOT" w:date="2024-05-28T07:46:00Z">
                <w:pPr>
                  <w:spacing w:after="240"/>
                  <w:ind w:left="1440" w:hanging="720"/>
                </w:pPr>
              </w:pPrChange>
            </w:pPr>
            <w:ins w:id="839" w:author="ERCOT" w:date="2024-05-20T10:03:00Z">
              <w:r w:rsidRPr="00865B19">
                <w:rPr>
                  <w:rFonts w:eastAsia="SimSun"/>
                </w:rPr>
                <w:t>(ii)</w:t>
              </w:r>
            </w:ins>
            <w:ins w:id="840" w:author="ERCOT" w:date="2024-05-28T07:46:00Z">
              <w:r w:rsidRPr="00865B19">
                <w:rPr>
                  <w:rFonts w:eastAsia="SimSun"/>
                </w:rPr>
                <w:t xml:space="preserve"> </w:t>
              </w:r>
              <w:r w:rsidRPr="00865B19">
                <w:rPr>
                  <w:rFonts w:eastAsia="SimSun"/>
                </w:rPr>
                <w:tab/>
              </w:r>
            </w:ins>
            <w:del w:id="841" w:author="ERCOT" w:date="2024-05-20T10:03:00Z">
              <w:r w:rsidRPr="00865B19" w:rsidDel="00E21917">
                <w:rPr>
                  <w:rFonts w:eastAsia="SimSun"/>
                </w:rPr>
                <w:delText>a</w:delText>
              </w:r>
            </w:del>
            <w:ins w:id="842" w:author="ERCOT" w:date="2024-05-20T10:03:00Z">
              <w:r w:rsidRPr="00865B19">
                <w:rPr>
                  <w:rFonts w:eastAsia="SimSun"/>
                </w:rPr>
                <w:t>A</w:t>
              </w:r>
            </w:ins>
            <w:r w:rsidRPr="00865B19">
              <w:rPr>
                <w:rFonts w:eastAsia="SimSun"/>
              </w:rPr>
              <w:t xml:space="preserve"> block of QSE-committed Intervals that was QSE-committed before the RUC instruction was given, according to the RUC Snapshot for the RUC process that committed the Resource</w:t>
            </w:r>
            <w:ins w:id="843" w:author="ERCOT" w:date="2024-05-20T10:04:00Z">
              <w:r w:rsidRPr="00865B19">
                <w:rPr>
                  <w:rFonts w:eastAsia="SimSun"/>
                </w:rPr>
                <w:t>.</w:t>
              </w:r>
            </w:ins>
            <w:del w:id="844" w:author="ERCOT" w:date="2024-05-20T10:04:00Z">
              <w:r w:rsidRPr="00865B19">
                <w:rPr>
                  <w:rFonts w:eastAsia="SimSun"/>
                </w:rPr>
                <w:delText>;</w:delText>
              </w:r>
            </w:del>
          </w:p>
        </w:tc>
      </w:tr>
    </w:tbl>
    <w:p w14:paraId="5D00D652" w14:textId="77777777" w:rsidR="00865B19" w:rsidRPr="00865B19" w:rsidRDefault="00865B19" w:rsidP="00865B19">
      <w:pPr>
        <w:spacing w:before="240" w:after="240"/>
        <w:ind w:left="1440" w:hanging="720"/>
        <w:rPr>
          <w:rFonts w:eastAsia="SimSun"/>
          <w:szCs w:val="20"/>
        </w:rPr>
      </w:pPr>
      <w:r w:rsidRPr="00865B19">
        <w:rPr>
          <w:rFonts w:eastAsia="SimSun"/>
          <w:szCs w:val="20"/>
        </w:rPr>
        <w:t>(c)</w:t>
      </w:r>
      <w:r w:rsidRPr="00865B19">
        <w:rPr>
          <w:rFonts w:eastAsia="SimSun"/>
          <w:szCs w:val="20"/>
        </w:rPr>
        <w:tab/>
        <w:t xml:space="preserve">The generation breakers must have been open, as indicated by a telemetered Resource Status of Off-Line, for at least five minutes during the </w:t>
      </w:r>
      <w:ins w:id="845" w:author="ERCOT" w:date="2024-03-07T11:53:00Z">
        <w:r w:rsidRPr="00865B19">
          <w:rPr>
            <w:rFonts w:eastAsia="SimSun"/>
            <w:szCs w:val="20"/>
          </w:rPr>
          <w:t xml:space="preserve">lesser of </w:t>
        </w:r>
      </w:ins>
      <w:r w:rsidRPr="00865B19">
        <w:rPr>
          <w:rFonts w:eastAsia="SimSun"/>
          <w:szCs w:val="20"/>
        </w:rPr>
        <w:t>six hours preceding the first RUC-Committed Hour</w:t>
      </w:r>
      <w:ins w:id="846" w:author="ERCOT" w:date="2024-03-07T11:53:00Z">
        <w:r w:rsidRPr="00865B19">
          <w:rPr>
            <w:rFonts w:eastAsia="SimSun"/>
            <w:szCs w:val="20"/>
          </w:rPr>
          <w:t>, or the time between the most recent DAM</w:t>
        </w:r>
      </w:ins>
      <w:ins w:id="847" w:author="ERCOT" w:date="2024-05-10T19:41:00Z">
        <w:r w:rsidRPr="00865B19">
          <w:rPr>
            <w:rFonts w:eastAsia="SimSun"/>
            <w:szCs w:val="20"/>
          </w:rPr>
          <w:t xml:space="preserve"> </w:t>
        </w:r>
      </w:ins>
      <w:ins w:id="848" w:author="ERCOT" w:date="2024-03-07T11:53:00Z">
        <w:r w:rsidRPr="00865B19">
          <w:rPr>
            <w:rFonts w:eastAsia="SimSun"/>
            <w:szCs w:val="20"/>
          </w:rPr>
          <w:t>Commitment, RUC</w:t>
        </w:r>
      </w:ins>
      <w:ins w:id="849" w:author="ERCOT" w:date="2024-05-10T19:41:00Z">
        <w:r w:rsidRPr="00865B19">
          <w:rPr>
            <w:rFonts w:eastAsia="SimSun"/>
            <w:szCs w:val="20"/>
          </w:rPr>
          <w:t xml:space="preserve"> </w:t>
        </w:r>
      </w:ins>
      <w:ins w:id="850" w:author="ERCOT" w:date="2024-03-07T11:53:00Z">
        <w:r w:rsidRPr="00865B19">
          <w:rPr>
            <w:rFonts w:eastAsia="SimSun"/>
            <w:szCs w:val="20"/>
          </w:rPr>
          <w:t xml:space="preserve">Commitment or DRRS </w:t>
        </w:r>
      </w:ins>
      <w:ins w:id="851" w:author="ERCOT" w:date="2024-05-29T07:35:00Z">
        <w:r w:rsidRPr="00865B19">
          <w:rPr>
            <w:rFonts w:eastAsia="SimSun"/>
            <w:szCs w:val="20"/>
          </w:rPr>
          <w:t>d</w:t>
        </w:r>
      </w:ins>
      <w:ins w:id="852" w:author="ERCOT" w:date="2024-03-07T11:53:00Z">
        <w:r w:rsidRPr="00865B19">
          <w:rPr>
            <w:rFonts w:eastAsia="SimSun"/>
            <w:szCs w:val="20"/>
          </w:rPr>
          <w:t>eployment and the first RUC-Committed Hour</w:t>
        </w:r>
      </w:ins>
      <w:r w:rsidRPr="00865B19">
        <w:rPr>
          <w:rFonts w:eastAsia="SimSun"/>
          <w:szCs w:val="20"/>
        </w:rPr>
        <w:t>; and</w:t>
      </w:r>
    </w:p>
    <w:p w14:paraId="042AF3B1" w14:textId="77777777" w:rsidR="00865B19" w:rsidRPr="00865B19" w:rsidRDefault="00865B19" w:rsidP="00865B19">
      <w:pPr>
        <w:spacing w:after="240"/>
        <w:ind w:left="1440" w:hanging="720"/>
        <w:rPr>
          <w:ins w:id="853" w:author="ERCOT" w:date="2024-01-29T17:23:00Z"/>
          <w:rFonts w:eastAsia="SimSun"/>
          <w:szCs w:val="20"/>
        </w:rPr>
      </w:pPr>
      <w:r w:rsidRPr="00865B19">
        <w:rPr>
          <w:rFonts w:eastAsia="SimSun"/>
          <w:szCs w:val="20"/>
        </w:rPr>
        <w:t>(d)</w:t>
      </w:r>
      <w:r w:rsidRPr="00865B19">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854" w:author="ERCOT" w:date="2024-03-07T11:53:00Z">
        <w:r w:rsidRPr="00865B19">
          <w:rPr>
            <w:rFonts w:eastAsia="SimSun"/>
            <w:szCs w:val="20"/>
          </w:rPr>
          <w:t>as described in</w:t>
        </w:r>
      </w:ins>
      <w:ins w:id="855" w:author="ERCOT" w:date="2024-05-11T20:35:00Z">
        <w:r w:rsidRPr="00865B19">
          <w:rPr>
            <w:rFonts w:eastAsia="SimSun"/>
            <w:szCs w:val="20"/>
          </w:rPr>
          <w:t xml:space="preserve"> paragraph</w:t>
        </w:r>
      </w:ins>
      <w:ins w:id="856" w:author="ERCOT" w:date="2024-03-07T11:53:00Z">
        <w:r w:rsidRPr="00865B19">
          <w:rPr>
            <w:rFonts w:eastAsia="SimSun"/>
            <w:szCs w:val="20"/>
          </w:rPr>
          <w:t xml:space="preserve"> (c) above</w:t>
        </w:r>
      </w:ins>
      <w:del w:id="857" w:author="ERCOT" w:date="2024-03-07T11:54:00Z">
        <w:r w:rsidRPr="00865B19">
          <w:rPr>
            <w:rFonts w:eastAsia="SimSun"/>
            <w:szCs w:val="20"/>
          </w:rPr>
          <w:delText>in the six hours prece</w:delText>
        </w:r>
      </w:del>
      <w:del w:id="858" w:author="ERCOT" w:date="2024-05-10T09:25:00Z">
        <w:r w:rsidRPr="00865B19" w:rsidDel="000313C9">
          <w:rPr>
            <w:rFonts w:eastAsia="SimSun"/>
            <w:szCs w:val="20"/>
          </w:rPr>
          <w:delText>din</w:delText>
        </w:r>
      </w:del>
      <w:del w:id="859" w:author="ERCOT" w:date="2024-03-07T11:54:00Z">
        <w:r w:rsidRPr="00865B19">
          <w:rPr>
            <w:rFonts w:eastAsia="SimSun"/>
            <w:szCs w:val="20"/>
          </w:rPr>
          <w:delText>g the first RUC-Committed Hour</w:delText>
        </w:r>
      </w:del>
      <w:r w:rsidRPr="00865B19">
        <w:rPr>
          <w:rFonts w:eastAsia="SimSun"/>
          <w:szCs w:val="20"/>
        </w:rPr>
        <w:t>.</w:t>
      </w:r>
    </w:p>
    <w:p w14:paraId="7ED36FFD" w14:textId="77777777" w:rsidR="00865B19" w:rsidRPr="00865B19" w:rsidRDefault="00865B19" w:rsidP="00865B19">
      <w:pPr>
        <w:spacing w:after="240"/>
        <w:ind w:left="720" w:hanging="720"/>
        <w:rPr>
          <w:rFonts w:eastAsia="SimSun"/>
          <w:iCs/>
        </w:rPr>
      </w:pPr>
      <w:r w:rsidRPr="00865B19">
        <w:rPr>
          <w:rFonts w:eastAsia="SimSun"/>
        </w:rPr>
        <w:t>(3)</w:t>
      </w:r>
      <w:r w:rsidRPr="00865B19">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865B19">
        <w:rPr>
          <w:rFonts w:eastAsia="SimSun"/>
          <w:iCs/>
        </w:rPr>
        <w:t>subject to verification and approval by ERCOT based on the criteria below:</w:t>
      </w:r>
    </w:p>
    <w:p w14:paraId="107C40F0"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09D3ECC4"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222EC9D0"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7800E349"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The startup time used to process the dispute will be the startup time considered by the ERCOT Operator at the time the RUC instruction was issued.</w:t>
      </w:r>
    </w:p>
    <w:p w14:paraId="551C6699" w14:textId="77777777" w:rsidR="00865B19" w:rsidRPr="00865B19" w:rsidRDefault="00865B19" w:rsidP="00865B19">
      <w:pPr>
        <w:spacing w:after="240"/>
        <w:ind w:left="720" w:hanging="720"/>
        <w:rPr>
          <w:rFonts w:eastAsia="SimSun"/>
        </w:rPr>
      </w:pPr>
      <w:r w:rsidRPr="00865B19">
        <w:rPr>
          <w:rFonts w:eastAsia="SimSun"/>
        </w:rPr>
        <w:lastRenderedPageBreak/>
        <w:t>(4)</w:t>
      </w:r>
      <w:r w:rsidRPr="00865B19">
        <w:rPr>
          <w:rFonts w:eastAsia="SimSun"/>
        </w:rPr>
        <w:tab/>
        <w:t>For purposes of this Section 5.6.2, the telemetered Resource Status of OFFQS shall be considered as Off-Line.</w:t>
      </w:r>
    </w:p>
    <w:p w14:paraId="3D98D7D2" w14:textId="77777777" w:rsidR="00865B19" w:rsidRPr="00865B19" w:rsidRDefault="00865B19" w:rsidP="00865B19">
      <w:pPr>
        <w:spacing w:after="240"/>
        <w:ind w:left="720" w:hanging="720"/>
        <w:rPr>
          <w:rFonts w:eastAsia="SimSun"/>
        </w:rPr>
      </w:pPr>
      <w:r w:rsidRPr="00865B19">
        <w:rPr>
          <w:rFonts w:eastAsia="SimSun"/>
        </w:rPr>
        <w:t>(5)</w:t>
      </w:r>
      <w:r w:rsidRPr="00865B19">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2B9C5DC5" w14:textId="77777777" w:rsidR="00865B19" w:rsidRPr="00865B19" w:rsidRDefault="00865B19" w:rsidP="00865B19">
      <w:pPr>
        <w:keepNext/>
        <w:tabs>
          <w:tab w:val="left" w:pos="1080"/>
        </w:tabs>
        <w:spacing w:before="240" w:after="240"/>
        <w:ind w:left="1080" w:hanging="1080"/>
        <w:outlineLvl w:val="2"/>
        <w:rPr>
          <w:rFonts w:eastAsia="SimSun"/>
          <w:b/>
          <w:i/>
          <w:szCs w:val="20"/>
          <w:lang w:val="x-none" w:eastAsia="x-none"/>
        </w:rPr>
      </w:pPr>
      <w:bookmarkStart w:id="860" w:name="_Toc74113614"/>
      <w:bookmarkStart w:id="861" w:name="_Toc88017245"/>
      <w:bookmarkStart w:id="862" w:name="_Toc101091055"/>
      <w:bookmarkStart w:id="863" w:name="_Toc400547186"/>
      <w:bookmarkStart w:id="864" w:name="_Toc405384291"/>
      <w:bookmarkStart w:id="865" w:name="_Toc405543558"/>
      <w:bookmarkStart w:id="866" w:name="_Toc428178067"/>
      <w:bookmarkStart w:id="867" w:name="_Toc440872698"/>
      <w:bookmarkStart w:id="868" w:name="_Toc458766243"/>
      <w:bookmarkStart w:id="869" w:name="_Toc459292648"/>
      <w:bookmarkStart w:id="870" w:name="_Toc60038355"/>
      <w:bookmarkEnd w:id="800"/>
      <w:bookmarkEnd w:id="801"/>
      <w:bookmarkEnd w:id="802"/>
      <w:bookmarkEnd w:id="803"/>
      <w:bookmarkEnd w:id="804"/>
      <w:bookmarkEnd w:id="805"/>
      <w:bookmarkEnd w:id="806"/>
      <w:bookmarkEnd w:id="807"/>
      <w:r w:rsidRPr="00865B19">
        <w:rPr>
          <w:rFonts w:eastAsia="SimSun"/>
          <w:b/>
          <w:i/>
          <w:szCs w:val="20"/>
          <w:lang w:val="x-none" w:eastAsia="x-none"/>
        </w:rPr>
        <w:t>5.7.1</w:t>
      </w:r>
      <w:r w:rsidRPr="00865B19">
        <w:rPr>
          <w:rFonts w:eastAsia="SimSun"/>
          <w:b/>
          <w:i/>
          <w:szCs w:val="20"/>
          <w:lang w:val="x-none" w:eastAsia="x-none"/>
        </w:rPr>
        <w:tab/>
        <w:t>RUC Make-Whole Payment</w:t>
      </w:r>
      <w:bookmarkEnd w:id="860"/>
      <w:bookmarkEnd w:id="861"/>
      <w:bookmarkEnd w:id="862"/>
      <w:bookmarkEnd w:id="863"/>
      <w:bookmarkEnd w:id="864"/>
      <w:bookmarkEnd w:id="865"/>
      <w:bookmarkEnd w:id="866"/>
      <w:bookmarkEnd w:id="867"/>
      <w:bookmarkEnd w:id="868"/>
      <w:bookmarkEnd w:id="869"/>
      <w:bookmarkEnd w:id="870"/>
    </w:p>
    <w:p w14:paraId="28C6172C"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28C536FF" w14:textId="77777777" w:rsidTr="00C812E5">
        <w:trPr>
          <w:trHeight w:val="1205"/>
        </w:trPr>
        <w:tc>
          <w:tcPr>
            <w:tcW w:w="9350" w:type="dxa"/>
            <w:shd w:val="pct12" w:color="auto" w:fill="auto"/>
          </w:tcPr>
          <w:p w14:paraId="5273CD32" w14:textId="77777777" w:rsidR="00865B19" w:rsidRPr="00865B19" w:rsidRDefault="00865B19" w:rsidP="00865B19">
            <w:pPr>
              <w:spacing w:after="240"/>
              <w:rPr>
                <w:rFonts w:eastAsia="SimSun"/>
                <w:b/>
                <w:i/>
                <w:iCs/>
                <w:szCs w:val="20"/>
              </w:rPr>
            </w:pPr>
            <w:r w:rsidRPr="00865B19">
              <w:rPr>
                <w:rFonts w:eastAsia="SimSun"/>
                <w:b/>
                <w:i/>
                <w:iCs/>
                <w:szCs w:val="20"/>
              </w:rPr>
              <w:t>[NPRR1014:  Replace paragraph (1) above with the following upon system implementation:]</w:t>
            </w:r>
          </w:p>
          <w:p w14:paraId="3F93EBAE"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71" w:author="ERCOT" w:date="2024-03-07T12:20:00Z">
              <w:r w:rsidRPr="00865B19">
                <w:rPr>
                  <w:rFonts w:eastAsia="SimSun"/>
                  <w:szCs w:val="20"/>
                </w:rPr>
                <w:t xml:space="preserve"> or for DRRS deployments</w:t>
              </w:r>
            </w:ins>
            <w:r w:rsidRPr="00865B19">
              <w:rPr>
                <w:rFonts w:eastAsia="SimSun"/>
                <w:szCs w:val="20"/>
              </w:rPr>
              <w:t>.</w:t>
            </w:r>
          </w:p>
        </w:tc>
      </w:tr>
    </w:tbl>
    <w:p w14:paraId="30DBA4BC" w14:textId="77777777" w:rsidR="00865B19" w:rsidRPr="00865B19" w:rsidRDefault="00865B19" w:rsidP="00865B19">
      <w:pPr>
        <w:spacing w:before="240" w:after="240"/>
        <w:ind w:left="720" w:hanging="720"/>
        <w:rPr>
          <w:rFonts w:eastAsia="SimSun"/>
          <w:szCs w:val="20"/>
        </w:rPr>
      </w:pPr>
      <w:r w:rsidRPr="00865B19">
        <w:rPr>
          <w:rFonts w:eastAsia="SimSun"/>
          <w:szCs w:val="20"/>
        </w:rPr>
        <w:t>(2)</w:t>
      </w:r>
      <w:r w:rsidRPr="00865B19">
        <w:rPr>
          <w:rFonts w:eastAsia="SimSun"/>
          <w:szCs w:val="20"/>
        </w:rPr>
        <w:tab/>
        <w:t>ERCOT shall pay to the Qualified Scheduling Entity (QSE) for the Resource a Make-Whole Payment if the RUC Guarantee calculated in Section 5.7.1.1, RUC Guarantee, is greater than the sum of:</w:t>
      </w:r>
    </w:p>
    <w:p w14:paraId="754BA0CD" w14:textId="77777777" w:rsidR="00865B19" w:rsidRPr="00865B19" w:rsidRDefault="00865B19" w:rsidP="00865B19">
      <w:pPr>
        <w:spacing w:after="240"/>
        <w:ind w:left="1440" w:hanging="720"/>
        <w:rPr>
          <w:rFonts w:eastAsia="SimSun"/>
          <w:szCs w:val="20"/>
        </w:rPr>
      </w:pPr>
      <w:bookmarkStart w:id="872" w:name="_Toc106616860"/>
      <w:r w:rsidRPr="00865B19">
        <w:rPr>
          <w:rFonts w:eastAsia="SimSun"/>
          <w:szCs w:val="20"/>
        </w:rPr>
        <w:t>(a)</w:t>
      </w:r>
      <w:r w:rsidRPr="00865B19">
        <w:rPr>
          <w:rFonts w:eastAsia="SimSun"/>
          <w:szCs w:val="20"/>
        </w:rPr>
        <w:tab/>
        <w:t>RUC Minimum-Energy Revenue calculated in Section 5.7.1.2, RUC Minimum-Energy Revenue;</w:t>
      </w:r>
    </w:p>
    <w:p w14:paraId="7164D6E0"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Revenue less cost above Low Sustained Limited (LSL) during RUC-Committed Hours calculated in Section 5.7.1.3, Revenue Less Cost Above LSL During RUC-Committed Hours; and</w:t>
      </w:r>
      <w:bookmarkEnd w:id="872"/>
      <w:r w:rsidRPr="00865B19">
        <w:rPr>
          <w:rFonts w:eastAsia="SimSun"/>
          <w:szCs w:val="20"/>
        </w:rPr>
        <w:t xml:space="preserve"> </w:t>
      </w:r>
    </w:p>
    <w:p w14:paraId="449439B3" w14:textId="77777777" w:rsidR="00865B19" w:rsidRPr="00865B19" w:rsidRDefault="00865B19" w:rsidP="00865B19">
      <w:pPr>
        <w:spacing w:after="240"/>
        <w:ind w:left="1440" w:hanging="720"/>
        <w:rPr>
          <w:rFonts w:eastAsia="SimSun"/>
          <w:szCs w:val="20"/>
        </w:rPr>
      </w:pPr>
      <w:bookmarkStart w:id="873" w:name="_Toc106616861"/>
      <w:r w:rsidRPr="00865B19">
        <w:rPr>
          <w:rFonts w:eastAsia="SimSun"/>
          <w:szCs w:val="20"/>
        </w:rPr>
        <w:t>(c)</w:t>
      </w:r>
      <w:r w:rsidRPr="00865B19">
        <w:rPr>
          <w:rFonts w:eastAsia="SimSun"/>
          <w:szCs w:val="20"/>
        </w:rPr>
        <w:tab/>
        <w:t xml:space="preserve">Revenue less cost during QSE </w:t>
      </w:r>
      <w:proofErr w:type="spellStart"/>
      <w:r w:rsidRPr="00865B19">
        <w:rPr>
          <w:rFonts w:eastAsia="SimSun"/>
          <w:szCs w:val="20"/>
        </w:rPr>
        <w:t>Clawback</w:t>
      </w:r>
      <w:proofErr w:type="spellEnd"/>
      <w:r w:rsidRPr="00865B19">
        <w:rPr>
          <w:rFonts w:eastAsia="SimSun"/>
          <w:szCs w:val="20"/>
        </w:rPr>
        <w:t xml:space="preserve"> Intervals calculated in Section 5.7.1.4, Revenue Less Cost During QSE </w:t>
      </w:r>
      <w:proofErr w:type="spellStart"/>
      <w:r w:rsidRPr="00865B19">
        <w:rPr>
          <w:rFonts w:eastAsia="SimSun"/>
          <w:szCs w:val="20"/>
        </w:rPr>
        <w:t>Clawback</w:t>
      </w:r>
      <w:proofErr w:type="spellEnd"/>
      <w:r w:rsidRPr="00865B19">
        <w:rPr>
          <w:rFonts w:eastAsia="SimSun"/>
          <w:szCs w:val="20"/>
        </w:rPr>
        <w:t xml:space="preserve"> Intervals.</w:t>
      </w:r>
      <w:bookmarkEnd w:id="873"/>
      <w:r w:rsidRPr="00865B19">
        <w:rPr>
          <w:rFonts w:eastAsia="SimSun"/>
          <w:szCs w:val="20"/>
        </w:rPr>
        <w:t xml:space="preserve"> </w:t>
      </w:r>
    </w:p>
    <w:p w14:paraId="05765848" w14:textId="77777777" w:rsidR="00865B19" w:rsidRPr="00865B19" w:rsidRDefault="00865B19" w:rsidP="00865B19">
      <w:pPr>
        <w:spacing w:after="240"/>
        <w:ind w:left="720" w:hanging="720"/>
        <w:rPr>
          <w:rFonts w:eastAsia="SimSun"/>
          <w:szCs w:val="20"/>
        </w:rPr>
      </w:pPr>
      <w:r w:rsidRPr="00865B19">
        <w:rPr>
          <w:rFonts w:eastAsia="SimSun"/>
          <w:szCs w:val="20"/>
        </w:rPr>
        <w:t>(3)</w:t>
      </w:r>
      <w:r w:rsidRPr="00865B19">
        <w:rPr>
          <w:rFonts w:eastAsia="SimSun"/>
          <w:szCs w:val="20"/>
        </w:rPr>
        <w:tab/>
        <w:t>The RUC Make-Whole Payment to the QSE for each RUC-committed Resource, including Reliability Must-Run (RMR) Units, for each RUC-Committed Hour in an Operating Day is calculated as follows:</w:t>
      </w:r>
    </w:p>
    <w:p w14:paraId="282563E0" w14:textId="77777777" w:rsidR="00865B19" w:rsidRPr="00865B19" w:rsidRDefault="00865B19" w:rsidP="00865B19">
      <w:pPr>
        <w:tabs>
          <w:tab w:val="left" w:pos="2340"/>
          <w:tab w:val="left" w:pos="2880"/>
        </w:tabs>
        <w:spacing w:after="240"/>
        <w:ind w:left="3067" w:hanging="2347"/>
        <w:rPr>
          <w:rFonts w:eastAsia="SimSun"/>
          <w:b/>
          <w:i/>
          <w:vertAlign w:val="subscript"/>
          <w:lang w:val="x-none" w:eastAsia="x-none"/>
        </w:rPr>
      </w:pPr>
      <w:proofErr w:type="spellStart"/>
      <w:r w:rsidRPr="00865B19">
        <w:rPr>
          <w:rFonts w:eastAsia="SimSun"/>
          <w:b/>
          <w:lang w:val="x-none" w:eastAsia="x-none"/>
        </w:rPr>
        <w:t>RUCMWAMT</w:t>
      </w:r>
      <w:r w:rsidRPr="00865B19">
        <w:rPr>
          <w:rFonts w:eastAsia="SimSun"/>
          <w:b/>
          <w:i/>
          <w:vertAlign w:val="subscript"/>
          <w:lang w:val="x-none" w:eastAsia="x-none"/>
        </w:rPr>
        <w:t>q,r,h</w:t>
      </w:r>
      <w:proofErr w:type="spellEnd"/>
      <w:r w:rsidRPr="00865B19">
        <w:rPr>
          <w:rFonts w:eastAsia="SimSun"/>
          <w:b/>
          <w:lang w:val="x-none" w:eastAsia="x-none"/>
        </w:rPr>
        <w:tab/>
        <w:t>=</w:t>
      </w:r>
      <w:r w:rsidRPr="00865B19">
        <w:rPr>
          <w:rFonts w:eastAsia="SimSun"/>
          <w:b/>
          <w:lang w:val="x-none" w:eastAsia="x-none"/>
        </w:rPr>
        <w:tab/>
        <w:t xml:space="preserve">(-1) * Max (0, </w:t>
      </w:r>
      <w:proofErr w:type="spellStart"/>
      <w:r w:rsidRPr="00865B19">
        <w:rPr>
          <w:rFonts w:eastAsia="SimSun"/>
          <w:b/>
          <w:lang w:val="x-none" w:eastAsia="x-none"/>
        </w:rPr>
        <w:t>RUCG</w:t>
      </w:r>
      <w:r w:rsidRPr="00865B19">
        <w:rPr>
          <w:rFonts w:eastAsia="SimSun"/>
          <w:b/>
          <w:i/>
          <w:vertAlign w:val="subscript"/>
          <w:lang w:val="x-none" w:eastAsia="x-none"/>
        </w:rPr>
        <w:t>q,r,d</w:t>
      </w:r>
      <w:proofErr w:type="spellEnd"/>
      <w:r w:rsidRPr="00865B19">
        <w:rPr>
          <w:rFonts w:eastAsia="SimSun"/>
          <w:b/>
          <w:lang w:val="x-none" w:eastAsia="x-none"/>
        </w:rPr>
        <w:t xml:space="preserve"> – </w:t>
      </w:r>
      <w:proofErr w:type="spellStart"/>
      <w:r w:rsidRPr="00865B19">
        <w:rPr>
          <w:rFonts w:eastAsia="SimSun"/>
          <w:b/>
          <w:lang w:val="x-none" w:eastAsia="x-none"/>
        </w:rPr>
        <w:t>RUCMEREV</w:t>
      </w:r>
      <w:r w:rsidRPr="00865B19">
        <w:rPr>
          <w:rFonts w:eastAsia="SimSun"/>
          <w:b/>
          <w:i/>
          <w:vertAlign w:val="subscript"/>
          <w:lang w:val="x-none" w:eastAsia="x-none"/>
        </w:rPr>
        <w:t>q,r,d</w:t>
      </w:r>
      <w:proofErr w:type="spellEnd"/>
      <w:r w:rsidRPr="00865B19">
        <w:rPr>
          <w:rFonts w:eastAsia="SimSun"/>
          <w:b/>
          <w:lang w:val="x-none" w:eastAsia="x-none"/>
        </w:rPr>
        <w:t xml:space="preserve"> – </w:t>
      </w:r>
      <w:proofErr w:type="spellStart"/>
      <w:r w:rsidRPr="00865B19">
        <w:rPr>
          <w:rFonts w:eastAsia="SimSun"/>
          <w:b/>
          <w:lang w:val="x-none" w:eastAsia="x-none"/>
        </w:rPr>
        <w:t>RUCEXRR</w:t>
      </w:r>
      <w:r w:rsidRPr="00865B19">
        <w:rPr>
          <w:rFonts w:eastAsia="SimSun"/>
          <w:b/>
          <w:i/>
          <w:vertAlign w:val="subscript"/>
          <w:lang w:val="x-none" w:eastAsia="x-none"/>
        </w:rPr>
        <w:t>q,r,d</w:t>
      </w:r>
      <w:proofErr w:type="spellEnd"/>
      <w:r w:rsidRPr="00865B19">
        <w:rPr>
          <w:rFonts w:eastAsia="SimSun"/>
          <w:b/>
          <w:lang w:val="x-none" w:eastAsia="x-none"/>
        </w:rPr>
        <w:t xml:space="preserve"> – </w:t>
      </w:r>
      <w:proofErr w:type="spellStart"/>
      <w:r w:rsidRPr="00865B19">
        <w:rPr>
          <w:rFonts w:eastAsia="SimSun"/>
          <w:b/>
          <w:lang w:val="x-none" w:eastAsia="x-none"/>
        </w:rPr>
        <w:t>RUCEXRQC</w:t>
      </w:r>
      <w:r w:rsidRPr="00865B19">
        <w:rPr>
          <w:rFonts w:eastAsia="SimSun"/>
          <w:b/>
          <w:i/>
          <w:vertAlign w:val="subscript"/>
          <w:lang w:val="x-none" w:eastAsia="x-none"/>
        </w:rPr>
        <w:t>q,r,d</w:t>
      </w:r>
      <w:proofErr w:type="spellEnd"/>
      <w:r w:rsidRPr="00865B19">
        <w:rPr>
          <w:rFonts w:eastAsia="SimSun"/>
          <w:b/>
          <w:lang w:val="x-none" w:eastAsia="x-none"/>
        </w:rPr>
        <w:t xml:space="preserve">) / </w:t>
      </w:r>
      <w:proofErr w:type="spellStart"/>
      <w:r w:rsidRPr="00865B19">
        <w:rPr>
          <w:rFonts w:eastAsia="SimSun"/>
          <w:b/>
          <w:lang w:val="x-none" w:eastAsia="x-none"/>
        </w:rPr>
        <w:t>RUCHR</w:t>
      </w:r>
      <w:r w:rsidRPr="00865B19">
        <w:rPr>
          <w:rFonts w:eastAsia="SimSun"/>
          <w:b/>
          <w:i/>
          <w:vertAlign w:val="subscript"/>
          <w:lang w:val="x-none" w:eastAsia="x-none"/>
        </w:rPr>
        <w:t>q,r,d</w:t>
      </w:r>
      <w:proofErr w:type="spellEnd"/>
    </w:p>
    <w:p w14:paraId="3D75582D" w14:textId="77777777" w:rsidR="00865B19" w:rsidRPr="00865B19" w:rsidRDefault="00865B19" w:rsidP="00865B19">
      <w:pPr>
        <w:spacing w:before="120"/>
        <w:rPr>
          <w:rFonts w:eastAsia="SimSun"/>
          <w:iCs/>
          <w:szCs w:val="20"/>
        </w:rPr>
      </w:pPr>
      <w:r w:rsidRPr="00865B19">
        <w:rPr>
          <w:rFonts w:eastAsia="SimSun"/>
          <w:iCs/>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865B19" w:rsidRPr="00865B19" w14:paraId="19DCE328" w14:textId="77777777" w:rsidTr="00C812E5">
        <w:trPr>
          <w:cantSplit/>
          <w:tblHeader/>
        </w:trPr>
        <w:tc>
          <w:tcPr>
            <w:tcW w:w="1026" w:type="pct"/>
          </w:tcPr>
          <w:p w14:paraId="59C47AFB" w14:textId="77777777" w:rsidR="00865B19" w:rsidRPr="00865B19" w:rsidRDefault="00865B19" w:rsidP="00865B19">
            <w:pPr>
              <w:spacing w:after="120"/>
              <w:rPr>
                <w:rFonts w:eastAsia="SimSun"/>
                <w:b/>
                <w:iCs/>
                <w:sz w:val="20"/>
                <w:szCs w:val="20"/>
              </w:rPr>
            </w:pPr>
            <w:r w:rsidRPr="00865B19">
              <w:rPr>
                <w:rFonts w:eastAsia="SimSun"/>
                <w:b/>
                <w:iCs/>
                <w:sz w:val="20"/>
                <w:szCs w:val="20"/>
              </w:rPr>
              <w:t>Variable</w:t>
            </w:r>
          </w:p>
        </w:tc>
        <w:tc>
          <w:tcPr>
            <w:tcW w:w="407" w:type="pct"/>
          </w:tcPr>
          <w:p w14:paraId="61AED7B5" w14:textId="77777777" w:rsidR="00865B19" w:rsidRPr="00865B19" w:rsidRDefault="00865B19" w:rsidP="00865B19">
            <w:pPr>
              <w:spacing w:after="120"/>
              <w:jc w:val="center"/>
              <w:rPr>
                <w:rFonts w:eastAsia="SimSun"/>
                <w:b/>
                <w:iCs/>
                <w:sz w:val="20"/>
                <w:szCs w:val="20"/>
              </w:rPr>
            </w:pPr>
            <w:r w:rsidRPr="00865B19">
              <w:rPr>
                <w:rFonts w:eastAsia="SimSun"/>
                <w:b/>
                <w:iCs/>
                <w:sz w:val="20"/>
                <w:szCs w:val="20"/>
              </w:rPr>
              <w:t>Unit</w:t>
            </w:r>
          </w:p>
        </w:tc>
        <w:tc>
          <w:tcPr>
            <w:tcW w:w="3567" w:type="pct"/>
          </w:tcPr>
          <w:p w14:paraId="0B962382" w14:textId="77777777" w:rsidR="00865B19" w:rsidRPr="00865B19" w:rsidRDefault="00865B19" w:rsidP="00865B19">
            <w:pPr>
              <w:spacing w:after="120"/>
              <w:rPr>
                <w:rFonts w:eastAsia="SimSun"/>
                <w:b/>
                <w:iCs/>
                <w:sz w:val="20"/>
                <w:szCs w:val="20"/>
              </w:rPr>
            </w:pPr>
            <w:r w:rsidRPr="00865B19">
              <w:rPr>
                <w:rFonts w:eastAsia="SimSun"/>
                <w:b/>
                <w:iCs/>
                <w:sz w:val="20"/>
                <w:szCs w:val="20"/>
              </w:rPr>
              <w:t>Definition</w:t>
            </w:r>
          </w:p>
        </w:tc>
      </w:tr>
      <w:tr w:rsidR="00865B19" w:rsidRPr="00865B19" w14:paraId="2D3AA842" w14:textId="77777777" w:rsidTr="00C812E5">
        <w:trPr>
          <w:cantSplit/>
        </w:trPr>
        <w:tc>
          <w:tcPr>
            <w:tcW w:w="1026" w:type="pct"/>
          </w:tcPr>
          <w:p w14:paraId="4A034076"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RUCMWAMT</w:t>
            </w:r>
            <w:r w:rsidRPr="00865B19">
              <w:rPr>
                <w:rFonts w:eastAsia="SimSun"/>
                <w:i/>
                <w:iCs/>
                <w:sz w:val="20"/>
                <w:szCs w:val="20"/>
                <w:vertAlign w:val="subscript"/>
              </w:rPr>
              <w:t>q,r,h</w:t>
            </w:r>
            <w:proofErr w:type="spellEnd"/>
          </w:p>
        </w:tc>
        <w:tc>
          <w:tcPr>
            <w:tcW w:w="407" w:type="pct"/>
          </w:tcPr>
          <w:p w14:paraId="79CCBAEB"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567" w:type="pct"/>
          </w:tcPr>
          <w:p w14:paraId="3E2BB139" w14:textId="77777777" w:rsidR="00865B19" w:rsidRPr="00865B19" w:rsidRDefault="00865B19" w:rsidP="00865B19">
            <w:pPr>
              <w:spacing w:after="60"/>
              <w:rPr>
                <w:rFonts w:eastAsia="SimSun"/>
                <w:iCs/>
                <w:sz w:val="20"/>
                <w:szCs w:val="20"/>
              </w:rPr>
            </w:pPr>
            <w:r w:rsidRPr="00865B19">
              <w:rPr>
                <w:rFonts w:eastAsia="SimSun"/>
                <w:i/>
                <w:iCs/>
                <w:sz w:val="20"/>
                <w:szCs w:val="20"/>
              </w:rPr>
              <w:t>RUC Make-Whole Payment</w:t>
            </w:r>
            <w:r w:rsidRPr="00865B19">
              <w:rPr>
                <w:rFonts w:eastAsia="SimSun"/>
                <w:iCs/>
                <w:sz w:val="20"/>
                <w:szCs w:val="20"/>
              </w:rPr>
              <w:t xml:space="preserve">—The RUC Make-Whole Payment to the QSE for Resource </w:t>
            </w:r>
            <w:r w:rsidRPr="00865B19">
              <w:rPr>
                <w:rFonts w:eastAsia="SimSun"/>
                <w:i/>
                <w:iCs/>
                <w:sz w:val="20"/>
                <w:szCs w:val="20"/>
              </w:rPr>
              <w:t>r</w:t>
            </w:r>
            <w:r w:rsidRPr="00865B19">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865B19" w:rsidRPr="00865B19" w14:paraId="0C46443E" w14:textId="77777777" w:rsidTr="00C812E5">
        <w:trPr>
          <w:cantSplit/>
        </w:trPr>
        <w:tc>
          <w:tcPr>
            <w:tcW w:w="1026" w:type="pct"/>
          </w:tcPr>
          <w:p w14:paraId="3E55A991"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RUCG</w:t>
            </w:r>
            <w:r w:rsidRPr="00865B19">
              <w:rPr>
                <w:rFonts w:eastAsia="SimSun"/>
                <w:i/>
                <w:iCs/>
                <w:sz w:val="20"/>
                <w:szCs w:val="20"/>
                <w:vertAlign w:val="subscript"/>
              </w:rPr>
              <w:t>q,r,d</w:t>
            </w:r>
            <w:proofErr w:type="spellEnd"/>
          </w:p>
        </w:tc>
        <w:tc>
          <w:tcPr>
            <w:tcW w:w="407" w:type="pct"/>
          </w:tcPr>
          <w:p w14:paraId="7757055A"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567" w:type="pct"/>
          </w:tcPr>
          <w:p w14:paraId="60753A31" w14:textId="77777777" w:rsidR="00865B19" w:rsidRPr="00865B19" w:rsidRDefault="00865B19" w:rsidP="00865B19">
            <w:pPr>
              <w:spacing w:after="60"/>
              <w:rPr>
                <w:rFonts w:eastAsia="SimSun"/>
                <w:iCs/>
                <w:sz w:val="20"/>
                <w:szCs w:val="20"/>
              </w:rPr>
            </w:pPr>
            <w:r w:rsidRPr="00865B19">
              <w:rPr>
                <w:rFonts w:eastAsia="SimSun"/>
                <w:i/>
                <w:iCs/>
                <w:sz w:val="20"/>
                <w:szCs w:val="20"/>
              </w:rPr>
              <w:t>RUC Guarantee</w:t>
            </w:r>
            <w:r w:rsidRPr="00865B19">
              <w:rPr>
                <w:rFonts w:eastAsia="SimSun"/>
                <w:iCs/>
                <w:sz w:val="20"/>
                <w:szCs w:val="20"/>
              </w:rPr>
              <w:t xml:space="preserve">—The sum of eligible Startup Costs and minimum-energy costs for Resource </w:t>
            </w:r>
            <w:r w:rsidRPr="00865B19">
              <w:rPr>
                <w:rFonts w:eastAsia="SimSun"/>
                <w:i/>
                <w:iCs/>
                <w:sz w:val="20"/>
                <w:szCs w:val="20"/>
              </w:rPr>
              <w:t>r</w:t>
            </w:r>
            <w:r w:rsidRPr="00865B19">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865B19" w:rsidRPr="00865B19" w14:paraId="46721E7C" w14:textId="77777777" w:rsidTr="00C812E5">
        <w:trPr>
          <w:cantSplit/>
        </w:trPr>
        <w:tc>
          <w:tcPr>
            <w:tcW w:w="1026" w:type="pct"/>
          </w:tcPr>
          <w:p w14:paraId="7EB4BB36"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RUCMEREV</w:t>
            </w:r>
            <w:r w:rsidRPr="00865B19">
              <w:rPr>
                <w:rFonts w:eastAsia="SimSun"/>
                <w:i/>
                <w:iCs/>
                <w:sz w:val="20"/>
                <w:szCs w:val="20"/>
                <w:vertAlign w:val="subscript"/>
              </w:rPr>
              <w:t>q,r,d</w:t>
            </w:r>
            <w:proofErr w:type="spellEnd"/>
          </w:p>
        </w:tc>
        <w:tc>
          <w:tcPr>
            <w:tcW w:w="407" w:type="pct"/>
          </w:tcPr>
          <w:p w14:paraId="767F0BC3"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567" w:type="pct"/>
          </w:tcPr>
          <w:p w14:paraId="02F32F81" w14:textId="77777777" w:rsidR="00865B19" w:rsidRPr="00865B19" w:rsidRDefault="00865B19" w:rsidP="00865B19">
            <w:pPr>
              <w:spacing w:after="60"/>
              <w:rPr>
                <w:rFonts w:eastAsia="SimSun"/>
                <w:iCs/>
                <w:sz w:val="20"/>
                <w:szCs w:val="20"/>
              </w:rPr>
            </w:pPr>
            <w:r w:rsidRPr="00865B19">
              <w:rPr>
                <w:rFonts w:eastAsia="SimSun"/>
                <w:i/>
                <w:iCs/>
                <w:sz w:val="20"/>
                <w:szCs w:val="20"/>
              </w:rPr>
              <w:t>RUC Minimum-Energy Revenue</w:t>
            </w:r>
            <w:r w:rsidRPr="00865B19">
              <w:rPr>
                <w:rFonts w:eastAsia="SimSun"/>
                <w:iCs/>
                <w:sz w:val="20"/>
                <w:szCs w:val="20"/>
              </w:rPr>
              <w:t xml:space="preserve">—The sum of the energy revenues for Resource </w:t>
            </w:r>
            <w:r w:rsidRPr="00865B19">
              <w:rPr>
                <w:rFonts w:eastAsia="SimSun"/>
                <w:i/>
                <w:iCs/>
                <w:sz w:val="20"/>
                <w:szCs w:val="20"/>
              </w:rPr>
              <w:t>r</w:t>
            </w:r>
            <w:r w:rsidRPr="00865B19">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865B19" w:rsidRPr="00865B19" w14:paraId="1FB0F3A9" w14:textId="77777777" w:rsidTr="00C812E5">
        <w:trPr>
          <w:cantSplit/>
        </w:trPr>
        <w:tc>
          <w:tcPr>
            <w:tcW w:w="1026" w:type="pct"/>
          </w:tcPr>
          <w:p w14:paraId="230864DA"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RUCEXRR</w:t>
            </w:r>
            <w:r w:rsidRPr="00865B19">
              <w:rPr>
                <w:rFonts w:eastAsia="SimSun"/>
                <w:i/>
                <w:iCs/>
                <w:sz w:val="20"/>
                <w:szCs w:val="20"/>
                <w:vertAlign w:val="subscript"/>
              </w:rPr>
              <w:t>q,r,d</w:t>
            </w:r>
            <w:proofErr w:type="spellEnd"/>
          </w:p>
        </w:tc>
        <w:tc>
          <w:tcPr>
            <w:tcW w:w="407" w:type="pct"/>
          </w:tcPr>
          <w:p w14:paraId="1411B599"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567" w:type="pct"/>
          </w:tcPr>
          <w:p w14:paraId="06705D1E" w14:textId="77777777" w:rsidR="00865B19" w:rsidRPr="00865B19" w:rsidRDefault="00865B19" w:rsidP="00865B19">
            <w:pPr>
              <w:spacing w:after="60"/>
              <w:rPr>
                <w:rFonts w:eastAsia="SimSun"/>
                <w:iCs/>
                <w:sz w:val="20"/>
                <w:szCs w:val="20"/>
              </w:rPr>
            </w:pPr>
            <w:r w:rsidRPr="00865B19">
              <w:rPr>
                <w:rFonts w:eastAsia="SimSun"/>
                <w:i/>
                <w:iCs/>
                <w:sz w:val="20"/>
                <w:szCs w:val="20"/>
              </w:rPr>
              <w:t>Revenue Less Cost Above LSL During RUC-Committed Hours</w:t>
            </w:r>
            <w:r w:rsidRPr="00865B19">
              <w:rPr>
                <w:rFonts w:eastAsia="SimSun"/>
                <w:iCs/>
                <w:sz w:val="20"/>
                <w:szCs w:val="20"/>
              </w:rPr>
              <w:t xml:space="preserve">—The sum of the total revenue for Resource </w:t>
            </w:r>
            <w:r w:rsidRPr="00865B19">
              <w:rPr>
                <w:rFonts w:eastAsia="SimSun"/>
                <w:i/>
                <w:iCs/>
                <w:sz w:val="20"/>
                <w:szCs w:val="20"/>
              </w:rPr>
              <w:t>r</w:t>
            </w:r>
            <w:r w:rsidRPr="00865B19">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865B19" w:rsidRPr="00865B19" w14:paraId="263E8125" w14:textId="77777777" w:rsidTr="00C812E5">
        <w:trPr>
          <w:cantSplit/>
        </w:trPr>
        <w:tc>
          <w:tcPr>
            <w:tcW w:w="1026" w:type="pct"/>
          </w:tcPr>
          <w:p w14:paraId="628050DE"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RUCEXRQC</w:t>
            </w:r>
            <w:r w:rsidRPr="00865B19">
              <w:rPr>
                <w:rFonts w:eastAsia="SimSun"/>
                <w:i/>
                <w:iCs/>
                <w:sz w:val="20"/>
                <w:szCs w:val="20"/>
                <w:vertAlign w:val="subscript"/>
              </w:rPr>
              <w:t>q,r,d</w:t>
            </w:r>
            <w:proofErr w:type="spellEnd"/>
          </w:p>
        </w:tc>
        <w:tc>
          <w:tcPr>
            <w:tcW w:w="407" w:type="pct"/>
          </w:tcPr>
          <w:p w14:paraId="6FAB3082"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567" w:type="pct"/>
          </w:tcPr>
          <w:p w14:paraId="1570DF98"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Revenue Less Cost During QSE </w:t>
            </w:r>
            <w:proofErr w:type="spellStart"/>
            <w:r w:rsidRPr="00865B19">
              <w:rPr>
                <w:rFonts w:eastAsia="SimSun"/>
                <w:i/>
                <w:iCs/>
                <w:sz w:val="20"/>
                <w:szCs w:val="20"/>
              </w:rPr>
              <w:t>Clawback</w:t>
            </w:r>
            <w:proofErr w:type="spellEnd"/>
            <w:r w:rsidRPr="00865B19">
              <w:rPr>
                <w:rFonts w:eastAsia="SimSun"/>
                <w:i/>
                <w:iCs/>
                <w:sz w:val="20"/>
                <w:szCs w:val="20"/>
              </w:rPr>
              <w:t xml:space="preserve"> Intervals</w:t>
            </w:r>
            <w:r w:rsidRPr="00865B19">
              <w:rPr>
                <w:rFonts w:eastAsia="SimSun"/>
                <w:iCs/>
                <w:sz w:val="20"/>
                <w:szCs w:val="20"/>
              </w:rPr>
              <w:t xml:space="preserve">—The sum of the total revenue for Resource </w:t>
            </w:r>
            <w:proofErr w:type="spellStart"/>
            <w:r w:rsidRPr="00865B19">
              <w:rPr>
                <w:rFonts w:eastAsia="SimSun"/>
                <w:i/>
                <w:iCs/>
                <w:sz w:val="20"/>
                <w:szCs w:val="20"/>
              </w:rPr>
              <w:t>r</w:t>
            </w:r>
            <w:proofErr w:type="spellEnd"/>
            <w:r w:rsidRPr="00865B19">
              <w:rPr>
                <w:rFonts w:eastAsia="SimSun"/>
                <w:iCs/>
                <w:sz w:val="20"/>
                <w:szCs w:val="20"/>
              </w:rPr>
              <w:t xml:space="preserve"> less the cost during all QSE </w:t>
            </w:r>
            <w:proofErr w:type="spellStart"/>
            <w:r w:rsidRPr="00865B19">
              <w:rPr>
                <w:rFonts w:eastAsia="SimSun"/>
                <w:iCs/>
                <w:sz w:val="20"/>
                <w:szCs w:val="20"/>
              </w:rPr>
              <w:t>Clawback</w:t>
            </w:r>
            <w:proofErr w:type="spellEnd"/>
            <w:r w:rsidRPr="00865B19">
              <w:rPr>
                <w:rFonts w:eastAsia="SimSun"/>
                <w:iCs/>
                <w:sz w:val="20"/>
                <w:szCs w:val="20"/>
              </w:rPr>
              <w:t xml:space="preserve"> Intervals, for the Operating Day.  See Section 5.7.1.4.  When one or more Combined Cycle Generation Resources are committed by RUC, revenue less cost during QSE </w:t>
            </w:r>
            <w:proofErr w:type="spellStart"/>
            <w:r w:rsidRPr="00865B19">
              <w:rPr>
                <w:rFonts w:eastAsia="SimSun"/>
                <w:iCs/>
                <w:sz w:val="20"/>
                <w:szCs w:val="20"/>
              </w:rPr>
              <w:t>Clawback</w:t>
            </w:r>
            <w:proofErr w:type="spellEnd"/>
            <w:r w:rsidRPr="00865B19">
              <w:rPr>
                <w:rFonts w:eastAsia="SimSun"/>
                <w:iCs/>
                <w:sz w:val="20"/>
                <w:szCs w:val="20"/>
              </w:rPr>
              <w:t xml:space="preserve"> Intervals is calculated for the Combined Cycle Train for all Combined Cycle Generation Resources earning revenue in QSE </w:t>
            </w:r>
            <w:proofErr w:type="spellStart"/>
            <w:r w:rsidRPr="00865B19">
              <w:rPr>
                <w:rFonts w:eastAsia="SimSun"/>
                <w:iCs/>
                <w:sz w:val="20"/>
                <w:szCs w:val="20"/>
              </w:rPr>
              <w:t>Clawback</w:t>
            </w:r>
            <w:proofErr w:type="spellEnd"/>
            <w:r w:rsidRPr="00865B19">
              <w:rPr>
                <w:rFonts w:eastAsia="SimSun"/>
                <w:iCs/>
                <w:sz w:val="20"/>
                <w:szCs w:val="20"/>
              </w:rPr>
              <w:t xml:space="preserve"> Intervals.</w:t>
            </w:r>
          </w:p>
        </w:tc>
      </w:tr>
      <w:tr w:rsidR="00865B19" w:rsidRPr="00865B19" w14:paraId="6E123DFD" w14:textId="77777777" w:rsidTr="00C812E5">
        <w:trPr>
          <w:cantSplit/>
        </w:trPr>
        <w:tc>
          <w:tcPr>
            <w:tcW w:w="1026" w:type="pct"/>
          </w:tcPr>
          <w:p w14:paraId="46ED2163"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RUCHR</w:t>
            </w:r>
            <w:r w:rsidRPr="00865B19">
              <w:rPr>
                <w:rFonts w:eastAsia="SimSun"/>
                <w:i/>
                <w:iCs/>
                <w:sz w:val="20"/>
                <w:szCs w:val="20"/>
                <w:vertAlign w:val="subscript"/>
              </w:rPr>
              <w:t>q,r,d</w:t>
            </w:r>
            <w:proofErr w:type="spellEnd"/>
          </w:p>
        </w:tc>
        <w:tc>
          <w:tcPr>
            <w:tcW w:w="407" w:type="pct"/>
          </w:tcPr>
          <w:p w14:paraId="1226AE9B"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567" w:type="pct"/>
          </w:tcPr>
          <w:p w14:paraId="71052967"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 Hour—The total number of RUC-Committed Hours, for Resource </w:t>
            </w:r>
            <w:r w:rsidRPr="00865B19">
              <w:rPr>
                <w:rFonts w:eastAsia="SimSun"/>
                <w:i/>
                <w:iCs/>
                <w:sz w:val="20"/>
                <w:szCs w:val="20"/>
              </w:rPr>
              <w:t>r</w:t>
            </w:r>
            <w:r w:rsidRPr="00865B19">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865B19" w:rsidRPr="00865B19" w14:paraId="488C062A" w14:textId="77777777" w:rsidTr="00C812E5">
        <w:trPr>
          <w:cantSplit/>
        </w:trPr>
        <w:tc>
          <w:tcPr>
            <w:tcW w:w="1026" w:type="pct"/>
          </w:tcPr>
          <w:p w14:paraId="4CE11090" w14:textId="77777777" w:rsidR="00865B19" w:rsidRPr="00865B19" w:rsidRDefault="00865B19" w:rsidP="00865B19">
            <w:pPr>
              <w:spacing w:after="60"/>
              <w:rPr>
                <w:rFonts w:eastAsia="SimSun"/>
                <w:iCs/>
                <w:sz w:val="20"/>
                <w:szCs w:val="20"/>
              </w:rPr>
            </w:pPr>
            <w:r w:rsidRPr="00865B19">
              <w:rPr>
                <w:rFonts w:eastAsia="SimSun"/>
                <w:i/>
                <w:iCs/>
                <w:sz w:val="20"/>
                <w:szCs w:val="20"/>
              </w:rPr>
              <w:t>q</w:t>
            </w:r>
          </w:p>
        </w:tc>
        <w:tc>
          <w:tcPr>
            <w:tcW w:w="407" w:type="pct"/>
          </w:tcPr>
          <w:p w14:paraId="714555AD"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567" w:type="pct"/>
          </w:tcPr>
          <w:p w14:paraId="0BF4C73C"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53CC7A8E" w14:textId="77777777" w:rsidTr="00C812E5">
        <w:trPr>
          <w:cantSplit/>
        </w:trPr>
        <w:tc>
          <w:tcPr>
            <w:tcW w:w="1026" w:type="pct"/>
          </w:tcPr>
          <w:p w14:paraId="3ED54A08" w14:textId="77777777" w:rsidR="00865B19" w:rsidRPr="00865B19" w:rsidRDefault="00865B19" w:rsidP="00865B19">
            <w:pPr>
              <w:spacing w:after="60"/>
              <w:rPr>
                <w:rFonts w:eastAsia="SimSun"/>
                <w:iCs/>
                <w:sz w:val="20"/>
                <w:szCs w:val="20"/>
              </w:rPr>
            </w:pPr>
            <w:r w:rsidRPr="00865B19">
              <w:rPr>
                <w:rFonts w:eastAsia="SimSun"/>
                <w:i/>
                <w:iCs/>
                <w:sz w:val="20"/>
                <w:szCs w:val="20"/>
              </w:rPr>
              <w:t>r</w:t>
            </w:r>
          </w:p>
        </w:tc>
        <w:tc>
          <w:tcPr>
            <w:tcW w:w="407" w:type="pct"/>
          </w:tcPr>
          <w:p w14:paraId="1785E76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567" w:type="pct"/>
          </w:tcPr>
          <w:p w14:paraId="070B33BC" w14:textId="77777777" w:rsidR="00865B19" w:rsidRPr="00865B19" w:rsidRDefault="00865B19" w:rsidP="00865B19">
            <w:pPr>
              <w:spacing w:after="60"/>
              <w:rPr>
                <w:rFonts w:eastAsia="SimSun"/>
                <w:iCs/>
                <w:sz w:val="20"/>
                <w:szCs w:val="20"/>
              </w:rPr>
            </w:pPr>
            <w:r w:rsidRPr="00865B19">
              <w:rPr>
                <w:rFonts w:eastAsia="SimSun"/>
                <w:iCs/>
                <w:sz w:val="20"/>
                <w:szCs w:val="20"/>
              </w:rPr>
              <w:t>A RUC-committed Generation Resource.</w:t>
            </w:r>
          </w:p>
        </w:tc>
      </w:tr>
      <w:tr w:rsidR="00865B19" w:rsidRPr="00865B19" w14:paraId="692BF9C2" w14:textId="77777777" w:rsidTr="00C812E5">
        <w:trPr>
          <w:cantSplit/>
        </w:trPr>
        <w:tc>
          <w:tcPr>
            <w:tcW w:w="1026" w:type="pct"/>
          </w:tcPr>
          <w:p w14:paraId="66866975" w14:textId="77777777" w:rsidR="00865B19" w:rsidRPr="00865B19" w:rsidRDefault="00865B19" w:rsidP="00865B19">
            <w:pPr>
              <w:spacing w:after="60"/>
              <w:rPr>
                <w:rFonts w:eastAsia="SimSun"/>
                <w:iCs/>
                <w:sz w:val="20"/>
                <w:szCs w:val="20"/>
              </w:rPr>
            </w:pPr>
            <w:r w:rsidRPr="00865B19">
              <w:rPr>
                <w:rFonts w:eastAsia="SimSun"/>
                <w:i/>
                <w:iCs/>
                <w:sz w:val="20"/>
                <w:szCs w:val="20"/>
              </w:rPr>
              <w:t>d</w:t>
            </w:r>
          </w:p>
        </w:tc>
        <w:tc>
          <w:tcPr>
            <w:tcW w:w="407" w:type="pct"/>
          </w:tcPr>
          <w:p w14:paraId="4D889F7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567" w:type="pct"/>
          </w:tcPr>
          <w:p w14:paraId="0D5AA300" w14:textId="77777777" w:rsidR="00865B19" w:rsidRPr="00865B19" w:rsidRDefault="00865B19" w:rsidP="00865B19">
            <w:pPr>
              <w:spacing w:after="60"/>
              <w:rPr>
                <w:rFonts w:eastAsia="SimSun"/>
                <w:iCs/>
                <w:sz w:val="20"/>
                <w:szCs w:val="20"/>
              </w:rPr>
            </w:pPr>
            <w:r w:rsidRPr="00865B19">
              <w:rPr>
                <w:rFonts w:eastAsia="SimSun"/>
                <w:iCs/>
                <w:sz w:val="20"/>
                <w:szCs w:val="20"/>
              </w:rPr>
              <w:t>An Operating Day containing the RUC-commitment.</w:t>
            </w:r>
          </w:p>
        </w:tc>
      </w:tr>
      <w:tr w:rsidR="00865B19" w:rsidRPr="00865B19" w14:paraId="6CF17192" w14:textId="77777777" w:rsidTr="00C812E5">
        <w:trPr>
          <w:cantSplit/>
        </w:trPr>
        <w:tc>
          <w:tcPr>
            <w:tcW w:w="1026" w:type="pct"/>
          </w:tcPr>
          <w:p w14:paraId="5719819C" w14:textId="77777777" w:rsidR="00865B19" w:rsidRPr="00865B19" w:rsidRDefault="00865B19" w:rsidP="00865B19">
            <w:pPr>
              <w:spacing w:after="60"/>
              <w:rPr>
                <w:rFonts w:eastAsia="SimSun"/>
                <w:iCs/>
                <w:sz w:val="20"/>
                <w:szCs w:val="20"/>
              </w:rPr>
            </w:pPr>
            <w:r w:rsidRPr="00865B19">
              <w:rPr>
                <w:rFonts w:eastAsia="SimSun"/>
                <w:i/>
                <w:iCs/>
                <w:sz w:val="20"/>
                <w:szCs w:val="20"/>
              </w:rPr>
              <w:t>h</w:t>
            </w:r>
          </w:p>
        </w:tc>
        <w:tc>
          <w:tcPr>
            <w:tcW w:w="407" w:type="pct"/>
          </w:tcPr>
          <w:p w14:paraId="088E1A5D"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567" w:type="pct"/>
          </w:tcPr>
          <w:p w14:paraId="4E960959" w14:textId="77777777" w:rsidR="00865B19" w:rsidRPr="00865B19" w:rsidRDefault="00865B19" w:rsidP="00865B19">
            <w:pPr>
              <w:spacing w:after="60"/>
              <w:rPr>
                <w:rFonts w:eastAsia="SimSun"/>
                <w:iCs/>
                <w:sz w:val="20"/>
                <w:szCs w:val="20"/>
              </w:rPr>
            </w:pPr>
            <w:r w:rsidRPr="00865B19">
              <w:rPr>
                <w:rFonts w:eastAsia="SimSun"/>
                <w:iCs/>
                <w:sz w:val="20"/>
                <w:szCs w:val="20"/>
              </w:rPr>
              <w:t>An hour in the RUC-commitment period.</w:t>
            </w:r>
          </w:p>
        </w:tc>
      </w:tr>
    </w:tbl>
    <w:p w14:paraId="059EF0DE" w14:textId="77777777" w:rsidR="00865B19" w:rsidRPr="00865B19" w:rsidRDefault="00865B19" w:rsidP="00865B19">
      <w:pPr>
        <w:keepNext/>
        <w:widowControl w:val="0"/>
        <w:tabs>
          <w:tab w:val="left" w:pos="1260"/>
        </w:tabs>
        <w:spacing w:before="480" w:after="240"/>
        <w:ind w:left="1267" w:hanging="1267"/>
        <w:outlineLvl w:val="3"/>
        <w:rPr>
          <w:b/>
          <w:bCs/>
          <w:snapToGrid w:val="0"/>
          <w:szCs w:val="20"/>
        </w:rPr>
      </w:pPr>
      <w:bookmarkStart w:id="874" w:name="_Toc400547187"/>
      <w:bookmarkStart w:id="875" w:name="_Toc405384292"/>
      <w:bookmarkStart w:id="876" w:name="_Toc405543559"/>
      <w:bookmarkStart w:id="877" w:name="_Toc428178068"/>
      <w:bookmarkStart w:id="878" w:name="_Toc440872699"/>
      <w:bookmarkStart w:id="879" w:name="_Toc458766244"/>
      <w:bookmarkStart w:id="880" w:name="_Toc459292649"/>
      <w:bookmarkStart w:id="881" w:name="_Toc60038356"/>
      <w:bookmarkStart w:id="882" w:name="_Toc400547191"/>
      <w:bookmarkStart w:id="883" w:name="_Toc405384296"/>
      <w:bookmarkStart w:id="884" w:name="_Toc405543563"/>
      <w:bookmarkStart w:id="885" w:name="_Toc428178072"/>
      <w:bookmarkStart w:id="886" w:name="_Toc440872703"/>
      <w:bookmarkStart w:id="887" w:name="_Toc458766248"/>
      <w:bookmarkStart w:id="888" w:name="_Toc459292653"/>
      <w:bookmarkStart w:id="889" w:name="_Toc60038360"/>
      <w:r w:rsidRPr="00865B19">
        <w:rPr>
          <w:b/>
          <w:bCs/>
          <w:snapToGrid w:val="0"/>
          <w:szCs w:val="20"/>
        </w:rPr>
        <w:t>5.7.1.1</w:t>
      </w:r>
      <w:r w:rsidRPr="00865B19">
        <w:rPr>
          <w:b/>
          <w:bCs/>
          <w:snapToGrid w:val="0"/>
          <w:szCs w:val="20"/>
        </w:rPr>
        <w:tab/>
        <w:t>RUC Guarantee</w:t>
      </w:r>
      <w:bookmarkEnd w:id="874"/>
      <w:bookmarkEnd w:id="875"/>
      <w:bookmarkEnd w:id="876"/>
      <w:bookmarkEnd w:id="877"/>
      <w:bookmarkEnd w:id="878"/>
      <w:bookmarkEnd w:id="879"/>
      <w:bookmarkEnd w:id="880"/>
      <w:bookmarkEnd w:id="881"/>
    </w:p>
    <w:p w14:paraId="3D8B2DD2" w14:textId="77777777" w:rsidR="00865B19" w:rsidRPr="00865B19" w:rsidRDefault="00865B19" w:rsidP="00865B19">
      <w:pPr>
        <w:spacing w:after="240"/>
        <w:ind w:left="720" w:hanging="720"/>
        <w:rPr>
          <w:szCs w:val="20"/>
        </w:rPr>
      </w:pPr>
      <w:r w:rsidRPr="00865B19">
        <w:rPr>
          <w:szCs w:val="20"/>
        </w:rPr>
        <w:t>(1)</w:t>
      </w:r>
      <w:r w:rsidRPr="00865B19">
        <w:rPr>
          <w:szCs w:val="20"/>
        </w:rPr>
        <w:tab/>
      </w:r>
      <w:r w:rsidRPr="00865B19">
        <w:rPr>
          <w:iCs/>
          <w:szCs w:val="20"/>
        </w:rPr>
        <w:t xml:space="preserve">The allowable Startup Costs and minimum-energy costs of a Resource committed by RUC is the RUC Guarantee. </w:t>
      </w:r>
      <w:r w:rsidRPr="00865B19">
        <w:rPr>
          <w:szCs w:val="20"/>
        </w:rPr>
        <w:t xml:space="preserve"> The RUC Guarantee minimum-energy costs are prorated according to the actual generation when the Resource’s average output during a 15-minute Settlement Interval is below the corresponding LSL.</w:t>
      </w:r>
    </w:p>
    <w:p w14:paraId="1F699B78" w14:textId="77777777" w:rsidR="00865B19" w:rsidRPr="00865B19" w:rsidRDefault="00865B19" w:rsidP="00865B19">
      <w:pPr>
        <w:spacing w:after="240"/>
        <w:ind w:left="720" w:hanging="720"/>
        <w:rPr>
          <w:szCs w:val="20"/>
        </w:rPr>
      </w:pPr>
      <w:r w:rsidRPr="00865B19">
        <w:rPr>
          <w:szCs w:val="20"/>
        </w:rPr>
        <w:lastRenderedPageBreak/>
        <w:t>(2)</w:t>
      </w:r>
      <w:r w:rsidRPr="00865B19">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90" w:author="ERCOT" w:date="2024-05-20T15:10:00Z">
        <w:r w:rsidRPr="00865B19">
          <w:rPr>
            <w:szCs w:val="20"/>
          </w:rPr>
          <w:t>or DRRS</w:t>
        </w:r>
      </w:ins>
      <w:ins w:id="891" w:author="ERCOT" w:date="2024-05-29T08:19:00Z">
        <w:r w:rsidRPr="00865B19">
          <w:rPr>
            <w:szCs w:val="20"/>
          </w:rPr>
          <w:t>-</w:t>
        </w:r>
      </w:ins>
      <w:ins w:id="892" w:author="ERCOT" w:date="2024-05-20T15:10:00Z">
        <w:r w:rsidRPr="00865B19">
          <w:rPr>
            <w:szCs w:val="20"/>
          </w:rPr>
          <w:t xml:space="preserve">deployed </w:t>
        </w:r>
      </w:ins>
      <w:r w:rsidRPr="00865B19">
        <w:rPr>
          <w:szCs w:val="20"/>
        </w:rPr>
        <w:t>Combined Cycle Generation Resource is also used to calculate RUC Guarantee for a Combined Cycle Train.</w:t>
      </w:r>
    </w:p>
    <w:p w14:paraId="317E1DB1" w14:textId="77777777" w:rsidR="00865B19" w:rsidRPr="00865B19" w:rsidRDefault="00865B19" w:rsidP="00865B19">
      <w:pPr>
        <w:spacing w:after="240"/>
        <w:ind w:left="720" w:hanging="720"/>
        <w:rPr>
          <w:szCs w:val="20"/>
        </w:rPr>
      </w:pPr>
      <w:r w:rsidRPr="00865B19">
        <w:rPr>
          <w:iCs/>
          <w:szCs w:val="20"/>
        </w:rPr>
        <w:t>(3)</w:t>
      </w:r>
      <w:r w:rsidRPr="00865B19">
        <w:rPr>
          <w:iCs/>
          <w:szCs w:val="20"/>
        </w:rPr>
        <w:tab/>
        <w:t xml:space="preserve">For an Aggregate Generation Resource (AGR), the Startup Cost shall be scaled according to the </w:t>
      </w:r>
      <w:r w:rsidRPr="00865B19">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4E45D3A3" w14:textId="77777777" w:rsidR="00865B19" w:rsidRPr="00865B19" w:rsidRDefault="00865B19" w:rsidP="00865B19">
      <w:pPr>
        <w:spacing w:after="240"/>
        <w:ind w:left="720" w:hanging="720"/>
        <w:rPr>
          <w:szCs w:val="20"/>
        </w:rPr>
      </w:pPr>
      <w:r w:rsidRPr="00865B19">
        <w:rPr>
          <w:szCs w:val="20"/>
        </w:rPr>
        <w:t>(4)</w:t>
      </w:r>
      <w:r w:rsidRPr="00865B19">
        <w:rPr>
          <w:szCs w:val="20"/>
        </w:rPr>
        <w:tab/>
        <w:t>The RUC Guarantee is calculated for non-Combined Cycle Trains as follows:</w:t>
      </w:r>
      <w:r w:rsidRPr="00865B19">
        <w:rPr>
          <w:szCs w:val="20"/>
          <w:highlight w:val="green"/>
        </w:rPr>
        <w:t xml:space="preserve"> </w:t>
      </w:r>
    </w:p>
    <w:p w14:paraId="67D4E0DD" w14:textId="77777777" w:rsidR="00865B19" w:rsidRPr="00865B19" w:rsidRDefault="00865B19" w:rsidP="00865B19">
      <w:pPr>
        <w:tabs>
          <w:tab w:val="left" w:pos="2340"/>
          <w:tab w:val="left" w:pos="2880"/>
        </w:tabs>
        <w:spacing w:after="240"/>
        <w:ind w:left="3067" w:hanging="2347"/>
        <w:rPr>
          <w:b/>
          <w:lang w:val="x-none" w:eastAsia="x-none"/>
        </w:rPr>
      </w:pPr>
      <w:r w:rsidRPr="00865B19">
        <w:rPr>
          <w:b/>
          <w:lang w:val="x-none" w:eastAsia="x-none"/>
        </w:rPr>
        <w:t>RUCG</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d</w:t>
      </w:r>
      <w:r w:rsidRPr="00865B19">
        <w:rPr>
          <w:b/>
          <w:lang w:val="x-none" w:eastAsia="x-none"/>
        </w:rPr>
        <w:tab/>
        <w:t>=</w:t>
      </w:r>
      <w:r w:rsidRPr="00865B19">
        <w:rPr>
          <w:b/>
          <w:lang w:val="x-none" w:eastAsia="x-none"/>
        </w:rPr>
        <w:tab/>
        <w:t xml:space="preserve"> </w:t>
      </w:r>
      <w:r w:rsidR="0064163E">
        <w:rPr>
          <w:b/>
          <w:position w:val="-20"/>
          <w:lang w:val="pt-BR" w:eastAsia="x-none"/>
        </w:rPr>
        <w:pict w14:anchorId="042AF5A3">
          <v:shape id="_x0000_i1030" type="#_x0000_t75" style="width:9pt;height:22.8pt">
            <v:imagedata r:id="rId18" o:title=""/>
          </v:shape>
        </w:pict>
      </w:r>
      <w:r w:rsidRPr="00865B19">
        <w:rPr>
          <w:b/>
          <w:lang w:val="x-none" w:eastAsia="x-none"/>
        </w:rPr>
        <w:t>(SUPR</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s</w:t>
      </w:r>
      <w:r w:rsidRPr="00865B19">
        <w:rPr>
          <w:b/>
          <w:lang w:val="x-none" w:eastAsia="x-none"/>
        </w:rPr>
        <w:t xml:space="preserve"> * RUCSUFLAG</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s</w:t>
      </w:r>
      <w:r w:rsidRPr="00865B19">
        <w:rPr>
          <w:b/>
          <w:lang w:val="x-none" w:eastAsia="x-none"/>
        </w:rPr>
        <w:t xml:space="preserve">) + </w:t>
      </w:r>
      <w:r w:rsidR="0064163E">
        <w:rPr>
          <w:b/>
          <w:position w:val="-20"/>
          <w:lang w:val="x-none" w:eastAsia="x-none"/>
        </w:rPr>
        <w:pict w14:anchorId="7F1E2057">
          <v:shape id="_x0000_i1031" type="#_x0000_t75" style="width:11.4pt;height:20.4pt">
            <v:imagedata r:id="rId19" o:title=""/>
          </v:shape>
        </w:pict>
      </w:r>
      <w:r w:rsidRPr="00865B19">
        <w:rPr>
          <w:b/>
          <w:lang w:val="x-none" w:eastAsia="x-none"/>
        </w:rPr>
        <w:t>(MEPR</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i</w:t>
      </w:r>
      <w:r w:rsidRPr="00865B19">
        <w:rPr>
          <w:b/>
          <w:lang w:val="x-none" w:eastAsia="x-none"/>
        </w:rPr>
        <w:t xml:space="preserve"> * Min ((LSL</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i</w:t>
      </w:r>
      <w:r w:rsidRPr="00865B19">
        <w:rPr>
          <w:b/>
          <w:lang w:val="x-none" w:eastAsia="x-none"/>
        </w:rPr>
        <w:t xml:space="preserve"> * (¼)), RTMG</w:t>
      </w:r>
      <w:r w:rsidRPr="00865B19">
        <w:rPr>
          <w:b/>
          <w:lang w:val="pt-BR" w:eastAsia="x-none"/>
        </w:rPr>
        <w:t xml:space="preserve"> </w:t>
      </w:r>
      <w:r w:rsidRPr="00865B19">
        <w:rPr>
          <w:b/>
          <w:i/>
          <w:vertAlign w:val="subscript"/>
          <w:lang w:val="x-none" w:eastAsia="x-none"/>
        </w:rPr>
        <w:t>q,</w:t>
      </w:r>
      <w:r w:rsidRPr="00865B19">
        <w:rPr>
          <w:b/>
          <w:i/>
          <w:vertAlign w:val="subscript"/>
          <w:lang w:val="pt-BR" w:eastAsia="x-none"/>
        </w:rPr>
        <w:t xml:space="preserve"> </w:t>
      </w:r>
      <w:r w:rsidRPr="00865B19">
        <w:rPr>
          <w:b/>
          <w:i/>
          <w:vertAlign w:val="subscript"/>
          <w:lang w:val="x-none" w:eastAsia="x-none"/>
        </w:rPr>
        <w:t>r,</w:t>
      </w:r>
      <w:r w:rsidRPr="00865B19">
        <w:rPr>
          <w:b/>
          <w:i/>
          <w:vertAlign w:val="subscript"/>
          <w:lang w:val="pt-BR" w:eastAsia="x-none"/>
        </w:rPr>
        <w:t xml:space="preserve"> </w:t>
      </w:r>
      <w:r w:rsidRPr="00865B19">
        <w:rPr>
          <w:b/>
          <w:i/>
          <w:vertAlign w:val="subscript"/>
          <w:lang w:val="x-none" w:eastAsia="x-none"/>
        </w:rPr>
        <w:t>i</w:t>
      </w:r>
      <w:r w:rsidRPr="00865B19">
        <w:rPr>
          <w:b/>
          <w:lang w:val="x-none" w:eastAsia="x-none"/>
        </w:rPr>
        <w:t>))</w:t>
      </w:r>
    </w:p>
    <w:p w14:paraId="6CC37784" w14:textId="77777777" w:rsidR="00865B19" w:rsidRPr="00865B19" w:rsidRDefault="00865B19" w:rsidP="00865B19">
      <w:pPr>
        <w:spacing w:after="240"/>
        <w:ind w:left="720" w:hanging="720"/>
        <w:rPr>
          <w:szCs w:val="20"/>
        </w:rPr>
      </w:pPr>
      <w:r w:rsidRPr="00865B19">
        <w:rPr>
          <w:szCs w:val="20"/>
        </w:rPr>
        <w:t>(5)</w:t>
      </w:r>
      <w:r w:rsidRPr="00865B19">
        <w:rPr>
          <w:szCs w:val="20"/>
        </w:rPr>
        <w:tab/>
        <w:t>The RUC Guarantee is calculated for Combined Cycle Trains as follows:</w:t>
      </w:r>
    </w:p>
    <w:p w14:paraId="21CCFF1D" w14:textId="76A8D41D" w:rsidR="00865B19" w:rsidRPr="00865B19" w:rsidRDefault="00865B19" w:rsidP="00865B19">
      <w:pPr>
        <w:tabs>
          <w:tab w:val="left" w:pos="1440"/>
          <w:tab w:val="left" w:pos="2340"/>
        </w:tabs>
        <w:spacing w:after="240"/>
        <w:ind w:left="720"/>
        <w:rPr>
          <w:bCs/>
          <w:szCs w:val="20"/>
          <w:lang w:val="x-none" w:eastAsia="x-none"/>
        </w:rPr>
      </w:pPr>
      <w:r w:rsidRPr="00865B19">
        <w:rPr>
          <w:bCs/>
          <w:szCs w:val="20"/>
          <w:lang w:val="x-none" w:eastAsia="x-none"/>
        </w:rPr>
        <w:t>RUCG</w:t>
      </w:r>
      <w:r w:rsidRPr="00865B19">
        <w:rPr>
          <w:bCs/>
          <w:szCs w:val="20"/>
          <w:lang w:val="pt-BR" w:eastAsia="x-none"/>
        </w:rPr>
        <w:t xml:space="preserve"> </w:t>
      </w:r>
      <w:r w:rsidRPr="00865B19">
        <w:rPr>
          <w:bCs/>
          <w:i/>
          <w:szCs w:val="20"/>
          <w:vertAlign w:val="subscript"/>
          <w:lang w:val="x-none" w:eastAsia="x-none"/>
        </w:rPr>
        <w:t>q</w:t>
      </w:r>
      <w:r w:rsidRPr="00865B19">
        <w:rPr>
          <w:bCs/>
          <w:i/>
          <w:iCs/>
          <w:szCs w:val="20"/>
          <w:vertAlign w:val="subscript"/>
          <w:lang w:val="x-none" w:eastAsia="x-none"/>
        </w:rPr>
        <w:t>,</w:t>
      </w:r>
      <w:r w:rsidRPr="00865B19">
        <w:rPr>
          <w:bCs/>
          <w:i/>
          <w:iCs/>
          <w:szCs w:val="20"/>
          <w:vertAlign w:val="subscript"/>
          <w:lang w:val="pt-BR" w:eastAsia="x-none"/>
        </w:rPr>
        <w:t xml:space="preserve"> </w:t>
      </w:r>
      <w:r w:rsidRPr="00865B19">
        <w:rPr>
          <w:bCs/>
          <w:i/>
          <w:iCs/>
          <w:szCs w:val="20"/>
          <w:vertAlign w:val="subscript"/>
          <w:lang w:val="x-none" w:eastAsia="x-none"/>
        </w:rPr>
        <w:t>r,</w:t>
      </w:r>
      <w:r w:rsidRPr="00865B19">
        <w:rPr>
          <w:bCs/>
          <w:i/>
          <w:iCs/>
          <w:szCs w:val="20"/>
          <w:vertAlign w:val="subscript"/>
          <w:lang w:val="pt-BR" w:eastAsia="x-none"/>
        </w:rPr>
        <w:t xml:space="preserve"> </w:t>
      </w:r>
      <w:r w:rsidRPr="00865B19">
        <w:rPr>
          <w:bCs/>
          <w:i/>
          <w:iCs/>
          <w:szCs w:val="20"/>
          <w:vertAlign w:val="subscript"/>
          <w:lang w:val="x-none" w:eastAsia="x-none"/>
        </w:rPr>
        <w:t>d</w:t>
      </w:r>
      <w:r w:rsidRPr="00865B19">
        <w:rPr>
          <w:bCs/>
          <w:iCs/>
          <w:szCs w:val="20"/>
          <w:lang w:val="x-none" w:eastAsia="x-none"/>
        </w:rPr>
        <w:tab/>
        <w:t>=</w:t>
      </w:r>
      <w:r w:rsidRPr="00865B19">
        <w:rPr>
          <w:bCs/>
          <w:iCs/>
          <w:szCs w:val="20"/>
          <w:lang w:val="x-none" w:eastAsia="x-none"/>
        </w:rPr>
        <w:tab/>
      </w:r>
      <w:r w:rsidRPr="00865B19">
        <w:rPr>
          <w:bCs/>
          <w:szCs w:val="20"/>
          <w:lang w:val="x-none" w:eastAsia="x-none"/>
        </w:rPr>
        <w:fldChar w:fldCharType="begin"/>
      </w:r>
      <w:r w:rsidRPr="00865B19">
        <w:rPr>
          <w:bCs/>
          <w:szCs w:val="20"/>
          <w:lang w:val="x-none" w:eastAsia="x-none"/>
        </w:rPr>
        <w:fldChar w:fldCharType="separate"/>
      </w:r>
      <w:r w:rsidR="001E564D" w:rsidRPr="00865B19">
        <w:rPr>
          <w:b/>
          <w:i/>
          <w:noProof/>
          <w:position w:val="-20"/>
          <w:szCs w:val="20"/>
        </w:rPr>
        <w:drawing>
          <wp:inline distT="0" distB="0" distL="0" distR="0" wp14:anchorId="41CB974D" wp14:editId="4DD81BA1">
            <wp:extent cx="114300" cy="274320"/>
            <wp:effectExtent l="0" t="0" r="0" b="0"/>
            <wp:docPr id="3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865B19">
        <w:rPr>
          <w:bCs/>
          <w:szCs w:val="20"/>
          <w:lang w:val="x-none" w:eastAsia="x-none"/>
        </w:rPr>
        <w:fldChar w:fldCharType="end"/>
      </w:r>
      <w:r w:rsidRPr="00865B19">
        <w:rPr>
          <w:bCs/>
          <w:iCs/>
          <w:szCs w:val="20"/>
          <w:lang w:val="x-none" w:eastAsia="x-none"/>
        </w:rPr>
        <w:t>(SUPR</w:t>
      </w:r>
      <w:r w:rsidRPr="00865B19">
        <w:rPr>
          <w:bCs/>
          <w:iCs/>
          <w:szCs w:val="20"/>
          <w:lang w:val="pt-BR" w:eastAsia="x-none"/>
        </w:rPr>
        <w:t xml:space="preserve"> </w:t>
      </w:r>
      <w:r w:rsidRPr="00865B19">
        <w:rPr>
          <w:bCs/>
          <w:i/>
          <w:iCs/>
          <w:szCs w:val="20"/>
          <w:vertAlign w:val="subscript"/>
          <w:lang w:val="x-none" w:eastAsia="x-none"/>
        </w:rPr>
        <w:t>q,</w:t>
      </w:r>
      <w:r w:rsidRPr="00865B19">
        <w:rPr>
          <w:bCs/>
          <w:i/>
          <w:iCs/>
          <w:szCs w:val="20"/>
          <w:vertAlign w:val="subscript"/>
          <w:lang w:val="pt-BR" w:eastAsia="x-none"/>
        </w:rPr>
        <w:t xml:space="preserve"> </w:t>
      </w:r>
      <w:r w:rsidRPr="00865B19">
        <w:rPr>
          <w:bCs/>
          <w:i/>
          <w:iCs/>
          <w:szCs w:val="20"/>
          <w:vertAlign w:val="subscript"/>
          <w:lang w:val="x-none" w:eastAsia="x-none"/>
        </w:rPr>
        <w:t>r,</w:t>
      </w:r>
      <w:r w:rsidRPr="00865B19">
        <w:rPr>
          <w:bCs/>
          <w:i/>
          <w:iCs/>
          <w:szCs w:val="20"/>
          <w:vertAlign w:val="subscript"/>
          <w:lang w:val="pt-BR" w:eastAsia="x-none"/>
        </w:rPr>
        <w:t xml:space="preserve"> </w:t>
      </w:r>
      <w:r w:rsidRPr="00865B19">
        <w:rPr>
          <w:bCs/>
          <w:iCs/>
          <w:szCs w:val="20"/>
          <w:vertAlign w:val="subscript"/>
          <w:lang w:val="x-none" w:eastAsia="x-none"/>
        </w:rPr>
        <w:t>s</w:t>
      </w:r>
      <w:r w:rsidRPr="00865B19">
        <w:rPr>
          <w:bCs/>
          <w:iCs/>
          <w:szCs w:val="20"/>
          <w:lang w:val="x-none" w:eastAsia="x-none"/>
        </w:rPr>
        <w:t xml:space="preserve"> * RUCSUFLAG</w:t>
      </w:r>
      <w:r w:rsidRPr="00865B19">
        <w:rPr>
          <w:bCs/>
          <w:iCs/>
          <w:szCs w:val="20"/>
          <w:lang w:val="pt-BR" w:eastAsia="x-none"/>
        </w:rPr>
        <w:t xml:space="preserve"> </w:t>
      </w:r>
      <w:r w:rsidRPr="00865B19">
        <w:rPr>
          <w:bCs/>
          <w:i/>
          <w:iCs/>
          <w:szCs w:val="20"/>
          <w:vertAlign w:val="subscript"/>
          <w:lang w:val="x-none" w:eastAsia="x-none"/>
        </w:rPr>
        <w:t>q,</w:t>
      </w:r>
      <w:r w:rsidRPr="00865B19">
        <w:rPr>
          <w:bCs/>
          <w:i/>
          <w:iCs/>
          <w:szCs w:val="20"/>
          <w:vertAlign w:val="subscript"/>
          <w:lang w:val="pt-BR" w:eastAsia="x-none"/>
        </w:rPr>
        <w:t xml:space="preserve"> </w:t>
      </w:r>
      <w:r w:rsidRPr="00865B19">
        <w:rPr>
          <w:bCs/>
          <w:i/>
          <w:iCs/>
          <w:szCs w:val="20"/>
          <w:vertAlign w:val="subscript"/>
          <w:lang w:val="x-none" w:eastAsia="x-none"/>
        </w:rPr>
        <w:t>r,</w:t>
      </w:r>
      <w:r w:rsidRPr="00865B19">
        <w:rPr>
          <w:bCs/>
          <w:i/>
          <w:iCs/>
          <w:szCs w:val="20"/>
          <w:vertAlign w:val="subscript"/>
          <w:lang w:val="pt-BR" w:eastAsia="x-none"/>
        </w:rPr>
        <w:t xml:space="preserve"> </w:t>
      </w:r>
      <w:r w:rsidRPr="00865B19">
        <w:rPr>
          <w:bCs/>
          <w:iCs/>
          <w:szCs w:val="20"/>
          <w:vertAlign w:val="subscript"/>
          <w:lang w:val="x-none" w:eastAsia="x-none"/>
        </w:rPr>
        <w:t>s</w:t>
      </w:r>
      <w:r w:rsidRPr="00865B19">
        <w:rPr>
          <w:bCs/>
          <w:iCs/>
          <w:szCs w:val="20"/>
          <w:lang w:val="x-none" w:eastAsia="x-none"/>
        </w:rPr>
        <w:t xml:space="preserve">) + </w:t>
      </w:r>
    </w:p>
    <w:p w14:paraId="5063AE43" w14:textId="0AF8AEFD" w:rsidR="00865B19" w:rsidRPr="00865B19" w:rsidRDefault="00865B19" w:rsidP="00865B19">
      <w:pPr>
        <w:tabs>
          <w:tab w:val="left" w:pos="2340"/>
          <w:tab w:val="left" w:pos="2880"/>
        </w:tabs>
        <w:spacing w:after="240"/>
        <w:ind w:left="3067" w:hanging="2347"/>
        <w:rPr>
          <w:bCs/>
          <w:szCs w:val="20"/>
          <w:lang w:val="x-none" w:eastAsia="x-none"/>
        </w:rPr>
      </w:pPr>
      <w:r w:rsidRPr="00865B19">
        <w:rPr>
          <w:bCs/>
          <w:szCs w:val="20"/>
          <w:lang w:val="x-none" w:eastAsia="x-none"/>
        </w:rPr>
        <w:tab/>
      </w:r>
      <w:r w:rsidRPr="00865B19">
        <w:rPr>
          <w:b/>
          <w:bCs/>
          <w:i/>
          <w:szCs w:val="20"/>
          <w:lang w:val="x-none" w:eastAsia="x-none"/>
        </w:rPr>
        <w:tab/>
      </w:r>
      <w:r w:rsidR="001E564D" w:rsidRPr="00865B19">
        <w:rPr>
          <w:b/>
          <w:i/>
          <w:noProof/>
          <w:position w:val="-20"/>
          <w:szCs w:val="20"/>
        </w:rPr>
        <w:drawing>
          <wp:inline distT="0" distB="0" distL="0" distR="0" wp14:anchorId="3A783BD1" wp14:editId="094DDBDF">
            <wp:extent cx="144780" cy="289560"/>
            <wp:effectExtent l="0" t="0" r="0" b="0"/>
            <wp:docPr id="3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865B19">
        <w:rPr>
          <w:bCs/>
          <w:szCs w:val="20"/>
          <w:lang w:val="x-none" w:eastAsia="x-none"/>
        </w:rPr>
        <w:t xml:space="preserve">(MAX (0, SUPR - SUPR)) + </w:t>
      </w:r>
      <w:r w:rsidR="001E564D" w:rsidRPr="00865B19">
        <w:rPr>
          <w:noProof/>
          <w:position w:val="-20"/>
          <w:szCs w:val="20"/>
        </w:rPr>
        <w:drawing>
          <wp:inline distT="0" distB="0" distL="0" distR="0" wp14:anchorId="319B8869" wp14:editId="7FAA49A0">
            <wp:extent cx="144780" cy="274320"/>
            <wp:effectExtent l="0" t="0" r="0" b="0"/>
            <wp:docPr id="35"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bCs/>
          <w:szCs w:val="20"/>
          <w:lang w:val="x-none" w:eastAsia="x-none"/>
        </w:rPr>
        <w:t>(</w:t>
      </w:r>
      <w:r w:rsidRPr="00865B19">
        <w:rPr>
          <w:szCs w:val="20"/>
          <w:lang w:val="pt-BR"/>
        </w:rPr>
        <w:t>RUCGME</w:t>
      </w:r>
      <w:r w:rsidRPr="00865B19">
        <w:rPr>
          <w:i/>
          <w:szCs w:val="20"/>
          <w:vertAlign w:val="subscript"/>
          <w:lang w:val="it-IT"/>
        </w:rPr>
        <w:t xml:space="preserve"> q, r, i</w:t>
      </w:r>
      <w:r w:rsidRPr="00865B19">
        <w:rPr>
          <w:bCs/>
          <w:szCs w:val="20"/>
          <w:lang w:val="x-none" w:eastAsia="x-none"/>
        </w:rPr>
        <w:t>)</w:t>
      </w:r>
    </w:p>
    <w:p w14:paraId="1B21190F" w14:textId="77777777" w:rsidR="00865B19" w:rsidRPr="00865B19" w:rsidRDefault="00865B19" w:rsidP="00865B19">
      <w:pPr>
        <w:spacing w:after="240"/>
        <w:ind w:firstLine="720"/>
        <w:rPr>
          <w:iCs/>
          <w:szCs w:val="20"/>
        </w:rPr>
      </w:pPr>
      <w:proofErr w:type="gramStart"/>
      <w:r w:rsidRPr="00865B19">
        <w:rPr>
          <w:iCs/>
          <w:szCs w:val="20"/>
        </w:rPr>
        <w:t>Where</w:t>
      </w:r>
      <w:proofErr w:type="gramEnd"/>
      <w:r w:rsidRPr="00865B19">
        <w:rPr>
          <w:iCs/>
          <w:szCs w:val="20"/>
        </w:rPr>
        <w:t>,</w:t>
      </w:r>
    </w:p>
    <w:p w14:paraId="5FCB0A52" w14:textId="77777777" w:rsidR="00865B19" w:rsidRPr="00865B19" w:rsidRDefault="00865B19" w:rsidP="00865B19">
      <w:pPr>
        <w:spacing w:after="240"/>
        <w:ind w:left="720" w:hanging="720"/>
        <w:rPr>
          <w:b/>
          <w:bCs/>
          <w:iCs/>
        </w:rPr>
      </w:pPr>
      <w:r w:rsidRPr="00865B19">
        <w:rPr>
          <w:iCs/>
          <w:szCs w:val="20"/>
        </w:rPr>
        <w:tab/>
        <w:t>If a Combined Cycle Train transitions to a RUC-committed configuration from a QSE-committed</w:t>
      </w:r>
      <w:ins w:id="893" w:author="ERCOT" w:date="2024-05-20T11:15:00Z">
        <w:r w:rsidRPr="00865B19">
          <w:rPr>
            <w:iCs/>
            <w:szCs w:val="20"/>
          </w:rPr>
          <w:t>, DRRS</w:t>
        </w:r>
      </w:ins>
      <w:ins w:id="894" w:author="ERCOT" w:date="2024-05-29T07:36:00Z">
        <w:r w:rsidRPr="00865B19">
          <w:rPr>
            <w:iCs/>
            <w:szCs w:val="20"/>
          </w:rPr>
          <w:t>-</w:t>
        </w:r>
      </w:ins>
      <w:ins w:id="895" w:author="ERCOT" w:date="2024-05-20T11:15:00Z">
        <w:r w:rsidRPr="00865B19">
          <w:rPr>
            <w:iCs/>
            <w:szCs w:val="20"/>
          </w:rPr>
          <w:t>deployed</w:t>
        </w:r>
      </w:ins>
      <w:ins w:id="896" w:author="ERCOT" w:date="2024-05-29T07:36:00Z">
        <w:r w:rsidRPr="00865B19">
          <w:rPr>
            <w:iCs/>
            <w:szCs w:val="20"/>
          </w:rPr>
          <w:t>,</w:t>
        </w:r>
      </w:ins>
      <w:r w:rsidRPr="00865B19">
        <w:rPr>
          <w:iCs/>
          <w:szCs w:val="20"/>
        </w:rPr>
        <w:t xml:space="preserve"> or other RUC-committed configuration between two contiguous hours, or to a RUC-committed configuration from a QSE-committed </w:t>
      </w:r>
      <w:ins w:id="897" w:author="ERCOT" w:date="2024-05-20T11:15:00Z">
        <w:r w:rsidRPr="00865B19">
          <w:rPr>
            <w:iCs/>
            <w:szCs w:val="20"/>
          </w:rPr>
          <w:t>or DRRS</w:t>
        </w:r>
      </w:ins>
      <w:ins w:id="898" w:author="ERCOT" w:date="2024-05-29T07:36:00Z">
        <w:r w:rsidRPr="00865B19">
          <w:rPr>
            <w:iCs/>
            <w:szCs w:val="20"/>
          </w:rPr>
          <w:t>-</w:t>
        </w:r>
      </w:ins>
      <w:ins w:id="899" w:author="ERCOT" w:date="2024-05-20T11:15:00Z">
        <w:r w:rsidRPr="00865B19">
          <w:rPr>
            <w:iCs/>
            <w:szCs w:val="20"/>
          </w:rPr>
          <w:t>de</w:t>
        </w:r>
      </w:ins>
      <w:ins w:id="900" w:author="ERCOT" w:date="2024-05-20T11:16:00Z">
        <w:r w:rsidRPr="00865B19">
          <w:rPr>
            <w:iCs/>
            <w:szCs w:val="20"/>
          </w:rPr>
          <w:t xml:space="preserve">ployed </w:t>
        </w:r>
      </w:ins>
      <w:r w:rsidRPr="00865B19">
        <w:rPr>
          <w:iCs/>
          <w:szCs w:val="20"/>
        </w:rPr>
        <w:t>configuration within the same hour due to a RUCAC, the transition is calculated as follows:</w:t>
      </w:r>
    </w:p>
    <w:p w14:paraId="0B57DCA2" w14:textId="77777777" w:rsidR="00865B19" w:rsidRPr="00865B19" w:rsidRDefault="00865B19" w:rsidP="00865B19">
      <w:pPr>
        <w:tabs>
          <w:tab w:val="left" w:pos="1440"/>
          <w:tab w:val="left" w:pos="2340"/>
        </w:tabs>
        <w:spacing w:after="240"/>
        <w:ind w:left="720"/>
        <w:rPr>
          <w:b/>
          <w:bCs/>
          <w:iCs/>
        </w:rPr>
      </w:pPr>
      <w:r w:rsidRPr="00865B19">
        <w:rPr>
          <w:bCs/>
          <w:lang w:val="x-none" w:eastAsia="x-none"/>
        </w:rPr>
        <w:t>MAX (0, SUPR</w:t>
      </w:r>
      <w:r w:rsidRPr="00865B19">
        <w:rPr>
          <w:bCs/>
          <w:lang w:eastAsia="x-none"/>
        </w:rPr>
        <w:t xml:space="preserve"> </w:t>
      </w:r>
      <w:proofErr w:type="spellStart"/>
      <w:r w:rsidRPr="00865B19">
        <w:rPr>
          <w:bCs/>
          <w:i/>
          <w:vertAlign w:val="subscript"/>
          <w:lang w:val="x-none" w:eastAsia="x-none"/>
        </w:rPr>
        <w:t>afterCCGR</w:t>
      </w:r>
      <w:proofErr w:type="spellEnd"/>
      <w:r w:rsidRPr="00865B19">
        <w:rPr>
          <w:bCs/>
          <w:lang w:val="x-none" w:eastAsia="x-none"/>
        </w:rPr>
        <w:t xml:space="preserve"> – SUPR</w:t>
      </w:r>
      <w:r w:rsidRPr="00865B19">
        <w:rPr>
          <w:bCs/>
          <w:lang w:eastAsia="x-none"/>
        </w:rPr>
        <w:t xml:space="preserve"> </w:t>
      </w:r>
      <w:proofErr w:type="spellStart"/>
      <w:r w:rsidRPr="00865B19">
        <w:rPr>
          <w:bCs/>
          <w:i/>
          <w:vertAlign w:val="subscript"/>
          <w:lang w:val="x-none" w:eastAsia="x-none"/>
        </w:rPr>
        <w:t>beforeCCGR</w:t>
      </w:r>
      <w:proofErr w:type="spellEnd"/>
      <w:r w:rsidRPr="00865B19">
        <w:rPr>
          <w:bCs/>
          <w:lang w:val="x-none" w:eastAsia="x-none"/>
        </w:rPr>
        <w:t>)</w:t>
      </w:r>
    </w:p>
    <w:p w14:paraId="44B7FB75" w14:textId="77777777" w:rsidR="00865B19" w:rsidRPr="00865B19" w:rsidRDefault="00865B19" w:rsidP="00865B19">
      <w:pPr>
        <w:spacing w:after="240"/>
        <w:ind w:left="720" w:hanging="720"/>
        <w:rPr>
          <w:b/>
          <w:bCs/>
          <w:iCs/>
        </w:rPr>
      </w:pPr>
      <w:r w:rsidRPr="00865B19">
        <w:rPr>
          <w:iCs/>
          <w:szCs w:val="20"/>
        </w:rPr>
        <w:tab/>
        <w:t xml:space="preserve">If a Combined Cycle Train transitions to a QSE-committed </w:t>
      </w:r>
      <w:ins w:id="901" w:author="ERCOT" w:date="2024-05-20T15:13:00Z">
        <w:r w:rsidRPr="00865B19">
          <w:rPr>
            <w:iCs/>
            <w:szCs w:val="20"/>
          </w:rPr>
          <w:t>or DRRS</w:t>
        </w:r>
      </w:ins>
      <w:ins w:id="902" w:author="ERCOT" w:date="2024-05-29T07:36:00Z">
        <w:r w:rsidRPr="00865B19">
          <w:rPr>
            <w:iCs/>
            <w:szCs w:val="20"/>
          </w:rPr>
          <w:t>-</w:t>
        </w:r>
      </w:ins>
      <w:ins w:id="903" w:author="ERCOT" w:date="2024-05-20T15:13:00Z">
        <w:r w:rsidRPr="00865B19">
          <w:rPr>
            <w:iCs/>
            <w:szCs w:val="20"/>
          </w:rPr>
          <w:t xml:space="preserve">deployed </w:t>
        </w:r>
      </w:ins>
      <w:r w:rsidRPr="00865B19">
        <w:rPr>
          <w:iCs/>
          <w:szCs w:val="20"/>
        </w:rPr>
        <w:t>configuration from a RUC-committed configuration</w:t>
      </w:r>
      <w:ins w:id="904" w:author="ERCOT" w:date="2024-05-20T15:14:00Z">
        <w:r w:rsidRPr="00865B19">
          <w:rPr>
            <w:iCs/>
            <w:szCs w:val="20"/>
          </w:rPr>
          <w:t xml:space="preserve"> between two contiguous hours</w:t>
        </w:r>
      </w:ins>
      <w:r w:rsidRPr="00865B19">
        <w:rPr>
          <w:iCs/>
          <w:szCs w:val="20"/>
        </w:rPr>
        <w:t>, the transition is calculated as follows:</w:t>
      </w:r>
    </w:p>
    <w:p w14:paraId="613691B7" w14:textId="77777777" w:rsidR="00865B19" w:rsidRPr="00865B19" w:rsidRDefault="00865B19" w:rsidP="00865B19">
      <w:pPr>
        <w:tabs>
          <w:tab w:val="left" w:pos="1440"/>
          <w:tab w:val="left" w:pos="2340"/>
        </w:tabs>
        <w:spacing w:after="240"/>
        <w:ind w:left="720"/>
        <w:rPr>
          <w:bCs/>
          <w:lang w:val="x-none" w:eastAsia="x-none"/>
        </w:rPr>
      </w:pPr>
      <w:r w:rsidRPr="00865B19">
        <w:rPr>
          <w:bCs/>
          <w:lang w:val="x-none" w:eastAsia="x-none"/>
        </w:rPr>
        <w:t>MAX (0, SUPR</w:t>
      </w:r>
      <w:r w:rsidRPr="00865B19">
        <w:rPr>
          <w:bCs/>
          <w:lang w:eastAsia="x-none"/>
        </w:rPr>
        <w:t xml:space="preserve"> </w:t>
      </w:r>
      <w:proofErr w:type="spellStart"/>
      <w:r w:rsidRPr="00865B19">
        <w:rPr>
          <w:bCs/>
          <w:i/>
          <w:vertAlign w:val="subscript"/>
          <w:lang w:val="x-none" w:eastAsia="x-none"/>
        </w:rPr>
        <w:t>beforeCCGR</w:t>
      </w:r>
      <w:proofErr w:type="spellEnd"/>
      <w:r w:rsidRPr="00865B19">
        <w:rPr>
          <w:bCs/>
          <w:lang w:val="x-none" w:eastAsia="x-none"/>
        </w:rPr>
        <w:t xml:space="preserve"> – SUPR</w:t>
      </w:r>
      <w:r w:rsidRPr="00865B19">
        <w:rPr>
          <w:bCs/>
          <w:lang w:eastAsia="x-none"/>
        </w:rPr>
        <w:t xml:space="preserve"> </w:t>
      </w:r>
      <w:proofErr w:type="spellStart"/>
      <w:r w:rsidRPr="00865B19">
        <w:rPr>
          <w:bCs/>
          <w:i/>
          <w:vertAlign w:val="subscript"/>
          <w:lang w:val="x-none" w:eastAsia="x-none"/>
        </w:rPr>
        <w:t>afterCCGR</w:t>
      </w:r>
      <w:proofErr w:type="spellEnd"/>
      <w:r w:rsidRPr="00865B19">
        <w:rPr>
          <w:bCs/>
          <w:lang w:val="x-none" w:eastAsia="x-none"/>
        </w:rPr>
        <w:t>)</w:t>
      </w:r>
    </w:p>
    <w:p w14:paraId="05810DFF" w14:textId="77777777" w:rsidR="00865B19" w:rsidRPr="00865B19" w:rsidRDefault="00865B19" w:rsidP="00865B19">
      <w:pPr>
        <w:spacing w:after="240"/>
        <w:ind w:left="720"/>
        <w:rPr>
          <w:szCs w:val="20"/>
        </w:rPr>
      </w:pPr>
      <w:r w:rsidRPr="00865B19">
        <w:rPr>
          <w:szCs w:val="20"/>
        </w:rPr>
        <w:t xml:space="preserve">If the interval </w:t>
      </w:r>
      <w:r w:rsidRPr="00865B19">
        <w:rPr>
          <w:i/>
          <w:szCs w:val="20"/>
        </w:rPr>
        <w:t>i</w:t>
      </w:r>
      <w:r w:rsidRPr="00865B19">
        <w:rPr>
          <w:szCs w:val="20"/>
        </w:rPr>
        <w:t xml:space="preserve"> is a RUC-Committed Interval that is not a RUCAC, then:</w:t>
      </w:r>
    </w:p>
    <w:p w14:paraId="4302B46C" w14:textId="77777777" w:rsidR="00865B19" w:rsidRPr="00865B19" w:rsidRDefault="00865B19" w:rsidP="00865B19">
      <w:pPr>
        <w:tabs>
          <w:tab w:val="left" w:pos="1710"/>
        </w:tabs>
        <w:spacing w:after="240"/>
        <w:ind w:left="2610" w:hanging="1890"/>
        <w:rPr>
          <w:szCs w:val="20"/>
          <w:lang w:val="pt-BR"/>
        </w:rPr>
      </w:pPr>
      <w:r w:rsidRPr="00865B19">
        <w:rPr>
          <w:szCs w:val="20"/>
          <w:lang w:val="pt-BR"/>
        </w:rPr>
        <w:t xml:space="preserve">RUCGME </w:t>
      </w:r>
      <w:r w:rsidRPr="00865B19">
        <w:rPr>
          <w:i/>
          <w:iCs/>
          <w:szCs w:val="20"/>
          <w:vertAlign w:val="subscript"/>
          <w:lang w:val="it-IT"/>
        </w:rPr>
        <w:t>q, r, i</w:t>
      </w:r>
      <w:r w:rsidRPr="00865B19">
        <w:rPr>
          <w:iCs/>
          <w:szCs w:val="20"/>
          <w:lang w:val="it-IT"/>
        </w:rPr>
        <w:tab/>
        <w:t xml:space="preserve">=  </w:t>
      </w:r>
      <w:r w:rsidRPr="00865B19">
        <w:rPr>
          <w:iCs/>
          <w:szCs w:val="20"/>
          <w:lang w:val="pt-BR"/>
        </w:rPr>
        <w:t xml:space="preserve">MEPR </w:t>
      </w:r>
      <w:r w:rsidRPr="00865B19">
        <w:rPr>
          <w:i/>
          <w:iCs/>
          <w:szCs w:val="20"/>
          <w:vertAlign w:val="subscript"/>
          <w:lang w:val="pt-BR"/>
        </w:rPr>
        <w:t>q, r, i</w:t>
      </w:r>
      <w:r w:rsidRPr="00865B19">
        <w:rPr>
          <w:iCs/>
          <w:szCs w:val="20"/>
          <w:lang w:val="pt-BR"/>
        </w:rPr>
        <w:t xml:space="preserve"> * Min ((LSL </w:t>
      </w:r>
      <w:r w:rsidRPr="00865B19">
        <w:rPr>
          <w:i/>
          <w:iCs/>
          <w:szCs w:val="20"/>
          <w:vertAlign w:val="subscript"/>
          <w:lang w:val="pt-BR"/>
        </w:rPr>
        <w:t>q, r, i</w:t>
      </w:r>
      <w:r w:rsidRPr="00865B19">
        <w:rPr>
          <w:iCs/>
          <w:szCs w:val="20"/>
          <w:lang w:val="pt-BR"/>
        </w:rPr>
        <w:t xml:space="preserve"> * (¼)), RTMG </w:t>
      </w:r>
      <w:r w:rsidRPr="00865B19">
        <w:rPr>
          <w:i/>
          <w:iCs/>
          <w:szCs w:val="20"/>
          <w:vertAlign w:val="subscript"/>
          <w:lang w:val="pt-BR"/>
        </w:rPr>
        <w:t>q, r, i</w:t>
      </w:r>
      <w:r w:rsidRPr="00865B19">
        <w:rPr>
          <w:iCs/>
          <w:szCs w:val="20"/>
          <w:lang w:val="pt-BR"/>
        </w:rPr>
        <w:t>)</w:t>
      </w:r>
    </w:p>
    <w:p w14:paraId="59D06355" w14:textId="77777777" w:rsidR="00865B19" w:rsidRPr="00865B19" w:rsidRDefault="00865B19" w:rsidP="00865B19">
      <w:pPr>
        <w:spacing w:after="240"/>
        <w:ind w:left="720"/>
        <w:rPr>
          <w:szCs w:val="20"/>
        </w:rPr>
      </w:pPr>
      <w:r w:rsidRPr="00865B19">
        <w:rPr>
          <w:szCs w:val="20"/>
        </w:rPr>
        <w:t xml:space="preserve">If the interval </w:t>
      </w:r>
      <w:r w:rsidRPr="00865B19">
        <w:rPr>
          <w:i/>
          <w:szCs w:val="20"/>
        </w:rPr>
        <w:t>i</w:t>
      </w:r>
      <w:r w:rsidRPr="00865B19">
        <w:rPr>
          <w:szCs w:val="20"/>
        </w:rPr>
        <w:t xml:space="preserve"> is a RUCAC of a previously QSE-Committed </w:t>
      </w:r>
      <w:ins w:id="905" w:author="ERCOT" w:date="2024-05-20T15:19:00Z">
        <w:r w:rsidRPr="00865B19">
          <w:rPr>
            <w:szCs w:val="20"/>
          </w:rPr>
          <w:t>or DRRS</w:t>
        </w:r>
      </w:ins>
      <w:ins w:id="906" w:author="ERCOT" w:date="2024-05-29T07:35:00Z">
        <w:r w:rsidRPr="00865B19">
          <w:rPr>
            <w:szCs w:val="20"/>
          </w:rPr>
          <w:t>-</w:t>
        </w:r>
      </w:ins>
      <w:ins w:id="907" w:author="ERCOT" w:date="2024-05-20T15:19:00Z">
        <w:r w:rsidRPr="00865B19">
          <w:rPr>
            <w:szCs w:val="20"/>
          </w:rPr>
          <w:t xml:space="preserve">deployed </w:t>
        </w:r>
      </w:ins>
      <w:r w:rsidRPr="00865B19">
        <w:rPr>
          <w:szCs w:val="20"/>
        </w:rPr>
        <w:t>Interval, then:</w:t>
      </w:r>
    </w:p>
    <w:p w14:paraId="2A7F9463" w14:textId="77777777" w:rsidR="00865B19" w:rsidRPr="00865B19" w:rsidRDefault="00865B19" w:rsidP="00865B19">
      <w:pPr>
        <w:tabs>
          <w:tab w:val="left" w:pos="1170"/>
        </w:tabs>
        <w:ind w:left="2610" w:hanging="1890"/>
        <w:rPr>
          <w:iCs/>
          <w:szCs w:val="20"/>
        </w:rPr>
      </w:pPr>
      <w:r w:rsidRPr="00865B19">
        <w:rPr>
          <w:szCs w:val="20"/>
        </w:rPr>
        <w:lastRenderedPageBreak/>
        <w:t xml:space="preserve">RUCGME </w:t>
      </w:r>
      <w:r w:rsidRPr="00865B19">
        <w:rPr>
          <w:i/>
          <w:iCs/>
          <w:szCs w:val="20"/>
          <w:vertAlign w:val="subscript"/>
          <w:lang w:val="it-IT"/>
        </w:rPr>
        <w:t>q, r, i</w:t>
      </w:r>
      <w:r w:rsidRPr="00865B19">
        <w:rPr>
          <w:iCs/>
          <w:szCs w:val="20"/>
          <w:lang w:val="it-IT"/>
        </w:rPr>
        <w:tab/>
        <w:t xml:space="preserve">=  </w:t>
      </w:r>
      <w:r w:rsidRPr="00865B19">
        <w:rPr>
          <w:iCs/>
          <w:szCs w:val="20"/>
        </w:rPr>
        <w:t xml:space="preserve">Max [0, MEPR </w:t>
      </w:r>
      <w:r w:rsidRPr="00865B19">
        <w:rPr>
          <w:i/>
          <w:iCs/>
          <w:szCs w:val="20"/>
          <w:vertAlign w:val="subscript"/>
        </w:rPr>
        <w:t xml:space="preserve">q, </w:t>
      </w:r>
      <w:proofErr w:type="spellStart"/>
      <w:r w:rsidRPr="00865B19">
        <w:rPr>
          <w:i/>
          <w:iCs/>
          <w:szCs w:val="20"/>
          <w:vertAlign w:val="subscript"/>
        </w:rPr>
        <w:t>afterCCGR</w:t>
      </w:r>
      <w:proofErr w:type="spellEnd"/>
      <w:r w:rsidRPr="00865B19">
        <w:rPr>
          <w:i/>
          <w:iCs/>
          <w:szCs w:val="20"/>
          <w:vertAlign w:val="subscript"/>
        </w:rPr>
        <w:t>, i</w:t>
      </w:r>
      <w:r w:rsidRPr="00865B19">
        <w:rPr>
          <w:iCs/>
          <w:szCs w:val="20"/>
        </w:rPr>
        <w:t xml:space="preserve"> * Min ((LSL </w:t>
      </w:r>
      <w:r w:rsidRPr="00865B19">
        <w:rPr>
          <w:i/>
          <w:iCs/>
          <w:szCs w:val="20"/>
          <w:vertAlign w:val="subscript"/>
        </w:rPr>
        <w:t xml:space="preserve">q, </w:t>
      </w:r>
      <w:proofErr w:type="spellStart"/>
      <w:r w:rsidRPr="00865B19">
        <w:rPr>
          <w:i/>
          <w:iCs/>
          <w:szCs w:val="20"/>
          <w:vertAlign w:val="subscript"/>
        </w:rPr>
        <w:t>afterCCGR</w:t>
      </w:r>
      <w:proofErr w:type="spellEnd"/>
      <w:r w:rsidRPr="00865B19">
        <w:rPr>
          <w:i/>
          <w:iCs/>
          <w:szCs w:val="20"/>
          <w:vertAlign w:val="subscript"/>
        </w:rPr>
        <w:t>, i</w:t>
      </w:r>
      <w:r w:rsidRPr="00865B19">
        <w:rPr>
          <w:iCs/>
          <w:szCs w:val="20"/>
        </w:rPr>
        <w:t xml:space="preserve"> * </w:t>
      </w:r>
    </w:p>
    <w:p w14:paraId="7B6C7201" w14:textId="77777777" w:rsidR="00865B19" w:rsidRPr="00865B19" w:rsidRDefault="00865B19" w:rsidP="00865B19">
      <w:pPr>
        <w:tabs>
          <w:tab w:val="left" w:pos="1440"/>
          <w:tab w:val="left" w:pos="2340"/>
        </w:tabs>
        <w:spacing w:after="240"/>
        <w:ind w:left="720"/>
        <w:rPr>
          <w:bCs/>
          <w:lang w:val="x-none" w:eastAsia="x-none"/>
        </w:rPr>
      </w:pPr>
      <w:r w:rsidRPr="00865B19">
        <w:rPr>
          <w:bCs/>
          <w:lang w:val="x-none" w:eastAsia="x-none"/>
        </w:rPr>
        <w:tab/>
      </w:r>
      <w:r w:rsidRPr="00865B19">
        <w:rPr>
          <w:bCs/>
          <w:lang w:val="x-none" w:eastAsia="x-none"/>
        </w:rPr>
        <w:tab/>
        <w:t xml:space="preserve">(¼)), RTMG </w:t>
      </w:r>
      <w:r w:rsidRPr="00865B19">
        <w:rPr>
          <w:bCs/>
          <w:vertAlign w:val="subscript"/>
          <w:lang w:val="x-none" w:eastAsia="x-none"/>
        </w:rPr>
        <w:t>q, r, i</w:t>
      </w:r>
      <w:r w:rsidRPr="00865B19">
        <w:rPr>
          <w:bCs/>
          <w:lang w:val="x-none" w:eastAsia="x-none"/>
        </w:rPr>
        <w:t xml:space="preserve">) – MEPR </w:t>
      </w:r>
      <w:r w:rsidRPr="00865B19">
        <w:rPr>
          <w:bCs/>
          <w:vertAlign w:val="subscript"/>
          <w:lang w:val="x-none" w:eastAsia="x-none"/>
        </w:rPr>
        <w:t xml:space="preserve">q, </w:t>
      </w:r>
      <w:proofErr w:type="spellStart"/>
      <w:r w:rsidRPr="00865B19">
        <w:rPr>
          <w:bCs/>
          <w:vertAlign w:val="subscript"/>
          <w:lang w:val="x-none" w:eastAsia="x-none"/>
        </w:rPr>
        <w:t>beforeCCGR</w:t>
      </w:r>
      <w:proofErr w:type="spellEnd"/>
      <w:r w:rsidRPr="00865B19">
        <w:rPr>
          <w:bCs/>
          <w:vertAlign w:val="subscript"/>
          <w:lang w:val="x-none" w:eastAsia="x-none"/>
        </w:rPr>
        <w:t>, i</w:t>
      </w:r>
      <w:r w:rsidRPr="00865B19">
        <w:rPr>
          <w:bCs/>
          <w:lang w:val="x-none" w:eastAsia="x-none"/>
        </w:rPr>
        <w:t xml:space="preserve"> * (LSL </w:t>
      </w:r>
      <w:r w:rsidRPr="00865B19">
        <w:rPr>
          <w:bCs/>
          <w:vertAlign w:val="subscript"/>
          <w:lang w:val="x-none" w:eastAsia="x-none"/>
        </w:rPr>
        <w:t xml:space="preserve">q, </w:t>
      </w:r>
      <w:proofErr w:type="spellStart"/>
      <w:r w:rsidRPr="00865B19">
        <w:rPr>
          <w:bCs/>
          <w:vertAlign w:val="subscript"/>
          <w:lang w:val="x-none" w:eastAsia="x-none"/>
        </w:rPr>
        <w:t>beforeCCGR</w:t>
      </w:r>
      <w:proofErr w:type="spellEnd"/>
      <w:r w:rsidRPr="00865B19">
        <w:rPr>
          <w:bCs/>
          <w:vertAlign w:val="subscript"/>
          <w:lang w:val="x-none" w:eastAsia="x-none"/>
        </w:rPr>
        <w:t>, i</w:t>
      </w:r>
      <w:r w:rsidRPr="00865B19">
        <w:rPr>
          <w:bCs/>
          <w:lang w:val="x-none" w:eastAsia="x-none"/>
        </w:rPr>
        <w:t xml:space="preserve"> * (¼))]</w:t>
      </w:r>
    </w:p>
    <w:p w14:paraId="0A5E7A9D" w14:textId="77777777" w:rsidR="00865B19" w:rsidRPr="00865B19" w:rsidRDefault="00865B19" w:rsidP="00865B19">
      <w:pPr>
        <w:spacing w:after="240"/>
        <w:ind w:left="720" w:hanging="720"/>
        <w:rPr>
          <w:szCs w:val="20"/>
        </w:rPr>
      </w:pPr>
      <w:r w:rsidRPr="00865B19">
        <w:rPr>
          <w:szCs w:val="20"/>
        </w:rPr>
        <w:t>(6)</w:t>
      </w:r>
      <w:r w:rsidRPr="00865B19">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6592A263" w14:textId="77777777" w:rsidR="00865B19" w:rsidRPr="00865B19" w:rsidRDefault="00865B19" w:rsidP="00865B19">
      <w:pPr>
        <w:spacing w:after="240"/>
        <w:ind w:left="1440" w:hanging="720"/>
        <w:rPr>
          <w:b/>
          <w:szCs w:val="20"/>
        </w:rPr>
      </w:pPr>
      <w:r w:rsidRPr="00865B19">
        <w:rPr>
          <w:b/>
          <w:szCs w:val="20"/>
        </w:rPr>
        <w:t xml:space="preserve">For a Resource which is not an AGR, </w:t>
      </w:r>
    </w:p>
    <w:p w14:paraId="456CA980" w14:textId="77777777" w:rsidR="00865B19" w:rsidRPr="00865B19" w:rsidRDefault="00865B19" w:rsidP="00865B19">
      <w:pPr>
        <w:tabs>
          <w:tab w:val="left" w:pos="1440"/>
          <w:tab w:val="left" w:pos="2340"/>
        </w:tabs>
        <w:spacing w:after="240"/>
        <w:ind w:left="720"/>
        <w:rPr>
          <w:bCs/>
        </w:rPr>
      </w:pPr>
      <w:r w:rsidRPr="00865B19">
        <w:rPr>
          <w:bCs/>
          <w:iCs/>
        </w:rPr>
        <w:t xml:space="preserve">If the QSE submitted a validated Three-Part Supply Offer, </w:t>
      </w:r>
    </w:p>
    <w:p w14:paraId="74AF5ECD" w14:textId="77777777" w:rsidR="00865B19" w:rsidRPr="00865B19" w:rsidRDefault="00865B19" w:rsidP="00865B19">
      <w:pPr>
        <w:tabs>
          <w:tab w:val="left" w:pos="1440"/>
          <w:tab w:val="left" w:pos="2340"/>
        </w:tabs>
        <w:spacing w:after="240"/>
        <w:ind w:left="720"/>
        <w:rPr>
          <w:bCs/>
          <w:lang w:val="pt-BR"/>
        </w:rPr>
      </w:pPr>
      <w:r w:rsidRPr="00865B19">
        <w:rPr>
          <w:bCs/>
          <w:iCs/>
        </w:rPr>
        <w:tab/>
      </w:r>
      <w:r w:rsidRPr="00865B19">
        <w:rPr>
          <w:bCs/>
          <w:iCs/>
          <w:lang w:val="pt-BR"/>
        </w:rPr>
        <w:t xml:space="preserve">Then, </w:t>
      </w:r>
      <w:r w:rsidRPr="00865B19">
        <w:rPr>
          <w:bCs/>
          <w:iCs/>
          <w:lang w:val="pt-BR"/>
        </w:rPr>
        <w:tab/>
      </w:r>
      <w:r w:rsidRPr="00865B19">
        <w:rPr>
          <w:bCs/>
          <w:iCs/>
          <w:lang w:val="pt-BR"/>
        </w:rPr>
        <w:tab/>
        <w:t xml:space="preserve">SUPR </w:t>
      </w:r>
      <w:r w:rsidRPr="00865B19">
        <w:rPr>
          <w:bCs/>
          <w:i/>
          <w:vertAlign w:val="subscript"/>
          <w:lang w:val="x-none" w:eastAsia="x-none"/>
        </w:rPr>
        <w:t xml:space="preserve">q, r, </w:t>
      </w:r>
      <w:r w:rsidRPr="00865B19">
        <w:rPr>
          <w:bCs/>
          <w:iCs/>
          <w:vertAlign w:val="subscript"/>
          <w:lang w:val="pt-BR"/>
        </w:rPr>
        <w:t>s</w:t>
      </w:r>
      <w:r w:rsidRPr="00865B19">
        <w:rPr>
          <w:bCs/>
          <w:iCs/>
          <w:lang w:val="pt-BR"/>
        </w:rPr>
        <w:tab/>
        <w:t>=</w:t>
      </w:r>
      <w:r w:rsidRPr="00865B19">
        <w:rPr>
          <w:bCs/>
          <w:iCs/>
          <w:lang w:val="pt-BR"/>
        </w:rPr>
        <w:tab/>
        <w:t xml:space="preserve">Min (SUO </w:t>
      </w:r>
      <w:r w:rsidRPr="00865B19">
        <w:rPr>
          <w:bCs/>
          <w:i/>
          <w:vertAlign w:val="subscript"/>
          <w:lang w:val="x-none" w:eastAsia="x-none"/>
        </w:rPr>
        <w:t>q, r, s</w:t>
      </w:r>
      <w:r w:rsidRPr="00865B19">
        <w:rPr>
          <w:bCs/>
          <w:lang w:val="x-none" w:eastAsia="x-none"/>
        </w:rPr>
        <w:t xml:space="preserve">, SUCAP </w:t>
      </w:r>
      <w:r w:rsidRPr="00865B19">
        <w:rPr>
          <w:bCs/>
          <w:i/>
          <w:vertAlign w:val="subscript"/>
          <w:lang w:val="x-none" w:eastAsia="x-none"/>
        </w:rPr>
        <w:t>q, r, s</w:t>
      </w:r>
      <w:r w:rsidRPr="00865B19">
        <w:rPr>
          <w:bCs/>
          <w:lang w:val="x-none" w:eastAsia="x-none"/>
        </w:rPr>
        <w:t>)</w:t>
      </w:r>
    </w:p>
    <w:p w14:paraId="06D4CD5F" w14:textId="77777777" w:rsidR="00865B19" w:rsidRPr="00865B19" w:rsidRDefault="00865B19" w:rsidP="00865B19">
      <w:pPr>
        <w:tabs>
          <w:tab w:val="left" w:pos="1440"/>
          <w:tab w:val="left" w:pos="2340"/>
        </w:tabs>
        <w:spacing w:after="240"/>
        <w:ind w:left="720"/>
        <w:rPr>
          <w:bCs/>
          <w:lang w:val="it-IT"/>
        </w:rPr>
      </w:pPr>
      <w:r w:rsidRPr="00865B19">
        <w:rPr>
          <w:bCs/>
          <w:iCs/>
          <w:lang w:val="pt-BR"/>
        </w:rPr>
        <w:tab/>
      </w:r>
      <w:r w:rsidRPr="00865B19">
        <w:rPr>
          <w:bCs/>
          <w:iCs/>
          <w:lang w:val="pt-BR"/>
        </w:rPr>
        <w:tab/>
      </w:r>
      <w:r w:rsidRPr="00865B19">
        <w:rPr>
          <w:bCs/>
          <w:iCs/>
          <w:lang w:val="pt-BR"/>
        </w:rPr>
        <w:tab/>
      </w:r>
      <w:r w:rsidRPr="00865B19">
        <w:rPr>
          <w:bCs/>
          <w:iCs/>
          <w:lang w:val="it-IT"/>
        </w:rPr>
        <w:t xml:space="preserve">MEPR </w:t>
      </w:r>
      <w:r w:rsidRPr="00865B19">
        <w:rPr>
          <w:bCs/>
          <w:i/>
          <w:vertAlign w:val="subscript"/>
          <w:lang w:val="x-none" w:eastAsia="x-none"/>
        </w:rPr>
        <w:t>q, r, i</w:t>
      </w:r>
      <w:r w:rsidRPr="00865B19">
        <w:rPr>
          <w:bCs/>
          <w:iCs/>
          <w:lang w:val="it-IT"/>
        </w:rPr>
        <w:tab/>
        <w:t>=</w:t>
      </w:r>
      <w:r w:rsidRPr="00865B19">
        <w:rPr>
          <w:bCs/>
          <w:iCs/>
          <w:lang w:val="it-IT"/>
        </w:rPr>
        <w:tab/>
      </w:r>
      <w:r w:rsidRPr="00865B19">
        <w:rPr>
          <w:bCs/>
          <w:iCs/>
          <w:lang w:val="pt-BR"/>
        </w:rPr>
        <w:t>Min (</w:t>
      </w:r>
      <w:r w:rsidRPr="00865B19">
        <w:rPr>
          <w:bCs/>
          <w:iCs/>
          <w:lang w:val="it-IT"/>
        </w:rPr>
        <w:t xml:space="preserve">MEO </w:t>
      </w:r>
      <w:r w:rsidRPr="00865B19">
        <w:rPr>
          <w:bCs/>
          <w:i/>
          <w:vertAlign w:val="subscript"/>
          <w:lang w:val="x-none" w:eastAsia="x-none"/>
        </w:rPr>
        <w:t>q, r, i</w:t>
      </w:r>
      <w:r w:rsidRPr="00865B19">
        <w:rPr>
          <w:bCs/>
          <w:lang w:val="x-none" w:eastAsia="x-none"/>
        </w:rPr>
        <w:t xml:space="preserve">, MECAP </w:t>
      </w:r>
      <w:r w:rsidRPr="00865B19">
        <w:rPr>
          <w:bCs/>
          <w:i/>
          <w:vertAlign w:val="subscript"/>
          <w:lang w:val="x-none" w:eastAsia="x-none"/>
        </w:rPr>
        <w:t>q,</w:t>
      </w:r>
      <w:r w:rsidRPr="00865B19">
        <w:rPr>
          <w:bCs/>
          <w:i/>
          <w:vertAlign w:val="subscript"/>
          <w:lang w:val="pt-BR" w:eastAsia="x-none"/>
        </w:rPr>
        <w:t xml:space="preserve"> </w:t>
      </w:r>
      <w:r w:rsidRPr="00865B19">
        <w:rPr>
          <w:bCs/>
          <w:i/>
          <w:vertAlign w:val="subscript"/>
          <w:lang w:val="x-none" w:eastAsia="x-none"/>
        </w:rPr>
        <w:t>r,</w:t>
      </w:r>
      <w:r w:rsidRPr="00865B19">
        <w:rPr>
          <w:bCs/>
          <w:i/>
          <w:vertAlign w:val="subscript"/>
          <w:lang w:val="pt-BR" w:eastAsia="x-none"/>
        </w:rPr>
        <w:t xml:space="preserve"> </w:t>
      </w:r>
      <w:r w:rsidRPr="00865B19">
        <w:rPr>
          <w:bCs/>
          <w:i/>
          <w:vertAlign w:val="subscript"/>
          <w:lang w:val="x-none" w:eastAsia="x-none"/>
        </w:rPr>
        <w:t>i</w:t>
      </w:r>
      <w:r w:rsidRPr="00865B19">
        <w:rPr>
          <w:bCs/>
          <w:lang w:val="x-none" w:eastAsia="x-none"/>
        </w:rPr>
        <w:t>)</w:t>
      </w:r>
    </w:p>
    <w:p w14:paraId="2CD76265" w14:textId="77777777" w:rsidR="00865B19" w:rsidRPr="00865B19" w:rsidRDefault="00865B19" w:rsidP="00865B19">
      <w:pPr>
        <w:tabs>
          <w:tab w:val="left" w:pos="1440"/>
          <w:tab w:val="left" w:pos="2340"/>
        </w:tabs>
        <w:spacing w:after="240"/>
        <w:ind w:left="720"/>
        <w:rPr>
          <w:bCs/>
          <w:lang w:val="pt-BR"/>
        </w:rPr>
      </w:pPr>
      <w:r w:rsidRPr="00865B19">
        <w:rPr>
          <w:bCs/>
          <w:iCs/>
          <w:lang w:val="it-IT"/>
        </w:rPr>
        <w:tab/>
      </w:r>
      <w:r w:rsidRPr="00865B19">
        <w:rPr>
          <w:bCs/>
          <w:iCs/>
          <w:lang w:val="pt-BR"/>
        </w:rPr>
        <w:t xml:space="preserve">Otherwise, </w:t>
      </w:r>
      <w:r w:rsidRPr="00865B19">
        <w:rPr>
          <w:bCs/>
          <w:iCs/>
          <w:lang w:val="pt-BR"/>
        </w:rPr>
        <w:tab/>
        <w:t xml:space="preserve">SUPR </w:t>
      </w:r>
      <w:r w:rsidRPr="00865B19">
        <w:rPr>
          <w:bCs/>
          <w:i/>
          <w:vertAlign w:val="subscript"/>
          <w:lang w:val="x-none" w:eastAsia="x-none"/>
        </w:rPr>
        <w:t>q, r, s</w:t>
      </w:r>
      <w:r w:rsidRPr="00865B19">
        <w:rPr>
          <w:bCs/>
          <w:iCs/>
          <w:lang w:val="pt-BR"/>
        </w:rPr>
        <w:t xml:space="preserve"> </w:t>
      </w:r>
      <w:r w:rsidRPr="00865B19">
        <w:rPr>
          <w:bCs/>
          <w:iCs/>
          <w:lang w:val="pt-BR"/>
        </w:rPr>
        <w:tab/>
        <w:t xml:space="preserve">= </w:t>
      </w:r>
      <w:r w:rsidRPr="00865B19">
        <w:rPr>
          <w:bCs/>
          <w:iCs/>
          <w:lang w:val="pt-BR"/>
        </w:rPr>
        <w:tab/>
        <w:t xml:space="preserve">SUCAP </w:t>
      </w:r>
      <w:r w:rsidRPr="00865B19">
        <w:rPr>
          <w:bCs/>
          <w:i/>
          <w:vertAlign w:val="subscript"/>
          <w:lang w:val="x-none" w:eastAsia="x-none"/>
        </w:rPr>
        <w:t>q, r, s</w:t>
      </w:r>
    </w:p>
    <w:p w14:paraId="5DE68EF6" w14:textId="77777777" w:rsidR="00865B19" w:rsidRPr="00865B19" w:rsidRDefault="00865B19" w:rsidP="00865B19">
      <w:pPr>
        <w:tabs>
          <w:tab w:val="left" w:pos="1440"/>
          <w:tab w:val="left" w:pos="2340"/>
        </w:tabs>
        <w:spacing w:after="240"/>
        <w:ind w:left="720"/>
        <w:rPr>
          <w:bCs/>
          <w:lang w:val="it-IT"/>
        </w:rPr>
      </w:pPr>
      <w:r w:rsidRPr="00865B19">
        <w:rPr>
          <w:bCs/>
          <w:iCs/>
          <w:lang w:val="pt-BR"/>
        </w:rPr>
        <w:tab/>
      </w:r>
      <w:r w:rsidRPr="00865B19">
        <w:rPr>
          <w:bCs/>
          <w:iCs/>
          <w:lang w:val="pt-BR"/>
        </w:rPr>
        <w:tab/>
      </w:r>
      <w:r w:rsidRPr="00865B19">
        <w:rPr>
          <w:bCs/>
          <w:iCs/>
          <w:lang w:val="pt-BR"/>
        </w:rPr>
        <w:tab/>
      </w:r>
      <w:r w:rsidRPr="00865B19">
        <w:rPr>
          <w:bCs/>
          <w:iCs/>
          <w:lang w:val="it-IT"/>
        </w:rPr>
        <w:t xml:space="preserve">MEPR </w:t>
      </w:r>
      <w:r w:rsidRPr="00865B19">
        <w:rPr>
          <w:bCs/>
          <w:i/>
          <w:vertAlign w:val="subscript"/>
          <w:lang w:val="x-none" w:eastAsia="x-none"/>
        </w:rPr>
        <w:t>q, r, i</w:t>
      </w:r>
      <w:r w:rsidRPr="00865B19">
        <w:rPr>
          <w:bCs/>
          <w:iCs/>
          <w:lang w:val="it-IT"/>
        </w:rPr>
        <w:t xml:space="preserve"> </w:t>
      </w:r>
      <w:r w:rsidRPr="00865B19">
        <w:rPr>
          <w:bCs/>
          <w:iCs/>
          <w:lang w:val="it-IT"/>
        </w:rPr>
        <w:tab/>
        <w:t xml:space="preserve">= </w:t>
      </w:r>
      <w:r w:rsidRPr="00865B19">
        <w:rPr>
          <w:bCs/>
          <w:iCs/>
          <w:lang w:val="it-IT"/>
        </w:rPr>
        <w:tab/>
        <w:t xml:space="preserve">MECAP </w:t>
      </w:r>
      <w:r w:rsidRPr="00865B19">
        <w:rPr>
          <w:bCs/>
          <w:i/>
          <w:vertAlign w:val="subscript"/>
          <w:lang w:val="x-none" w:eastAsia="x-none"/>
        </w:rPr>
        <w:t>q, r, i</w:t>
      </w:r>
    </w:p>
    <w:p w14:paraId="71075E23" w14:textId="77777777" w:rsidR="00865B19" w:rsidRPr="00865B19" w:rsidRDefault="00865B19" w:rsidP="00865B19">
      <w:pPr>
        <w:spacing w:after="240"/>
        <w:ind w:left="720"/>
        <w:rPr>
          <w:szCs w:val="20"/>
        </w:rPr>
      </w:pPr>
      <w:r w:rsidRPr="00865B19">
        <w:rPr>
          <w:iCs/>
          <w:szCs w:val="20"/>
        </w:rPr>
        <w:t>If ERCOT has approved verifiable Startup Costs and minimum-energy costs for the Resource,</w:t>
      </w:r>
    </w:p>
    <w:p w14:paraId="42B35EB3" w14:textId="77777777" w:rsidR="00865B19" w:rsidRPr="00865B19" w:rsidRDefault="00865B19" w:rsidP="00865B19">
      <w:pPr>
        <w:tabs>
          <w:tab w:val="left" w:pos="1440"/>
          <w:tab w:val="left" w:pos="2340"/>
        </w:tabs>
        <w:spacing w:after="240"/>
        <w:ind w:left="720"/>
        <w:rPr>
          <w:bCs/>
        </w:rPr>
      </w:pPr>
      <w:r w:rsidRPr="00865B19">
        <w:rPr>
          <w:bCs/>
          <w:iCs/>
        </w:rPr>
        <w:tab/>
        <w:t xml:space="preserve">Then, </w:t>
      </w:r>
      <w:r w:rsidRPr="00865B19">
        <w:rPr>
          <w:bCs/>
          <w:iCs/>
        </w:rPr>
        <w:tab/>
      </w:r>
      <w:r w:rsidRPr="00865B19">
        <w:rPr>
          <w:bCs/>
          <w:iCs/>
        </w:rPr>
        <w:tab/>
        <w:t xml:space="preserve">SUCAP </w:t>
      </w:r>
      <w:r w:rsidRPr="00865B19">
        <w:rPr>
          <w:bCs/>
          <w:i/>
          <w:vertAlign w:val="subscript"/>
          <w:lang w:val="x-none" w:eastAsia="x-none"/>
        </w:rPr>
        <w:t>q, r, s</w:t>
      </w:r>
      <w:r w:rsidRPr="00865B19">
        <w:rPr>
          <w:bCs/>
          <w:iCs/>
        </w:rPr>
        <w:tab/>
        <w:t>=</w:t>
      </w:r>
      <w:r w:rsidRPr="00865B19">
        <w:rPr>
          <w:bCs/>
          <w:iCs/>
        </w:rPr>
        <w:tab/>
        <w:t xml:space="preserve">verifiable Startup Costs </w:t>
      </w:r>
      <w:r w:rsidRPr="00865B19">
        <w:rPr>
          <w:bCs/>
          <w:i/>
          <w:vertAlign w:val="subscript"/>
          <w:lang w:val="x-none" w:eastAsia="x-none"/>
        </w:rPr>
        <w:t>q, r, s</w:t>
      </w:r>
    </w:p>
    <w:p w14:paraId="7644C7C6" w14:textId="77777777" w:rsidR="00865B19" w:rsidRPr="00865B19" w:rsidRDefault="00865B19" w:rsidP="00865B19">
      <w:pPr>
        <w:tabs>
          <w:tab w:val="left" w:pos="1440"/>
          <w:tab w:val="left" w:pos="2340"/>
        </w:tabs>
        <w:spacing w:after="240"/>
        <w:ind w:left="720"/>
        <w:rPr>
          <w:bCs/>
          <w:lang w:val="pt-BR"/>
        </w:rPr>
      </w:pPr>
      <w:r w:rsidRPr="00865B19">
        <w:rPr>
          <w:bCs/>
          <w:iCs/>
        </w:rPr>
        <w:tab/>
      </w:r>
      <w:r w:rsidRPr="00865B19">
        <w:rPr>
          <w:bCs/>
          <w:iCs/>
        </w:rPr>
        <w:tab/>
      </w:r>
      <w:r w:rsidRPr="00865B19">
        <w:rPr>
          <w:bCs/>
          <w:iCs/>
        </w:rPr>
        <w:tab/>
      </w:r>
      <w:r w:rsidRPr="00865B19">
        <w:rPr>
          <w:bCs/>
          <w:iCs/>
          <w:lang w:val="pt-BR"/>
        </w:rPr>
        <w:t xml:space="preserve">MECAP </w:t>
      </w:r>
      <w:r w:rsidRPr="00865B19">
        <w:rPr>
          <w:bCs/>
          <w:i/>
          <w:vertAlign w:val="subscript"/>
          <w:lang w:val="x-none" w:eastAsia="x-none"/>
        </w:rPr>
        <w:t>q, r, i</w:t>
      </w:r>
      <w:r w:rsidRPr="00865B19">
        <w:rPr>
          <w:bCs/>
          <w:iCs/>
          <w:lang w:val="pt-BR"/>
        </w:rPr>
        <w:tab/>
        <w:t>=</w:t>
      </w:r>
      <w:r w:rsidRPr="00865B19">
        <w:rPr>
          <w:bCs/>
          <w:iCs/>
          <w:lang w:val="pt-BR"/>
        </w:rPr>
        <w:tab/>
        <w:t xml:space="preserve">verifiable minimum-energy costs </w:t>
      </w:r>
      <w:r w:rsidRPr="00865B19">
        <w:rPr>
          <w:bCs/>
          <w:i/>
          <w:vertAlign w:val="subscript"/>
          <w:lang w:val="x-none" w:eastAsia="x-none"/>
        </w:rPr>
        <w:t>q, r, i</w:t>
      </w:r>
    </w:p>
    <w:p w14:paraId="47B0F376" w14:textId="77777777" w:rsidR="00865B19" w:rsidRPr="00865B19" w:rsidRDefault="00865B19" w:rsidP="00865B19">
      <w:pPr>
        <w:tabs>
          <w:tab w:val="left" w:pos="1440"/>
          <w:tab w:val="left" w:pos="2340"/>
        </w:tabs>
        <w:spacing w:after="240"/>
        <w:ind w:left="720"/>
        <w:rPr>
          <w:bCs/>
        </w:rPr>
      </w:pPr>
      <w:r w:rsidRPr="00865B19">
        <w:rPr>
          <w:bCs/>
          <w:iCs/>
          <w:lang w:val="pt-BR"/>
        </w:rPr>
        <w:tab/>
      </w:r>
      <w:r w:rsidRPr="00865B19">
        <w:rPr>
          <w:bCs/>
          <w:iCs/>
        </w:rPr>
        <w:t xml:space="preserve">Otherwise, </w:t>
      </w:r>
      <w:r w:rsidRPr="00865B19">
        <w:rPr>
          <w:bCs/>
          <w:iCs/>
        </w:rPr>
        <w:tab/>
        <w:t xml:space="preserve">SUCAP </w:t>
      </w:r>
      <w:r w:rsidRPr="00865B19">
        <w:rPr>
          <w:bCs/>
          <w:i/>
          <w:vertAlign w:val="subscript"/>
          <w:lang w:val="x-none" w:eastAsia="x-none"/>
        </w:rPr>
        <w:t>q, r, s</w:t>
      </w:r>
      <w:r w:rsidRPr="00865B19">
        <w:rPr>
          <w:bCs/>
          <w:iCs/>
        </w:rPr>
        <w:t xml:space="preserve"> </w:t>
      </w:r>
      <w:r w:rsidRPr="00865B19">
        <w:rPr>
          <w:bCs/>
          <w:iCs/>
        </w:rPr>
        <w:tab/>
        <w:t xml:space="preserve">= </w:t>
      </w:r>
      <w:r w:rsidRPr="00865B19">
        <w:rPr>
          <w:bCs/>
          <w:iCs/>
        </w:rPr>
        <w:tab/>
        <w:t xml:space="preserve">RCGSC </w:t>
      </w:r>
      <w:r w:rsidRPr="00865B19">
        <w:rPr>
          <w:bCs/>
          <w:i/>
          <w:vertAlign w:val="subscript"/>
          <w:lang w:val="x-none" w:eastAsia="x-none"/>
        </w:rPr>
        <w:t>s</w:t>
      </w:r>
    </w:p>
    <w:p w14:paraId="6A78CB82" w14:textId="77777777" w:rsidR="00865B19" w:rsidRPr="00865B19" w:rsidRDefault="00865B19" w:rsidP="00865B19">
      <w:pPr>
        <w:tabs>
          <w:tab w:val="left" w:pos="1440"/>
          <w:tab w:val="left" w:pos="2340"/>
        </w:tabs>
        <w:spacing w:after="240"/>
        <w:ind w:left="720"/>
        <w:rPr>
          <w:bCs/>
          <w:i/>
          <w:vertAlign w:val="subscript"/>
          <w:lang w:val="x-none" w:eastAsia="x-none"/>
        </w:rPr>
      </w:pPr>
      <w:r w:rsidRPr="00865B19">
        <w:rPr>
          <w:bCs/>
          <w:iCs/>
        </w:rPr>
        <w:tab/>
      </w:r>
      <w:r w:rsidRPr="00865B19">
        <w:rPr>
          <w:bCs/>
          <w:iCs/>
        </w:rPr>
        <w:tab/>
      </w:r>
      <w:r w:rsidRPr="00865B19">
        <w:rPr>
          <w:bCs/>
          <w:iCs/>
        </w:rPr>
        <w:tab/>
      </w:r>
      <w:r w:rsidRPr="00865B19">
        <w:rPr>
          <w:bCs/>
          <w:iCs/>
          <w:lang w:val="pt-BR"/>
        </w:rPr>
        <w:t xml:space="preserve">MECAP </w:t>
      </w:r>
      <w:r w:rsidRPr="00865B19">
        <w:rPr>
          <w:bCs/>
          <w:i/>
          <w:vertAlign w:val="subscript"/>
          <w:lang w:val="x-none" w:eastAsia="x-none"/>
        </w:rPr>
        <w:t>q, r, i</w:t>
      </w:r>
      <w:r w:rsidRPr="00865B19">
        <w:rPr>
          <w:bCs/>
          <w:iCs/>
          <w:lang w:val="pt-BR"/>
        </w:rPr>
        <w:tab/>
        <w:t xml:space="preserve">= </w:t>
      </w:r>
      <w:r w:rsidRPr="00865B19">
        <w:rPr>
          <w:bCs/>
          <w:iCs/>
          <w:lang w:val="pt-BR"/>
        </w:rPr>
        <w:tab/>
        <w:t xml:space="preserve">RCGMEC </w:t>
      </w:r>
      <w:r w:rsidRPr="00865B19">
        <w:rPr>
          <w:bCs/>
          <w:i/>
          <w:vertAlign w:val="subscript"/>
          <w:lang w:val="x-none" w:eastAsia="x-none"/>
        </w:rPr>
        <w:t>i</w:t>
      </w:r>
    </w:p>
    <w:p w14:paraId="37242BAB" w14:textId="77777777" w:rsidR="00865B19" w:rsidRPr="00865B19" w:rsidRDefault="00865B19" w:rsidP="00865B19">
      <w:pPr>
        <w:spacing w:after="240"/>
        <w:ind w:left="720"/>
        <w:rPr>
          <w:b/>
          <w:bCs/>
          <w:iCs/>
          <w:szCs w:val="20"/>
        </w:rPr>
      </w:pPr>
      <w:r w:rsidRPr="00865B19">
        <w:rPr>
          <w:b/>
          <w:bCs/>
          <w:iCs/>
          <w:szCs w:val="20"/>
        </w:rPr>
        <w:t>For AGRs,</w:t>
      </w:r>
    </w:p>
    <w:p w14:paraId="01AC191D" w14:textId="77777777" w:rsidR="00865B19" w:rsidRPr="00865B19" w:rsidRDefault="00865B19" w:rsidP="00865B19">
      <w:pPr>
        <w:tabs>
          <w:tab w:val="left" w:pos="1440"/>
          <w:tab w:val="left" w:pos="2340"/>
        </w:tabs>
        <w:spacing w:after="240"/>
        <w:ind w:left="720"/>
        <w:rPr>
          <w:bCs/>
          <w:szCs w:val="20"/>
        </w:rPr>
      </w:pPr>
      <w:r w:rsidRPr="00865B19">
        <w:rPr>
          <w:bCs/>
          <w:iCs/>
          <w:szCs w:val="20"/>
        </w:rPr>
        <w:t xml:space="preserve">If the QSE submitted a validated Three-Part Supply Offer, </w:t>
      </w:r>
    </w:p>
    <w:p w14:paraId="424C26C8" w14:textId="77777777" w:rsidR="00865B19" w:rsidRPr="00865B19" w:rsidRDefault="00865B19" w:rsidP="00865B19">
      <w:pPr>
        <w:tabs>
          <w:tab w:val="left" w:pos="1440"/>
          <w:tab w:val="left" w:pos="2340"/>
        </w:tabs>
        <w:spacing w:after="240"/>
        <w:ind w:left="1440"/>
        <w:rPr>
          <w:bCs/>
          <w:szCs w:val="20"/>
          <w:lang w:val="pt-BR"/>
        </w:rPr>
      </w:pPr>
      <w:r w:rsidRPr="00865B19">
        <w:rPr>
          <w:bCs/>
          <w:iCs/>
          <w:szCs w:val="20"/>
          <w:lang w:val="pt-BR"/>
        </w:rPr>
        <w:t xml:space="preserve">Then, </w:t>
      </w:r>
      <w:r w:rsidRPr="00865B19">
        <w:rPr>
          <w:bCs/>
          <w:iCs/>
          <w:szCs w:val="20"/>
          <w:lang w:val="pt-BR"/>
        </w:rPr>
        <w:tab/>
      </w:r>
      <w:r w:rsidRPr="00865B19">
        <w:rPr>
          <w:bCs/>
          <w:iCs/>
          <w:szCs w:val="20"/>
          <w:lang w:val="pt-BR"/>
        </w:rPr>
        <w:tab/>
        <w:t xml:space="preserve">SUPR  </w:t>
      </w:r>
      <w:r w:rsidRPr="00865B19">
        <w:rPr>
          <w:bCs/>
          <w:i/>
          <w:szCs w:val="20"/>
          <w:vertAlign w:val="subscript"/>
          <w:lang w:val="pt-BR"/>
        </w:rPr>
        <w:t xml:space="preserve">q, r, </w:t>
      </w:r>
      <w:r w:rsidRPr="00865B19">
        <w:rPr>
          <w:bCs/>
          <w:iCs/>
          <w:szCs w:val="20"/>
          <w:vertAlign w:val="subscript"/>
          <w:lang w:val="pt-BR"/>
        </w:rPr>
        <w:t>s</w:t>
      </w:r>
      <w:r w:rsidRPr="00865B19">
        <w:rPr>
          <w:bCs/>
          <w:iCs/>
          <w:szCs w:val="20"/>
          <w:lang w:val="pt-BR"/>
        </w:rPr>
        <w:tab/>
        <w:t>=</w:t>
      </w:r>
      <w:r w:rsidRPr="00865B19">
        <w:rPr>
          <w:bCs/>
          <w:iCs/>
          <w:szCs w:val="20"/>
          <w:lang w:val="pt-BR"/>
        </w:rPr>
        <w:tab/>
        <w:t xml:space="preserve">Min (SUO </w:t>
      </w:r>
      <w:r w:rsidRPr="00865B19">
        <w:rPr>
          <w:bCs/>
          <w:i/>
          <w:szCs w:val="20"/>
          <w:vertAlign w:val="subscript"/>
          <w:lang w:val="pt-BR"/>
        </w:rPr>
        <w:t>q, r, s</w:t>
      </w:r>
      <w:r w:rsidRPr="00865B19">
        <w:rPr>
          <w:bCs/>
          <w:szCs w:val="20"/>
          <w:lang w:val="pt-BR"/>
        </w:rPr>
        <w:t xml:space="preserve">, SUCAP </w:t>
      </w:r>
      <w:r w:rsidRPr="00865B19">
        <w:rPr>
          <w:bCs/>
          <w:i/>
          <w:szCs w:val="20"/>
          <w:vertAlign w:val="subscript"/>
          <w:lang w:val="pt-BR"/>
        </w:rPr>
        <w:t>q, r, s</w:t>
      </w:r>
      <w:r w:rsidRPr="00865B19">
        <w:rPr>
          <w:bCs/>
          <w:szCs w:val="20"/>
          <w:lang w:val="pt-BR"/>
        </w:rPr>
        <w:t>)</w:t>
      </w:r>
    </w:p>
    <w:p w14:paraId="7E7897CD" w14:textId="77777777" w:rsidR="00865B19" w:rsidRPr="00865B19" w:rsidRDefault="00865B19" w:rsidP="00865B19">
      <w:pPr>
        <w:tabs>
          <w:tab w:val="left" w:pos="1440"/>
          <w:tab w:val="left" w:pos="2340"/>
        </w:tabs>
        <w:spacing w:after="240"/>
        <w:ind w:left="720"/>
        <w:rPr>
          <w:bCs/>
          <w:szCs w:val="20"/>
          <w:lang w:val="it-IT"/>
        </w:rPr>
      </w:pPr>
      <w:r w:rsidRPr="00865B19">
        <w:rPr>
          <w:bCs/>
          <w:iCs/>
          <w:szCs w:val="20"/>
          <w:lang w:val="pt-BR"/>
        </w:rPr>
        <w:tab/>
      </w:r>
      <w:r w:rsidRPr="00865B19">
        <w:rPr>
          <w:bCs/>
          <w:iCs/>
          <w:szCs w:val="20"/>
          <w:lang w:val="pt-BR"/>
        </w:rPr>
        <w:tab/>
      </w:r>
      <w:r w:rsidRPr="00865B19">
        <w:rPr>
          <w:bCs/>
          <w:iCs/>
          <w:szCs w:val="20"/>
          <w:lang w:val="pt-BR"/>
        </w:rPr>
        <w:tab/>
      </w:r>
      <w:r w:rsidRPr="00865B19">
        <w:rPr>
          <w:bCs/>
          <w:iCs/>
          <w:szCs w:val="20"/>
          <w:lang w:val="it-IT"/>
        </w:rPr>
        <w:t xml:space="preserve">MEPR </w:t>
      </w:r>
      <w:r w:rsidRPr="00865B19">
        <w:rPr>
          <w:bCs/>
          <w:i/>
          <w:szCs w:val="20"/>
          <w:vertAlign w:val="subscript"/>
          <w:lang w:val="it-IT"/>
        </w:rPr>
        <w:t>q, r, i</w:t>
      </w:r>
      <w:r w:rsidRPr="00865B19">
        <w:rPr>
          <w:bCs/>
          <w:iCs/>
          <w:szCs w:val="20"/>
          <w:lang w:val="it-IT"/>
        </w:rPr>
        <w:tab/>
        <w:t>=</w:t>
      </w:r>
      <w:r w:rsidRPr="00865B19">
        <w:rPr>
          <w:bCs/>
          <w:iCs/>
          <w:szCs w:val="20"/>
          <w:lang w:val="it-IT"/>
        </w:rPr>
        <w:tab/>
        <w:t xml:space="preserve">Min (MEO </w:t>
      </w:r>
      <w:r w:rsidRPr="00865B19">
        <w:rPr>
          <w:bCs/>
          <w:i/>
          <w:szCs w:val="20"/>
          <w:vertAlign w:val="subscript"/>
          <w:lang w:val="it-IT"/>
        </w:rPr>
        <w:t>q, r, i</w:t>
      </w:r>
      <w:r w:rsidRPr="00865B19">
        <w:rPr>
          <w:szCs w:val="20"/>
          <w:lang w:val="pt-BR"/>
        </w:rPr>
        <w:t xml:space="preserve">, MECAP </w:t>
      </w:r>
      <w:r w:rsidRPr="00865B19">
        <w:rPr>
          <w:bCs/>
          <w:i/>
          <w:szCs w:val="20"/>
          <w:vertAlign w:val="subscript"/>
          <w:lang w:val="pt-BR"/>
        </w:rPr>
        <w:t>q, r, i</w:t>
      </w:r>
      <w:r w:rsidRPr="00865B19">
        <w:rPr>
          <w:bCs/>
          <w:szCs w:val="20"/>
          <w:lang w:val="pt-BR"/>
        </w:rPr>
        <w:t>)</w:t>
      </w:r>
    </w:p>
    <w:p w14:paraId="73649FCF" w14:textId="77777777" w:rsidR="00865B19" w:rsidRPr="00865B19" w:rsidRDefault="00865B19" w:rsidP="00865B19">
      <w:pPr>
        <w:tabs>
          <w:tab w:val="left" w:pos="1440"/>
          <w:tab w:val="left" w:pos="2340"/>
        </w:tabs>
        <w:spacing w:after="240"/>
        <w:ind w:left="720"/>
        <w:rPr>
          <w:bCs/>
          <w:szCs w:val="20"/>
          <w:lang w:val="pt-BR"/>
        </w:rPr>
      </w:pPr>
      <w:r w:rsidRPr="00865B19">
        <w:rPr>
          <w:bCs/>
          <w:iCs/>
          <w:szCs w:val="20"/>
          <w:lang w:val="it-IT"/>
        </w:rPr>
        <w:tab/>
      </w:r>
      <w:r w:rsidRPr="00865B19">
        <w:rPr>
          <w:bCs/>
          <w:iCs/>
          <w:szCs w:val="20"/>
          <w:lang w:val="pt-BR"/>
        </w:rPr>
        <w:t xml:space="preserve">Otherwise, </w:t>
      </w:r>
      <w:r w:rsidRPr="00865B19">
        <w:rPr>
          <w:bCs/>
          <w:iCs/>
          <w:szCs w:val="20"/>
          <w:lang w:val="pt-BR"/>
        </w:rPr>
        <w:tab/>
        <w:t xml:space="preserve">SUPR </w:t>
      </w:r>
      <w:r w:rsidRPr="00865B19">
        <w:rPr>
          <w:bCs/>
          <w:i/>
          <w:szCs w:val="20"/>
          <w:vertAlign w:val="subscript"/>
          <w:lang w:val="pt-BR"/>
        </w:rPr>
        <w:t>q, r, s</w:t>
      </w:r>
      <w:r w:rsidRPr="00865B19">
        <w:rPr>
          <w:bCs/>
          <w:iCs/>
          <w:szCs w:val="20"/>
          <w:lang w:val="pt-BR"/>
        </w:rPr>
        <w:t xml:space="preserve"> </w:t>
      </w:r>
      <w:r w:rsidRPr="00865B19">
        <w:rPr>
          <w:bCs/>
          <w:iCs/>
          <w:szCs w:val="20"/>
          <w:lang w:val="pt-BR"/>
        </w:rPr>
        <w:tab/>
        <w:t xml:space="preserve">= </w:t>
      </w:r>
      <w:r w:rsidRPr="00865B19">
        <w:rPr>
          <w:bCs/>
          <w:iCs/>
          <w:szCs w:val="20"/>
          <w:lang w:val="pt-BR"/>
        </w:rPr>
        <w:tab/>
        <w:t xml:space="preserve">SUCAP </w:t>
      </w:r>
      <w:r w:rsidRPr="00865B19">
        <w:rPr>
          <w:bCs/>
          <w:i/>
          <w:szCs w:val="20"/>
          <w:vertAlign w:val="subscript"/>
          <w:lang w:val="pt-BR"/>
        </w:rPr>
        <w:t>q, r, s</w:t>
      </w:r>
    </w:p>
    <w:p w14:paraId="7653D0A4" w14:textId="77777777" w:rsidR="00865B19" w:rsidRPr="00865B19" w:rsidRDefault="00865B19" w:rsidP="00865B19">
      <w:pPr>
        <w:tabs>
          <w:tab w:val="left" w:pos="1440"/>
          <w:tab w:val="left" w:pos="2340"/>
        </w:tabs>
        <w:spacing w:after="240"/>
        <w:ind w:left="720"/>
        <w:rPr>
          <w:bCs/>
          <w:szCs w:val="20"/>
          <w:lang w:val="it-IT"/>
        </w:rPr>
      </w:pPr>
      <w:r w:rsidRPr="00865B19">
        <w:rPr>
          <w:bCs/>
          <w:iCs/>
          <w:szCs w:val="20"/>
          <w:lang w:val="pt-BR"/>
        </w:rPr>
        <w:lastRenderedPageBreak/>
        <w:tab/>
      </w:r>
      <w:r w:rsidRPr="00865B19">
        <w:rPr>
          <w:bCs/>
          <w:iCs/>
          <w:szCs w:val="20"/>
          <w:lang w:val="pt-BR"/>
        </w:rPr>
        <w:tab/>
      </w:r>
      <w:r w:rsidRPr="00865B19">
        <w:rPr>
          <w:bCs/>
          <w:iCs/>
          <w:szCs w:val="20"/>
          <w:lang w:val="pt-BR"/>
        </w:rPr>
        <w:tab/>
      </w:r>
      <w:r w:rsidRPr="00865B19">
        <w:rPr>
          <w:bCs/>
          <w:iCs/>
          <w:szCs w:val="20"/>
          <w:lang w:val="it-IT"/>
        </w:rPr>
        <w:t xml:space="preserve">MEPR </w:t>
      </w:r>
      <w:r w:rsidRPr="00865B19">
        <w:rPr>
          <w:bCs/>
          <w:i/>
          <w:szCs w:val="20"/>
          <w:vertAlign w:val="subscript"/>
          <w:lang w:val="it-IT"/>
        </w:rPr>
        <w:t>q, r, i</w:t>
      </w:r>
      <w:r w:rsidRPr="00865B19">
        <w:rPr>
          <w:bCs/>
          <w:iCs/>
          <w:szCs w:val="20"/>
          <w:lang w:val="it-IT"/>
        </w:rPr>
        <w:t xml:space="preserve"> </w:t>
      </w:r>
      <w:r w:rsidRPr="00865B19">
        <w:rPr>
          <w:bCs/>
          <w:iCs/>
          <w:szCs w:val="20"/>
          <w:lang w:val="it-IT"/>
        </w:rPr>
        <w:tab/>
        <w:t xml:space="preserve">= </w:t>
      </w:r>
      <w:r w:rsidRPr="00865B19">
        <w:rPr>
          <w:bCs/>
          <w:iCs/>
          <w:szCs w:val="20"/>
          <w:lang w:val="it-IT"/>
        </w:rPr>
        <w:tab/>
        <w:t xml:space="preserve">MECAP </w:t>
      </w:r>
      <w:r w:rsidRPr="00865B19">
        <w:rPr>
          <w:bCs/>
          <w:i/>
          <w:szCs w:val="20"/>
          <w:vertAlign w:val="subscript"/>
          <w:lang w:val="it-IT"/>
        </w:rPr>
        <w:t>q, r, i</w:t>
      </w:r>
    </w:p>
    <w:p w14:paraId="08781AF1" w14:textId="77777777" w:rsidR="00865B19" w:rsidRPr="00865B19" w:rsidRDefault="00865B19" w:rsidP="00865B19">
      <w:pPr>
        <w:spacing w:after="240"/>
        <w:ind w:left="720"/>
        <w:rPr>
          <w:szCs w:val="20"/>
        </w:rPr>
      </w:pPr>
      <w:r w:rsidRPr="00865B19">
        <w:rPr>
          <w:iCs/>
          <w:szCs w:val="20"/>
        </w:rPr>
        <w:t>If ERCOT has approved verifiable Startup Costs and minimum-energy costs for the Resource,</w:t>
      </w:r>
    </w:p>
    <w:p w14:paraId="02AE50AB" w14:textId="77777777" w:rsidR="00865B19" w:rsidRPr="00865B19" w:rsidRDefault="00865B19" w:rsidP="00865B19">
      <w:pPr>
        <w:tabs>
          <w:tab w:val="left" w:pos="1440"/>
          <w:tab w:val="left" w:pos="2340"/>
        </w:tabs>
        <w:spacing w:after="240"/>
        <w:ind w:left="2880" w:hanging="2160"/>
        <w:rPr>
          <w:bCs/>
          <w:szCs w:val="20"/>
        </w:rPr>
      </w:pPr>
      <w:r w:rsidRPr="00865B19">
        <w:rPr>
          <w:bCs/>
          <w:iCs/>
          <w:szCs w:val="20"/>
        </w:rPr>
        <w:tab/>
        <w:t xml:space="preserve">Then, </w:t>
      </w:r>
      <w:r w:rsidRPr="00865B19">
        <w:rPr>
          <w:bCs/>
          <w:iCs/>
          <w:szCs w:val="20"/>
        </w:rPr>
        <w:tab/>
      </w:r>
      <w:r w:rsidRPr="00865B19">
        <w:rPr>
          <w:bCs/>
          <w:iCs/>
          <w:szCs w:val="20"/>
        </w:rPr>
        <w:tab/>
        <w:t xml:space="preserve">SUCAP </w:t>
      </w:r>
      <w:r w:rsidRPr="00865B19">
        <w:rPr>
          <w:bCs/>
          <w:i/>
          <w:szCs w:val="20"/>
          <w:vertAlign w:val="subscript"/>
        </w:rPr>
        <w:t>q, r, s</w:t>
      </w:r>
      <w:r w:rsidRPr="00865B19">
        <w:rPr>
          <w:bCs/>
          <w:iCs/>
          <w:szCs w:val="20"/>
        </w:rPr>
        <w:tab/>
        <w:t>=</w:t>
      </w:r>
      <w:r w:rsidRPr="00865B19">
        <w:rPr>
          <w:bCs/>
          <w:iCs/>
          <w:szCs w:val="20"/>
        </w:rPr>
        <w:tab/>
      </w:r>
      <w:r w:rsidRPr="00865B19">
        <w:rPr>
          <w:iCs/>
          <w:szCs w:val="20"/>
        </w:rPr>
        <w:t xml:space="preserve">Max </w:t>
      </w:r>
      <w:r w:rsidRPr="00865B19">
        <w:rPr>
          <w:iCs/>
          <w:szCs w:val="20"/>
          <w:vertAlign w:val="subscript"/>
        </w:rPr>
        <w:t>c</w:t>
      </w:r>
      <w:r w:rsidRPr="00865B19">
        <w:rPr>
          <w:szCs w:val="20"/>
        </w:rPr>
        <w:t xml:space="preserve"> (AGRRATIO</w:t>
      </w:r>
      <w:r w:rsidRPr="00865B19">
        <w:rPr>
          <w:i/>
          <w:szCs w:val="20"/>
          <w:vertAlign w:val="subscript"/>
        </w:rPr>
        <w:t xml:space="preserve"> q, p, r</w:t>
      </w:r>
      <w:r w:rsidRPr="00865B19">
        <w:rPr>
          <w:iCs/>
          <w:szCs w:val="20"/>
        </w:rPr>
        <w:t xml:space="preserve">) * </w:t>
      </w:r>
      <w:r w:rsidRPr="00865B19">
        <w:rPr>
          <w:bCs/>
          <w:iCs/>
          <w:szCs w:val="20"/>
        </w:rPr>
        <w:t xml:space="preserve">verifiable Startup Costs </w:t>
      </w:r>
      <w:r w:rsidRPr="00865B19">
        <w:rPr>
          <w:bCs/>
          <w:i/>
          <w:szCs w:val="20"/>
          <w:vertAlign w:val="subscript"/>
        </w:rPr>
        <w:t>q, r, s</w:t>
      </w:r>
    </w:p>
    <w:p w14:paraId="74595DAD" w14:textId="77777777" w:rsidR="00865B19" w:rsidRPr="00865B19" w:rsidRDefault="00865B19" w:rsidP="00865B19">
      <w:pPr>
        <w:tabs>
          <w:tab w:val="left" w:pos="1440"/>
          <w:tab w:val="left" w:pos="2340"/>
        </w:tabs>
        <w:spacing w:after="240"/>
        <w:ind w:left="720"/>
        <w:rPr>
          <w:bCs/>
          <w:i/>
          <w:szCs w:val="20"/>
          <w:vertAlign w:val="subscript"/>
        </w:rPr>
      </w:pPr>
      <w:r w:rsidRPr="00865B19">
        <w:rPr>
          <w:bCs/>
          <w:iCs/>
          <w:szCs w:val="20"/>
        </w:rPr>
        <w:tab/>
      </w:r>
      <w:r w:rsidRPr="00865B19">
        <w:rPr>
          <w:bCs/>
          <w:iCs/>
          <w:szCs w:val="20"/>
        </w:rPr>
        <w:tab/>
      </w:r>
      <w:r w:rsidRPr="00865B19">
        <w:rPr>
          <w:bCs/>
          <w:iCs/>
          <w:szCs w:val="20"/>
        </w:rPr>
        <w:tab/>
        <w:t xml:space="preserve">MECAP </w:t>
      </w:r>
      <w:r w:rsidRPr="00865B19">
        <w:rPr>
          <w:bCs/>
          <w:i/>
          <w:szCs w:val="20"/>
          <w:vertAlign w:val="subscript"/>
        </w:rPr>
        <w:t>q, r, i</w:t>
      </w:r>
      <w:r w:rsidRPr="00865B19">
        <w:rPr>
          <w:bCs/>
          <w:iCs/>
          <w:szCs w:val="20"/>
        </w:rPr>
        <w:tab/>
        <w:t>=</w:t>
      </w:r>
      <w:r w:rsidRPr="00865B19">
        <w:rPr>
          <w:bCs/>
          <w:iCs/>
          <w:szCs w:val="20"/>
        </w:rPr>
        <w:tab/>
        <w:t xml:space="preserve">verifiable minimum-energy costs </w:t>
      </w:r>
      <w:r w:rsidRPr="00865B19">
        <w:rPr>
          <w:bCs/>
          <w:i/>
          <w:szCs w:val="20"/>
          <w:vertAlign w:val="subscript"/>
        </w:rPr>
        <w:t>q, r, i</w:t>
      </w:r>
    </w:p>
    <w:p w14:paraId="236BA07A" w14:textId="77777777" w:rsidR="00865B19" w:rsidRPr="00865B19" w:rsidRDefault="00865B19" w:rsidP="00865B19">
      <w:pPr>
        <w:tabs>
          <w:tab w:val="left" w:pos="1440"/>
          <w:tab w:val="left" w:pos="2340"/>
        </w:tabs>
        <w:spacing w:after="240"/>
        <w:ind w:left="720"/>
        <w:rPr>
          <w:bCs/>
          <w:szCs w:val="20"/>
          <w:lang w:val="pt-BR"/>
        </w:rPr>
      </w:pPr>
      <w:r w:rsidRPr="00865B19">
        <w:rPr>
          <w:bCs/>
          <w:iCs/>
          <w:szCs w:val="20"/>
        </w:rPr>
        <w:tab/>
      </w:r>
      <w:r w:rsidRPr="00865B19">
        <w:rPr>
          <w:bCs/>
          <w:iCs/>
          <w:szCs w:val="20"/>
          <w:lang w:val="pt-BR"/>
        </w:rPr>
        <w:t xml:space="preserve">Where, </w:t>
      </w:r>
      <w:r w:rsidRPr="00865B19">
        <w:rPr>
          <w:bCs/>
          <w:iCs/>
          <w:szCs w:val="20"/>
          <w:lang w:val="pt-BR"/>
        </w:rPr>
        <w:tab/>
      </w:r>
      <w:r w:rsidRPr="00865B19">
        <w:rPr>
          <w:bCs/>
          <w:iCs/>
          <w:szCs w:val="20"/>
          <w:lang w:val="pt-BR"/>
        </w:rPr>
        <w:tab/>
        <w:t xml:space="preserve">AGRRATIO </w:t>
      </w:r>
      <w:r w:rsidRPr="00865B19">
        <w:rPr>
          <w:bCs/>
          <w:i/>
          <w:szCs w:val="20"/>
          <w:vertAlign w:val="subscript"/>
          <w:lang w:val="pt-BR"/>
        </w:rPr>
        <w:t>q, p, r</w:t>
      </w:r>
      <w:r w:rsidRPr="00865B19">
        <w:rPr>
          <w:bCs/>
          <w:i/>
          <w:szCs w:val="20"/>
          <w:vertAlign w:val="subscript"/>
          <w:lang w:val="pt-BR"/>
        </w:rPr>
        <w:tab/>
        <w:t xml:space="preserve"> </w:t>
      </w:r>
      <w:r w:rsidRPr="00865B19">
        <w:rPr>
          <w:szCs w:val="20"/>
          <w:lang w:val="pt-BR"/>
        </w:rPr>
        <w:t>=</w:t>
      </w:r>
      <w:r w:rsidRPr="00865B19">
        <w:rPr>
          <w:szCs w:val="20"/>
          <w:lang w:val="pt-BR"/>
        </w:rPr>
        <w:tab/>
        <w:t>AGRMAXON</w:t>
      </w:r>
      <w:r w:rsidRPr="00865B19">
        <w:rPr>
          <w:i/>
          <w:szCs w:val="20"/>
          <w:vertAlign w:val="subscript"/>
          <w:lang w:val="pt-BR"/>
        </w:rPr>
        <w:t xml:space="preserve"> q, p, r</w:t>
      </w:r>
      <w:r w:rsidRPr="00865B19">
        <w:rPr>
          <w:szCs w:val="20"/>
          <w:lang w:val="pt-BR"/>
        </w:rPr>
        <w:t xml:space="preserve"> / AGRTOT</w:t>
      </w:r>
      <w:r w:rsidRPr="00865B19">
        <w:rPr>
          <w:i/>
          <w:szCs w:val="20"/>
          <w:vertAlign w:val="subscript"/>
          <w:lang w:val="pt-BR"/>
        </w:rPr>
        <w:t xml:space="preserve"> q, p, r</w:t>
      </w:r>
    </w:p>
    <w:p w14:paraId="72F81EA4" w14:textId="77777777" w:rsidR="00865B19" w:rsidRPr="00865B19" w:rsidRDefault="00865B19" w:rsidP="00865B19">
      <w:pPr>
        <w:tabs>
          <w:tab w:val="left" w:pos="1440"/>
          <w:tab w:val="left" w:pos="2340"/>
        </w:tabs>
        <w:spacing w:after="240"/>
        <w:ind w:left="720"/>
        <w:rPr>
          <w:bCs/>
          <w:szCs w:val="20"/>
          <w:lang w:val="pt-BR"/>
        </w:rPr>
      </w:pPr>
      <w:r w:rsidRPr="00865B19">
        <w:rPr>
          <w:bCs/>
          <w:iCs/>
          <w:szCs w:val="20"/>
          <w:lang w:val="pt-BR"/>
        </w:rPr>
        <w:tab/>
        <w:t xml:space="preserve">Otherwise, </w:t>
      </w:r>
      <w:r w:rsidRPr="00865B19">
        <w:rPr>
          <w:bCs/>
          <w:iCs/>
          <w:szCs w:val="20"/>
          <w:lang w:val="pt-BR"/>
        </w:rPr>
        <w:tab/>
        <w:t xml:space="preserve">SUCAP </w:t>
      </w:r>
      <w:r w:rsidRPr="00865B19">
        <w:rPr>
          <w:bCs/>
          <w:i/>
          <w:szCs w:val="20"/>
          <w:vertAlign w:val="subscript"/>
          <w:lang w:val="pt-BR"/>
        </w:rPr>
        <w:t>q, r, s</w:t>
      </w:r>
      <w:r w:rsidRPr="00865B19">
        <w:rPr>
          <w:bCs/>
          <w:iCs/>
          <w:szCs w:val="20"/>
          <w:lang w:val="pt-BR"/>
        </w:rPr>
        <w:t xml:space="preserve"> </w:t>
      </w:r>
      <w:r w:rsidRPr="00865B19">
        <w:rPr>
          <w:bCs/>
          <w:iCs/>
          <w:szCs w:val="20"/>
          <w:lang w:val="pt-BR"/>
        </w:rPr>
        <w:tab/>
        <w:t xml:space="preserve">= </w:t>
      </w:r>
      <w:r w:rsidRPr="00865B19">
        <w:rPr>
          <w:bCs/>
          <w:iCs/>
          <w:szCs w:val="20"/>
          <w:lang w:val="pt-BR"/>
        </w:rPr>
        <w:tab/>
      </w:r>
      <w:r w:rsidRPr="00865B19">
        <w:rPr>
          <w:iCs/>
          <w:szCs w:val="20"/>
          <w:lang w:val="pt-BR"/>
        </w:rPr>
        <w:t xml:space="preserve">Max </w:t>
      </w:r>
      <w:r w:rsidRPr="00865B19">
        <w:rPr>
          <w:iCs/>
          <w:szCs w:val="20"/>
          <w:vertAlign w:val="subscript"/>
          <w:lang w:val="pt-BR"/>
        </w:rPr>
        <w:t>c</w:t>
      </w:r>
      <w:r w:rsidRPr="00865B19">
        <w:rPr>
          <w:szCs w:val="20"/>
          <w:lang w:val="pt-BR"/>
        </w:rPr>
        <w:t xml:space="preserve"> (AGRRATIO</w:t>
      </w:r>
      <w:r w:rsidRPr="00865B19">
        <w:rPr>
          <w:i/>
          <w:szCs w:val="20"/>
          <w:vertAlign w:val="subscript"/>
          <w:lang w:val="pt-BR"/>
        </w:rPr>
        <w:t xml:space="preserve"> q, p, r</w:t>
      </w:r>
      <w:r w:rsidRPr="00865B19">
        <w:rPr>
          <w:iCs/>
          <w:szCs w:val="20"/>
          <w:lang w:val="pt-BR"/>
        </w:rPr>
        <w:t xml:space="preserve">) * </w:t>
      </w:r>
      <w:r w:rsidRPr="00865B19">
        <w:rPr>
          <w:bCs/>
          <w:iCs/>
          <w:szCs w:val="20"/>
          <w:lang w:val="pt-BR"/>
        </w:rPr>
        <w:t xml:space="preserve">RCGSC </w:t>
      </w:r>
      <w:r w:rsidRPr="00865B19">
        <w:rPr>
          <w:bCs/>
          <w:i/>
          <w:szCs w:val="20"/>
          <w:vertAlign w:val="subscript"/>
          <w:lang w:val="pt-BR"/>
        </w:rPr>
        <w:t>s</w:t>
      </w:r>
    </w:p>
    <w:p w14:paraId="33BC6DDE" w14:textId="77777777" w:rsidR="00865B19" w:rsidRPr="00865B19" w:rsidRDefault="00865B19" w:rsidP="00865B19">
      <w:pPr>
        <w:tabs>
          <w:tab w:val="left" w:pos="1440"/>
          <w:tab w:val="left" w:pos="2340"/>
        </w:tabs>
        <w:spacing w:after="240"/>
        <w:ind w:left="720"/>
        <w:rPr>
          <w:bCs/>
          <w:i/>
          <w:szCs w:val="20"/>
          <w:vertAlign w:val="subscript"/>
          <w:lang w:val="pt-BR"/>
        </w:rPr>
      </w:pPr>
      <w:r w:rsidRPr="00865B19">
        <w:rPr>
          <w:bCs/>
          <w:iCs/>
          <w:szCs w:val="20"/>
          <w:lang w:val="pt-BR"/>
        </w:rPr>
        <w:tab/>
      </w:r>
      <w:r w:rsidRPr="00865B19">
        <w:rPr>
          <w:bCs/>
          <w:iCs/>
          <w:szCs w:val="20"/>
          <w:lang w:val="pt-BR"/>
        </w:rPr>
        <w:tab/>
      </w:r>
      <w:r w:rsidRPr="00865B19">
        <w:rPr>
          <w:bCs/>
          <w:iCs/>
          <w:szCs w:val="20"/>
          <w:lang w:val="pt-BR"/>
        </w:rPr>
        <w:tab/>
        <w:t xml:space="preserve">MECAP </w:t>
      </w:r>
      <w:r w:rsidRPr="00865B19">
        <w:rPr>
          <w:bCs/>
          <w:i/>
          <w:szCs w:val="20"/>
          <w:vertAlign w:val="subscript"/>
          <w:lang w:val="pt-BR"/>
        </w:rPr>
        <w:t>q, r, i</w:t>
      </w:r>
      <w:r w:rsidRPr="00865B19">
        <w:rPr>
          <w:bCs/>
          <w:iCs/>
          <w:szCs w:val="20"/>
          <w:lang w:val="pt-BR"/>
        </w:rPr>
        <w:tab/>
        <w:t xml:space="preserve">= </w:t>
      </w:r>
      <w:r w:rsidRPr="00865B19">
        <w:rPr>
          <w:bCs/>
          <w:iCs/>
          <w:szCs w:val="20"/>
          <w:lang w:val="pt-BR"/>
        </w:rPr>
        <w:tab/>
        <w:t xml:space="preserve">RCGMEC </w:t>
      </w:r>
      <w:r w:rsidRPr="00865B19">
        <w:rPr>
          <w:bCs/>
          <w:i/>
          <w:szCs w:val="20"/>
          <w:vertAlign w:val="subscript"/>
          <w:lang w:val="pt-BR"/>
        </w:rPr>
        <w:t>i</w:t>
      </w:r>
    </w:p>
    <w:p w14:paraId="5ECFB3E4" w14:textId="77777777" w:rsidR="00865B19" w:rsidRPr="00865B19" w:rsidRDefault="00865B19" w:rsidP="00865B19">
      <w:pPr>
        <w:rPr>
          <w:bCs/>
          <w:iCs/>
        </w:rPr>
      </w:pPr>
      <w:r w:rsidRPr="00865B1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865B19" w:rsidRPr="00865B19" w14:paraId="42B40509" w14:textId="77777777" w:rsidTr="00C812E5">
        <w:trPr>
          <w:cantSplit/>
          <w:tblHeader/>
        </w:trPr>
        <w:tc>
          <w:tcPr>
            <w:tcW w:w="949" w:type="pct"/>
          </w:tcPr>
          <w:p w14:paraId="61350E4A" w14:textId="77777777" w:rsidR="00865B19" w:rsidRPr="00865B19" w:rsidRDefault="00865B19" w:rsidP="00865B19">
            <w:pPr>
              <w:spacing w:after="120"/>
              <w:rPr>
                <w:b/>
                <w:iCs/>
                <w:sz w:val="20"/>
                <w:szCs w:val="20"/>
              </w:rPr>
            </w:pPr>
            <w:r w:rsidRPr="00865B19">
              <w:rPr>
                <w:b/>
                <w:iCs/>
                <w:sz w:val="20"/>
                <w:szCs w:val="20"/>
              </w:rPr>
              <w:t>Variable</w:t>
            </w:r>
          </w:p>
        </w:tc>
        <w:tc>
          <w:tcPr>
            <w:tcW w:w="448" w:type="pct"/>
          </w:tcPr>
          <w:p w14:paraId="4B720C44" w14:textId="77777777" w:rsidR="00865B19" w:rsidRPr="00865B19" w:rsidRDefault="00865B19" w:rsidP="00865B19">
            <w:pPr>
              <w:spacing w:after="120"/>
              <w:rPr>
                <w:b/>
                <w:iCs/>
                <w:sz w:val="20"/>
                <w:szCs w:val="20"/>
              </w:rPr>
            </w:pPr>
            <w:r w:rsidRPr="00865B19">
              <w:rPr>
                <w:b/>
                <w:iCs/>
                <w:sz w:val="20"/>
                <w:szCs w:val="20"/>
              </w:rPr>
              <w:t>Unit</w:t>
            </w:r>
          </w:p>
        </w:tc>
        <w:tc>
          <w:tcPr>
            <w:tcW w:w="3603" w:type="pct"/>
          </w:tcPr>
          <w:p w14:paraId="714D6F4E" w14:textId="77777777" w:rsidR="00865B19" w:rsidRPr="00865B19" w:rsidRDefault="00865B19" w:rsidP="00865B19">
            <w:pPr>
              <w:spacing w:after="120"/>
              <w:rPr>
                <w:b/>
                <w:iCs/>
                <w:sz w:val="20"/>
                <w:szCs w:val="20"/>
              </w:rPr>
            </w:pPr>
            <w:r w:rsidRPr="00865B19">
              <w:rPr>
                <w:b/>
                <w:iCs/>
                <w:sz w:val="20"/>
                <w:szCs w:val="20"/>
              </w:rPr>
              <w:t>Definition</w:t>
            </w:r>
          </w:p>
        </w:tc>
      </w:tr>
      <w:tr w:rsidR="00865B19" w:rsidRPr="00865B19" w14:paraId="30D4DBF2" w14:textId="77777777" w:rsidTr="00C812E5">
        <w:trPr>
          <w:cantSplit/>
        </w:trPr>
        <w:tc>
          <w:tcPr>
            <w:tcW w:w="949" w:type="pct"/>
          </w:tcPr>
          <w:p w14:paraId="0F32144C" w14:textId="77777777" w:rsidR="00865B19" w:rsidRPr="00865B19" w:rsidRDefault="00865B19" w:rsidP="00865B19">
            <w:pPr>
              <w:spacing w:after="60"/>
              <w:rPr>
                <w:iCs/>
                <w:sz w:val="20"/>
                <w:szCs w:val="20"/>
              </w:rPr>
            </w:pPr>
            <w:r w:rsidRPr="00865B19">
              <w:rPr>
                <w:iCs/>
                <w:sz w:val="20"/>
                <w:szCs w:val="20"/>
              </w:rPr>
              <w:t xml:space="preserve">RUCG </w:t>
            </w:r>
            <w:r w:rsidRPr="00865B19">
              <w:rPr>
                <w:i/>
                <w:iCs/>
                <w:sz w:val="20"/>
                <w:szCs w:val="20"/>
                <w:vertAlign w:val="subscript"/>
              </w:rPr>
              <w:t>q, r, d</w:t>
            </w:r>
          </w:p>
        </w:tc>
        <w:tc>
          <w:tcPr>
            <w:tcW w:w="448" w:type="pct"/>
          </w:tcPr>
          <w:p w14:paraId="0F415BEA" w14:textId="77777777" w:rsidR="00865B19" w:rsidRPr="00865B19" w:rsidRDefault="00865B19" w:rsidP="00865B19">
            <w:pPr>
              <w:spacing w:after="60"/>
              <w:jc w:val="center"/>
              <w:rPr>
                <w:iCs/>
                <w:sz w:val="20"/>
                <w:szCs w:val="20"/>
              </w:rPr>
            </w:pPr>
            <w:r w:rsidRPr="00865B19">
              <w:rPr>
                <w:iCs/>
                <w:sz w:val="20"/>
                <w:szCs w:val="20"/>
              </w:rPr>
              <w:t>$</w:t>
            </w:r>
          </w:p>
        </w:tc>
        <w:tc>
          <w:tcPr>
            <w:tcW w:w="3603" w:type="pct"/>
          </w:tcPr>
          <w:p w14:paraId="596FCB3D" w14:textId="77777777" w:rsidR="00865B19" w:rsidRPr="00865B19" w:rsidRDefault="00865B19" w:rsidP="00865B19">
            <w:pPr>
              <w:spacing w:after="60"/>
              <w:rPr>
                <w:iCs/>
                <w:sz w:val="20"/>
                <w:szCs w:val="20"/>
              </w:rPr>
            </w:pPr>
            <w:r w:rsidRPr="00865B19">
              <w:rPr>
                <w:i/>
                <w:iCs/>
                <w:sz w:val="20"/>
                <w:szCs w:val="20"/>
              </w:rPr>
              <w:t>RUC Guarantee</w:t>
            </w:r>
            <w:r w:rsidRPr="00865B19">
              <w:rPr>
                <w:iCs/>
                <w:sz w:val="20"/>
                <w:szCs w:val="20"/>
              </w:rPr>
              <w:t xml:space="preserve">—The sum of eligible Startup Costs and minimum-energy costs for Resource </w:t>
            </w:r>
            <w:r w:rsidRPr="00865B19">
              <w:rPr>
                <w:i/>
                <w:iCs/>
                <w:sz w:val="20"/>
                <w:szCs w:val="20"/>
              </w:rPr>
              <w:t xml:space="preserve">r </w:t>
            </w:r>
            <w:r w:rsidRPr="00865B19">
              <w:rPr>
                <w:iCs/>
                <w:sz w:val="20"/>
                <w:szCs w:val="20"/>
              </w:rPr>
              <w:t xml:space="preserve">represented by QSE </w:t>
            </w:r>
            <w:r w:rsidRPr="00865B19">
              <w:rPr>
                <w:i/>
                <w:iCs/>
                <w:sz w:val="20"/>
                <w:szCs w:val="20"/>
              </w:rPr>
              <w:t xml:space="preserve">q </w:t>
            </w:r>
            <w:r w:rsidRPr="00865B19">
              <w:rPr>
                <w:iCs/>
                <w:sz w:val="20"/>
                <w:szCs w:val="20"/>
              </w:rPr>
              <w:t xml:space="preserve">during all RUC-Committed Hours, for the Operating Day </w:t>
            </w:r>
            <w:r w:rsidRPr="00865B19">
              <w:rPr>
                <w:i/>
                <w:iCs/>
                <w:sz w:val="20"/>
                <w:szCs w:val="20"/>
              </w:rPr>
              <w:t>d</w:t>
            </w:r>
            <w:r w:rsidRPr="00865B19">
              <w:rPr>
                <w:iCs/>
                <w:sz w:val="20"/>
                <w:szCs w:val="20"/>
              </w:rPr>
              <w:t>.  When one or more Combined Cycle Generation Resources are committed by RUC, guaranteed costs are calculated for the Combined Cycle Train for all RUC-committed Combined Cycle Generation Resources.</w:t>
            </w:r>
          </w:p>
        </w:tc>
      </w:tr>
      <w:tr w:rsidR="00865B19" w:rsidRPr="00865B19" w14:paraId="678ECED5" w14:textId="77777777" w:rsidTr="00C812E5">
        <w:trPr>
          <w:cantSplit/>
        </w:trPr>
        <w:tc>
          <w:tcPr>
            <w:tcW w:w="949" w:type="pct"/>
          </w:tcPr>
          <w:p w14:paraId="7106A542" w14:textId="77777777" w:rsidR="00865B19" w:rsidRPr="00865B19" w:rsidRDefault="00865B19" w:rsidP="00865B19">
            <w:pPr>
              <w:spacing w:after="60"/>
              <w:rPr>
                <w:iCs/>
                <w:sz w:val="20"/>
                <w:szCs w:val="20"/>
              </w:rPr>
            </w:pPr>
            <w:r w:rsidRPr="00865B19">
              <w:rPr>
                <w:iCs/>
                <w:sz w:val="20"/>
                <w:szCs w:val="20"/>
              </w:rPr>
              <w:t xml:space="preserve">RUCGME </w:t>
            </w:r>
            <w:r w:rsidRPr="00865B19">
              <w:rPr>
                <w:i/>
                <w:iCs/>
                <w:sz w:val="20"/>
                <w:szCs w:val="20"/>
                <w:vertAlign w:val="subscript"/>
              </w:rPr>
              <w:t>q, r, i</w:t>
            </w:r>
          </w:p>
        </w:tc>
        <w:tc>
          <w:tcPr>
            <w:tcW w:w="448" w:type="pct"/>
          </w:tcPr>
          <w:p w14:paraId="26FEC6B8" w14:textId="77777777" w:rsidR="00865B19" w:rsidRPr="00865B19" w:rsidRDefault="00865B19" w:rsidP="00865B19">
            <w:pPr>
              <w:spacing w:after="60"/>
              <w:jc w:val="center"/>
              <w:rPr>
                <w:iCs/>
                <w:sz w:val="20"/>
                <w:szCs w:val="20"/>
              </w:rPr>
            </w:pPr>
            <w:r w:rsidRPr="00865B19">
              <w:rPr>
                <w:iCs/>
                <w:sz w:val="20"/>
                <w:szCs w:val="20"/>
              </w:rPr>
              <w:t>$</w:t>
            </w:r>
          </w:p>
        </w:tc>
        <w:tc>
          <w:tcPr>
            <w:tcW w:w="3603" w:type="pct"/>
          </w:tcPr>
          <w:p w14:paraId="171A507F" w14:textId="77777777" w:rsidR="00865B19" w:rsidRPr="00865B19" w:rsidRDefault="00865B19" w:rsidP="00865B19">
            <w:pPr>
              <w:spacing w:after="60"/>
              <w:rPr>
                <w:i/>
                <w:iCs/>
                <w:sz w:val="20"/>
                <w:szCs w:val="20"/>
              </w:rPr>
            </w:pPr>
            <w:r w:rsidRPr="00865B19">
              <w:rPr>
                <w:i/>
                <w:iCs/>
                <w:sz w:val="20"/>
                <w:szCs w:val="20"/>
              </w:rPr>
              <w:t>RUC Minimum-Energy Guarantee by interval</w:t>
            </w:r>
            <w:r w:rsidRPr="00865B19">
              <w:rPr>
                <w:iCs/>
                <w:sz w:val="20"/>
                <w:szCs w:val="20"/>
              </w:rPr>
              <w:t xml:space="preserve">—The guaranteed costs for Resource </w:t>
            </w:r>
            <w:r w:rsidRPr="00865B19">
              <w:rPr>
                <w:i/>
                <w:iCs/>
                <w:sz w:val="20"/>
                <w:szCs w:val="20"/>
              </w:rPr>
              <w:t>r</w:t>
            </w:r>
            <w:r w:rsidRPr="00865B19">
              <w:rPr>
                <w:iCs/>
                <w:sz w:val="20"/>
                <w:szCs w:val="20"/>
              </w:rPr>
              <w:t xml:space="preserve"> represented by QSE </w:t>
            </w:r>
            <w:r w:rsidRPr="00865B19">
              <w:rPr>
                <w:i/>
                <w:iCs/>
                <w:sz w:val="20"/>
                <w:szCs w:val="20"/>
              </w:rPr>
              <w:t xml:space="preserve">q </w:t>
            </w:r>
            <w:r w:rsidRPr="00865B19">
              <w:rPr>
                <w:iCs/>
                <w:sz w:val="20"/>
                <w:szCs w:val="20"/>
              </w:rPr>
              <w:t xml:space="preserve">for minimum energy for the Settlement Interval </w:t>
            </w:r>
            <w:r w:rsidRPr="00865B19">
              <w:rPr>
                <w:i/>
                <w:iCs/>
                <w:sz w:val="20"/>
                <w:szCs w:val="20"/>
              </w:rPr>
              <w:t>i</w:t>
            </w:r>
            <w:r w:rsidRPr="00865B19">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908" w:author="ERCOT" w:date="2024-05-20T15:20:00Z">
              <w:r w:rsidRPr="00865B19">
                <w:rPr>
                  <w:iCs/>
                  <w:sz w:val="20"/>
                  <w:szCs w:val="20"/>
                </w:rPr>
                <w:t>or DRRS</w:t>
              </w:r>
            </w:ins>
            <w:ins w:id="909" w:author="ERCOT" w:date="2024-05-29T07:36:00Z">
              <w:r w:rsidRPr="00865B19">
                <w:rPr>
                  <w:iCs/>
                  <w:sz w:val="20"/>
                  <w:szCs w:val="20"/>
                </w:rPr>
                <w:t>-</w:t>
              </w:r>
            </w:ins>
            <w:ins w:id="910" w:author="ERCOT" w:date="2024-05-20T15:20:00Z">
              <w:r w:rsidRPr="00865B19">
                <w:rPr>
                  <w:iCs/>
                  <w:sz w:val="20"/>
                  <w:szCs w:val="20"/>
                </w:rPr>
                <w:t xml:space="preserve">deployed </w:t>
              </w:r>
            </w:ins>
            <w:r w:rsidRPr="00865B19">
              <w:rPr>
                <w:iCs/>
                <w:sz w:val="20"/>
                <w:szCs w:val="20"/>
              </w:rPr>
              <w:t>configuration.</w:t>
            </w:r>
          </w:p>
        </w:tc>
      </w:tr>
      <w:tr w:rsidR="00865B19" w:rsidRPr="00865B19" w14:paraId="36F8E1BE" w14:textId="77777777" w:rsidTr="00C812E5">
        <w:trPr>
          <w:cantSplit/>
        </w:trPr>
        <w:tc>
          <w:tcPr>
            <w:tcW w:w="949" w:type="pct"/>
          </w:tcPr>
          <w:p w14:paraId="6CA1B225" w14:textId="77777777" w:rsidR="00865B19" w:rsidRPr="00865B19" w:rsidRDefault="00865B19" w:rsidP="00865B19">
            <w:pPr>
              <w:spacing w:after="60"/>
              <w:rPr>
                <w:iCs/>
                <w:sz w:val="20"/>
                <w:szCs w:val="20"/>
              </w:rPr>
            </w:pPr>
            <w:r w:rsidRPr="00865B19">
              <w:rPr>
                <w:iCs/>
                <w:sz w:val="20"/>
                <w:szCs w:val="20"/>
              </w:rPr>
              <w:t xml:space="preserve">SUPR </w:t>
            </w:r>
            <w:r w:rsidRPr="00865B19">
              <w:rPr>
                <w:i/>
                <w:iCs/>
                <w:sz w:val="20"/>
                <w:szCs w:val="20"/>
                <w:vertAlign w:val="subscript"/>
              </w:rPr>
              <w:t>q, r, s</w:t>
            </w:r>
          </w:p>
        </w:tc>
        <w:tc>
          <w:tcPr>
            <w:tcW w:w="448" w:type="pct"/>
          </w:tcPr>
          <w:p w14:paraId="123C1D72" w14:textId="77777777" w:rsidR="00865B19" w:rsidRPr="00865B19" w:rsidRDefault="00865B19" w:rsidP="00865B19">
            <w:pPr>
              <w:spacing w:after="60"/>
              <w:jc w:val="center"/>
              <w:rPr>
                <w:iCs/>
                <w:sz w:val="20"/>
                <w:szCs w:val="20"/>
              </w:rPr>
            </w:pPr>
            <w:r w:rsidRPr="00865B19">
              <w:rPr>
                <w:iCs/>
                <w:sz w:val="20"/>
                <w:szCs w:val="20"/>
              </w:rPr>
              <w:t>$/Start</w:t>
            </w:r>
          </w:p>
        </w:tc>
        <w:tc>
          <w:tcPr>
            <w:tcW w:w="3603" w:type="pct"/>
          </w:tcPr>
          <w:p w14:paraId="27425663" w14:textId="77777777" w:rsidR="00865B19" w:rsidRPr="00865B19" w:rsidRDefault="00865B19" w:rsidP="00865B19">
            <w:pPr>
              <w:spacing w:after="60"/>
              <w:rPr>
                <w:iCs/>
                <w:sz w:val="20"/>
                <w:szCs w:val="20"/>
              </w:rPr>
            </w:pPr>
            <w:r w:rsidRPr="00865B19">
              <w:rPr>
                <w:i/>
                <w:iCs/>
                <w:sz w:val="20"/>
                <w:szCs w:val="20"/>
              </w:rPr>
              <w:t>Startup Price per start</w:t>
            </w:r>
            <w:r w:rsidRPr="00865B19">
              <w:rPr>
                <w:iCs/>
                <w:sz w:val="20"/>
                <w:szCs w:val="20"/>
              </w:rPr>
              <w:t xml:space="preserve">—The Settlement price for Resource </w:t>
            </w:r>
            <w:r w:rsidRPr="00865B19">
              <w:rPr>
                <w:i/>
                <w:iCs/>
                <w:sz w:val="20"/>
                <w:szCs w:val="20"/>
              </w:rPr>
              <w:t xml:space="preserve">r </w:t>
            </w:r>
            <w:r w:rsidRPr="00865B19">
              <w:rPr>
                <w:iCs/>
                <w:sz w:val="20"/>
                <w:szCs w:val="20"/>
              </w:rPr>
              <w:t xml:space="preserve">represented by QSE </w:t>
            </w:r>
            <w:r w:rsidRPr="00865B19">
              <w:rPr>
                <w:i/>
                <w:iCs/>
                <w:sz w:val="20"/>
                <w:szCs w:val="20"/>
              </w:rPr>
              <w:t>q</w:t>
            </w:r>
            <w:r w:rsidRPr="00865B19">
              <w:rPr>
                <w:iCs/>
                <w:sz w:val="20"/>
                <w:szCs w:val="20"/>
              </w:rPr>
              <w:t xml:space="preserve"> for the start </w:t>
            </w:r>
            <w:r w:rsidRPr="00865B19">
              <w:rPr>
                <w:i/>
                <w:iCs/>
                <w:sz w:val="20"/>
                <w:szCs w:val="20"/>
              </w:rPr>
              <w:t>s</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6ED4E377" w14:textId="77777777" w:rsidTr="00C812E5">
        <w:trPr>
          <w:cantSplit/>
        </w:trPr>
        <w:tc>
          <w:tcPr>
            <w:tcW w:w="949" w:type="pct"/>
          </w:tcPr>
          <w:p w14:paraId="04F8FE55" w14:textId="77777777" w:rsidR="00865B19" w:rsidRPr="00865B19" w:rsidRDefault="00865B19" w:rsidP="00865B19">
            <w:pPr>
              <w:spacing w:after="60"/>
              <w:rPr>
                <w:iCs/>
                <w:sz w:val="20"/>
                <w:szCs w:val="20"/>
              </w:rPr>
            </w:pPr>
            <w:r w:rsidRPr="00865B19">
              <w:rPr>
                <w:iCs/>
                <w:sz w:val="20"/>
                <w:szCs w:val="20"/>
              </w:rPr>
              <w:t xml:space="preserve">SUO </w:t>
            </w:r>
            <w:r w:rsidRPr="00865B19">
              <w:rPr>
                <w:i/>
                <w:iCs/>
                <w:sz w:val="20"/>
                <w:szCs w:val="20"/>
                <w:vertAlign w:val="subscript"/>
              </w:rPr>
              <w:t>q, r, s</w:t>
            </w:r>
          </w:p>
        </w:tc>
        <w:tc>
          <w:tcPr>
            <w:tcW w:w="448" w:type="pct"/>
          </w:tcPr>
          <w:p w14:paraId="5F41C138" w14:textId="77777777" w:rsidR="00865B19" w:rsidRPr="00865B19" w:rsidRDefault="00865B19" w:rsidP="00865B19">
            <w:pPr>
              <w:spacing w:after="60"/>
              <w:jc w:val="center"/>
              <w:rPr>
                <w:iCs/>
                <w:sz w:val="20"/>
                <w:szCs w:val="20"/>
              </w:rPr>
            </w:pPr>
            <w:r w:rsidRPr="00865B19">
              <w:rPr>
                <w:iCs/>
                <w:sz w:val="20"/>
                <w:szCs w:val="20"/>
              </w:rPr>
              <w:t>$/Start</w:t>
            </w:r>
          </w:p>
        </w:tc>
        <w:tc>
          <w:tcPr>
            <w:tcW w:w="3603" w:type="pct"/>
          </w:tcPr>
          <w:p w14:paraId="789E5FFA" w14:textId="77777777" w:rsidR="00865B19" w:rsidRPr="00865B19" w:rsidRDefault="00865B19" w:rsidP="00865B19">
            <w:pPr>
              <w:spacing w:after="60"/>
              <w:rPr>
                <w:iCs/>
                <w:sz w:val="20"/>
                <w:szCs w:val="20"/>
              </w:rPr>
            </w:pPr>
            <w:r w:rsidRPr="00865B19">
              <w:rPr>
                <w:i/>
                <w:iCs/>
                <w:sz w:val="20"/>
                <w:szCs w:val="20"/>
              </w:rPr>
              <w:t>Startup Offer per start</w:t>
            </w:r>
            <w:r w:rsidRPr="00865B19">
              <w:rPr>
                <w:iCs/>
                <w:sz w:val="20"/>
                <w:szCs w:val="20"/>
              </w:rPr>
              <w:t xml:space="preserve">—Represents an offer for all costs incurred by Generation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in starting up and reaching the Resource’s LSL for the start </w:t>
            </w:r>
            <w:r w:rsidRPr="00865B19">
              <w:rPr>
                <w:i/>
                <w:iCs/>
                <w:sz w:val="20"/>
                <w:szCs w:val="20"/>
              </w:rPr>
              <w:t>s</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4A5187B2" w14:textId="77777777" w:rsidTr="00C812E5">
        <w:trPr>
          <w:cantSplit/>
        </w:trPr>
        <w:tc>
          <w:tcPr>
            <w:tcW w:w="949" w:type="pct"/>
          </w:tcPr>
          <w:p w14:paraId="782750ED" w14:textId="77777777" w:rsidR="00865B19" w:rsidRPr="00865B19" w:rsidRDefault="00865B19" w:rsidP="00865B19">
            <w:pPr>
              <w:spacing w:after="60"/>
              <w:rPr>
                <w:iCs/>
                <w:sz w:val="20"/>
                <w:szCs w:val="20"/>
              </w:rPr>
            </w:pPr>
            <w:r w:rsidRPr="00865B19">
              <w:rPr>
                <w:iCs/>
                <w:sz w:val="20"/>
                <w:szCs w:val="20"/>
              </w:rPr>
              <w:t xml:space="preserve">SUCAP </w:t>
            </w:r>
            <w:r w:rsidRPr="00865B19">
              <w:rPr>
                <w:i/>
                <w:iCs/>
                <w:sz w:val="20"/>
                <w:szCs w:val="20"/>
                <w:vertAlign w:val="subscript"/>
              </w:rPr>
              <w:t>q, r, s</w:t>
            </w:r>
          </w:p>
        </w:tc>
        <w:tc>
          <w:tcPr>
            <w:tcW w:w="448" w:type="pct"/>
          </w:tcPr>
          <w:p w14:paraId="17588850" w14:textId="77777777" w:rsidR="00865B19" w:rsidRPr="00865B19" w:rsidRDefault="00865B19" w:rsidP="00865B19">
            <w:pPr>
              <w:spacing w:after="60"/>
              <w:jc w:val="center"/>
              <w:rPr>
                <w:iCs/>
                <w:sz w:val="20"/>
                <w:szCs w:val="20"/>
              </w:rPr>
            </w:pPr>
            <w:r w:rsidRPr="00865B19">
              <w:rPr>
                <w:iCs/>
                <w:sz w:val="20"/>
                <w:szCs w:val="20"/>
              </w:rPr>
              <w:t>$/Start</w:t>
            </w:r>
          </w:p>
        </w:tc>
        <w:tc>
          <w:tcPr>
            <w:tcW w:w="3603" w:type="pct"/>
          </w:tcPr>
          <w:p w14:paraId="3A72346A" w14:textId="77777777" w:rsidR="00865B19" w:rsidRPr="00865B19" w:rsidRDefault="00865B19" w:rsidP="00865B19">
            <w:pPr>
              <w:spacing w:after="60"/>
              <w:rPr>
                <w:i/>
                <w:iCs/>
                <w:sz w:val="20"/>
                <w:szCs w:val="20"/>
              </w:rPr>
            </w:pPr>
            <w:r w:rsidRPr="00865B19">
              <w:rPr>
                <w:i/>
                <w:iCs/>
                <w:sz w:val="20"/>
                <w:szCs w:val="20"/>
              </w:rPr>
              <w:t>Startup Cap</w:t>
            </w:r>
            <w:r w:rsidRPr="00865B19">
              <w:rPr>
                <w:iCs/>
                <w:sz w:val="20"/>
                <w:szCs w:val="20"/>
              </w:rPr>
              <w:t xml:space="preserve">—The amount used for AGR </w:t>
            </w:r>
            <w:r w:rsidRPr="00865B19">
              <w:rPr>
                <w:i/>
                <w:iCs/>
                <w:sz w:val="20"/>
                <w:szCs w:val="20"/>
              </w:rPr>
              <w:t>r</w:t>
            </w:r>
            <w:r w:rsidRPr="00865B19">
              <w:rPr>
                <w:iCs/>
                <w:sz w:val="20"/>
                <w:szCs w:val="20"/>
              </w:rPr>
              <w:t xml:space="preserve"> or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for the start </w:t>
            </w:r>
            <w:r w:rsidRPr="00865B19">
              <w:rPr>
                <w:i/>
                <w:iCs/>
                <w:sz w:val="20"/>
                <w:szCs w:val="20"/>
              </w:rPr>
              <w:t xml:space="preserve">s </w:t>
            </w:r>
            <w:r w:rsidRPr="00865B19">
              <w:rPr>
                <w:iCs/>
                <w:sz w:val="20"/>
                <w:szCs w:val="20"/>
              </w:rPr>
              <w:t xml:space="preserve">as Startup Costs.  The cap is the </w:t>
            </w:r>
            <w:r w:rsidRPr="00865B19">
              <w:rPr>
                <w:sz w:val="20"/>
                <w:szCs w:val="20"/>
              </w:rPr>
              <w:t>Resource Category Startup Offer Generic Cap (</w:t>
            </w:r>
            <w:r w:rsidRPr="00865B19">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865B19">
              <w:rPr>
                <w:sz w:val="20"/>
                <w:szCs w:val="20"/>
              </w:rPr>
              <w:t xml:space="preserve">The verifiable unit-specific Startup Cost will be determined as described in Section 5.6.1, Verifiable Costs, </w:t>
            </w:r>
            <w:r w:rsidRPr="00865B19">
              <w:rPr>
                <w:iCs/>
                <w:sz w:val="20"/>
                <w:szCs w:val="20"/>
              </w:rPr>
              <w:t xml:space="preserve">minus the average energy produced during the </w:t>
            </w:r>
            <w:proofErr w:type="gramStart"/>
            <w:r w:rsidRPr="00865B19">
              <w:rPr>
                <w:iCs/>
                <w:sz w:val="20"/>
                <w:szCs w:val="20"/>
              </w:rPr>
              <w:t>time period</w:t>
            </w:r>
            <w:proofErr w:type="gramEnd"/>
            <w:r w:rsidRPr="00865B19">
              <w:rPr>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2F673DF6" w14:textId="77777777" w:rsidTr="00C812E5">
        <w:trPr>
          <w:cantSplit/>
        </w:trPr>
        <w:tc>
          <w:tcPr>
            <w:tcW w:w="949" w:type="pct"/>
          </w:tcPr>
          <w:p w14:paraId="34CF928E" w14:textId="77777777" w:rsidR="00865B19" w:rsidRPr="00865B19" w:rsidRDefault="00865B19" w:rsidP="00865B19">
            <w:pPr>
              <w:spacing w:after="60"/>
              <w:rPr>
                <w:iCs/>
                <w:sz w:val="20"/>
                <w:szCs w:val="20"/>
              </w:rPr>
            </w:pPr>
            <w:r w:rsidRPr="00865B19">
              <w:rPr>
                <w:iCs/>
                <w:sz w:val="20"/>
                <w:szCs w:val="20"/>
              </w:rPr>
              <w:lastRenderedPageBreak/>
              <w:t>AGRRATIO</w:t>
            </w:r>
            <w:r w:rsidRPr="00865B19">
              <w:rPr>
                <w:i/>
                <w:iCs/>
                <w:sz w:val="20"/>
                <w:szCs w:val="20"/>
                <w:vertAlign w:val="subscript"/>
              </w:rPr>
              <w:t xml:space="preserve"> q, p, r</w:t>
            </w:r>
          </w:p>
        </w:tc>
        <w:tc>
          <w:tcPr>
            <w:tcW w:w="448" w:type="pct"/>
          </w:tcPr>
          <w:p w14:paraId="1A3611BA"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2752D2A1" w14:textId="77777777" w:rsidR="00865B19" w:rsidRPr="00865B19" w:rsidRDefault="00865B19" w:rsidP="00865B19">
            <w:pPr>
              <w:spacing w:after="60"/>
              <w:rPr>
                <w:i/>
                <w:iCs/>
                <w:sz w:val="20"/>
                <w:szCs w:val="20"/>
              </w:rPr>
            </w:pPr>
            <w:r w:rsidRPr="00865B19">
              <w:rPr>
                <w:i/>
                <w:iCs/>
                <w:sz w:val="20"/>
                <w:szCs w:val="20"/>
              </w:rPr>
              <w:t>Aggregate Generation Resource Ratio per QSE per Settlement Point per Aggregate Generation Resource</w:t>
            </w:r>
            <w:r w:rsidRPr="00865B19">
              <w:rPr>
                <w:szCs w:val="20"/>
              </w:rPr>
              <w:t>—</w:t>
            </w:r>
            <w:r w:rsidRPr="00865B19">
              <w:rPr>
                <w:iCs/>
                <w:sz w:val="20"/>
                <w:szCs w:val="20"/>
              </w:rPr>
              <w:t xml:space="preserve">A value which represents the ratio of the maximum number of generators online during an hour, as indicated by telemetry, compared to the total number of generators registered to the AGR </w:t>
            </w:r>
            <w:r w:rsidRPr="00865B19">
              <w:rPr>
                <w:i/>
                <w:iCs/>
                <w:sz w:val="20"/>
                <w:szCs w:val="20"/>
              </w:rPr>
              <w:t xml:space="preserve">r </w:t>
            </w:r>
            <w:r w:rsidRPr="00865B19">
              <w:rPr>
                <w:sz w:val="20"/>
                <w:szCs w:val="20"/>
              </w:rPr>
              <w:t xml:space="preserve">represented by QSE </w:t>
            </w:r>
            <w:r w:rsidRPr="00865B19">
              <w:rPr>
                <w:i/>
                <w:sz w:val="20"/>
                <w:szCs w:val="20"/>
              </w:rPr>
              <w:t>q</w:t>
            </w:r>
            <w:r w:rsidRPr="00865B19">
              <w:rPr>
                <w:iCs/>
                <w:sz w:val="20"/>
                <w:szCs w:val="20"/>
              </w:rPr>
              <w:t xml:space="preserve"> at the Settlement Point </w:t>
            </w:r>
            <w:r w:rsidRPr="00865B19">
              <w:rPr>
                <w:i/>
                <w:iCs/>
                <w:sz w:val="20"/>
                <w:szCs w:val="20"/>
              </w:rPr>
              <w:t>p</w:t>
            </w:r>
            <w:r w:rsidRPr="00865B19">
              <w:rPr>
                <w:iCs/>
                <w:sz w:val="20"/>
                <w:szCs w:val="20"/>
              </w:rPr>
              <w:t xml:space="preserve"> and used in the approved verifiable cost for the AGR.  The value is only applicable if the Resource is an AGR.</w:t>
            </w:r>
          </w:p>
        </w:tc>
      </w:tr>
      <w:tr w:rsidR="00865B19" w:rsidRPr="00865B19" w14:paraId="413960E9" w14:textId="77777777" w:rsidTr="00C812E5">
        <w:trPr>
          <w:cantSplit/>
        </w:trPr>
        <w:tc>
          <w:tcPr>
            <w:tcW w:w="949" w:type="pct"/>
          </w:tcPr>
          <w:p w14:paraId="26C0C72F" w14:textId="77777777" w:rsidR="00865B19" w:rsidRPr="00865B19" w:rsidRDefault="00865B19" w:rsidP="00865B19">
            <w:pPr>
              <w:spacing w:after="60"/>
              <w:rPr>
                <w:iCs/>
                <w:sz w:val="20"/>
                <w:szCs w:val="20"/>
              </w:rPr>
            </w:pPr>
            <w:r w:rsidRPr="00865B19">
              <w:rPr>
                <w:iCs/>
                <w:sz w:val="20"/>
                <w:szCs w:val="20"/>
              </w:rPr>
              <w:t xml:space="preserve">AGRMAXON </w:t>
            </w:r>
            <w:r w:rsidRPr="00865B19">
              <w:rPr>
                <w:i/>
                <w:iCs/>
                <w:sz w:val="20"/>
                <w:szCs w:val="20"/>
                <w:vertAlign w:val="subscript"/>
              </w:rPr>
              <w:t>q, p, r</w:t>
            </w:r>
          </w:p>
        </w:tc>
        <w:tc>
          <w:tcPr>
            <w:tcW w:w="448" w:type="pct"/>
          </w:tcPr>
          <w:p w14:paraId="4CA60E1F"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19789002" w14:textId="77777777" w:rsidR="00865B19" w:rsidRPr="00865B19" w:rsidRDefault="00865B19" w:rsidP="00865B19">
            <w:pPr>
              <w:spacing w:after="60"/>
              <w:rPr>
                <w:i/>
                <w:iCs/>
                <w:sz w:val="20"/>
                <w:szCs w:val="20"/>
              </w:rPr>
            </w:pPr>
            <w:r w:rsidRPr="00865B19">
              <w:rPr>
                <w:i/>
                <w:iCs/>
                <w:sz w:val="20"/>
                <w:szCs w:val="20"/>
              </w:rPr>
              <w:t>Aggregate Generation Resource Maximum Online per QSE per Settlement Point per Aggregate Generation Resource</w:t>
            </w:r>
            <w:r w:rsidRPr="00865B19">
              <w:rPr>
                <w:szCs w:val="20"/>
              </w:rPr>
              <w:t>—</w:t>
            </w:r>
            <w:r w:rsidRPr="00865B19">
              <w:rPr>
                <w:iCs/>
                <w:sz w:val="20"/>
                <w:szCs w:val="20"/>
              </w:rPr>
              <w:t xml:space="preserve">The maximum number of generators registered to the AGR </w:t>
            </w:r>
            <w:r w:rsidRPr="00865B19">
              <w:rPr>
                <w:i/>
                <w:iCs/>
                <w:sz w:val="20"/>
                <w:szCs w:val="20"/>
              </w:rPr>
              <w:t xml:space="preserve">r </w:t>
            </w:r>
            <w:r w:rsidRPr="00865B19">
              <w:rPr>
                <w:sz w:val="20"/>
                <w:szCs w:val="20"/>
              </w:rPr>
              <w:t xml:space="preserve">represented by QSE </w:t>
            </w:r>
            <w:r w:rsidRPr="00865B19">
              <w:rPr>
                <w:i/>
                <w:sz w:val="20"/>
                <w:szCs w:val="20"/>
              </w:rPr>
              <w:t>q</w:t>
            </w:r>
            <w:r w:rsidRPr="00865B19">
              <w:rPr>
                <w:iCs/>
                <w:sz w:val="20"/>
                <w:szCs w:val="20"/>
              </w:rPr>
              <w:t xml:space="preserve"> at the Settlement Point </w:t>
            </w:r>
            <w:r w:rsidRPr="00865B19">
              <w:rPr>
                <w:i/>
                <w:iCs/>
                <w:sz w:val="20"/>
                <w:szCs w:val="20"/>
              </w:rPr>
              <w:t>p</w:t>
            </w:r>
            <w:r w:rsidRPr="00865B19">
              <w:rPr>
                <w:iCs/>
                <w:sz w:val="20"/>
                <w:szCs w:val="20"/>
              </w:rPr>
              <w:t xml:space="preserve"> online during an hour, as indicated by telemetry.  The value is only applicable if the Resource is an AGR.</w:t>
            </w:r>
          </w:p>
        </w:tc>
      </w:tr>
      <w:tr w:rsidR="00865B19" w:rsidRPr="00865B19" w14:paraId="35FF5070" w14:textId="77777777" w:rsidTr="00C812E5">
        <w:trPr>
          <w:cantSplit/>
        </w:trPr>
        <w:tc>
          <w:tcPr>
            <w:tcW w:w="949" w:type="pct"/>
          </w:tcPr>
          <w:p w14:paraId="5147AFB9" w14:textId="77777777" w:rsidR="00865B19" w:rsidRPr="00865B19" w:rsidRDefault="00865B19" w:rsidP="00865B19">
            <w:pPr>
              <w:spacing w:after="60"/>
              <w:rPr>
                <w:iCs/>
                <w:sz w:val="20"/>
                <w:szCs w:val="20"/>
              </w:rPr>
            </w:pPr>
            <w:r w:rsidRPr="00865B19">
              <w:rPr>
                <w:iCs/>
                <w:sz w:val="20"/>
                <w:szCs w:val="20"/>
              </w:rPr>
              <w:t>AGRTOT</w:t>
            </w:r>
            <w:r w:rsidRPr="00865B19">
              <w:rPr>
                <w:i/>
                <w:iCs/>
                <w:sz w:val="20"/>
                <w:szCs w:val="20"/>
                <w:vertAlign w:val="subscript"/>
              </w:rPr>
              <w:t xml:space="preserve"> q, p, r</w:t>
            </w:r>
          </w:p>
        </w:tc>
        <w:tc>
          <w:tcPr>
            <w:tcW w:w="448" w:type="pct"/>
          </w:tcPr>
          <w:p w14:paraId="462D2752"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4D4A49D5" w14:textId="77777777" w:rsidR="00865B19" w:rsidRPr="00865B19" w:rsidRDefault="00865B19" w:rsidP="00865B19">
            <w:pPr>
              <w:spacing w:after="60"/>
              <w:rPr>
                <w:i/>
                <w:iCs/>
                <w:sz w:val="20"/>
                <w:szCs w:val="20"/>
              </w:rPr>
            </w:pPr>
            <w:r w:rsidRPr="00865B19">
              <w:rPr>
                <w:i/>
                <w:iCs/>
                <w:sz w:val="20"/>
                <w:szCs w:val="20"/>
              </w:rPr>
              <w:t>Aggregate Generation Resource Total per QSE per Settlement Point per Aggregate Generation Resource</w:t>
            </w:r>
            <w:r w:rsidRPr="00865B19">
              <w:rPr>
                <w:szCs w:val="20"/>
              </w:rPr>
              <w:t>—</w:t>
            </w:r>
            <w:r w:rsidRPr="00865B19">
              <w:rPr>
                <w:iCs/>
                <w:sz w:val="20"/>
                <w:szCs w:val="20"/>
              </w:rPr>
              <w:t>The total number of generators registered to the AGR</w:t>
            </w:r>
            <w:r w:rsidRPr="00865B19">
              <w:rPr>
                <w:i/>
                <w:iCs/>
                <w:sz w:val="20"/>
                <w:szCs w:val="20"/>
              </w:rPr>
              <w:t xml:space="preserve"> r </w:t>
            </w:r>
            <w:r w:rsidRPr="00865B19">
              <w:rPr>
                <w:sz w:val="20"/>
                <w:szCs w:val="20"/>
              </w:rPr>
              <w:t xml:space="preserve">represented by QSE </w:t>
            </w:r>
            <w:r w:rsidRPr="00865B19">
              <w:rPr>
                <w:i/>
                <w:sz w:val="20"/>
                <w:szCs w:val="20"/>
              </w:rPr>
              <w:t>q</w:t>
            </w:r>
            <w:r w:rsidRPr="00865B19">
              <w:rPr>
                <w:iCs/>
                <w:sz w:val="20"/>
                <w:szCs w:val="20"/>
              </w:rPr>
              <w:t xml:space="preserve"> at the Settlement Point </w:t>
            </w:r>
            <w:r w:rsidRPr="00865B19">
              <w:rPr>
                <w:i/>
                <w:iCs/>
                <w:sz w:val="20"/>
                <w:szCs w:val="20"/>
              </w:rPr>
              <w:t>p</w:t>
            </w:r>
            <w:r w:rsidRPr="00865B19">
              <w:rPr>
                <w:iCs/>
                <w:sz w:val="20"/>
                <w:szCs w:val="20"/>
              </w:rPr>
              <w:t xml:space="preserve"> and used in the approved verifiable cost for the AGR.  The value is only applicable if the Resource is an AGR.</w:t>
            </w:r>
          </w:p>
        </w:tc>
      </w:tr>
      <w:tr w:rsidR="00865B19" w:rsidRPr="00865B19" w14:paraId="35C2421E" w14:textId="77777777" w:rsidTr="00C812E5">
        <w:trPr>
          <w:cantSplit/>
        </w:trPr>
        <w:tc>
          <w:tcPr>
            <w:tcW w:w="949" w:type="pct"/>
          </w:tcPr>
          <w:p w14:paraId="1EBDAD49" w14:textId="77777777" w:rsidR="00865B19" w:rsidRPr="00865B19" w:rsidRDefault="00865B19" w:rsidP="00865B19">
            <w:pPr>
              <w:spacing w:after="60"/>
              <w:rPr>
                <w:iCs/>
                <w:sz w:val="20"/>
                <w:szCs w:val="20"/>
              </w:rPr>
            </w:pPr>
            <w:r w:rsidRPr="00865B19">
              <w:rPr>
                <w:iCs/>
                <w:sz w:val="20"/>
                <w:szCs w:val="20"/>
              </w:rPr>
              <w:t xml:space="preserve">RCGSC </w:t>
            </w:r>
            <w:r w:rsidRPr="00865B19">
              <w:rPr>
                <w:i/>
                <w:iCs/>
                <w:sz w:val="20"/>
                <w:szCs w:val="20"/>
                <w:vertAlign w:val="subscript"/>
              </w:rPr>
              <w:t>s</w:t>
            </w:r>
          </w:p>
        </w:tc>
        <w:tc>
          <w:tcPr>
            <w:tcW w:w="448" w:type="pct"/>
          </w:tcPr>
          <w:p w14:paraId="6DAD7FC4" w14:textId="77777777" w:rsidR="00865B19" w:rsidRPr="00865B19" w:rsidRDefault="00865B19" w:rsidP="00865B19">
            <w:pPr>
              <w:spacing w:after="60"/>
              <w:jc w:val="center"/>
              <w:rPr>
                <w:iCs/>
                <w:sz w:val="20"/>
                <w:szCs w:val="20"/>
              </w:rPr>
            </w:pPr>
            <w:r w:rsidRPr="00865B19">
              <w:rPr>
                <w:iCs/>
                <w:sz w:val="20"/>
                <w:szCs w:val="20"/>
              </w:rPr>
              <w:t>$/Start</w:t>
            </w:r>
          </w:p>
        </w:tc>
        <w:tc>
          <w:tcPr>
            <w:tcW w:w="3603" w:type="pct"/>
          </w:tcPr>
          <w:p w14:paraId="340B6F86" w14:textId="77777777" w:rsidR="00865B19" w:rsidRPr="00865B19" w:rsidRDefault="00865B19" w:rsidP="00865B19">
            <w:pPr>
              <w:spacing w:after="60"/>
              <w:rPr>
                <w:iCs/>
                <w:sz w:val="20"/>
                <w:szCs w:val="20"/>
              </w:rPr>
            </w:pPr>
            <w:r w:rsidRPr="00865B19">
              <w:rPr>
                <w:i/>
                <w:iCs/>
                <w:sz w:val="20"/>
                <w:szCs w:val="20"/>
              </w:rPr>
              <w:t>Resource Category Generic Startup Cost</w:t>
            </w:r>
            <w:r w:rsidRPr="00865B19">
              <w:rPr>
                <w:iCs/>
                <w:sz w:val="20"/>
                <w:szCs w:val="20"/>
              </w:rPr>
              <w:t>—The Resource Category Generic Startup Cost cap for the category of the Resource, according to Section 4.4.9.2.3, Startup Offer and Minimum-Energy Offer Generic Caps, for the Operating Day.</w:t>
            </w:r>
          </w:p>
        </w:tc>
      </w:tr>
      <w:tr w:rsidR="00865B19" w:rsidRPr="00865B19" w14:paraId="4C71EA1A" w14:textId="77777777" w:rsidTr="00C812E5">
        <w:trPr>
          <w:cantSplit/>
        </w:trPr>
        <w:tc>
          <w:tcPr>
            <w:tcW w:w="949" w:type="pct"/>
          </w:tcPr>
          <w:p w14:paraId="786F5BF3" w14:textId="77777777" w:rsidR="00865B19" w:rsidRPr="00865B19" w:rsidRDefault="00865B19" w:rsidP="00865B19">
            <w:pPr>
              <w:spacing w:after="60"/>
              <w:rPr>
                <w:iCs/>
                <w:sz w:val="20"/>
                <w:szCs w:val="20"/>
              </w:rPr>
            </w:pPr>
            <w:r w:rsidRPr="00865B19">
              <w:rPr>
                <w:iCs/>
                <w:sz w:val="20"/>
                <w:szCs w:val="20"/>
              </w:rPr>
              <w:t xml:space="preserve">RUCSUFLAG </w:t>
            </w:r>
            <w:r w:rsidRPr="00865B19">
              <w:rPr>
                <w:i/>
                <w:iCs/>
                <w:sz w:val="20"/>
                <w:szCs w:val="20"/>
                <w:vertAlign w:val="subscript"/>
              </w:rPr>
              <w:t>q, r, s</w:t>
            </w:r>
          </w:p>
        </w:tc>
        <w:tc>
          <w:tcPr>
            <w:tcW w:w="448" w:type="pct"/>
          </w:tcPr>
          <w:p w14:paraId="63277E6C"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7D29ECE4" w14:textId="77777777" w:rsidR="00865B19" w:rsidRPr="00865B19" w:rsidRDefault="00865B19" w:rsidP="00865B19">
            <w:pPr>
              <w:spacing w:after="60"/>
              <w:rPr>
                <w:iCs/>
                <w:sz w:val="20"/>
                <w:szCs w:val="20"/>
              </w:rPr>
            </w:pPr>
            <w:r w:rsidRPr="00865B19">
              <w:rPr>
                <w:i/>
                <w:iCs/>
                <w:sz w:val="20"/>
                <w:szCs w:val="20"/>
              </w:rPr>
              <w:t>RUC Startup Flag</w:t>
            </w:r>
            <w:r w:rsidRPr="00865B19">
              <w:rPr>
                <w:iCs/>
                <w:sz w:val="20"/>
                <w:szCs w:val="20"/>
              </w:rPr>
              <w:t xml:space="preserve">—The flag that indicates </w:t>
            </w:r>
            <w:proofErr w:type="gramStart"/>
            <w:r w:rsidRPr="00865B19">
              <w:rPr>
                <w:iCs/>
                <w:sz w:val="20"/>
                <w:szCs w:val="20"/>
              </w:rPr>
              <w:t>whether or not</w:t>
            </w:r>
            <w:proofErr w:type="gramEnd"/>
            <w:r w:rsidRPr="00865B19">
              <w:rPr>
                <w:iCs/>
                <w:sz w:val="20"/>
                <w:szCs w:val="20"/>
              </w:rPr>
              <w:t xml:space="preserve"> the start </w:t>
            </w:r>
            <w:r w:rsidRPr="00865B19">
              <w:rPr>
                <w:i/>
                <w:iCs/>
                <w:sz w:val="20"/>
                <w:szCs w:val="20"/>
              </w:rPr>
              <w:t>s</w:t>
            </w:r>
            <w:r w:rsidRPr="00865B19">
              <w:rPr>
                <w:iCs/>
                <w:sz w:val="20"/>
                <w:szCs w:val="20"/>
              </w:rPr>
              <w:t xml:space="preserve"> for Resource </w:t>
            </w:r>
            <w:r w:rsidRPr="00865B19">
              <w:rPr>
                <w:i/>
                <w:iCs/>
                <w:sz w:val="20"/>
                <w:szCs w:val="20"/>
              </w:rPr>
              <w:t xml:space="preserve">r </w:t>
            </w:r>
            <w:r w:rsidRPr="00865B19">
              <w:rPr>
                <w:iCs/>
                <w:sz w:val="20"/>
                <w:szCs w:val="20"/>
              </w:rPr>
              <w:t xml:space="preserve">represented by QSE </w:t>
            </w:r>
            <w:r w:rsidRPr="00865B19">
              <w:rPr>
                <w:i/>
                <w:iCs/>
                <w:sz w:val="20"/>
                <w:szCs w:val="20"/>
              </w:rPr>
              <w:t>q</w:t>
            </w:r>
            <w:r w:rsidRPr="00865B19">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865B19">
              <w:rPr>
                <w:i/>
                <w:iCs/>
                <w:sz w:val="20"/>
                <w:szCs w:val="20"/>
              </w:rPr>
              <w:t>r</w:t>
            </w:r>
            <w:r w:rsidRPr="00865B19">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865B19" w:rsidRPr="00865B19" w14:paraId="1208A25C" w14:textId="77777777" w:rsidTr="00C812E5">
        <w:trPr>
          <w:cantSplit/>
        </w:trPr>
        <w:tc>
          <w:tcPr>
            <w:tcW w:w="949" w:type="pct"/>
          </w:tcPr>
          <w:p w14:paraId="492ECA47" w14:textId="77777777" w:rsidR="00865B19" w:rsidRPr="00865B19" w:rsidRDefault="00865B19" w:rsidP="00865B19">
            <w:pPr>
              <w:spacing w:after="60"/>
              <w:rPr>
                <w:iCs/>
                <w:sz w:val="20"/>
                <w:szCs w:val="20"/>
              </w:rPr>
            </w:pPr>
            <w:r w:rsidRPr="00865B19">
              <w:rPr>
                <w:iCs/>
                <w:sz w:val="20"/>
                <w:szCs w:val="20"/>
              </w:rPr>
              <w:t xml:space="preserve">MEPR </w:t>
            </w:r>
            <w:r w:rsidRPr="00865B19">
              <w:rPr>
                <w:i/>
                <w:iCs/>
                <w:sz w:val="20"/>
                <w:szCs w:val="20"/>
                <w:vertAlign w:val="subscript"/>
              </w:rPr>
              <w:t>q, r, i</w:t>
            </w:r>
          </w:p>
        </w:tc>
        <w:tc>
          <w:tcPr>
            <w:tcW w:w="448" w:type="pct"/>
          </w:tcPr>
          <w:p w14:paraId="2312CFAD" w14:textId="77777777" w:rsidR="00865B19" w:rsidRPr="00865B19" w:rsidRDefault="00865B19" w:rsidP="00865B19">
            <w:pPr>
              <w:spacing w:after="60"/>
              <w:jc w:val="center"/>
              <w:rPr>
                <w:iCs/>
                <w:sz w:val="20"/>
                <w:szCs w:val="20"/>
              </w:rPr>
            </w:pPr>
            <w:r w:rsidRPr="00865B19">
              <w:rPr>
                <w:iCs/>
                <w:sz w:val="20"/>
                <w:szCs w:val="20"/>
              </w:rPr>
              <w:t>$/MWh</w:t>
            </w:r>
          </w:p>
        </w:tc>
        <w:tc>
          <w:tcPr>
            <w:tcW w:w="3603" w:type="pct"/>
          </w:tcPr>
          <w:p w14:paraId="23B5D712" w14:textId="77777777" w:rsidR="00865B19" w:rsidRPr="00865B19" w:rsidRDefault="00865B19" w:rsidP="00865B19">
            <w:pPr>
              <w:spacing w:after="60"/>
              <w:rPr>
                <w:iCs/>
                <w:sz w:val="20"/>
                <w:szCs w:val="20"/>
              </w:rPr>
            </w:pPr>
            <w:r w:rsidRPr="00865B19">
              <w:rPr>
                <w:i/>
                <w:iCs/>
                <w:sz w:val="20"/>
                <w:szCs w:val="20"/>
              </w:rPr>
              <w:t>Minimum-Energy Price</w:t>
            </w:r>
            <w:r w:rsidRPr="00865B19">
              <w:rPr>
                <w:iCs/>
                <w:sz w:val="20"/>
                <w:szCs w:val="20"/>
              </w:rPr>
              <w:t xml:space="preserve">—The Settlement price for Resource </w:t>
            </w:r>
            <w:r w:rsidRPr="00865B19">
              <w:rPr>
                <w:i/>
                <w:iCs/>
                <w:sz w:val="20"/>
                <w:szCs w:val="20"/>
              </w:rPr>
              <w:t xml:space="preserve">r </w:t>
            </w:r>
            <w:r w:rsidRPr="00865B19">
              <w:rPr>
                <w:iCs/>
                <w:sz w:val="20"/>
                <w:szCs w:val="20"/>
              </w:rPr>
              <w:t xml:space="preserve">represented by QSE </w:t>
            </w:r>
            <w:r w:rsidRPr="00865B19">
              <w:rPr>
                <w:i/>
                <w:iCs/>
                <w:sz w:val="20"/>
                <w:szCs w:val="20"/>
              </w:rPr>
              <w:t>q</w:t>
            </w:r>
            <w:r w:rsidRPr="00865B19">
              <w:rPr>
                <w:iCs/>
                <w:sz w:val="20"/>
                <w:szCs w:val="20"/>
              </w:rPr>
              <w:t xml:space="preserve"> for minimum energy for the Settlement Interval </w:t>
            </w:r>
            <w:r w:rsidRPr="00865B19">
              <w:rPr>
                <w:i/>
                <w:iCs/>
                <w:sz w:val="20"/>
                <w:szCs w:val="20"/>
              </w:rPr>
              <w:t>i</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4D4A5DE8" w14:textId="77777777" w:rsidTr="00C812E5">
        <w:trPr>
          <w:cantSplit/>
        </w:trPr>
        <w:tc>
          <w:tcPr>
            <w:tcW w:w="949" w:type="pct"/>
          </w:tcPr>
          <w:p w14:paraId="70496E93" w14:textId="77777777" w:rsidR="00865B19" w:rsidRPr="00865B19" w:rsidRDefault="00865B19" w:rsidP="00865B19">
            <w:pPr>
              <w:spacing w:after="60"/>
              <w:rPr>
                <w:iCs/>
                <w:sz w:val="20"/>
                <w:szCs w:val="20"/>
              </w:rPr>
            </w:pPr>
            <w:r w:rsidRPr="00865B19">
              <w:rPr>
                <w:iCs/>
                <w:sz w:val="20"/>
                <w:szCs w:val="20"/>
              </w:rPr>
              <w:t xml:space="preserve">MEO </w:t>
            </w:r>
            <w:r w:rsidRPr="00865B19">
              <w:rPr>
                <w:i/>
                <w:iCs/>
                <w:sz w:val="20"/>
                <w:szCs w:val="20"/>
                <w:vertAlign w:val="subscript"/>
              </w:rPr>
              <w:t>q, r, i</w:t>
            </w:r>
          </w:p>
        </w:tc>
        <w:tc>
          <w:tcPr>
            <w:tcW w:w="448" w:type="pct"/>
          </w:tcPr>
          <w:p w14:paraId="4C23DE5C" w14:textId="77777777" w:rsidR="00865B19" w:rsidRPr="00865B19" w:rsidRDefault="00865B19" w:rsidP="00865B19">
            <w:pPr>
              <w:spacing w:after="60"/>
              <w:jc w:val="center"/>
              <w:rPr>
                <w:iCs/>
                <w:sz w:val="20"/>
                <w:szCs w:val="20"/>
              </w:rPr>
            </w:pPr>
            <w:r w:rsidRPr="00865B19">
              <w:rPr>
                <w:iCs/>
                <w:sz w:val="20"/>
                <w:szCs w:val="20"/>
              </w:rPr>
              <w:t>$/MWh</w:t>
            </w:r>
          </w:p>
        </w:tc>
        <w:tc>
          <w:tcPr>
            <w:tcW w:w="3603" w:type="pct"/>
          </w:tcPr>
          <w:p w14:paraId="17164B10" w14:textId="77777777" w:rsidR="00865B19" w:rsidRPr="00865B19" w:rsidRDefault="00865B19" w:rsidP="00865B19">
            <w:pPr>
              <w:spacing w:after="60"/>
              <w:rPr>
                <w:iCs/>
                <w:sz w:val="20"/>
                <w:szCs w:val="20"/>
              </w:rPr>
            </w:pPr>
            <w:r w:rsidRPr="00865B19">
              <w:rPr>
                <w:i/>
                <w:iCs/>
                <w:sz w:val="20"/>
                <w:szCs w:val="20"/>
              </w:rPr>
              <w:t>Minimum-Energy Offer</w:t>
            </w:r>
            <w:r w:rsidRPr="00865B19">
              <w:rPr>
                <w:iCs/>
                <w:sz w:val="20"/>
                <w:szCs w:val="20"/>
              </w:rPr>
              <w:t xml:space="preserve">—Represents an offer for the costs incurred by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in producing energy at the Resource’s LSL for the Settlement Interval </w:t>
            </w:r>
            <w:r w:rsidRPr="00865B19">
              <w:rPr>
                <w:i/>
                <w:iCs/>
                <w:sz w:val="20"/>
                <w:szCs w:val="20"/>
              </w:rPr>
              <w:t>i</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32EB41CA" w14:textId="77777777" w:rsidTr="00C812E5">
        <w:trPr>
          <w:cantSplit/>
        </w:trPr>
        <w:tc>
          <w:tcPr>
            <w:tcW w:w="949" w:type="pct"/>
          </w:tcPr>
          <w:p w14:paraId="390176DB" w14:textId="77777777" w:rsidR="00865B19" w:rsidRPr="00865B19" w:rsidRDefault="00865B19" w:rsidP="00865B19">
            <w:pPr>
              <w:spacing w:after="60"/>
              <w:rPr>
                <w:iCs/>
                <w:sz w:val="20"/>
                <w:szCs w:val="20"/>
              </w:rPr>
            </w:pPr>
            <w:r w:rsidRPr="00865B19">
              <w:rPr>
                <w:iCs/>
                <w:sz w:val="20"/>
                <w:szCs w:val="20"/>
              </w:rPr>
              <w:t xml:space="preserve">MECAP </w:t>
            </w:r>
            <w:r w:rsidRPr="00865B19">
              <w:rPr>
                <w:i/>
                <w:iCs/>
                <w:sz w:val="20"/>
                <w:szCs w:val="20"/>
                <w:vertAlign w:val="subscript"/>
              </w:rPr>
              <w:t>q, r, i</w:t>
            </w:r>
          </w:p>
        </w:tc>
        <w:tc>
          <w:tcPr>
            <w:tcW w:w="448" w:type="pct"/>
          </w:tcPr>
          <w:p w14:paraId="083986C7" w14:textId="77777777" w:rsidR="00865B19" w:rsidRPr="00865B19" w:rsidRDefault="00865B19" w:rsidP="00865B19">
            <w:pPr>
              <w:spacing w:after="60"/>
              <w:jc w:val="center"/>
              <w:rPr>
                <w:iCs/>
                <w:sz w:val="20"/>
                <w:szCs w:val="20"/>
              </w:rPr>
            </w:pPr>
            <w:r w:rsidRPr="00865B19">
              <w:rPr>
                <w:iCs/>
                <w:sz w:val="20"/>
                <w:szCs w:val="20"/>
              </w:rPr>
              <w:t>$/MWh</w:t>
            </w:r>
          </w:p>
        </w:tc>
        <w:tc>
          <w:tcPr>
            <w:tcW w:w="3603" w:type="pct"/>
          </w:tcPr>
          <w:p w14:paraId="21F44441" w14:textId="77777777" w:rsidR="00865B19" w:rsidRPr="00865B19" w:rsidRDefault="00865B19" w:rsidP="00865B19">
            <w:pPr>
              <w:spacing w:after="60"/>
              <w:rPr>
                <w:i/>
                <w:iCs/>
                <w:sz w:val="20"/>
                <w:szCs w:val="20"/>
              </w:rPr>
            </w:pPr>
            <w:r w:rsidRPr="00865B19">
              <w:rPr>
                <w:i/>
                <w:iCs/>
                <w:sz w:val="20"/>
                <w:szCs w:val="20"/>
              </w:rPr>
              <w:t>Minimum-Energy Cap</w:t>
            </w:r>
            <w:r w:rsidRPr="00865B19">
              <w:rPr>
                <w:iCs/>
                <w:sz w:val="20"/>
                <w:szCs w:val="20"/>
              </w:rPr>
              <w:t xml:space="preserve">—The amount used for Resource </w:t>
            </w:r>
            <w:r w:rsidRPr="00865B19">
              <w:rPr>
                <w:i/>
                <w:iCs/>
                <w:sz w:val="20"/>
                <w:szCs w:val="20"/>
              </w:rPr>
              <w:t xml:space="preserve">r </w:t>
            </w:r>
            <w:r w:rsidRPr="00865B19">
              <w:rPr>
                <w:iCs/>
                <w:sz w:val="20"/>
                <w:szCs w:val="20"/>
              </w:rPr>
              <w:t xml:space="preserve">represented by QSE </w:t>
            </w:r>
            <w:r w:rsidRPr="00865B19">
              <w:rPr>
                <w:i/>
                <w:iCs/>
                <w:sz w:val="20"/>
                <w:szCs w:val="20"/>
              </w:rPr>
              <w:t xml:space="preserve">q </w:t>
            </w:r>
            <w:r w:rsidRPr="00865B19">
              <w:rPr>
                <w:iCs/>
                <w:sz w:val="20"/>
                <w:szCs w:val="20"/>
              </w:rPr>
              <w:t xml:space="preserve">for the Settlement Interval </w:t>
            </w:r>
            <w:r w:rsidRPr="00865B19">
              <w:rPr>
                <w:i/>
                <w:iCs/>
                <w:sz w:val="20"/>
                <w:szCs w:val="20"/>
              </w:rPr>
              <w:t>i</w:t>
            </w:r>
            <w:r w:rsidRPr="00865B19">
              <w:rPr>
                <w:iCs/>
                <w:sz w:val="20"/>
                <w:szCs w:val="20"/>
              </w:rPr>
              <w:t xml:space="preserve"> for minimum-energy costs.  The </w:t>
            </w:r>
            <w:r w:rsidRPr="00865B19">
              <w:rPr>
                <w:sz w:val="20"/>
                <w:szCs w:val="20"/>
              </w:rPr>
              <w:t>minimum cost is the Resource Category Minimum-Energy Generic Cap (RCGMEC)</w:t>
            </w:r>
            <w:r w:rsidRPr="00865B19">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865B19">
              <w:rPr>
                <w:i/>
                <w:iCs/>
                <w:sz w:val="20"/>
                <w:szCs w:val="20"/>
              </w:rPr>
              <w:t xml:space="preserve">r </w:t>
            </w:r>
            <w:r w:rsidRPr="00865B19">
              <w:rPr>
                <w:iCs/>
                <w:sz w:val="20"/>
                <w:szCs w:val="20"/>
              </w:rPr>
              <w:t>is a Combined Cycle Generation Resource within the Combined Cycle Train.</w:t>
            </w:r>
          </w:p>
        </w:tc>
      </w:tr>
      <w:tr w:rsidR="00865B19" w:rsidRPr="00865B19" w14:paraId="0F3C0DCE" w14:textId="77777777" w:rsidTr="00C812E5">
        <w:trPr>
          <w:cantSplit/>
        </w:trPr>
        <w:tc>
          <w:tcPr>
            <w:tcW w:w="949" w:type="pct"/>
          </w:tcPr>
          <w:p w14:paraId="0647A380" w14:textId="77777777" w:rsidR="00865B19" w:rsidRPr="00865B19" w:rsidRDefault="00865B19" w:rsidP="00865B19">
            <w:pPr>
              <w:spacing w:after="60"/>
              <w:rPr>
                <w:iCs/>
                <w:sz w:val="20"/>
                <w:szCs w:val="20"/>
              </w:rPr>
            </w:pPr>
            <w:r w:rsidRPr="00865B19">
              <w:rPr>
                <w:iCs/>
                <w:sz w:val="20"/>
                <w:szCs w:val="20"/>
              </w:rPr>
              <w:t xml:space="preserve">RCGMEC </w:t>
            </w:r>
            <w:r w:rsidRPr="00865B19">
              <w:rPr>
                <w:i/>
                <w:iCs/>
                <w:sz w:val="20"/>
                <w:szCs w:val="20"/>
                <w:vertAlign w:val="subscript"/>
              </w:rPr>
              <w:t>i</w:t>
            </w:r>
          </w:p>
        </w:tc>
        <w:tc>
          <w:tcPr>
            <w:tcW w:w="448" w:type="pct"/>
          </w:tcPr>
          <w:p w14:paraId="0558130F" w14:textId="77777777" w:rsidR="00865B19" w:rsidRPr="00865B19" w:rsidRDefault="00865B19" w:rsidP="00865B19">
            <w:pPr>
              <w:spacing w:after="60"/>
              <w:jc w:val="center"/>
              <w:rPr>
                <w:iCs/>
                <w:sz w:val="20"/>
                <w:szCs w:val="20"/>
              </w:rPr>
            </w:pPr>
            <w:r w:rsidRPr="00865B19">
              <w:rPr>
                <w:iCs/>
                <w:sz w:val="20"/>
                <w:szCs w:val="20"/>
              </w:rPr>
              <w:t>$/MWh</w:t>
            </w:r>
          </w:p>
        </w:tc>
        <w:tc>
          <w:tcPr>
            <w:tcW w:w="3603" w:type="pct"/>
          </w:tcPr>
          <w:p w14:paraId="1EDFEAB6" w14:textId="77777777" w:rsidR="00865B19" w:rsidRPr="00865B19" w:rsidRDefault="00865B19" w:rsidP="00865B19">
            <w:pPr>
              <w:spacing w:after="60"/>
              <w:rPr>
                <w:iCs/>
                <w:sz w:val="20"/>
                <w:szCs w:val="20"/>
              </w:rPr>
            </w:pPr>
            <w:r w:rsidRPr="00865B19">
              <w:rPr>
                <w:i/>
                <w:iCs/>
                <w:sz w:val="20"/>
                <w:szCs w:val="20"/>
              </w:rPr>
              <w:t>Resource Category Generic Minimum-Energy Cost</w:t>
            </w:r>
            <w:r w:rsidRPr="00865B19">
              <w:rPr>
                <w:iCs/>
                <w:sz w:val="20"/>
                <w:szCs w:val="20"/>
              </w:rPr>
              <w:t>—The Resource Category Generic Minimum Energy Cost cap for the category of the Resource, according to Section 4.4.9.2.3, for the Operating Day.</w:t>
            </w:r>
          </w:p>
        </w:tc>
      </w:tr>
      <w:tr w:rsidR="00865B19" w:rsidRPr="00865B19" w14:paraId="7C334C87" w14:textId="77777777" w:rsidTr="00C812E5">
        <w:trPr>
          <w:cantSplit/>
        </w:trPr>
        <w:tc>
          <w:tcPr>
            <w:tcW w:w="949" w:type="pct"/>
          </w:tcPr>
          <w:p w14:paraId="0DEA4878" w14:textId="77777777" w:rsidR="00865B19" w:rsidRPr="00865B19" w:rsidRDefault="00865B19" w:rsidP="00865B19">
            <w:pPr>
              <w:spacing w:after="60"/>
              <w:rPr>
                <w:iCs/>
                <w:sz w:val="20"/>
                <w:szCs w:val="20"/>
              </w:rPr>
            </w:pPr>
            <w:r w:rsidRPr="00865B19">
              <w:rPr>
                <w:iCs/>
                <w:sz w:val="20"/>
                <w:szCs w:val="20"/>
              </w:rPr>
              <w:lastRenderedPageBreak/>
              <w:t xml:space="preserve">RTMG </w:t>
            </w:r>
            <w:r w:rsidRPr="00865B19">
              <w:rPr>
                <w:i/>
                <w:iCs/>
                <w:sz w:val="20"/>
                <w:szCs w:val="20"/>
                <w:vertAlign w:val="subscript"/>
              </w:rPr>
              <w:t>q, r, i</w:t>
            </w:r>
          </w:p>
        </w:tc>
        <w:tc>
          <w:tcPr>
            <w:tcW w:w="448" w:type="pct"/>
          </w:tcPr>
          <w:p w14:paraId="6FEAD2A5" w14:textId="77777777" w:rsidR="00865B19" w:rsidRPr="00865B19" w:rsidRDefault="00865B19" w:rsidP="00865B19">
            <w:pPr>
              <w:spacing w:after="60"/>
              <w:jc w:val="center"/>
              <w:rPr>
                <w:iCs/>
                <w:sz w:val="20"/>
                <w:szCs w:val="20"/>
              </w:rPr>
            </w:pPr>
            <w:r w:rsidRPr="00865B19">
              <w:rPr>
                <w:iCs/>
                <w:sz w:val="20"/>
                <w:szCs w:val="20"/>
              </w:rPr>
              <w:t>MWh</w:t>
            </w:r>
          </w:p>
        </w:tc>
        <w:tc>
          <w:tcPr>
            <w:tcW w:w="3603" w:type="pct"/>
          </w:tcPr>
          <w:p w14:paraId="1EA006D8" w14:textId="77777777" w:rsidR="00865B19" w:rsidRPr="00865B19" w:rsidRDefault="00865B19" w:rsidP="00865B19">
            <w:pPr>
              <w:spacing w:after="60"/>
              <w:rPr>
                <w:iCs/>
                <w:sz w:val="20"/>
                <w:szCs w:val="20"/>
              </w:rPr>
            </w:pPr>
            <w:r w:rsidRPr="00865B19">
              <w:rPr>
                <w:i/>
                <w:iCs/>
                <w:sz w:val="20"/>
                <w:szCs w:val="20"/>
              </w:rPr>
              <w:t>Real-Time Metered Generation</w:t>
            </w:r>
            <w:r w:rsidRPr="00865B19">
              <w:rPr>
                <w:iCs/>
                <w:sz w:val="20"/>
                <w:szCs w:val="20"/>
              </w:rPr>
              <w:t xml:space="preserve">—The metered generation of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for the Settlement Interval </w:t>
            </w:r>
            <w:r w:rsidRPr="00865B19">
              <w:rPr>
                <w:i/>
                <w:iCs/>
                <w:sz w:val="20"/>
                <w:szCs w:val="20"/>
              </w:rPr>
              <w:t>i</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the Combined Cycle Train.</w:t>
            </w:r>
          </w:p>
        </w:tc>
      </w:tr>
      <w:tr w:rsidR="00865B19" w:rsidRPr="00865B19" w14:paraId="02400B32" w14:textId="77777777" w:rsidTr="00C812E5">
        <w:trPr>
          <w:cantSplit/>
        </w:trPr>
        <w:tc>
          <w:tcPr>
            <w:tcW w:w="949" w:type="pct"/>
          </w:tcPr>
          <w:p w14:paraId="570BE2DC" w14:textId="77777777" w:rsidR="00865B19" w:rsidRPr="00865B19" w:rsidRDefault="00865B19" w:rsidP="00865B19">
            <w:pPr>
              <w:spacing w:after="60"/>
              <w:rPr>
                <w:iCs/>
                <w:sz w:val="20"/>
                <w:szCs w:val="20"/>
              </w:rPr>
            </w:pPr>
            <w:r w:rsidRPr="00865B19">
              <w:rPr>
                <w:iCs/>
                <w:sz w:val="20"/>
                <w:szCs w:val="20"/>
              </w:rPr>
              <w:t xml:space="preserve">LSL </w:t>
            </w:r>
            <w:r w:rsidRPr="00865B19">
              <w:rPr>
                <w:i/>
                <w:iCs/>
                <w:sz w:val="20"/>
                <w:szCs w:val="20"/>
                <w:vertAlign w:val="subscript"/>
              </w:rPr>
              <w:t>q, r, i</w:t>
            </w:r>
          </w:p>
        </w:tc>
        <w:tc>
          <w:tcPr>
            <w:tcW w:w="448" w:type="pct"/>
          </w:tcPr>
          <w:p w14:paraId="7E0AE9A9" w14:textId="77777777" w:rsidR="00865B19" w:rsidRPr="00865B19" w:rsidRDefault="00865B19" w:rsidP="00865B19">
            <w:pPr>
              <w:spacing w:after="60"/>
              <w:jc w:val="center"/>
              <w:rPr>
                <w:iCs/>
                <w:sz w:val="20"/>
                <w:szCs w:val="20"/>
              </w:rPr>
            </w:pPr>
            <w:r w:rsidRPr="00865B19">
              <w:rPr>
                <w:iCs/>
                <w:sz w:val="20"/>
                <w:szCs w:val="20"/>
              </w:rPr>
              <w:t>MW</w:t>
            </w:r>
          </w:p>
        </w:tc>
        <w:tc>
          <w:tcPr>
            <w:tcW w:w="3603" w:type="pct"/>
          </w:tcPr>
          <w:p w14:paraId="03B2ED23" w14:textId="77777777" w:rsidR="00865B19" w:rsidRPr="00865B19" w:rsidRDefault="00865B19" w:rsidP="00865B19">
            <w:pPr>
              <w:spacing w:after="60"/>
              <w:rPr>
                <w:iCs/>
                <w:sz w:val="20"/>
                <w:szCs w:val="20"/>
              </w:rPr>
            </w:pPr>
            <w:r w:rsidRPr="00865B19">
              <w:rPr>
                <w:i/>
                <w:iCs/>
                <w:sz w:val="20"/>
                <w:szCs w:val="20"/>
              </w:rPr>
              <w:t>Low Sustained Limit</w:t>
            </w:r>
            <w:r w:rsidRPr="00865B19">
              <w:rPr>
                <w:iCs/>
                <w:sz w:val="20"/>
                <w:szCs w:val="20"/>
              </w:rPr>
              <w:t xml:space="preserve">—The LSL of Generation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for the hour that includes the Settlement Interval </w:t>
            </w:r>
            <w:r w:rsidRPr="00865B19">
              <w:rPr>
                <w:i/>
                <w:iCs/>
                <w:sz w:val="20"/>
                <w:szCs w:val="20"/>
              </w:rPr>
              <w:t>i</w:t>
            </w:r>
            <w:r w:rsidRPr="00865B19">
              <w:rPr>
                <w:iCs/>
                <w:sz w:val="20"/>
                <w:szCs w:val="20"/>
              </w:rPr>
              <w:t xml:space="preserve">, as submitted in the Current Operating Plan (COP).  Where for a Combined Cycle Train, the Resource </w:t>
            </w:r>
            <w:r w:rsidRPr="00865B19">
              <w:rPr>
                <w:i/>
                <w:iCs/>
                <w:sz w:val="20"/>
                <w:szCs w:val="20"/>
              </w:rPr>
              <w:t xml:space="preserve">r </w:t>
            </w:r>
            <w:r w:rsidRPr="00865B19">
              <w:rPr>
                <w:iCs/>
                <w:sz w:val="20"/>
                <w:szCs w:val="20"/>
              </w:rPr>
              <w:t xml:space="preserve">is a Combined Cycle Generation Resource within the Combined Cycle Train.  </w:t>
            </w:r>
          </w:p>
        </w:tc>
      </w:tr>
      <w:tr w:rsidR="00865B19" w:rsidRPr="00865B19" w14:paraId="5530A0FF" w14:textId="77777777" w:rsidTr="00C812E5">
        <w:trPr>
          <w:cantSplit/>
        </w:trPr>
        <w:tc>
          <w:tcPr>
            <w:tcW w:w="949" w:type="pct"/>
          </w:tcPr>
          <w:p w14:paraId="6DFA2878" w14:textId="77777777" w:rsidR="00865B19" w:rsidRPr="00865B19" w:rsidRDefault="00865B19" w:rsidP="00865B19">
            <w:pPr>
              <w:spacing w:after="60"/>
              <w:rPr>
                <w:i/>
                <w:iCs/>
                <w:sz w:val="20"/>
                <w:szCs w:val="20"/>
              </w:rPr>
            </w:pPr>
            <w:r w:rsidRPr="00865B19">
              <w:rPr>
                <w:i/>
                <w:iCs/>
                <w:sz w:val="20"/>
                <w:szCs w:val="20"/>
              </w:rPr>
              <w:t>q</w:t>
            </w:r>
          </w:p>
        </w:tc>
        <w:tc>
          <w:tcPr>
            <w:tcW w:w="448" w:type="pct"/>
          </w:tcPr>
          <w:p w14:paraId="30EF835A"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6F8ED28F" w14:textId="77777777" w:rsidR="00865B19" w:rsidRPr="00865B19" w:rsidRDefault="00865B19" w:rsidP="00865B19">
            <w:pPr>
              <w:spacing w:after="60"/>
              <w:rPr>
                <w:iCs/>
                <w:sz w:val="20"/>
                <w:szCs w:val="20"/>
              </w:rPr>
            </w:pPr>
            <w:r w:rsidRPr="00865B19">
              <w:rPr>
                <w:iCs/>
                <w:sz w:val="20"/>
                <w:szCs w:val="20"/>
              </w:rPr>
              <w:t>A QSE.</w:t>
            </w:r>
          </w:p>
        </w:tc>
      </w:tr>
      <w:tr w:rsidR="00865B19" w:rsidRPr="00865B19" w14:paraId="0E0702ED" w14:textId="77777777" w:rsidTr="00C812E5">
        <w:trPr>
          <w:cantSplit/>
        </w:trPr>
        <w:tc>
          <w:tcPr>
            <w:tcW w:w="949" w:type="pct"/>
          </w:tcPr>
          <w:p w14:paraId="459D49F4" w14:textId="77777777" w:rsidR="00865B19" w:rsidRPr="00865B19" w:rsidRDefault="00865B19" w:rsidP="00865B19">
            <w:pPr>
              <w:spacing w:after="60"/>
              <w:rPr>
                <w:i/>
                <w:iCs/>
                <w:sz w:val="20"/>
                <w:szCs w:val="20"/>
              </w:rPr>
            </w:pPr>
            <w:r w:rsidRPr="00865B19">
              <w:rPr>
                <w:i/>
                <w:iCs/>
                <w:sz w:val="20"/>
                <w:szCs w:val="20"/>
              </w:rPr>
              <w:t>p</w:t>
            </w:r>
          </w:p>
        </w:tc>
        <w:tc>
          <w:tcPr>
            <w:tcW w:w="448" w:type="pct"/>
          </w:tcPr>
          <w:p w14:paraId="3E2ADE06"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0D94517E" w14:textId="77777777" w:rsidR="00865B19" w:rsidRPr="00865B19" w:rsidRDefault="00865B19" w:rsidP="00865B19">
            <w:pPr>
              <w:spacing w:after="60"/>
              <w:rPr>
                <w:iCs/>
                <w:sz w:val="20"/>
                <w:szCs w:val="20"/>
              </w:rPr>
            </w:pPr>
            <w:r w:rsidRPr="00865B19">
              <w:rPr>
                <w:iCs/>
                <w:sz w:val="20"/>
                <w:szCs w:val="20"/>
              </w:rPr>
              <w:t>A Settlement Point.</w:t>
            </w:r>
          </w:p>
        </w:tc>
      </w:tr>
      <w:tr w:rsidR="00865B19" w:rsidRPr="00865B19" w14:paraId="099C7746" w14:textId="77777777" w:rsidTr="00C812E5">
        <w:trPr>
          <w:cantSplit/>
        </w:trPr>
        <w:tc>
          <w:tcPr>
            <w:tcW w:w="949" w:type="pct"/>
          </w:tcPr>
          <w:p w14:paraId="3E0801C2" w14:textId="77777777" w:rsidR="00865B19" w:rsidRPr="00865B19" w:rsidRDefault="00865B19" w:rsidP="00865B19">
            <w:pPr>
              <w:spacing w:after="60"/>
              <w:rPr>
                <w:i/>
                <w:iCs/>
                <w:sz w:val="20"/>
                <w:szCs w:val="20"/>
              </w:rPr>
            </w:pPr>
            <w:r w:rsidRPr="00865B19">
              <w:rPr>
                <w:i/>
                <w:iCs/>
                <w:sz w:val="20"/>
                <w:szCs w:val="20"/>
              </w:rPr>
              <w:t>r</w:t>
            </w:r>
          </w:p>
        </w:tc>
        <w:tc>
          <w:tcPr>
            <w:tcW w:w="448" w:type="pct"/>
          </w:tcPr>
          <w:p w14:paraId="54384A24"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0E8118AE" w14:textId="77777777" w:rsidR="00865B19" w:rsidRPr="00865B19" w:rsidRDefault="00865B19" w:rsidP="00865B19">
            <w:pPr>
              <w:spacing w:after="60"/>
              <w:rPr>
                <w:iCs/>
                <w:sz w:val="20"/>
                <w:szCs w:val="20"/>
              </w:rPr>
            </w:pPr>
            <w:r w:rsidRPr="00865B19">
              <w:rPr>
                <w:iCs/>
                <w:sz w:val="20"/>
                <w:szCs w:val="20"/>
              </w:rPr>
              <w:t>A RUC-committed Generation Resource.</w:t>
            </w:r>
          </w:p>
        </w:tc>
      </w:tr>
      <w:tr w:rsidR="00865B19" w:rsidRPr="00865B19" w14:paraId="0DDD42DC" w14:textId="77777777" w:rsidTr="00C812E5">
        <w:trPr>
          <w:cantSplit/>
        </w:trPr>
        <w:tc>
          <w:tcPr>
            <w:tcW w:w="949" w:type="pct"/>
          </w:tcPr>
          <w:p w14:paraId="52986469" w14:textId="77777777" w:rsidR="00865B19" w:rsidRPr="00865B19" w:rsidRDefault="00865B19" w:rsidP="00865B19">
            <w:pPr>
              <w:spacing w:after="60"/>
              <w:rPr>
                <w:i/>
                <w:iCs/>
                <w:sz w:val="20"/>
                <w:szCs w:val="20"/>
              </w:rPr>
            </w:pPr>
            <w:r w:rsidRPr="00865B19">
              <w:rPr>
                <w:i/>
                <w:iCs/>
                <w:sz w:val="20"/>
                <w:szCs w:val="20"/>
              </w:rPr>
              <w:t>d</w:t>
            </w:r>
          </w:p>
        </w:tc>
        <w:tc>
          <w:tcPr>
            <w:tcW w:w="448" w:type="pct"/>
          </w:tcPr>
          <w:p w14:paraId="3B5101E3"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2DC230F7" w14:textId="77777777" w:rsidR="00865B19" w:rsidRPr="00865B19" w:rsidRDefault="00865B19" w:rsidP="00865B19">
            <w:pPr>
              <w:spacing w:after="60"/>
              <w:rPr>
                <w:iCs/>
                <w:sz w:val="20"/>
                <w:szCs w:val="20"/>
              </w:rPr>
            </w:pPr>
            <w:r w:rsidRPr="00865B19">
              <w:rPr>
                <w:iCs/>
                <w:sz w:val="20"/>
                <w:szCs w:val="20"/>
              </w:rPr>
              <w:t>An Operating Day containing the RUC-commitment.</w:t>
            </w:r>
          </w:p>
        </w:tc>
      </w:tr>
      <w:tr w:rsidR="00865B19" w:rsidRPr="00865B19" w14:paraId="73A3D2DE" w14:textId="77777777" w:rsidTr="00C812E5">
        <w:trPr>
          <w:cantSplit/>
        </w:trPr>
        <w:tc>
          <w:tcPr>
            <w:tcW w:w="949" w:type="pct"/>
          </w:tcPr>
          <w:p w14:paraId="7C5A9E33" w14:textId="77777777" w:rsidR="00865B19" w:rsidRPr="00865B19" w:rsidRDefault="00865B19" w:rsidP="00865B19">
            <w:pPr>
              <w:spacing w:after="60"/>
              <w:rPr>
                <w:i/>
                <w:iCs/>
                <w:sz w:val="20"/>
                <w:szCs w:val="20"/>
              </w:rPr>
            </w:pPr>
            <w:r w:rsidRPr="00865B19">
              <w:rPr>
                <w:i/>
                <w:iCs/>
                <w:sz w:val="20"/>
                <w:szCs w:val="20"/>
              </w:rPr>
              <w:t>i</w:t>
            </w:r>
          </w:p>
        </w:tc>
        <w:tc>
          <w:tcPr>
            <w:tcW w:w="448" w:type="pct"/>
          </w:tcPr>
          <w:p w14:paraId="3B741824"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6FCF029A" w14:textId="77777777" w:rsidR="00865B19" w:rsidRPr="00865B19" w:rsidRDefault="00865B19" w:rsidP="00865B19">
            <w:pPr>
              <w:spacing w:after="60"/>
              <w:rPr>
                <w:i/>
                <w:iCs/>
                <w:sz w:val="20"/>
                <w:szCs w:val="20"/>
              </w:rPr>
            </w:pPr>
            <w:r w:rsidRPr="00865B19">
              <w:rPr>
                <w:iCs/>
                <w:sz w:val="20"/>
                <w:szCs w:val="20"/>
              </w:rPr>
              <w:t>A 15-minute Settlement Interval within the hour that includes a RUC-commitment.</w:t>
            </w:r>
          </w:p>
        </w:tc>
      </w:tr>
      <w:tr w:rsidR="00865B19" w:rsidRPr="00865B19" w14:paraId="6F37D022" w14:textId="77777777" w:rsidTr="00C812E5">
        <w:trPr>
          <w:cantSplit/>
        </w:trPr>
        <w:tc>
          <w:tcPr>
            <w:tcW w:w="949" w:type="pct"/>
          </w:tcPr>
          <w:p w14:paraId="6EDD717A" w14:textId="77777777" w:rsidR="00865B19" w:rsidRPr="00865B19" w:rsidRDefault="00865B19" w:rsidP="00865B19">
            <w:pPr>
              <w:spacing w:after="60"/>
              <w:rPr>
                <w:i/>
                <w:iCs/>
                <w:sz w:val="20"/>
                <w:szCs w:val="20"/>
              </w:rPr>
            </w:pPr>
            <w:r w:rsidRPr="00865B19">
              <w:rPr>
                <w:i/>
                <w:iCs/>
                <w:sz w:val="20"/>
                <w:szCs w:val="20"/>
              </w:rPr>
              <w:t>s</w:t>
            </w:r>
          </w:p>
        </w:tc>
        <w:tc>
          <w:tcPr>
            <w:tcW w:w="448" w:type="pct"/>
          </w:tcPr>
          <w:p w14:paraId="405745A3"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6F1762D7" w14:textId="77777777" w:rsidR="00865B19" w:rsidRPr="00865B19" w:rsidRDefault="00865B19" w:rsidP="00865B19">
            <w:pPr>
              <w:spacing w:after="60"/>
              <w:rPr>
                <w:iCs/>
                <w:sz w:val="20"/>
                <w:szCs w:val="20"/>
              </w:rPr>
            </w:pPr>
            <w:r w:rsidRPr="00865B19">
              <w:rPr>
                <w:iCs/>
                <w:sz w:val="20"/>
                <w:szCs w:val="20"/>
              </w:rPr>
              <w:t>A start that is eligible to have its costs included in the RUC Guarantee.</w:t>
            </w:r>
          </w:p>
        </w:tc>
      </w:tr>
      <w:tr w:rsidR="00865B19" w:rsidRPr="00865B19" w14:paraId="708B6EC9" w14:textId="77777777" w:rsidTr="00C812E5">
        <w:trPr>
          <w:cantSplit/>
        </w:trPr>
        <w:tc>
          <w:tcPr>
            <w:tcW w:w="949" w:type="pct"/>
          </w:tcPr>
          <w:p w14:paraId="4B389645" w14:textId="77777777" w:rsidR="00865B19" w:rsidRPr="00865B19" w:rsidRDefault="00865B19" w:rsidP="00865B19">
            <w:pPr>
              <w:spacing w:after="60"/>
              <w:rPr>
                <w:i/>
                <w:iCs/>
                <w:sz w:val="20"/>
                <w:szCs w:val="20"/>
              </w:rPr>
            </w:pPr>
            <w:r w:rsidRPr="00865B19">
              <w:rPr>
                <w:i/>
                <w:iCs/>
                <w:sz w:val="20"/>
                <w:szCs w:val="20"/>
              </w:rPr>
              <w:t>t</w:t>
            </w:r>
          </w:p>
        </w:tc>
        <w:tc>
          <w:tcPr>
            <w:tcW w:w="448" w:type="pct"/>
          </w:tcPr>
          <w:p w14:paraId="54E9C0E3"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2699ACEB" w14:textId="77777777" w:rsidR="00865B19" w:rsidRPr="00865B19" w:rsidRDefault="00865B19" w:rsidP="00865B19">
            <w:pPr>
              <w:spacing w:after="60"/>
              <w:rPr>
                <w:iCs/>
                <w:sz w:val="20"/>
                <w:szCs w:val="20"/>
              </w:rPr>
            </w:pPr>
            <w:r w:rsidRPr="00865B19">
              <w:rPr>
                <w:iCs/>
                <w:sz w:val="20"/>
                <w:szCs w:val="20"/>
              </w:rPr>
              <w:t>A transition that is eligible to have its costs included in the RUC Guarantee.</w:t>
            </w:r>
          </w:p>
        </w:tc>
      </w:tr>
      <w:tr w:rsidR="00865B19" w:rsidRPr="00865B19" w14:paraId="76BDC1F8" w14:textId="77777777" w:rsidTr="00C812E5">
        <w:trPr>
          <w:cantSplit/>
        </w:trPr>
        <w:tc>
          <w:tcPr>
            <w:tcW w:w="949" w:type="pct"/>
          </w:tcPr>
          <w:p w14:paraId="302616CC" w14:textId="77777777" w:rsidR="00865B19" w:rsidRPr="00865B19" w:rsidRDefault="00865B19" w:rsidP="00865B19">
            <w:pPr>
              <w:tabs>
                <w:tab w:val="right" w:pos="9360"/>
              </w:tabs>
              <w:spacing w:after="60"/>
              <w:rPr>
                <w:i/>
                <w:iCs/>
                <w:sz w:val="20"/>
                <w:szCs w:val="20"/>
              </w:rPr>
            </w:pPr>
            <w:r w:rsidRPr="00865B19">
              <w:rPr>
                <w:i/>
                <w:iCs/>
                <w:sz w:val="20"/>
                <w:szCs w:val="20"/>
              </w:rPr>
              <w:t>c</w:t>
            </w:r>
          </w:p>
        </w:tc>
        <w:tc>
          <w:tcPr>
            <w:tcW w:w="448" w:type="pct"/>
          </w:tcPr>
          <w:p w14:paraId="40455AAA"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3FB3FB55" w14:textId="77777777" w:rsidR="00865B19" w:rsidRPr="00865B19" w:rsidRDefault="00865B19" w:rsidP="00865B19">
            <w:pPr>
              <w:spacing w:after="60"/>
              <w:rPr>
                <w:iCs/>
                <w:sz w:val="20"/>
                <w:szCs w:val="20"/>
              </w:rPr>
            </w:pPr>
            <w:r w:rsidRPr="00865B19">
              <w:rPr>
                <w:iCs/>
                <w:sz w:val="20"/>
                <w:szCs w:val="20"/>
              </w:rPr>
              <w:t>A contiguous block of RUC–Committed Hours.</w:t>
            </w:r>
          </w:p>
        </w:tc>
      </w:tr>
      <w:tr w:rsidR="00865B19" w:rsidRPr="00865B19" w14:paraId="7365B177" w14:textId="77777777" w:rsidTr="00C812E5">
        <w:trPr>
          <w:cantSplit/>
        </w:trPr>
        <w:tc>
          <w:tcPr>
            <w:tcW w:w="949" w:type="pct"/>
          </w:tcPr>
          <w:p w14:paraId="68C73BFB" w14:textId="77777777" w:rsidR="00865B19" w:rsidRPr="00865B19" w:rsidRDefault="00865B19" w:rsidP="00865B19">
            <w:pPr>
              <w:spacing w:after="60"/>
              <w:rPr>
                <w:i/>
                <w:iCs/>
                <w:sz w:val="20"/>
                <w:szCs w:val="20"/>
              </w:rPr>
            </w:pPr>
            <w:proofErr w:type="spellStart"/>
            <w:r w:rsidRPr="00865B19">
              <w:rPr>
                <w:i/>
                <w:iCs/>
                <w:sz w:val="20"/>
                <w:szCs w:val="20"/>
              </w:rPr>
              <w:t>afterCCGR</w:t>
            </w:r>
            <w:proofErr w:type="spellEnd"/>
          </w:p>
        </w:tc>
        <w:tc>
          <w:tcPr>
            <w:tcW w:w="448" w:type="pct"/>
          </w:tcPr>
          <w:p w14:paraId="3E54F3CF"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5C1A2E0E" w14:textId="77777777" w:rsidR="00865B19" w:rsidRPr="00865B19" w:rsidRDefault="00865B19" w:rsidP="00865B19">
            <w:pPr>
              <w:spacing w:after="60"/>
              <w:rPr>
                <w:iCs/>
                <w:sz w:val="20"/>
                <w:szCs w:val="20"/>
              </w:rPr>
            </w:pPr>
            <w:r w:rsidRPr="00865B19">
              <w:rPr>
                <w:iCs/>
                <w:sz w:val="20"/>
                <w:szCs w:val="20"/>
              </w:rPr>
              <w:t>The Combined Cycle Generation Resource to which a Combined Cycle Train transitions.</w:t>
            </w:r>
          </w:p>
        </w:tc>
      </w:tr>
      <w:tr w:rsidR="00865B19" w:rsidRPr="00865B19" w14:paraId="7D0A7B40" w14:textId="77777777" w:rsidTr="00C812E5">
        <w:trPr>
          <w:cantSplit/>
        </w:trPr>
        <w:tc>
          <w:tcPr>
            <w:tcW w:w="949" w:type="pct"/>
          </w:tcPr>
          <w:p w14:paraId="1F560F07" w14:textId="77777777" w:rsidR="00865B19" w:rsidRPr="00865B19" w:rsidRDefault="00865B19" w:rsidP="00865B19">
            <w:pPr>
              <w:spacing w:after="60"/>
              <w:rPr>
                <w:i/>
                <w:iCs/>
                <w:sz w:val="20"/>
                <w:szCs w:val="20"/>
              </w:rPr>
            </w:pPr>
            <w:proofErr w:type="spellStart"/>
            <w:r w:rsidRPr="00865B19">
              <w:rPr>
                <w:i/>
                <w:iCs/>
                <w:sz w:val="20"/>
                <w:szCs w:val="20"/>
              </w:rPr>
              <w:t>beforeCCGR</w:t>
            </w:r>
            <w:proofErr w:type="spellEnd"/>
          </w:p>
        </w:tc>
        <w:tc>
          <w:tcPr>
            <w:tcW w:w="448" w:type="pct"/>
          </w:tcPr>
          <w:p w14:paraId="438B4F7E" w14:textId="77777777" w:rsidR="00865B19" w:rsidRPr="00865B19" w:rsidRDefault="00865B19" w:rsidP="00865B19">
            <w:pPr>
              <w:spacing w:after="60"/>
              <w:jc w:val="center"/>
              <w:rPr>
                <w:iCs/>
                <w:sz w:val="20"/>
                <w:szCs w:val="20"/>
              </w:rPr>
            </w:pPr>
            <w:r w:rsidRPr="00865B19">
              <w:rPr>
                <w:iCs/>
                <w:sz w:val="20"/>
                <w:szCs w:val="20"/>
              </w:rPr>
              <w:t>none</w:t>
            </w:r>
          </w:p>
        </w:tc>
        <w:tc>
          <w:tcPr>
            <w:tcW w:w="3603" w:type="pct"/>
          </w:tcPr>
          <w:p w14:paraId="52756758" w14:textId="77777777" w:rsidR="00865B19" w:rsidRPr="00865B19" w:rsidRDefault="00865B19" w:rsidP="00865B19">
            <w:pPr>
              <w:spacing w:after="60"/>
              <w:rPr>
                <w:iCs/>
                <w:sz w:val="20"/>
                <w:szCs w:val="20"/>
              </w:rPr>
            </w:pPr>
            <w:r w:rsidRPr="00865B19">
              <w:rPr>
                <w:iCs/>
                <w:sz w:val="20"/>
                <w:szCs w:val="20"/>
              </w:rPr>
              <w:t>The Combined Cycle Generation Resource from which a Combined Cycle Train transitions.</w:t>
            </w:r>
          </w:p>
        </w:tc>
      </w:tr>
    </w:tbl>
    <w:p w14:paraId="16272FC0" w14:textId="77777777" w:rsidR="00865B19" w:rsidRPr="00865B19" w:rsidRDefault="00865B19" w:rsidP="00865B19">
      <w:pPr>
        <w:keepNext/>
        <w:widowControl w:val="0"/>
        <w:tabs>
          <w:tab w:val="left" w:pos="1260"/>
        </w:tabs>
        <w:spacing w:before="480" w:after="240"/>
        <w:ind w:left="1260" w:hanging="1260"/>
        <w:outlineLvl w:val="3"/>
        <w:rPr>
          <w:b/>
          <w:bCs/>
          <w:snapToGrid w:val="0"/>
          <w:szCs w:val="20"/>
        </w:rPr>
      </w:pPr>
      <w:bookmarkStart w:id="911" w:name="_Toc400547188"/>
      <w:bookmarkStart w:id="912" w:name="_Toc405384293"/>
      <w:bookmarkStart w:id="913" w:name="_Toc405543560"/>
      <w:bookmarkStart w:id="914" w:name="_Toc428178069"/>
      <w:bookmarkStart w:id="915" w:name="_Toc440872700"/>
      <w:bookmarkStart w:id="916" w:name="_Toc458766245"/>
      <w:bookmarkStart w:id="917" w:name="_Toc459292650"/>
      <w:bookmarkStart w:id="918" w:name="_Toc60038357"/>
      <w:r w:rsidRPr="00865B19">
        <w:rPr>
          <w:b/>
          <w:bCs/>
          <w:snapToGrid w:val="0"/>
          <w:szCs w:val="20"/>
        </w:rPr>
        <w:t>5.7.1.2</w:t>
      </w:r>
      <w:r w:rsidRPr="00865B19">
        <w:rPr>
          <w:b/>
          <w:bCs/>
          <w:snapToGrid w:val="0"/>
          <w:szCs w:val="20"/>
        </w:rPr>
        <w:tab/>
        <w:t>RUC Minimum-Energy Revenue</w:t>
      </w:r>
      <w:bookmarkEnd w:id="911"/>
      <w:bookmarkEnd w:id="912"/>
      <w:bookmarkEnd w:id="913"/>
      <w:bookmarkEnd w:id="914"/>
      <w:bookmarkEnd w:id="915"/>
      <w:bookmarkEnd w:id="916"/>
      <w:bookmarkEnd w:id="917"/>
      <w:bookmarkEnd w:id="918"/>
    </w:p>
    <w:p w14:paraId="785FA8FF" w14:textId="77777777" w:rsidR="00865B19" w:rsidRPr="00865B19" w:rsidRDefault="00865B19" w:rsidP="00865B19">
      <w:pPr>
        <w:spacing w:after="240"/>
        <w:ind w:left="720" w:hanging="720"/>
        <w:rPr>
          <w:iCs/>
          <w:szCs w:val="20"/>
        </w:rPr>
      </w:pPr>
      <w:r w:rsidRPr="00865B19">
        <w:rPr>
          <w:iCs/>
          <w:szCs w:val="20"/>
        </w:rPr>
        <w:t>(1)</w:t>
      </w:r>
      <w:r w:rsidRPr="00865B19">
        <w:rPr>
          <w:iCs/>
          <w:szCs w:val="20"/>
        </w:rPr>
        <w:tab/>
        <w:t>The energy revenue for a Resource’s generation up to LSL during all RUC-Committed Hours of the Operating Day is RUC Minimum-Energy Revenue.</w:t>
      </w:r>
    </w:p>
    <w:p w14:paraId="08E32D16" w14:textId="77777777" w:rsidR="00865B19" w:rsidRPr="00865B19" w:rsidRDefault="00865B19" w:rsidP="00865B19">
      <w:pPr>
        <w:spacing w:after="240"/>
        <w:ind w:left="720" w:hanging="720"/>
        <w:rPr>
          <w:szCs w:val="20"/>
        </w:rPr>
      </w:pPr>
      <w:r w:rsidRPr="00865B19">
        <w:rPr>
          <w:szCs w:val="20"/>
        </w:rPr>
        <w:t>(2)</w:t>
      </w:r>
      <w:r w:rsidRPr="00865B19">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919" w:author="ERCOT" w:date="2024-05-20T15:24:00Z">
        <w:r w:rsidRPr="00865B19">
          <w:rPr>
            <w:szCs w:val="20"/>
          </w:rPr>
          <w:t xml:space="preserve"> or DRRS</w:t>
        </w:r>
      </w:ins>
      <w:ins w:id="920" w:author="ERCOT" w:date="2024-05-29T07:36:00Z">
        <w:r w:rsidRPr="00865B19">
          <w:rPr>
            <w:szCs w:val="20"/>
          </w:rPr>
          <w:t>-</w:t>
        </w:r>
      </w:ins>
      <w:ins w:id="921" w:author="ERCOT" w:date="2024-05-20T15:24:00Z">
        <w:r w:rsidRPr="00865B19">
          <w:rPr>
            <w:szCs w:val="20"/>
          </w:rPr>
          <w:t xml:space="preserve">deployed </w:t>
        </w:r>
      </w:ins>
      <w:r w:rsidRPr="00865B19">
        <w:rPr>
          <w:szCs w:val="20"/>
        </w:rPr>
        <w:t xml:space="preserve"> Combined Cycle Generation Resource is also used to calculate RUC Minimum-Energy Revenue for a Combined Cycle Train.</w:t>
      </w:r>
    </w:p>
    <w:p w14:paraId="0E454E95" w14:textId="77777777" w:rsidR="00865B19" w:rsidRPr="00865B19" w:rsidRDefault="00865B19" w:rsidP="00865B19">
      <w:pPr>
        <w:spacing w:after="240"/>
        <w:ind w:left="720" w:hanging="720"/>
        <w:rPr>
          <w:szCs w:val="20"/>
        </w:rPr>
      </w:pPr>
      <w:r w:rsidRPr="00865B19">
        <w:rPr>
          <w:szCs w:val="20"/>
        </w:rPr>
        <w:t>(3)</w:t>
      </w:r>
      <w:r w:rsidRPr="00865B19">
        <w:rPr>
          <w:szCs w:val="20"/>
        </w:rPr>
        <w:tab/>
        <w:t>For each RUC-committed Resource, RUC Minimum-Energy Revenue is calculated as follows</w:t>
      </w:r>
      <w:r w:rsidRPr="00865B19">
        <w:rPr>
          <w:iCs/>
          <w:szCs w:val="20"/>
        </w:rPr>
        <w:t>:</w:t>
      </w:r>
    </w:p>
    <w:p w14:paraId="13E45657" w14:textId="77777777" w:rsidR="00865B19" w:rsidRPr="00865B19" w:rsidRDefault="00865B19" w:rsidP="00865B19">
      <w:pPr>
        <w:tabs>
          <w:tab w:val="left" w:pos="2340"/>
          <w:tab w:val="left" w:pos="2880"/>
        </w:tabs>
        <w:spacing w:after="240"/>
        <w:ind w:left="3067" w:hanging="2347"/>
        <w:rPr>
          <w:b/>
          <w:iCs/>
          <w:lang w:val="pt-BR"/>
        </w:rPr>
      </w:pPr>
      <w:proofErr w:type="spellStart"/>
      <w:r w:rsidRPr="00865B19">
        <w:rPr>
          <w:b/>
          <w:lang w:val="x-none" w:eastAsia="x-none"/>
        </w:rPr>
        <w:t>RUCMEREV</w:t>
      </w:r>
      <w:r w:rsidRPr="00865B19">
        <w:rPr>
          <w:b/>
          <w:i/>
          <w:vertAlign w:val="subscript"/>
          <w:lang w:val="x-none" w:eastAsia="x-none"/>
        </w:rPr>
        <w:t>q,r,d</w:t>
      </w:r>
      <w:proofErr w:type="spellEnd"/>
      <w:r w:rsidRPr="00865B19">
        <w:rPr>
          <w:b/>
          <w:lang w:val="x-none" w:eastAsia="x-none"/>
        </w:rPr>
        <w:tab/>
        <w:t>=</w:t>
      </w:r>
      <w:r w:rsidRPr="00865B19">
        <w:rPr>
          <w:b/>
          <w:lang w:val="x-none" w:eastAsia="x-none"/>
        </w:rPr>
        <w:tab/>
      </w:r>
      <w:r w:rsidR="0064163E">
        <w:rPr>
          <w:b/>
          <w:position w:val="-20"/>
          <w:lang w:val="x-none" w:eastAsia="x-none"/>
        </w:rPr>
        <w:pict w14:anchorId="36CCE290">
          <v:shape id="_x0000_i1032" type="#_x0000_t75" style="width:9pt;height:22.8pt">
            <v:imagedata r:id="rId23" o:title=""/>
          </v:shape>
        </w:pict>
      </w:r>
      <w:r w:rsidRPr="00865B19">
        <w:rPr>
          <w:b/>
          <w:lang w:val="x-none" w:eastAsia="x-none"/>
        </w:rPr>
        <w:t>(</w:t>
      </w:r>
      <w:r w:rsidRPr="00865B19">
        <w:rPr>
          <w:b/>
          <w:iCs/>
          <w:lang w:val="pt-BR"/>
        </w:rPr>
        <w:t xml:space="preserve">RUCMEREV96 </w:t>
      </w:r>
      <w:r w:rsidRPr="00865B19">
        <w:rPr>
          <w:b/>
          <w:i/>
          <w:vertAlign w:val="subscript"/>
          <w:lang w:val="x-none" w:eastAsia="x-none"/>
        </w:rPr>
        <w:t>q, r, i</w:t>
      </w:r>
      <w:r w:rsidRPr="00865B19">
        <w:rPr>
          <w:b/>
          <w:lang w:val="x-none" w:eastAsia="x-none"/>
        </w:rPr>
        <w:t>)</w:t>
      </w:r>
    </w:p>
    <w:p w14:paraId="39D10187" w14:textId="77777777" w:rsidR="00865B19" w:rsidRPr="00865B19" w:rsidRDefault="00865B19" w:rsidP="00865B19">
      <w:pPr>
        <w:spacing w:after="240"/>
        <w:ind w:left="1440" w:hanging="720"/>
        <w:rPr>
          <w:szCs w:val="20"/>
        </w:rPr>
      </w:pPr>
      <w:proofErr w:type="gramStart"/>
      <w:r w:rsidRPr="00865B19">
        <w:rPr>
          <w:szCs w:val="20"/>
        </w:rPr>
        <w:t>Where</w:t>
      </w:r>
      <w:proofErr w:type="gramEnd"/>
      <w:r w:rsidRPr="00865B19">
        <w:rPr>
          <w:szCs w:val="20"/>
        </w:rPr>
        <w:t>,</w:t>
      </w:r>
    </w:p>
    <w:p w14:paraId="22345B2E" w14:textId="77777777" w:rsidR="00865B19" w:rsidRPr="00865B19" w:rsidRDefault="00865B19" w:rsidP="00865B19">
      <w:pPr>
        <w:spacing w:after="240"/>
        <w:ind w:left="720"/>
        <w:rPr>
          <w:szCs w:val="20"/>
        </w:rPr>
      </w:pPr>
      <w:r w:rsidRPr="00865B19">
        <w:rPr>
          <w:szCs w:val="20"/>
        </w:rPr>
        <w:t xml:space="preserve">If the interval </w:t>
      </w:r>
      <w:r w:rsidRPr="00865B19">
        <w:rPr>
          <w:i/>
          <w:szCs w:val="20"/>
        </w:rPr>
        <w:t>i</w:t>
      </w:r>
      <w:r w:rsidRPr="00865B19">
        <w:rPr>
          <w:szCs w:val="20"/>
        </w:rPr>
        <w:t xml:space="preserve"> is a RUC-Committed Interval that is not a RUCAC-Interval, then:</w:t>
      </w:r>
    </w:p>
    <w:p w14:paraId="4D9AC3F5" w14:textId="77777777" w:rsidR="00865B19" w:rsidRPr="00865B19" w:rsidRDefault="00865B19" w:rsidP="00865B19">
      <w:pPr>
        <w:tabs>
          <w:tab w:val="left" w:pos="1440"/>
        </w:tabs>
        <w:spacing w:after="240"/>
        <w:ind w:left="3060" w:hanging="2340"/>
        <w:rPr>
          <w:szCs w:val="20"/>
          <w:lang w:val="pt-BR"/>
        </w:rPr>
      </w:pPr>
      <w:r w:rsidRPr="00865B19">
        <w:rPr>
          <w:szCs w:val="20"/>
          <w:lang w:val="pt-BR"/>
        </w:rPr>
        <w:t xml:space="preserve">RUCMEREV96 </w:t>
      </w:r>
      <w:r w:rsidRPr="00865B19">
        <w:rPr>
          <w:i/>
          <w:iCs/>
          <w:szCs w:val="20"/>
          <w:vertAlign w:val="subscript"/>
          <w:lang w:val="it-IT"/>
        </w:rPr>
        <w:t xml:space="preserve">q, r, i  </w:t>
      </w:r>
      <w:r w:rsidRPr="00865B19">
        <w:rPr>
          <w:iCs/>
          <w:szCs w:val="20"/>
          <w:lang w:val="it-IT"/>
        </w:rPr>
        <w:t xml:space="preserve">= RTSPP </w:t>
      </w:r>
      <w:r w:rsidRPr="00865B19">
        <w:rPr>
          <w:i/>
          <w:iCs/>
          <w:szCs w:val="20"/>
          <w:vertAlign w:val="subscript"/>
          <w:lang w:val="it-IT"/>
        </w:rPr>
        <w:t>p, i</w:t>
      </w:r>
      <w:r w:rsidRPr="00865B19">
        <w:rPr>
          <w:iCs/>
          <w:szCs w:val="20"/>
          <w:lang w:val="it-IT"/>
        </w:rPr>
        <w:t xml:space="preserve"> * Min (RTMG </w:t>
      </w:r>
      <w:r w:rsidRPr="00865B19">
        <w:rPr>
          <w:i/>
          <w:iCs/>
          <w:szCs w:val="20"/>
          <w:vertAlign w:val="subscript"/>
          <w:lang w:val="it-IT"/>
        </w:rPr>
        <w:t>q, r, i</w:t>
      </w:r>
      <w:r w:rsidRPr="00865B19">
        <w:rPr>
          <w:iCs/>
          <w:szCs w:val="20"/>
          <w:lang w:val="it-IT"/>
        </w:rPr>
        <w:t xml:space="preserve">, (LSL </w:t>
      </w:r>
      <w:r w:rsidRPr="00865B19">
        <w:rPr>
          <w:i/>
          <w:iCs/>
          <w:szCs w:val="20"/>
          <w:vertAlign w:val="subscript"/>
          <w:lang w:val="it-IT"/>
        </w:rPr>
        <w:t>q, r, i</w:t>
      </w:r>
      <w:r w:rsidRPr="00865B19">
        <w:rPr>
          <w:iCs/>
          <w:szCs w:val="20"/>
          <w:lang w:val="it-IT"/>
        </w:rPr>
        <w:t xml:space="preserve"> * (¼)))</w:t>
      </w:r>
    </w:p>
    <w:p w14:paraId="455C7C73" w14:textId="77777777" w:rsidR="00865B19" w:rsidRPr="00865B19" w:rsidRDefault="00865B19" w:rsidP="00865B19">
      <w:pPr>
        <w:spacing w:after="240"/>
        <w:ind w:left="720"/>
        <w:rPr>
          <w:szCs w:val="20"/>
        </w:rPr>
      </w:pPr>
      <w:r w:rsidRPr="00865B19">
        <w:rPr>
          <w:szCs w:val="20"/>
        </w:rPr>
        <w:lastRenderedPageBreak/>
        <w:t xml:space="preserve">If the interval </w:t>
      </w:r>
      <w:r w:rsidRPr="00865B19">
        <w:rPr>
          <w:i/>
          <w:szCs w:val="20"/>
        </w:rPr>
        <w:t>i</w:t>
      </w:r>
      <w:r w:rsidRPr="00865B19">
        <w:rPr>
          <w:szCs w:val="20"/>
        </w:rPr>
        <w:t xml:space="preserve"> is a RUCAC of a previously QSE-Committed</w:t>
      </w:r>
      <w:ins w:id="922" w:author="ERCOT" w:date="2024-05-20T15:24:00Z">
        <w:r w:rsidRPr="00865B19">
          <w:rPr>
            <w:szCs w:val="20"/>
          </w:rPr>
          <w:t xml:space="preserve"> or DRRS</w:t>
        </w:r>
      </w:ins>
      <w:ins w:id="923" w:author="ERCOT" w:date="2024-05-29T07:37:00Z">
        <w:r w:rsidRPr="00865B19">
          <w:rPr>
            <w:szCs w:val="20"/>
          </w:rPr>
          <w:t>-</w:t>
        </w:r>
      </w:ins>
      <w:ins w:id="924" w:author="ERCOT" w:date="2024-05-20T15:24:00Z">
        <w:r w:rsidRPr="00865B19">
          <w:rPr>
            <w:szCs w:val="20"/>
          </w:rPr>
          <w:t>deployed</w:t>
        </w:r>
      </w:ins>
      <w:r w:rsidRPr="00865B19">
        <w:rPr>
          <w:szCs w:val="20"/>
        </w:rPr>
        <w:t xml:space="preserve"> Interval, then:</w:t>
      </w:r>
    </w:p>
    <w:p w14:paraId="081F1794" w14:textId="77777777" w:rsidR="00865B19" w:rsidRPr="00865B19" w:rsidRDefault="00865B19" w:rsidP="00865B19">
      <w:pPr>
        <w:tabs>
          <w:tab w:val="left" w:pos="1530"/>
        </w:tabs>
        <w:spacing w:after="240"/>
        <w:ind w:left="3060" w:hanging="2340"/>
        <w:rPr>
          <w:szCs w:val="20"/>
        </w:rPr>
      </w:pPr>
      <w:r w:rsidRPr="00865B19">
        <w:rPr>
          <w:szCs w:val="20"/>
        </w:rPr>
        <w:t xml:space="preserve">RUCMEREV96 </w:t>
      </w:r>
      <w:r w:rsidRPr="00865B19">
        <w:rPr>
          <w:i/>
          <w:iCs/>
          <w:szCs w:val="20"/>
          <w:vertAlign w:val="subscript"/>
          <w:lang w:val="it-IT"/>
        </w:rPr>
        <w:t xml:space="preserve">q, r, i  </w:t>
      </w:r>
      <w:r w:rsidRPr="00865B19">
        <w:rPr>
          <w:iCs/>
          <w:szCs w:val="20"/>
          <w:lang w:val="it-IT"/>
        </w:rPr>
        <w:t xml:space="preserve">=  RTSPP </w:t>
      </w:r>
      <w:r w:rsidRPr="00865B19">
        <w:rPr>
          <w:i/>
          <w:iCs/>
          <w:szCs w:val="20"/>
          <w:vertAlign w:val="subscript"/>
          <w:lang w:val="it-IT"/>
        </w:rPr>
        <w:t>p, i</w:t>
      </w:r>
      <w:r w:rsidRPr="00865B19">
        <w:rPr>
          <w:iCs/>
          <w:szCs w:val="20"/>
          <w:lang w:val="it-IT"/>
        </w:rPr>
        <w:t xml:space="preserve"> * Max [0, Min (RTMG </w:t>
      </w:r>
      <w:r w:rsidRPr="00865B19">
        <w:rPr>
          <w:i/>
          <w:iCs/>
          <w:szCs w:val="20"/>
          <w:vertAlign w:val="subscript"/>
          <w:lang w:val="it-IT"/>
        </w:rPr>
        <w:t>q, r, i</w:t>
      </w:r>
      <w:r w:rsidRPr="00865B19">
        <w:rPr>
          <w:iCs/>
          <w:szCs w:val="20"/>
          <w:lang w:val="it-IT"/>
        </w:rPr>
        <w:t xml:space="preserve">, (LSL </w:t>
      </w:r>
      <w:r w:rsidRPr="00865B19">
        <w:rPr>
          <w:i/>
          <w:iCs/>
          <w:szCs w:val="20"/>
          <w:vertAlign w:val="subscript"/>
          <w:lang w:val="it-IT"/>
        </w:rPr>
        <w:t xml:space="preserve">q, </w:t>
      </w:r>
      <w:proofErr w:type="spellStart"/>
      <w:r w:rsidRPr="00865B19">
        <w:rPr>
          <w:i/>
          <w:iCs/>
          <w:szCs w:val="20"/>
          <w:vertAlign w:val="subscript"/>
        </w:rPr>
        <w:t>afterCCGR</w:t>
      </w:r>
      <w:proofErr w:type="spellEnd"/>
      <w:r w:rsidRPr="00865B19">
        <w:rPr>
          <w:i/>
          <w:iCs/>
          <w:szCs w:val="20"/>
          <w:vertAlign w:val="subscript"/>
          <w:lang w:val="it-IT"/>
        </w:rPr>
        <w:t>, i</w:t>
      </w:r>
      <w:r w:rsidRPr="00865B19">
        <w:rPr>
          <w:iCs/>
          <w:szCs w:val="20"/>
          <w:lang w:val="it-IT"/>
        </w:rPr>
        <w:t xml:space="preserve"> * (¼))) -  LSL </w:t>
      </w:r>
      <w:r w:rsidRPr="00865B19">
        <w:rPr>
          <w:i/>
          <w:iCs/>
          <w:szCs w:val="20"/>
          <w:vertAlign w:val="subscript"/>
          <w:lang w:val="it-IT"/>
        </w:rPr>
        <w:t xml:space="preserve">q, </w:t>
      </w:r>
      <w:proofErr w:type="spellStart"/>
      <w:r w:rsidRPr="00865B19">
        <w:rPr>
          <w:i/>
          <w:iCs/>
          <w:szCs w:val="20"/>
          <w:vertAlign w:val="subscript"/>
        </w:rPr>
        <w:t>beforeCCGR</w:t>
      </w:r>
      <w:proofErr w:type="spellEnd"/>
      <w:r w:rsidRPr="00865B19">
        <w:rPr>
          <w:i/>
          <w:iCs/>
          <w:szCs w:val="20"/>
          <w:vertAlign w:val="subscript"/>
          <w:lang w:val="it-IT"/>
        </w:rPr>
        <w:t>, i</w:t>
      </w:r>
      <w:r w:rsidRPr="00865B19">
        <w:rPr>
          <w:iCs/>
          <w:szCs w:val="20"/>
          <w:lang w:val="it-IT"/>
        </w:rPr>
        <w:t xml:space="preserve"> * (¼)]</w:t>
      </w:r>
    </w:p>
    <w:p w14:paraId="2BD84D67" w14:textId="77777777" w:rsidR="00865B19" w:rsidRPr="00865B19" w:rsidRDefault="00865B19" w:rsidP="00865B19">
      <w:pPr>
        <w:rPr>
          <w:bCs/>
          <w:iCs/>
          <w:szCs w:val="20"/>
        </w:rPr>
      </w:pPr>
      <w:r w:rsidRPr="00865B1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865B19" w:rsidRPr="00865B19" w14:paraId="50BB16D0" w14:textId="77777777" w:rsidTr="00C812E5">
        <w:trPr>
          <w:cantSplit/>
          <w:tblHeader/>
        </w:trPr>
        <w:tc>
          <w:tcPr>
            <w:tcW w:w="911" w:type="pct"/>
          </w:tcPr>
          <w:p w14:paraId="241E2A95" w14:textId="77777777" w:rsidR="00865B19" w:rsidRPr="00865B19" w:rsidRDefault="00865B19" w:rsidP="00865B19">
            <w:pPr>
              <w:spacing w:after="120"/>
              <w:rPr>
                <w:b/>
                <w:iCs/>
                <w:sz w:val="20"/>
                <w:szCs w:val="20"/>
              </w:rPr>
            </w:pPr>
            <w:r w:rsidRPr="00865B19">
              <w:rPr>
                <w:b/>
                <w:iCs/>
                <w:sz w:val="20"/>
                <w:szCs w:val="20"/>
              </w:rPr>
              <w:t>Variable</w:t>
            </w:r>
          </w:p>
        </w:tc>
        <w:tc>
          <w:tcPr>
            <w:tcW w:w="463" w:type="pct"/>
          </w:tcPr>
          <w:p w14:paraId="34545884" w14:textId="77777777" w:rsidR="00865B19" w:rsidRPr="00865B19" w:rsidRDefault="00865B19" w:rsidP="00865B19">
            <w:pPr>
              <w:spacing w:after="120"/>
              <w:jc w:val="center"/>
              <w:rPr>
                <w:b/>
                <w:iCs/>
                <w:sz w:val="20"/>
                <w:szCs w:val="20"/>
              </w:rPr>
            </w:pPr>
            <w:r w:rsidRPr="00865B19">
              <w:rPr>
                <w:b/>
                <w:iCs/>
                <w:sz w:val="20"/>
                <w:szCs w:val="20"/>
              </w:rPr>
              <w:t>Unit</w:t>
            </w:r>
          </w:p>
        </w:tc>
        <w:tc>
          <w:tcPr>
            <w:tcW w:w="3626" w:type="pct"/>
          </w:tcPr>
          <w:p w14:paraId="22D4973F" w14:textId="77777777" w:rsidR="00865B19" w:rsidRPr="00865B19" w:rsidRDefault="00865B19" w:rsidP="00865B19">
            <w:pPr>
              <w:spacing w:after="120"/>
              <w:rPr>
                <w:b/>
                <w:iCs/>
                <w:sz w:val="20"/>
                <w:szCs w:val="20"/>
              </w:rPr>
            </w:pPr>
            <w:r w:rsidRPr="00865B19">
              <w:rPr>
                <w:b/>
                <w:iCs/>
                <w:sz w:val="20"/>
                <w:szCs w:val="20"/>
              </w:rPr>
              <w:t>Definition</w:t>
            </w:r>
          </w:p>
        </w:tc>
      </w:tr>
      <w:tr w:rsidR="00865B19" w:rsidRPr="00865B19" w14:paraId="32848732" w14:textId="77777777" w:rsidTr="00C812E5">
        <w:trPr>
          <w:cantSplit/>
        </w:trPr>
        <w:tc>
          <w:tcPr>
            <w:tcW w:w="911" w:type="pct"/>
          </w:tcPr>
          <w:p w14:paraId="34671BFB" w14:textId="77777777" w:rsidR="00865B19" w:rsidRPr="00865B19" w:rsidRDefault="00865B19" w:rsidP="00865B19">
            <w:pPr>
              <w:spacing w:after="60"/>
              <w:rPr>
                <w:iCs/>
                <w:sz w:val="20"/>
                <w:szCs w:val="20"/>
              </w:rPr>
            </w:pPr>
            <w:r w:rsidRPr="00865B19">
              <w:rPr>
                <w:iCs/>
                <w:sz w:val="20"/>
                <w:szCs w:val="20"/>
              </w:rPr>
              <w:t xml:space="preserve">RUCMEREV </w:t>
            </w:r>
            <w:r w:rsidRPr="00865B19">
              <w:rPr>
                <w:i/>
                <w:iCs/>
                <w:sz w:val="20"/>
                <w:szCs w:val="20"/>
                <w:vertAlign w:val="subscript"/>
              </w:rPr>
              <w:t>q, r, d</w:t>
            </w:r>
          </w:p>
        </w:tc>
        <w:tc>
          <w:tcPr>
            <w:tcW w:w="463" w:type="pct"/>
          </w:tcPr>
          <w:p w14:paraId="72A92DAB" w14:textId="77777777" w:rsidR="00865B19" w:rsidRPr="00865B19" w:rsidRDefault="00865B19" w:rsidP="00865B19">
            <w:pPr>
              <w:spacing w:after="60"/>
              <w:jc w:val="center"/>
              <w:rPr>
                <w:iCs/>
                <w:sz w:val="20"/>
                <w:szCs w:val="20"/>
              </w:rPr>
            </w:pPr>
            <w:r w:rsidRPr="00865B19">
              <w:rPr>
                <w:iCs/>
                <w:sz w:val="20"/>
                <w:szCs w:val="20"/>
              </w:rPr>
              <w:t>$</w:t>
            </w:r>
          </w:p>
        </w:tc>
        <w:tc>
          <w:tcPr>
            <w:tcW w:w="3626" w:type="pct"/>
          </w:tcPr>
          <w:p w14:paraId="5F49EFE1" w14:textId="77777777" w:rsidR="00865B19" w:rsidRPr="00865B19" w:rsidRDefault="00865B19" w:rsidP="00865B19">
            <w:pPr>
              <w:spacing w:after="60"/>
              <w:rPr>
                <w:iCs/>
                <w:sz w:val="20"/>
                <w:szCs w:val="20"/>
              </w:rPr>
            </w:pPr>
            <w:r w:rsidRPr="00865B19">
              <w:rPr>
                <w:i/>
                <w:iCs/>
                <w:sz w:val="20"/>
                <w:szCs w:val="20"/>
              </w:rPr>
              <w:t>RUC Minimum-Energy Revenue</w:t>
            </w:r>
            <w:r w:rsidRPr="00865B19">
              <w:rPr>
                <w:iCs/>
                <w:sz w:val="20"/>
                <w:szCs w:val="20"/>
              </w:rPr>
              <w:t xml:space="preserve">—The sum of the energy revenues for generation of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up to LSL during all RUC-Committed Hours, for the Operating Day </w:t>
            </w:r>
            <w:r w:rsidRPr="00865B19">
              <w:rPr>
                <w:i/>
                <w:iCs/>
                <w:sz w:val="20"/>
                <w:szCs w:val="20"/>
              </w:rPr>
              <w:t>d</w:t>
            </w:r>
            <w:r w:rsidRPr="00865B19">
              <w:rPr>
                <w:iCs/>
                <w:sz w:val="20"/>
                <w:szCs w:val="20"/>
              </w:rPr>
              <w:t>.  When one or more Combined Cycle Generation Resources are committed by RUC, RUC Minimum-Energy Revenue is calculated for the Combined Cycle Train for all RUC-committed Combined Cycle Generation Resources.</w:t>
            </w:r>
          </w:p>
        </w:tc>
      </w:tr>
      <w:tr w:rsidR="00865B19" w:rsidRPr="00865B19" w14:paraId="55A6A400" w14:textId="77777777" w:rsidTr="00C812E5">
        <w:trPr>
          <w:cantSplit/>
        </w:trPr>
        <w:tc>
          <w:tcPr>
            <w:tcW w:w="911" w:type="pct"/>
          </w:tcPr>
          <w:p w14:paraId="214357B1" w14:textId="77777777" w:rsidR="00865B19" w:rsidRPr="00865B19" w:rsidRDefault="00865B19" w:rsidP="00865B19">
            <w:pPr>
              <w:spacing w:after="60"/>
              <w:rPr>
                <w:iCs/>
                <w:sz w:val="20"/>
                <w:szCs w:val="20"/>
              </w:rPr>
            </w:pPr>
            <w:r w:rsidRPr="00865B19">
              <w:rPr>
                <w:iCs/>
                <w:sz w:val="20"/>
                <w:szCs w:val="20"/>
              </w:rPr>
              <w:t xml:space="preserve">RUCMEREV96 </w:t>
            </w:r>
            <w:r w:rsidRPr="00865B19">
              <w:rPr>
                <w:i/>
                <w:iCs/>
                <w:sz w:val="20"/>
                <w:szCs w:val="20"/>
                <w:vertAlign w:val="subscript"/>
              </w:rPr>
              <w:t>q, r, i</w:t>
            </w:r>
          </w:p>
        </w:tc>
        <w:tc>
          <w:tcPr>
            <w:tcW w:w="463" w:type="pct"/>
          </w:tcPr>
          <w:p w14:paraId="2F87E291" w14:textId="77777777" w:rsidR="00865B19" w:rsidRPr="00865B19" w:rsidRDefault="00865B19" w:rsidP="00865B19">
            <w:pPr>
              <w:spacing w:after="60"/>
              <w:jc w:val="center"/>
              <w:rPr>
                <w:iCs/>
                <w:sz w:val="20"/>
                <w:szCs w:val="20"/>
              </w:rPr>
            </w:pPr>
            <w:r w:rsidRPr="00865B19">
              <w:rPr>
                <w:iCs/>
                <w:sz w:val="20"/>
                <w:szCs w:val="20"/>
              </w:rPr>
              <w:t>$</w:t>
            </w:r>
          </w:p>
        </w:tc>
        <w:tc>
          <w:tcPr>
            <w:tcW w:w="3626" w:type="pct"/>
          </w:tcPr>
          <w:p w14:paraId="0B0B902C" w14:textId="77777777" w:rsidR="00865B19" w:rsidRPr="00865B19" w:rsidRDefault="00865B19" w:rsidP="00865B19">
            <w:pPr>
              <w:spacing w:after="60"/>
              <w:rPr>
                <w:i/>
                <w:iCs/>
                <w:sz w:val="20"/>
                <w:szCs w:val="20"/>
              </w:rPr>
            </w:pPr>
            <w:r w:rsidRPr="00865B19">
              <w:rPr>
                <w:i/>
                <w:iCs/>
                <w:sz w:val="20"/>
                <w:szCs w:val="20"/>
              </w:rPr>
              <w:t>RUC Minimum-Energy Revenue by interval</w:t>
            </w:r>
            <w:r w:rsidRPr="00865B19">
              <w:rPr>
                <w:iCs/>
                <w:sz w:val="20"/>
                <w:szCs w:val="20"/>
              </w:rPr>
              <w:t xml:space="preserve">—The energy revenues for generation of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up to LSL during all RUC-Committed Hours, for the Settlement Interval </w:t>
            </w:r>
            <w:r w:rsidRPr="00865B19">
              <w:rPr>
                <w:i/>
                <w:iCs/>
                <w:sz w:val="20"/>
                <w:szCs w:val="20"/>
              </w:rPr>
              <w:t>i</w:t>
            </w:r>
            <w:r w:rsidRPr="00865B19">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925" w:author="ERCOT" w:date="2024-05-20T15:25:00Z">
              <w:r w:rsidRPr="00865B19">
                <w:rPr>
                  <w:iCs/>
                  <w:sz w:val="20"/>
                  <w:szCs w:val="20"/>
                </w:rPr>
                <w:t>or DRRS</w:t>
              </w:r>
            </w:ins>
            <w:ins w:id="926" w:author="ERCOT" w:date="2024-05-29T07:37:00Z">
              <w:r w:rsidRPr="00865B19">
                <w:rPr>
                  <w:iCs/>
                  <w:sz w:val="20"/>
                  <w:szCs w:val="20"/>
                </w:rPr>
                <w:t>-</w:t>
              </w:r>
            </w:ins>
            <w:ins w:id="927" w:author="ERCOT" w:date="2024-05-20T15:25:00Z">
              <w:r w:rsidRPr="00865B19">
                <w:rPr>
                  <w:iCs/>
                  <w:sz w:val="20"/>
                  <w:szCs w:val="20"/>
                </w:rPr>
                <w:t xml:space="preserve">deployed </w:t>
              </w:r>
            </w:ins>
            <w:r w:rsidRPr="00865B19">
              <w:rPr>
                <w:iCs/>
                <w:sz w:val="20"/>
                <w:szCs w:val="20"/>
              </w:rPr>
              <w:t>configuration.</w:t>
            </w:r>
          </w:p>
        </w:tc>
      </w:tr>
      <w:tr w:rsidR="00865B19" w:rsidRPr="00865B19" w14:paraId="43487C0C" w14:textId="77777777" w:rsidTr="00C812E5">
        <w:trPr>
          <w:cantSplit/>
        </w:trPr>
        <w:tc>
          <w:tcPr>
            <w:tcW w:w="911" w:type="pct"/>
          </w:tcPr>
          <w:p w14:paraId="74EE80CB" w14:textId="77777777" w:rsidR="00865B19" w:rsidRPr="00865B19" w:rsidRDefault="00865B19" w:rsidP="00865B19">
            <w:pPr>
              <w:spacing w:after="60"/>
              <w:rPr>
                <w:iCs/>
                <w:sz w:val="20"/>
                <w:szCs w:val="20"/>
              </w:rPr>
            </w:pPr>
            <w:r w:rsidRPr="00865B19">
              <w:rPr>
                <w:iCs/>
                <w:sz w:val="20"/>
                <w:szCs w:val="20"/>
              </w:rPr>
              <w:t xml:space="preserve">RTSPP </w:t>
            </w:r>
            <w:r w:rsidRPr="00865B19">
              <w:rPr>
                <w:i/>
                <w:iCs/>
                <w:sz w:val="20"/>
                <w:szCs w:val="20"/>
                <w:vertAlign w:val="subscript"/>
              </w:rPr>
              <w:t>p, i</w:t>
            </w:r>
          </w:p>
        </w:tc>
        <w:tc>
          <w:tcPr>
            <w:tcW w:w="463" w:type="pct"/>
          </w:tcPr>
          <w:p w14:paraId="7CCFE20E" w14:textId="77777777" w:rsidR="00865B19" w:rsidRPr="00865B19" w:rsidRDefault="00865B19" w:rsidP="00865B19">
            <w:pPr>
              <w:spacing w:after="60"/>
              <w:jc w:val="center"/>
              <w:rPr>
                <w:iCs/>
                <w:sz w:val="20"/>
                <w:szCs w:val="20"/>
              </w:rPr>
            </w:pPr>
            <w:r w:rsidRPr="00865B19">
              <w:rPr>
                <w:iCs/>
                <w:sz w:val="20"/>
                <w:szCs w:val="20"/>
              </w:rPr>
              <w:t>$/MWh</w:t>
            </w:r>
          </w:p>
        </w:tc>
        <w:tc>
          <w:tcPr>
            <w:tcW w:w="3626" w:type="pct"/>
          </w:tcPr>
          <w:p w14:paraId="4E202C18" w14:textId="77777777" w:rsidR="00865B19" w:rsidRPr="00865B19" w:rsidRDefault="00865B19" w:rsidP="00865B19">
            <w:pPr>
              <w:spacing w:after="60"/>
              <w:rPr>
                <w:iCs/>
                <w:sz w:val="20"/>
                <w:szCs w:val="20"/>
              </w:rPr>
            </w:pPr>
            <w:r w:rsidRPr="00865B19">
              <w:rPr>
                <w:i/>
                <w:iCs/>
                <w:sz w:val="20"/>
                <w:szCs w:val="20"/>
              </w:rPr>
              <w:t>Real-Time Settlement Point Price</w:t>
            </w:r>
            <w:r w:rsidRPr="00865B19">
              <w:rPr>
                <w:iCs/>
                <w:sz w:val="20"/>
                <w:szCs w:val="20"/>
              </w:rPr>
              <w:t xml:space="preserve">—The Real-Time Settlement Point Price at the Resource Node Settlement Point </w:t>
            </w:r>
            <w:r w:rsidRPr="00865B19">
              <w:rPr>
                <w:i/>
                <w:iCs/>
                <w:sz w:val="20"/>
                <w:szCs w:val="20"/>
              </w:rPr>
              <w:t>p</w:t>
            </w:r>
            <w:r w:rsidRPr="00865B19">
              <w:rPr>
                <w:iCs/>
                <w:sz w:val="20"/>
                <w:szCs w:val="20"/>
              </w:rPr>
              <w:t xml:space="preserve"> for the Settlement Interval </w:t>
            </w:r>
            <w:r w:rsidRPr="00865B19">
              <w:rPr>
                <w:i/>
                <w:iCs/>
                <w:sz w:val="20"/>
                <w:szCs w:val="20"/>
              </w:rPr>
              <w:t>i</w:t>
            </w:r>
            <w:r w:rsidRPr="00865B19">
              <w:rPr>
                <w:iCs/>
                <w:sz w:val="20"/>
                <w:szCs w:val="20"/>
              </w:rPr>
              <w:t>.</w:t>
            </w:r>
          </w:p>
        </w:tc>
      </w:tr>
      <w:tr w:rsidR="00865B19" w:rsidRPr="00865B19" w14:paraId="5D6988DD" w14:textId="77777777" w:rsidTr="00C812E5">
        <w:trPr>
          <w:cantSplit/>
        </w:trPr>
        <w:tc>
          <w:tcPr>
            <w:tcW w:w="911" w:type="pct"/>
          </w:tcPr>
          <w:p w14:paraId="4ECB9E58" w14:textId="77777777" w:rsidR="00865B19" w:rsidRPr="00865B19" w:rsidRDefault="00865B19" w:rsidP="00865B19">
            <w:pPr>
              <w:spacing w:after="60"/>
              <w:rPr>
                <w:iCs/>
                <w:sz w:val="20"/>
                <w:szCs w:val="20"/>
              </w:rPr>
            </w:pPr>
            <w:r w:rsidRPr="00865B19">
              <w:rPr>
                <w:iCs/>
                <w:sz w:val="20"/>
                <w:szCs w:val="20"/>
              </w:rPr>
              <w:t xml:space="preserve">RTMG </w:t>
            </w:r>
            <w:r w:rsidRPr="00865B19">
              <w:rPr>
                <w:i/>
                <w:iCs/>
                <w:sz w:val="20"/>
                <w:szCs w:val="20"/>
                <w:vertAlign w:val="subscript"/>
              </w:rPr>
              <w:t>q, r, i</w:t>
            </w:r>
          </w:p>
        </w:tc>
        <w:tc>
          <w:tcPr>
            <w:tcW w:w="463" w:type="pct"/>
          </w:tcPr>
          <w:p w14:paraId="74866278" w14:textId="77777777" w:rsidR="00865B19" w:rsidRPr="00865B19" w:rsidRDefault="00865B19" w:rsidP="00865B19">
            <w:pPr>
              <w:spacing w:after="60"/>
              <w:jc w:val="center"/>
              <w:rPr>
                <w:iCs/>
                <w:sz w:val="20"/>
                <w:szCs w:val="20"/>
              </w:rPr>
            </w:pPr>
            <w:r w:rsidRPr="00865B19">
              <w:rPr>
                <w:iCs/>
                <w:sz w:val="20"/>
                <w:szCs w:val="20"/>
              </w:rPr>
              <w:t>MWh</w:t>
            </w:r>
          </w:p>
        </w:tc>
        <w:tc>
          <w:tcPr>
            <w:tcW w:w="3626" w:type="pct"/>
          </w:tcPr>
          <w:p w14:paraId="627C80E4" w14:textId="77777777" w:rsidR="00865B19" w:rsidRPr="00865B19" w:rsidRDefault="00865B19" w:rsidP="00865B19">
            <w:pPr>
              <w:spacing w:after="60"/>
              <w:rPr>
                <w:iCs/>
                <w:sz w:val="20"/>
                <w:szCs w:val="20"/>
              </w:rPr>
            </w:pPr>
            <w:r w:rsidRPr="00865B19">
              <w:rPr>
                <w:i/>
                <w:iCs/>
                <w:sz w:val="20"/>
                <w:szCs w:val="20"/>
              </w:rPr>
              <w:t>Real-Time Metered Generation</w:t>
            </w:r>
            <w:r w:rsidRPr="00865B19">
              <w:rPr>
                <w:iCs/>
                <w:sz w:val="20"/>
                <w:szCs w:val="20"/>
              </w:rPr>
              <w:t xml:space="preserve">—The metered generation of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for the Settlement Interval </w:t>
            </w:r>
            <w:r w:rsidRPr="00865B19">
              <w:rPr>
                <w:i/>
                <w:iCs/>
                <w:sz w:val="20"/>
                <w:szCs w:val="20"/>
              </w:rPr>
              <w:t>i</w:t>
            </w:r>
            <w:r w:rsidRPr="00865B19">
              <w:rPr>
                <w:iCs/>
                <w:sz w:val="20"/>
                <w:szCs w:val="20"/>
              </w:rPr>
              <w:t xml:space="preserve">.  Where for a Combined Cycle Train, the Resource </w:t>
            </w:r>
            <w:r w:rsidRPr="00865B19">
              <w:rPr>
                <w:i/>
                <w:iCs/>
                <w:sz w:val="20"/>
                <w:szCs w:val="20"/>
              </w:rPr>
              <w:t xml:space="preserve">r </w:t>
            </w:r>
            <w:r w:rsidRPr="00865B19">
              <w:rPr>
                <w:iCs/>
                <w:sz w:val="20"/>
                <w:szCs w:val="20"/>
              </w:rPr>
              <w:t>is the Combined Cycle Train.</w:t>
            </w:r>
          </w:p>
        </w:tc>
      </w:tr>
      <w:tr w:rsidR="00865B19" w:rsidRPr="00865B19" w14:paraId="3DE987F8" w14:textId="77777777" w:rsidTr="00C812E5">
        <w:trPr>
          <w:cantSplit/>
        </w:trPr>
        <w:tc>
          <w:tcPr>
            <w:tcW w:w="911" w:type="pct"/>
          </w:tcPr>
          <w:p w14:paraId="34B45E8D" w14:textId="77777777" w:rsidR="00865B19" w:rsidRPr="00865B19" w:rsidRDefault="00865B19" w:rsidP="00865B19">
            <w:pPr>
              <w:spacing w:after="60"/>
              <w:rPr>
                <w:iCs/>
                <w:sz w:val="20"/>
                <w:szCs w:val="20"/>
              </w:rPr>
            </w:pPr>
            <w:r w:rsidRPr="00865B19">
              <w:rPr>
                <w:iCs/>
                <w:sz w:val="20"/>
                <w:szCs w:val="20"/>
              </w:rPr>
              <w:t xml:space="preserve">LSL </w:t>
            </w:r>
            <w:r w:rsidRPr="00865B19">
              <w:rPr>
                <w:i/>
                <w:iCs/>
                <w:sz w:val="20"/>
                <w:szCs w:val="20"/>
                <w:vertAlign w:val="subscript"/>
              </w:rPr>
              <w:t>q, r, i</w:t>
            </w:r>
          </w:p>
        </w:tc>
        <w:tc>
          <w:tcPr>
            <w:tcW w:w="463" w:type="pct"/>
          </w:tcPr>
          <w:p w14:paraId="069C2004" w14:textId="77777777" w:rsidR="00865B19" w:rsidRPr="00865B19" w:rsidRDefault="00865B19" w:rsidP="00865B19">
            <w:pPr>
              <w:spacing w:after="60"/>
              <w:jc w:val="center"/>
              <w:rPr>
                <w:iCs/>
                <w:sz w:val="20"/>
                <w:szCs w:val="20"/>
              </w:rPr>
            </w:pPr>
            <w:r w:rsidRPr="00865B19">
              <w:rPr>
                <w:iCs/>
                <w:sz w:val="20"/>
                <w:szCs w:val="20"/>
              </w:rPr>
              <w:t>MW</w:t>
            </w:r>
          </w:p>
        </w:tc>
        <w:tc>
          <w:tcPr>
            <w:tcW w:w="3626" w:type="pct"/>
          </w:tcPr>
          <w:p w14:paraId="2E84F64C" w14:textId="77777777" w:rsidR="00865B19" w:rsidRPr="00865B19" w:rsidRDefault="00865B19" w:rsidP="00865B19">
            <w:pPr>
              <w:spacing w:after="60"/>
              <w:rPr>
                <w:iCs/>
                <w:sz w:val="20"/>
                <w:szCs w:val="20"/>
              </w:rPr>
            </w:pPr>
            <w:r w:rsidRPr="00865B19">
              <w:rPr>
                <w:i/>
                <w:iCs/>
                <w:sz w:val="20"/>
                <w:szCs w:val="20"/>
              </w:rPr>
              <w:t>Low Sustained Limit</w:t>
            </w:r>
            <w:r w:rsidRPr="00865B19">
              <w:rPr>
                <w:iCs/>
                <w:sz w:val="20"/>
                <w:szCs w:val="20"/>
              </w:rPr>
              <w:t xml:space="preserve">—The LSL of Generation Resource </w:t>
            </w:r>
            <w:r w:rsidRPr="00865B19">
              <w:rPr>
                <w:i/>
                <w:iCs/>
                <w:sz w:val="20"/>
                <w:szCs w:val="20"/>
              </w:rPr>
              <w:t>r</w:t>
            </w:r>
            <w:r w:rsidRPr="00865B19">
              <w:rPr>
                <w:iCs/>
                <w:sz w:val="20"/>
                <w:szCs w:val="20"/>
              </w:rPr>
              <w:t xml:space="preserve"> represented by QSE </w:t>
            </w:r>
            <w:r w:rsidRPr="00865B19">
              <w:rPr>
                <w:i/>
                <w:iCs/>
                <w:sz w:val="20"/>
                <w:szCs w:val="20"/>
              </w:rPr>
              <w:t>q</w:t>
            </w:r>
            <w:r w:rsidRPr="00865B19">
              <w:rPr>
                <w:iCs/>
                <w:sz w:val="20"/>
                <w:szCs w:val="20"/>
              </w:rPr>
              <w:t xml:space="preserve"> for the hour that includes the Settlement Interval </w:t>
            </w:r>
            <w:r w:rsidRPr="00865B19">
              <w:rPr>
                <w:i/>
                <w:iCs/>
                <w:sz w:val="20"/>
                <w:szCs w:val="20"/>
              </w:rPr>
              <w:t>i</w:t>
            </w:r>
            <w:r w:rsidRPr="00865B19">
              <w:rPr>
                <w:iCs/>
                <w:sz w:val="20"/>
                <w:szCs w:val="20"/>
              </w:rPr>
              <w:t xml:space="preserve">, as submitted in the COP.  Where for a Combined Cycle Train, the Resource </w:t>
            </w:r>
            <w:r w:rsidRPr="00865B19">
              <w:rPr>
                <w:i/>
                <w:iCs/>
                <w:sz w:val="20"/>
                <w:szCs w:val="20"/>
              </w:rPr>
              <w:t xml:space="preserve">r </w:t>
            </w:r>
            <w:r w:rsidRPr="00865B19">
              <w:rPr>
                <w:iCs/>
                <w:sz w:val="20"/>
                <w:szCs w:val="20"/>
              </w:rPr>
              <w:t xml:space="preserve">is a Combined Cycle Generation Resource within the Combined Cycle Train.  </w:t>
            </w:r>
          </w:p>
        </w:tc>
      </w:tr>
      <w:tr w:rsidR="00865B19" w:rsidRPr="00865B19" w14:paraId="5E1CC0A5" w14:textId="77777777" w:rsidTr="00C812E5">
        <w:trPr>
          <w:cantSplit/>
        </w:trPr>
        <w:tc>
          <w:tcPr>
            <w:tcW w:w="911" w:type="pct"/>
          </w:tcPr>
          <w:p w14:paraId="4311FE13" w14:textId="77777777" w:rsidR="00865B19" w:rsidRPr="00865B19" w:rsidRDefault="00865B19" w:rsidP="00865B19">
            <w:pPr>
              <w:spacing w:after="60"/>
              <w:rPr>
                <w:iCs/>
                <w:sz w:val="20"/>
                <w:szCs w:val="20"/>
              </w:rPr>
            </w:pPr>
            <w:r w:rsidRPr="00865B19">
              <w:rPr>
                <w:i/>
                <w:iCs/>
                <w:sz w:val="20"/>
                <w:szCs w:val="20"/>
              </w:rPr>
              <w:t>q</w:t>
            </w:r>
          </w:p>
        </w:tc>
        <w:tc>
          <w:tcPr>
            <w:tcW w:w="463" w:type="pct"/>
          </w:tcPr>
          <w:p w14:paraId="244CF599"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3776A821" w14:textId="77777777" w:rsidR="00865B19" w:rsidRPr="00865B19" w:rsidRDefault="00865B19" w:rsidP="00865B19">
            <w:pPr>
              <w:spacing w:after="60"/>
              <w:rPr>
                <w:iCs/>
                <w:sz w:val="20"/>
                <w:szCs w:val="20"/>
              </w:rPr>
            </w:pPr>
            <w:r w:rsidRPr="00865B19">
              <w:rPr>
                <w:iCs/>
                <w:sz w:val="20"/>
                <w:szCs w:val="20"/>
              </w:rPr>
              <w:t>A QSE.</w:t>
            </w:r>
          </w:p>
        </w:tc>
      </w:tr>
      <w:tr w:rsidR="00865B19" w:rsidRPr="00865B19" w14:paraId="32C02C50" w14:textId="77777777" w:rsidTr="00C812E5">
        <w:trPr>
          <w:cantSplit/>
        </w:trPr>
        <w:tc>
          <w:tcPr>
            <w:tcW w:w="911" w:type="pct"/>
          </w:tcPr>
          <w:p w14:paraId="10175ECC" w14:textId="77777777" w:rsidR="00865B19" w:rsidRPr="00865B19" w:rsidRDefault="00865B19" w:rsidP="00865B19">
            <w:pPr>
              <w:spacing w:after="60"/>
              <w:rPr>
                <w:iCs/>
                <w:sz w:val="20"/>
                <w:szCs w:val="20"/>
              </w:rPr>
            </w:pPr>
            <w:r w:rsidRPr="00865B19">
              <w:rPr>
                <w:i/>
                <w:iCs/>
                <w:sz w:val="20"/>
                <w:szCs w:val="20"/>
              </w:rPr>
              <w:t>r</w:t>
            </w:r>
          </w:p>
        </w:tc>
        <w:tc>
          <w:tcPr>
            <w:tcW w:w="463" w:type="pct"/>
          </w:tcPr>
          <w:p w14:paraId="6B9C7E51"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6DA6CAD5" w14:textId="77777777" w:rsidR="00865B19" w:rsidRPr="00865B19" w:rsidRDefault="00865B19" w:rsidP="00865B19">
            <w:pPr>
              <w:spacing w:after="60"/>
              <w:rPr>
                <w:iCs/>
                <w:sz w:val="20"/>
                <w:szCs w:val="20"/>
              </w:rPr>
            </w:pPr>
            <w:r w:rsidRPr="00865B19">
              <w:rPr>
                <w:iCs/>
                <w:sz w:val="20"/>
                <w:szCs w:val="20"/>
              </w:rPr>
              <w:t>A RUC-committed Generation Resource.</w:t>
            </w:r>
          </w:p>
        </w:tc>
      </w:tr>
      <w:tr w:rsidR="00865B19" w:rsidRPr="00865B19" w14:paraId="680160B5" w14:textId="77777777" w:rsidTr="00C812E5">
        <w:trPr>
          <w:cantSplit/>
        </w:trPr>
        <w:tc>
          <w:tcPr>
            <w:tcW w:w="911" w:type="pct"/>
          </w:tcPr>
          <w:p w14:paraId="1170D84D" w14:textId="77777777" w:rsidR="00865B19" w:rsidRPr="00865B19" w:rsidRDefault="00865B19" w:rsidP="00865B19">
            <w:pPr>
              <w:spacing w:after="60"/>
              <w:rPr>
                <w:iCs/>
                <w:sz w:val="20"/>
                <w:szCs w:val="20"/>
              </w:rPr>
            </w:pPr>
            <w:r w:rsidRPr="00865B19">
              <w:rPr>
                <w:i/>
                <w:iCs/>
                <w:sz w:val="20"/>
                <w:szCs w:val="20"/>
              </w:rPr>
              <w:t>d</w:t>
            </w:r>
          </w:p>
        </w:tc>
        <w:tc>
          <w:tcPr>
            <w:tcW w:w="463" w:type="pct"/>
          </w:tcPr>
          <w:p w14:paraId="3126B048"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34457760" w14:textId="77777777" w:rsidR="00865B19" w:rsidRPr="00865B19" w:rsidRDefault="00865B19" w:rsidP="00865B19">
            <w:pPr>
              <w:spacing w:after="60"/>
              <w:rPr>
                <w:iCs/>
                <w:sz w:val="20"/>
                <w:szCs w:val="20"/>
              </w:rPr>
            </w:pPr>
            <w:r w:rsidRPr="00865B19">
              <w:rPr>
                <w:iCs/>
                <w:sz w:val="20"/>
                <w:szCs w:val="20"/>
              </w:rPr>
              <w:t>An Operating Day containing the RUC-commitment.</w:t>
            </w:r>
          </w:p>
        </w:tc>
      </w:tr>
      <w:tr w:rsidR="00865B19" w:rsidRPr="00865B19" w14:paraId="282F65D2" w14:textId="77777777" w:rsidTr="00C812E5">
        <w:trPr>
          <w:cantSplit/>
        </w:trPr>
        <w:tc>
          <w:tcPr>
            <w:tcW w:w="911" w:type="pct"/>
          </w:tcPr>
          <w:p w14:paraId="17E800DC" w14:textId="77777777" w:rsidR="00865B19" w:rsidRPr="00865B19" w:rsidRDefault="00865B19" w:rsidP="00865B19">
            <w:pPr>
              <w:spacing w:after="60"/>
              <w:rPr>
                <w:i/>
                <w:iCs/>
                <w:sz w:val="20"/>
                <w:szCs w:val="20"/>
              </w:rPr>
            </w:pPr>
            <w:r w:rsidRPr="00865B19">
              <w:rPr>
                <w:i/>
                <w:iCs/>
                <w:sz w:val="20"/>
                <w:szCs w:val="20"/>
              </w:rPr>
              <w:t>p</w:t>
            </w:r>
          </w:p>
        </w:tc>
        <w:tc>
          <w:tcPr>
            <w:tcW w:w="463" w:type="pct"/>
          </w:tcPr>
          <w:p w14:paraId="3A75AA20"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4F0C5BED" w14:textId="77777777" w:rsidR="00865B19" w:rsidRPr="00865B19" w:rsidRDefault="00865B19" w:rsidP="00865B19">
            <w:pPr>
              <w:spacing w:after="60"/>
              <w:rPr>
                <w:i/>
                <w:iCs/>
                <w:sz w:val="20"/>
                <w:szCs w:val="20"/>
              </w:rPr>
            </w:pPr>
            <w:r w:rsidRPr="00865B19">
              <w:rPr>
                <w:iCs/>
                <w:sz w:val="20"/>
                <w:szCs w:val="20"/>
              </w:rPr>
              <w:t>A Resource Node Settlement Point.</w:t>
            </w:r>
          </w:p>
        </w:tc>
      </w:tr>
      <w:tr w:rsidR="00865B19" w:rsidRPr="00865B19" w14:paraId="2430E2A8" w14:textId="77777777" w:rsidTr="00C812E5">
        <w:trPr>
          <w:cantSplit/>
        </w:trPr>
        <w:tc>
          <w:tcPr>
            <w:tcW w:w="911" w:type="pct"/>
          </w:tcPr>
          <w:p w14:paraId="3D61F125" w14:textId="77777777" w:rsidR="00865B19" w:rsidRPr="00865B19" w:rsidRDefault="00865B19" w:rsidP="00865B19">
            <w:pPr>
              <w:spacing w:after="60"/>
              <w:rPr>
                <w:i/>
                <w:iCs/>
                <w:sz w:val="20"/>
                <w:szCs w:val="20"/>
              </w:rPr>
            </w:pPr>
            <w:r w:rsidRPr="00865B19">
              <w:rPr>
                <w:i/>
                <w:iCs/>
                <w:sz w:val="20"/>
                <w:szCs w:val="20"/>
              </w:rPr>
              <w:t>i</w:t>
            </w:r>
          </w:p>
        </w:tc>
        <w:tc>
          <w:tcPr>
            <w:tcW w:w="463" w:type="pct"/>
          </w:tcPr>
          <w:p w14:paraId="716CF9B2"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7CB41905" w14:textId="77777777" w:rsidR="00865B19" w:rsidRPr="00865B19" w:rsidRDefault="00865B19" w:rsidP="00865B19">
            <w:pPr>
              <w:spacing w:after="60"/>
              <w:rPr>
                <w:i/>
                <w:iCs/>
                <w:sz w:val="20"/>
                <w:szCs w:val="20"/>
              </w:rPr>
            </w:pPr>
            <w:r w:rsidRPr="00865B19">
              <w:rPr>
                <w:iCs/>
                <w:sz w:val="20"/>
                <w:szCs w:val="20"/>
              </w:rPr>
              <w:t>A 15-minute Settlement Interval within the hour that includes a RUC-commitment.</w:t>
            </w:r>
          </w:p>
        </w:tc>
      </w:tr>
      <w:tr w:rsidR="00865B19" w:rsidRPr="00865B19" w14:paraId="26ACBF25" w14:textId="77777777" w:rsidTr="00C812E5">
        <w:trPr>
          <w:cantSplit/>
        </w:trPr>
        <w:tc>
          <w:tcPr>
            <w:tcW w:w="911" w:type="pct"/>
          </w:tcPr>
          <w:p w14:paraId="02741B08" w14:textId="77777777" w:rsidR="00865B19" w:rsidRPr="00865B19" w:rsidRDefault="00865B19" w:rsidP="00865B19">
            <w:pPr>
              <w:spacing w:after="60"/>
              <w:rPr>
                <w:i/>
                <w:iCs/>
                <w:sz w:val="20"/>
                <w:szCs w:val="20"/>
              </w:rPr>
            </w:pPr>
            <w:proofErr w:type="spellStart"/>
            <w:r w:rsidRPr="00865B19">
              <w:rPr>
                <w:i/>
                <w:iCs/>
                <w:sz w:val="20"/>
                <w:szCs w:val="20"/>
              </w:rPr>
              <w:t>afterCCGR</w:t>
            </w:r>
            <w:proofErr w:type="spellEnd"/>
          </w:p>
        </w:tc>
        <w:tc>
          <w:tcPr>
            <w:tcW w:w="463" w:type="pct"/>
          </w:tcPr>
          <w:p w14:paraId="3B3DA6C6"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4733BB7F" w14:textId="77777777" w:rsidR="00865B19" w:rsidRPr="00865B19" w:rsidRDefault="00865B19" w:rsidP="00865B19">
            <w:pPr>
              <w:spacing w:after="60"/>
              <w:rPr>
                <w:iCs/>
                <w:sz w:val="20"/>
                <w:szCs w:val="20"/>
              </w:rPr>
            </w:pPr>
            <w:r w:rsidRPr="00865B19">
              <w:rPr>
                <w:iCs/>
                <w:sz w:val="20"/>
                <w:szCs w:val="20"/>
              </w:rPr>
              <w:t>The Combined Cycle Generation Resource that is RUC-committed.</w:t>
            </w:r>
          </w:p>
        </w:tc>
      </w:tr>
      <w:tr w:rsidR="00865B19" w:rsidRPr="00865B19" w14:paraId="1E3746FB" w14:textId="77777777" w:rsidTr="00C812E5">
        <w:trPr>
          <w:cantSplit/>
        </w:trPr>
        <w:tc>
          <w:tcPr>
            <w:tcW w:w="911" w:type="pct"/>
          </w:tcPr>
          <w:p w14:paraId="4C2DB745" w14:textId="77777777" w:rsidR="00865B19" w:rsidRPr="00865B19" w:rsidRDefault="00865B19" w:rsidP="00865B19">
            <w:pPr>
              <w:spacing w:after="60"/>
              <w:rPr>
                <w:i/>
                <w:iCs/>
                <w:sz w:val="20"/>
                <w:szCs w:val="20"/>
              </w:rPr>
            </w:pPr>
            <w:proofErr w:type="spellStart"/>
            <w:r w:rsidRPr="00865B19">
              <w:rPr>
                <w:i/>
                <w:iCs/>
                <w:sz w:val="20"/>
                <w:szCs w:val="20"/>
              </w:rPr>
              <w:t>beforeCCGR</w:t>
            </w:r>
            <w:proofErr w:type="spellEnd"/>
          </w:p>
        </w:tc>
        <w:tc>
          <w:tcPr>
            <w:tcW w:w="463" w:type="pct"/>
          </w:tcPr>
          <w:p w14:paraId="10DCC130" w14:textId="77777777" w:rsidR="00865B19" w:rsidRPr="00865B19" w:rsidRDefault="00865B19" w:rsidP="00865B19">
            <w:pPr>
              <w:spacing w:after="60"/>
              <w:jc w:val="center"/>
              <w:rPr>
                <w:iCs/>
                <w:sz w:val="20"/>
                <w:szCs w:val="20"/>
              </w:rPr>
            </w:pPr>
            <w:r w:rsidRPr="00865B19">
              <w:rPr>
                <w:iCs/>
                <w:sz w:val="20"/>
                <w:szCs w:val="20"/>
              </w:rPr>
              <w:t>none</w:t>
            </w:r>
          </w:p>
        </w:tc>
        <w:tc>
          <w:tcPr>
            <w:tcW w:w="3626" w:type="pct"/>
          </w:tcPr>
          <w:p w14:paraId="7FEC1039" w14:textId="77777777" w:rsidR="00865B19" w:rsidRPr="00865B19" w:rsidRDefault="00865B19" w:rsidP="00865B19">
            <w:pPr>
              <w:spacing w:after="60"/>
              <w:rPr>
                <w:iCs/>
                <w:sz w:val="20"/>
                <w:szCs w:val="20"/>
              </w:rPr>
            </w:pPr>
            <w:r w:rsidRPr="00865B19">
              <w:rPr>
                <w:iCs/>
                <w:sz w:val="20"/>
                <w:szCs w:val="20"/>
              </w:rPr>
              <w:t>The Combined Cycle Generation Resource that was QSE-committed</w:t>
            </w:r>
            <w:ins w:id="928" w:author="ERCOT" w:date="2024-05-20T15:26:00Z">
              <w:r w:rsidRPr="00865B19">
                <w:rPr>
                  <w:iCs/>
                  <w:sz w:val="20"/>
                  <w:szCs w:val="20"/>
                </w:rPr>
                <w:t xml:space="preserve"> or DRRS</w:t>
              </w:r>
            </w:ins>
            <w:ins w:id="929" w:author="ERCOT" w:date="2024-05-29T07:37:00Z">
              <w:r w:rsidRPr="00865B19">
                <w:rPr>
                  <w:iCs/>
                  <w:sz w:val="20"/>
                  <w:szCs w:val="20"/>
                </w:rPr>
                <w:t>-</w:t>
              </w:r>
            </w:ins>
            <w:ins w:id="930" w:author="ERCOT" w:date="2024-05-20T15:26:00Z">
              <w:r w:rsidRPr="00865B19">
                <w:rPr>
                  <w:iCs/>
                  <w:sz w:val="20"/>
                  <w:szCs w:val="20"/>
                </w:rPr>
                <w:t>deployed</w:t>
              </w:r>
            </w:ins>
            <w:r w:rsidRPr="00865B19">
              <w:rPr>
                <w:iCs/>
                <w:sz w:val="20"/>
                <w:szCs w:val="20"/>
              </w:rPr>
              <w:t>.</w:t>
            </w:r>
          </w:p>
        </w:tc>
      </w:tr>
    </w:tbl>
    <w:p w14:paraId="49AAD0CB" w14:textId="77777777" w:rsidR="00865B19" w:rsidRPr="00865B19" w:rsidRDefault="00865B19" w:rsidP="00865B19">
      <w:pPr>
        <w:keepNext/>
        <w:tabs>
          <w:tab w:val="left" w:pos="1080"/>
        </w:tabs>
        <w:spacing w:before="480" w:after="240"/>
        <w:ind w:left="1080" w:hanging="1080"/>
        <w:outlineLvl w:val="2"/>
        <w:rPr>
          <w:rFonts w:eastAsia="SimSun"/>
          <w:b/>
          <w:i/>
          <w:szCs w:val="20"/>
          <w:lang w:val="x-none" w:eastAsia="x-none"/>
        </w:rPr>
      </w:pPr>
      <w:r w:rsidRPr="00865B19">
        <w:rPr>
          <w:rFonts w:eastAsia="SimSun"/>
          <w:b/>
          <w:i/>
          <w:szCs w:val="20"/>
          <w:lang w:val="x-none" w:eastAsia="x-none"/>
        </w:rPr>
        <w:t>5.7.2</w:t>
      </w:r>
      <w:r w:rsidRPr="00865B19">
        <w:rPr>
          <w:rFonts w:eastAsia="SimSun"/>
          <w:b/>
          <w:i/>
          <w:szCs w:val="20"/>
          <w:lang w:val="x-none" w:eastAsia="x-none"/>
        </w:rPr>
        <w:tab/>
        <w:t xml:space="preserve">RUC </w:t>
      </w:r>
      <w:proofErr w:type="spellStart"/>
      <w:r w:rsidRPr="00865B19">
        <w:rPr>
          <w:rFonts w:eastAsia="SimSun"/>
          <w:b/>
          <w:i/>
          <w:szCs w:val="20"/>
          <w:lang w:val="x-none" w:eastAsia="x-none"/>
        </w:rPr>
        <w:t>Clawback</w:t>
      </w:r>
      <w:proofErr w:type="spellEnd"/>
      <w:r w:rsidRPr="00865B19">
        <w:rPr>
          <w:rFonts w:eastAsia="SimSun"/>
          <w:b/>
          <w:i/>
          <w:szCs w:val="20"/>
          <w:lang w:val="x-none" w:eastAsia="x-none"/>
        </w:rPr>
        <w:t xml:space="preserve"> Charge</w:t>
      </w:r>
      <w:bookmarkEnd w:id="882"/>
      <w:bookmarkEnd w:id="883"/>
      <w:bookmarkEnd w:id="884"/>
      <w:bookmarkEnd w:id="885"/>
      <w:bookmarkEnd w:id="886"/>
      <w:bookmarkEnd w:id="887"/>
      <w:bookmarkEnd w:id="888"/>
      <w:bookmarkEnd w:id="889"/>
    </w:p>
    <w:p w14:paraId="3918CBC5" w14:textId="77777777" w:rsidR="00865B19" w:rsidRPr="00865B19" w:rsidRDefault="00865B19" w:rsidP="00865B19">
      <w:pPr>
        <w:spacing w:after="240"/>
        <w:ind w:left="720" w:hanging="720"/>
        <w:rPr>
          <w:rFonts w:eastAsia="SimSun"/>
          <w:iCs/>
          <w:szCs w:val="20"/>
        </w:rPr>
      </w:pPr>
      <w:bookmarkStart w:id="931" w:name="_Toc106616866"/>
      <w:r w:rsidRPr="00865B19">
        <w:rPr>
          <w:rFonts w:eastAsia="SimSun"/>
          <w:iCs/>
          <w:szCs w:val="20"/>
        </w:rPr>
        <w:t>(1)</w:t>
      </w:r>
      <w:r w:rsidRPr="00865B19">
        <w:rPr>
          <w:rFonts w:eastAsia="SimSun"/>
          <w:iCs/>
          <w:szCs w:val="20"/>
        </w:rPr>
        <w:tab/>
        <w:t xml:space="preserve">A QSE for a Resource shall pay a RUC </w:t>
      </w:r>
      <w:proofErr w:type="spellStart"/>
      <w:r w:rsidRPr="00865B19">
        <w:rPr>
          <w:rFonts w:eastAsia="SimSun"/>
          <w:iCs/>
          <w:szCs w:val="20"/>
        </w:rPr>
        <w:t>Clawback</w:t>
      </w:r>
      <w:proofErr w:type="spellEnd"/>
      <w:r w:rsidRPr="00865B19">
        <w:rPr>
          <w:rFonts w:eastAsia="SimSun"/>
          <w:iCs/>
          <w:szCs w:val="20"/>
        </w:rPr>
        <w:t xml:space="preserve"> Charge for the Operating Day if the RUC Guarantee is less than the sum of:</w:t>
      </w:r>
      <w:bookmarkEnd w:id="931"/>
    </w:p>
    <w:p w14:paraId="074E1E1C" w14:textId="77777777" w:rsidR="00865B19" w:rsidRPr="00865B19" w:rsidRDefault="00865B19" w:rsidP="00865B19">
      <w:pPr>
        <w:spacing w:after="240"/>
        <w:ind w:left="1440" w:hanging="720"/>
        <w:rPr>
          <w:rFonts w:eastAsia="SimSun"/>
          <w:szCs w:val="20"/>
        </w:rPr>
      </w:pPr>
      <w:bookmarkStart w:id="932" w:name="_Toc106616867"/>
      <w:r w:rsidRPr="00865B19">
        <w:rPr>
          <w:rFonts w:eastAsia="SimSun"/>
          <w:szCs w:val="20"/>
        </w:rPr>
        <w:lastRenderedPageBreak/>
        <w:t>(a)</w:t>
      </w:r>
      <w:r w:rsidRPr="00865B19">
        <w:rPr>
          <w:rFonts w:eastAsia="SimSun"/>
          <w:szCs w:val="20"/>
        </w:rPr>
        <w:tab/>
        <w:t>RUC Minimum-Energy Revenue calculated in Section 5.7.1.2, RUC Minimum-Energy Revenue;</w:t>
      </w:r>
    </w:p>
    <w:p w14:paraId="5AE5CDF8"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Revenue Less Cost Above LSL During RUC-Committed Hours calculated in  Section 5.7.1.3, Revenue Less Cost Above LSL During RUC-Committed Hours; and</w:t>
      </w:r>
      <w:bookmarkEnd w:id="932"/>
      <w:r w:rsidRPr="00865B19">
        <w:rPr>
          <w:rFonts w:eastAsia="SimSun"/>
          <w:szCs w:val="20"/>
        </w:rPr>
        <w:t xml:space="preserve"> </w:t>
      </w:r>
    </w:p>
    <w:p w14:paraId="3D1B8CF8" w14:textId="77777777" w:rsidR="00865B19" w:rsidRPr="00865B19" w:rsidRDefault="00865B19" w:rsidP="00865B19">
      <w:pPr>
        <w:spacing w:after="240"/>
        <w:ind w:left="1440" w:hanging="720"/>
        <w:rPr>
          <w:rFonts w:eastAsia="SimSun"/>
          <w:szCs w:val="20"/>
        </w:rPr>
      </w:pPr>
      <w:bookmarkStart w:id="933" w:name="_Toc106616868"/>
      <w:r w:rsidRPr="00865B19">
        <w:rPr>
          <w:rFonts w:eastAsia="SimSun"/>
          <w:szCs w:val="20"/>
        </w:rPr>
        <w:t>(c)</w:t>
      </w:r>
      <w:r w:rsidRPr="00865B19">
        <w:rPr>
          <w:rFonts w:eastAsia="SimSun"/>
          <w:szCs w:val="20"/>
        </w:rPr>
        <w:tab/>
        <w:t>Revenue Less Cost During QSE-</w:t>
      </w:r>
      <w:proofErr w:type="spellStart"/>
      <w:r w:rsidRPr="00865B19">
        <w:rPr>
          <w:rFonts w:eastAsia="SimSun"/>
          <w:szCs w:val="20"/>
        </w:rPr>
        <w:t>Clawback</w:t>
      </w:r>
      <w:proofErr w:type="spellEnd"/>
      <w:r w:rsidRPr="00865B19">
        <w:rPr>
          <w:rFonts w:eastAsia="SimSun"/>
          <w:szCs w:val="20"/>
        </w:rPr>
        <w:t xml:space="preserve"> Intervals calculated in Section 5.7.1.4, Revenue Less Cost During QSE </w:t>
      </w:r>
      <w:proofErr w:type="spellStart"/>
      <w:r w:rsidRPr="00865B19">
        <w:rPr>
          <w:rFonts w:eastAsia="SimSun"/>
          <w:szCs w:val="20"/>
        </w:rPr>
        <w:t>Clawback</w:t>
      </w:r>
      <w:proofErr w:type="spellEnd"/>
      <w:r w:rsidRPr="00865B19">
        <w:rPr>
          <w:rFonts w:eastAsia="SimSun"/>
          <w:szCs w:val="20"/>
        </w:rPr>
        <w:t xml:space="preserve"> Intervals.</w:t>
      </w:r>
      <w:bookmarkEnd w:id="933"/>
      <w:r w:rsidRPr="00865B19">
        <w:rPr>
          <w:rFonts w:eastAsia="SimSun"/>
          <w:szCs w:val="20"/>
        </w:rPr>
        <w:t xml:space="preserve"> </w:t>
      </w:r>
    </w:p>
    <w:p w14:paraId="64FBD2D2"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 xml:space="preserve">The amount of the RUC </w:t>
      </w:r>
      <w:proofErr w:type="spellStart"/>
      <w:r w:rsidRPr="00865B19">
        <w:rPr>
          <w:rFonts w:eastAsia="SimSun"/>
          <w:iCs/>
          <w:szCs w:val="20"/>
        </w:rPr>
        <w:t>Clawback</w:t>
      </w:r>
      <w:proofErr w:type="spellEnd"/>
      <w:r w:rsidRPr="00865B19">
        <w:rPr>
          <w:rFonts w:eastAsia="SimSun"/>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70196FA8" w14:textId="77777777" w:rsidTr="00C812E5">
        <w:trPr>
          <w:trHeight w:val="854"/>
        </w:trPr>
        <w:tc>
          <w:tcPr>
            <w:tcW w:w="9350" w:type="dxa"/>
            <w:shd w:val="pct12" w:color="auto" w:fill="auto"/>
          </w:tcPr>
          <w:p w14:paraId="2BD39C21" w14:textId="77777777" w:rsidR="00865B19" w:rsidRPr="00865B19" w:rsidRDefault="00865B19" w:rsidP="00865B19">
            <w:pPr>
              <w:spacing w:after="240"/>
              <w:rPr>
                <w:rFonts w:eastAsia="SimSun"/>
                <w:b/>
                <w:i/>
                <w:iCs/>
                <w:szCs w:val="20"/>
              </w:rPr>
            </w:pPr>
            <w:r w:rsidRPr="00865B19">
              <w:rPr>
                <w:rFonts w:eastAsia="SimSun"/>
                <w:b/>
                <w:i/>
                <w:iCs/>
                <w:szCs w:val="20"/>
              </w:rPr>
              <w:t>[NPRR1172:  Delete paragraph (2) above upon system implementation and renumber accordingly.]</w:t>
            </w:r>
          </w:p>
        </w:tc>
      </w:tr>
    </w:tbl>
    <w:p w14:paraId="1ADD7FC9" w14:textId="77777777" w:rsidR="00865B19" w:rsidRPr="00865B19" w:rsidRDefault="00865B19" w:rsidP="00865B19">
      <w:pPr>
        <w:spacing w:before="240" w:after="240"/>
        <w:ind w:left="720" w:hanging="720"/>
        <w:rPr>
          <w:rFonts w:eastAsia="SimSun"/>
          <w:szCs w:val="20"/>
        </w:rPr>
      </w:pPr>
      <w:r w:rsidRPr="00865B19">
        <w:rPr>
          <w:rFonts w:eastAsia="SimSun"/>
          <w:szCs w:val="20"/>
        </w:rPr>
        <w:t>(3)</w:t>
      </w:r>
      <w:r w:rsidRPr="00865B19">
        <w:rPr>
          <w:rFonts w:eastAsia="SimSun"/>
          <w:szCs w:val="20"/>
        </w:rPr>
        <w:tab/>
        <w:t xml:space="preserve">The RUC </w:t>
      </w:r>
      <w:proofErr w:type="spellStart"/>
      <w:r w:rsidRPr="00865B19">
        <w:rPr>
          <w:rFonts w:eastAsia="SimSun"/>
          <w:szCs w:val="20"/>
        </w:rPr>
        <w:t>Clawback</w:t>
      </w:r>
      <w:proofErr w:type="spellEnd"/>
      <w:r w:rsidRPr="00865B19">
        <w:rPr>
          <w:rFonts w:eastAsia="SimSun"/>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4A02572" w14:textId="77777777" w:rsidTr="00C812E5">
        <w:trPr>
          <w:trHeight w:val="1205"/>
        </w:trPr>
        <w:tc>
          <w:tcPr>
            <w:tcW w:w="9350" w:type="dxa"/>
            <w:shd w:val="pct12" w:color="auto" w:fill="auto"/>
          </w:tcPr>
          <w:p w14:paraId="3E7C1052" w14:textId="77777777" w:rsidR="00865B19" w:rsidRPr="00865B19" w:rsidRDefault="00865B19" w:rsidP="00865B19">
            <w:pPr>
              <w:spacing w:after="240"/>
              <w:rPr>
                <w:rFonts w:eastAsia="SimSun"/>
                <w:b/>
                <w:i/>
                <w:iCs/>
                <w:szCs w:val="20"/>
              </w:rPr>
            </w:pPr>
            <w:r w:rsidRPr="00865B19">
              <w:rPr>
                <w:rFonts w:eastAsia="SimSun"/>
                <w:b/>
                <w:i/>
                <w:iCs/>
                <w:szCs w:val="20"/>
              </w:rPr>
              <w:t>[NPRR1014:  Insert paragraph (4) below upon system implementation and renumber accordingly:]</w:t>
            </w:r>
          </w:p>
          <w:p w14:paraId="388AEC83"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t xml:space="preserve">Energy Storage Resources (ESRs) </w:t>
            </w:r>
            <w:ins w:id="934" w:author="ERCOT" w:date="2024-03-07T12:22:00Z">
              <w:r w:rsidRPr="00865B19">
                <w:rPr>
                  <w:rFonts w:eastAsia="SimSun"/>
                  <w:iCs/>
                  <w:szCs w:val="20"/>
                </w:rPr>
                <w:t xml:space="preserve">and DRRS </w:t>
              </w:r>
            </w:ins>
            <w:ins w:id="935" w:author="ERCOT" w:date="2024-04-19T10:14:00Z">
              <w:r w:rsidRPr="00865B19">
                <w:rPr>
                  <w:rFonts w:eastAsia="SimSun"/>
                  <w:iCs/>
                  <w:szCs w:val="20"/>
                </w:rPr>
                <w:t>d</w:t>
              </w:r>
            </w:ins>
            <w:ins w:id="936" w:author="ERCOT" w:date="2024-03-07T12:22:00Z">
              <w:r w:rsidRPr="00865B19">
                <w:rPr>
                  <w:rFonts w:eastAsia="SimSun"/>
                  <w:iCs/>
                  <w:szCs w:val="20"/>
                </w:rPr>
                <w:t xml:space="preserve">eployments </w:t>
              </w:r>
            </w:ins>
            <w:r w:rsidRPr="00865B19">
              <w:rPr>
                <w:rFonts w:eastAsia="SimSun"/>
                <w:iCs/>
                <w:szCs w:val="20"/>
              </w:rPr>
              <w:t xml:space="preserve">are not subject to RUC </w:t>
            </w:r>
            <w:proofErr w:type="spellStart"/>
            <w:r w:rsidRPr="00865B19">
              <w:rPr>
                <w:rFonts w:eastAsia="SimSun"/>
                <w:iCs/>
                <w:szCs w:val="20"/>
              </w:rPr>
              <w:t>Clawback</w:t>
            </w:r>
            <w:proofErr w:type="spellEnd"/>
            <w:r w:rsidRPr="00865B19">
              <w:rPr>
                <w:rFonts w:eastAsia="SimSun"/>
                <w:iCs/>
                <w:szCs w:val="20"/>
              </w:rPr>
              <w:t xml:space="preserve"> Charges. </w:t>
            </w:r>
          </w:p>
        </w:tc>
      </w:tr>
    </w:tbl>
    <w:p w14:paraId="4EC967AC"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 xml:space="preserve">For each RUC-committed Resource, the RUC </w:t>
      </w:r>
      <w:proofErr w:type="spellStart"/>
      <w:r w:rsidRPr="00865B19">
        <w:rPr>
          <w:rFonts w:eastAsia="SimSun"/>
          <w:iCs/>
          <w:szCs w:val="20"/>
        </w:rPr>
        <w:t>Clawback</w:t>
      </w:r>
      <w:proofErr w:type="spellEnd"/>
      <w:r w:rsidRPr="00865B19">
        <w:rPr>
          <w:rFonts w:eastAsia="SimSun"/>
          <w:iCs/>
          <w:szCs w:val="20"/>
        </w:rPr>
        <w:t xml:space="preserve"> Charge for each RUC-Committed Hour of the Operating Day is calculated as follows:</w:t>
      </w:r>
    </w:p>
    <w:p w14:paraId="1F9B027C" w14:textId="77777777" w:rsidR="00865B19" w:rsidRPr="00865B19" w:rsidRDefault="00865B19" w:rsidP="00865B19">
      <w:pPr>
        <w:spacing w:after="240"/>
        <w:ind w:left="720"/>
        <w:rPr>
          <w:rFonts w:eastAsia="SimSun"/>
          <w:iCs/>
          <w:szCs w:val="20"/>
          <w:lang w:val="pt-BR"/>
        </w:rPr>
      </w:pPr>
      <w:r w:rsidRPr="00865B19">
        <w:rPr>
          <w:rFonts w:eastAsia="SimSun"/>
          <w:iCs/>
          <w:szCs w:val="20"/>
          <w:lang w:val="pt-BR"/>
        </w:rPr>
        <w:t xml:space="preserve">If (RUCMEREV </w:t>
      </w:r>
      <w:r w:rsidRPr="00865B19">
        <w:rPr>
          <w:rFonts w:eastAsia="SimSun"/>
          <w:i/>
          <w:iCs/>
          <w:szCs w:val="20"/>
          <w:vertAlign w:val="subscript"/>
          <w:lang w:val="pt-BR"/>
        </w:rPr>
        <w:t>q, r, d</w:t>
      </w:r>
      <w:r w:rsidRPr="00865B19">
        <w:rPr>
          <w:rFonts w:eastAsia="SimSun"/>
          <w:iCs/>
          <w:szCs w:val="20"/>
          <w:lang w:val="pt-BR"/>
        </w:rPr>
        <w:t xml:space="preserve"> + RUCEXRR </w:t>
      </w:r>
      <w:r w:rsidRPr="00865B19">
        <w:rPr>
          <w:rFonts w:eastAsia="SimSun"/>
          <w:i/>
          <w:iCs/>
          <w:szCs w:val="20"/>
          <w:vertAlign w:val="subscript"/>
          <w:lang w:val="pt-BR"/>
        </w:rPr>
        <w:t>q, r, d</w:t>
      </w:r>
      <w:r w:rsidRPr="00865B19">
        <w:rPr>
          <w:rFonts w:eastAsia="SimSun"/>
          <w:i/>
          <w:iCs/>
          <w:szCs w:val="20"/>
          <w:lang w:val="pt-BR"/>
        </w:rPr>
        <w:t xml:space="preserve"> </w:t>
      </w:r>
      <w:r w:rsidRPr="00865B19">
        <w:rPr>
          <w:rFonts w:eastAsia="SimSun"/>
          <w:iCs/>
          <w:szCs w:val="20"/>
          <w:lang w:val="pt-BR"/>
        </w:rPr>
        <w:t xml:space="preserve">– RUCACREV </w:t>
      </w:r>
      <w:r w:rsidRPr="00865B19">
        <w:rPr>
          <w:rFonts w:eastAsia="SimSun"/>
          <w:i/>
          <w:iCs/>
          <w:szCs w:val="20"/>
          <w:vertAlign w:val="subscript"/>
          <w:lang w:val="pt-BR"/>
        </w:rPr>
        <w:t>q, r, d</w:t>
      </w:r>
      <w:r w:rsidRPr="00865B19">
        <w:rPr>
          <w:rFonts w:eastAsia="SimSun"/>
          <w:iCs/>
          <w:szCs w:val="20"/>
          <w:lang w:val="pt-BR"/>
        </w:rPr>
        <w:t xml:space="preserve"> – RUCG </w:t>
      </w:r>
      <w:r w:rsidRPr="00865B19">
        <w:rPr>
          <w:rFonts w:eastAsia="SimSun"/>
          <w:i/>
          <w:iCs/>
          <w:szCs w:val="20"/>
          <w:vertAlign w:val="subscript"/>
          <w:lang w:val="pt-BR"/>
        </w:rPr>
        <w:t>q, r, d</w:t>
      </w:r>
      <w:r w:rsidRPr="00865B19">
        <w:rPr>
          <w:rFonts w:eastAsia="SimSun"/>
          <w:iCs/>
          <w:szCs w:val="20"/>
          <w:lang w:val="pt-BR"/>
        </w:rPr>
        <w:t xml:space="preserve">) &gt; 0, </w:t>
      </w:r>
    </w:p>
    <w:p w14:paraId="18BB1016" w14:textId="77777777" w:rsidR="00865B19" w:rsidRPr="00865B19" w:rsidRDefault="00865B19" w:rsidP="00865B19">
      <w:pPr>
        <w:tabs>
          <w:tab w:val="left" w:pos="2340"/>
          <w:tab w:val="left" w:pos="2880"/>
        </w:tabs>
        <w:spacing w:after="240"/>
        <w:ind w:left="3067" w:hanging="2347"/>
        <w:rPr>
          <w:rFonts w:eastAsia="SimSun"/>
          <w:bCs/>
          <w:lang w:val="x-none" w:eastAsia="x-none"/>
        </w:rPr>
      </w:pPr>
      <w:r w:rsidRPr="00865B19">
        <w:rPr>
          <w:rFonts w:eastAsia="SimSun"/>
          <w:bCs/>
          <w:lang w:val="x-none" w:eastAsia="x-none"/>
        </w:rPr>
        <w:t>Then,</w:t>
      </w:r>
    </w:p>
    <w:p w14:paraId="5B64E8F1" w14:textId="77777777"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t>RUCCBAMT</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h</w:t>
      </w:r>
      <w:r w:rsidRPr="00865B19">
        <w:rPr>
          <w:rFonts w:eastAsia="SimSun"/>
          <w:b/>
          <w:lang w:val="x-none" w:eastAsia="x-none"/>
        </w:rPr>
        <w:tab/>
        <w:t>=</w:t>
      </w:r>
      <w:r w:rsidRPr="00865B19">
        <w:rPr>
          <w:rFonts w:eastAsia="SimSun"/>
          <w:b/>
          <w:lang w:val="x-none" w:eastAsia="x-none"/>
        </w:rPr>
        <w:tab/>
        <w:t>[(RUCMEREV</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RUCEXRR</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 xml:space="preserve">d </w:t>
      </w:r>
      <w:r w:rsidRPr="00865B19">
        <w:rPr>
          <w:rFonts w:eastAsia="SimSun"/>
          <w:b/>
          <w:iCs/>
          <w:lang w:val="x-none" w:eastAsia="x-none"/>
        </w:rPr>
        <w:t>– RUCACREV</w:t>
      </w:r>
      <w:r w:rsidRPr="00865B19">
        <w:rPr>
          <w:rFonts w:eastAsia="SimSun"/>
          <w:b/>
          <w:iCs/>
          <w:lang w:val="pt-BR" w:eastAsia="x-none"/>
        </w:rPr>
        <w:t xml:space="preserve"> </w:t>
      </w:r>
      <w:r w:rsidRPr="00865B19">
        <w:rPr>
          <w:rFonts w:eastAsia="SimSun"/>
          <w:b/>
          <w:i/>
          <w:iCs/>
          <w:vertAlign w:val="subscript"/>
          <w:lang w:val="x-none" w:eastAsia="x-none"/>
        </w:rPr>
        <w:t>q,</w:t>
      </w:r>
      <w:r w:rsidRPr="00865B19">
        <w:rPr>
          <w:rFonts w:eastAsia="SimSun"/>
          <w:b/>
          <w:i/>
          <w:iCs/>
          <w:vertAlign w:val="subscript"/>
          <w:lang w:val="pt-BR" w:eastAsia="x-none"/>
        </w:rPr>
        <w:t xml:space="preserve"> </w:t>
      </w:r>
      <w:r w:rsidRPr="00865B19">
        <w:rPr>
          <w:rFonts w:eastAsia="SimSun"/>
          <w:b/>
          <w:i/>
          <w:iCs/>
          <w:vertAlign w:val="subscript"/>
          <w:lang w:val="x-none" w:eastAsia="x-none"/>
        </w:rPr>
        <w:t>r,</w:t>
      </w:r>
      <w:r w:rsidRPr="00865B19">
        <w:rPr>
          <w:rFonts w:eastAsia="SimSun"/>
          <w:b/>
          <w:i/>
          <w:iCs/>
          <w:vertAlign w:val="subscript"/>
          <w:lang w:val="pt-BR" w:eastAsia="x-none"/>
        </w:rPr>
        <w:t xml:space="preserve"> </w:t>
      </w:r>
      <w:r w:rsidRPr="00865B19">
        <w:rPr>
          <w:rFonts w:eastAsia="SimSun"/>
          <w:b/>
          <w:i/>
          <w:iCs/>
          <w:vertAlign w:val="subscript"/>
          <w:lang w:val="x-none" w:eastAsia="x-none"/>
        </w:rPr>
        <w:t>d</w:t>
      </w:r>
      <w:r w:rsidRPr="00865B19">
        <w:rPr>
          <w:rFonts w:eastAsia="SimSun"/>
          <w:b/>
          <w:lang w:val="x-none" w:eastAsia="x-none"/>
        </w:rPr>
        <w:t xml:space="preserve"> – RUCG</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 RUCCBFR</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RUCEXRQC</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RUCCBFC</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 RUCHR</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w:t>
      </w:r>
    </w:p>
    <w:p w14:paraId="4949544B" w14:textId="77777777" w:rsidR="00865B19" w:rsidRPr="00865B19" w:rsidRDefault="00865B19" w:rsidP="00865B19">
      <w:pPr>
        <w:tabs>
          <w:tab w:val="left" w:pos="2340"/>
          <w:tab w:val="left" w:pos="2880"/>
        </w:tabs>
        <w:spacing w:after="240"/>
        <w:ind w:left="3067" w:hanging="2347"/>
        <w:rPr>
          <w:rFonts w:eastAsia="SimSun"/>
          <w:bCs/>
          <w:lang w:val="x-none" w:eastAsia="x-none"/>
        </w:rPr>
      </w:pPr>
      <w:r w:rsidRPr="00865B19">
        <w:rPr>
          <w:rFonts w:eastAsia="SimSun"/>
          <w:bCs/>
          <w:lang w:val="x-none" w:eastAsia="x-none"/>
        </w:rPr>
        <w:t xml:space="preserve">Otherwise, </w:t>
      </w:r>
    </w:p>
    <w:p w14:paraId="1D33ACEC" w14:textId="77777777"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t>RUCCBAMT</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h</w:t>
      </w:r>
      <w:r w:rsidRPr="00865B19">
        <w:rPr>
          <w:rFonts w:eastAsia="SimSun"/>
          <w:b/>
          <w:lang w:val="x-none" w:eastAsia="x-none"/>
        </w:rPr>
        <w:t xml:space="preserve"> </w:t>
      </w:r>
      <w:r w:rsidRPr="00865B19">
        <w:rPr>
          <w:rFonts w:eastAsia="SimSun"/>
          <w:b/>
          <w:lang w:val="x-none" w:eastAsia="x-none"/>
        </w:rPr>
        <w:tab/>
        <w:t>=</w:t>
      </w:r>
      <w:r w:rsidRPr="00865B19">
        <w:rPr>
          <w:rFonts w:eastAsia="SimSun"/>
          <w:b/>
          <w:lang w:val="x-none" w:eastAsia="x-none"/>
        </w:rPr>
        <w:tab/>
        <w:t>[Max (0, RUCMEREV</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RUCEXRR</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RUCEXRQC</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xml:space="preserve"> – </w:t>
      </w:r>
      <w:r w:rsidRPr="00865B19">
        <w:rPr>
          <w:rFonts w:eastAsia="SimSun"/>
          <w:b/>
          <w:iCs/>
          <w:lang w:val="x-none" w:eastAsia="x-none"/>
        </w:rPr>
        <w:t xml:space="preserve"> RUCACREV</w:t>
      </w:r>
      <w:r w:rsidRPr="00865B19">
        <w:rPr>
          <w:rFonts w:eastAsia="SimSun"/>
          <w:b/>
          <w:iCs/>
          <w:lang w:val="pt-BR" w:eastAsia="x-none"/>
        </w:rPr>
        <w:t xml:space="preserve"> </w:t>
      </w:r>
      <w:r w:rsidRPr="00865B19">
        <w:rPr>
          <w:rFonts w:eastAsia="SimSun"/>
          <w:b/>
          <w:i/>
          <w:iCs/>
          <w:vertAlign w:val="subscript"/>
          <w:lang w:val="x-none" w:eastAsia="x-none"/>
        </w:rPr>
        <w:t>q,</w:t>
      </w:r>
      <w:r w:rsidRPr="00865B19">
        <w:rPr>
          <w:rFonts w:eastAsia="SimSun"/>
          <w:b/>
          <w:i/>
          <w:iCs/>
          <w:vertAlign w:val="subscript"/>
          <w:lang w:val="pt-BR" w:eastAsia="x-none"/>
        </w:rPr>
        <w:t xml:space="preserve"> </w:t>
      </w:r>
      <w:r w:rsidRPr="00865B19">
        <w:rPr>
          <w:rFonts w:eastAsia="SimSun"/>
          <w:b/>
          <w:i/>
          <w:iCs/>
          <w:vertAlign w:val="subscript"/>
          <w:lang w:val="x-none" w:eastAsia="x-none"/>
        </w:rPr>
        <w:t>r,</w:t>
      </w:r>
      <w:r w:rsidRPr="00865B19">
        <w:rPr>
          <w:rFonts w:eastAsia="SimSun"/>
          <w:b/>
          <w:i/>
          <w:iCs/>
          <w:vertAlign w:val="subscript"/>
          <w:lang w:val="pt-BR" w:eastAsia="x-none"/>
        </w:rPr>
        <w:t xml:space="preserve"> </w:t>
      </w:r>
      <w:r w:rsidRPr="00865B19">
        <w:rPr>
          <w:rFonts w:eastAsia="SimSun"/>
          <w:b/>
          <w:i/>
          <w:iCs/>
          <w:vertAlign w:val="subscript"/>
          <w:lang w:val="x-none" w:eastAsia="x-none"/>
        </w:rPr>
        <w:t>d</w:t>
      </w:r>
      <w:r w:rsidRPr="00865B19">
        <w:rPr>
          <w:rFonts w:eastAsia="SimSun"/>
          <w:b/>
          <w:lang w:val="x-none" w:eastAsia="x-none"/>
        </w:rPr>
        <w:t xml:space="preserve"> – RUCG</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 RUCCBFC</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 / RUCHR</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p>
    <w:p w14:paraId="627D8DE2" w14:textId="77777777" w:rsidR="00865B19" w:rsidRPr="00865B19" w:rsidRDefault="00865B19" w:rsidP="00865B19">
      <w:pPr>
        <w:spacing w:after="240"/>
        <w:ind w:left="720"/>
        <w:rPr>
          <w:rFonts w:eastAsia="SimSun"/>
          <w:iCs/>
          <w:szCs w:val="20"/>
        </w:rPr>
      </w:pPr>
      <w:proofErr w:type="gramStart"/>
      <w:r w:rsidRPr="00865B19">
        <w:rPr>
          <w:rFonts w:eastAsia="SimSun"/>
          <w:iCs/>
          <w:szCs w:val="20"/>
        </w:rPr>
        <w:t>Where</w:t>
      </w:r>
      <w:proofErr w:type="gramEnd"/>
      <w:r w:rsidRPr="00865B19">
        <w:rPr>
          <w:rFonts w:eastAsia="SimSun"/>
          <w:iCs/>
          <w:szCs w:val="20"/>
        </w:rPr>
        <w:t xml:space="preserve">, </w:t>
      </w:r>
    </w:p>
    <w:p w14:paraId="05B90121" w14:textId="77777777" w:rsidR="00865B19" w:rsidRPr="00865B19" w:rsidRDefault="00865B19" w:rsidP="00865B19">
      <w:pPr>
        <w:spacing w:after="240"/>
        <w:ind w:left="720"/>
        <w:rPr>
          <w:rFonts w:eastAsia="SimSun"/>
          <w:bCs/>
          <w:iCs/>
          <w:szCs w:val="20"/>
        </w:rPr>
      </w:pPr>
      <w:r w:rsidRPr="00865B19">
        <w:rPr>
          <w:rFonts w:eastAsia="SimSun"/>
          <w:iCs/>
          <w:szCs w:val="20"/>
        </w:rPr>
        <w:t>The RUCAC</w:t>
      </w:r>
      <w:r w:rsidRPr="00865B19">
        <w:rPr>
          <w:rFonts w:eastAsia="SimSun"/>
          <w:szCs w:val="20"/>
        </w:rPr>
        <w:t xml:space="preserve"> revenue</w:t>
      </w:r>
      <w:r w:rsidRPr="00865B19">
        <w:rPr>
          <w:rFonts w:eastAsia="SimSun"/>
          <w:iCs/>
          <w:szCs w:val="20"/>
        </w:rPr>
        <w:t xml:space="preserve"> is calculated for a Combined Cycle Train as follows</w:t>
      </w:r>
      <w:r w:rsidRPr="00865B19">
        <w:rPr>
          <w:rFonts w:eastAsia="SimSun"/>
          <w:bCs/>
          <w:iCs/>
          <w:szCs w:val="20"/>
        </w:rPr>
        <w:t>:</w:t>
      </w:r>
    </w:p>
    <w:p w14:paraId="256D034A" w14:textId="0137059A"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lastRenderedPageBreak/>
        <w:t>RUCACREV</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d</w:t>
      </w:r>
      <w:r w:rsidRPr="00865B19">
        <w:rPr>
          <w:rFonts w:eastAsia="SimSun"/>
          <w:b/>
          <w:lang w:val="x-none" w:eastAsia="x-none"/>
        </w:rPr>
        <w:tab/>
        <w:t>=</w:t>
      </w:r>
      <w:r w:rsidRPr="00865B19">
        <w:rPr>
          <w:rFonts w:eastAsia="SimSun"/>
          <w:b/>
          <w:lang w:val="pt-BR" w:eastAsia="x-none"/>
        </w:rPr>
        <w:t xml:space="preserve">  Max{0,</w:t>
      </w:r>
      <w:r w:rsidR="001E564D" w:rsidRPr="00865B19">
        <w:rPr>
          <w:rFonts w:eastAsia="SimSun"/>
          <w:b/>
          <w:noProof/>
          <w:position w:val="-20"/>
          <w:lang w:val="x-none" w:eastAsia="x-none"/>
        </w:rPr>
        <w:drawing>
          <wp:inline distT="0" distB="0" distL="0" distR="0" wp14:anchorId="6D1C6D8D" wp14:editId="3AB9B3E4">
            <wp:extent cx="152400" cy="304800"/>
            <wp:effectExtent l="0" t="0" r="0" b="0"/>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865B19">
        <w:rPr>
          <w:rFonts w:eastAsia="SimSun"/>
          <w:b/>
          <w:lang w:val="x-none" w:eastAsia="x-none"/>
        </w:rPr>
        <w:t xml:space="preserve"> RUCMEREV96</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i</w:t>
      </w:r>
      <w:r w:rsidRPr="00865B19">
        <w:rPr>
          <w:rFonts w:eastAsia="SimSun"/>
          <w:b/>
          <w:lang w:val="x-none" w:eastAsia="x-none"/>
        </w:rPr>
        <w:t xml:space="preserve"> + Max(0, </w:t>
      </w:r>
      <w:r w:rsidR="001E564D" w:rsidRPr="00865B19">
        <w:rPr>
          <w:rFonts w:eastAsia="SimSun"/>
          <w:b/>
          <w:noProof/>
          <w:position w:val="-20"/>
          <w:lang w:val="x-none" w:eastAsia="x-none"/>
        </w:rPr>
        <w:drawing>
          <wp:inline distT="0" distB="0" distL="0" distR="0" wp14:anchorId="76A39FBF" wp14:editId="736AEFD2">
            <wp:extent cx="152400" cy="304800"/>
            <wp:effectExtent l="0" t="0" r="0" b="0"/>
            <wp:docPr id="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865B19">
        <w:rPr>
          <w:rFonts w:eastAsia="SimSun"/>
          <w:b/>
          <w:lang w:val="x-none" w:eastAsia="x-none"/>
        </w:rPr>
        <w:t>RUCEXRR96</w:t>
      </w:r>
      <w:r w:rsidRPr="00865B19">
        <w:rPr>
          <w:rFonts w:eastAsia="SimSun"/>
          <w:b/>
          <w:lang w:val="pt-BR" w:eastAsia="x-none"/>
        </w:rPr>
        <w:t xml:space="preserve"> </w:t>
      </w:r>
      <w:r w:rsidRPr="00865B19">
        <w:rPr>
          <w:rFonts w:eastAsia="SimSun"/>
          <w:b/>
          <w:i/>
          <w:vertAlign w:val="subscript"/>
          <w:lang w:val="x-none" w:eastAsia="x-none"/>
        </w:rPr>
        <w:t>q,</w:t>
      </w:r>
      <w:r w:rsidRPr="00865B19">
        <w:rPr>
          <w:rFonts w:eastAsia="SimSun"/>
          <w:b/>
          <w:i/>
          <w:vertAlign w:val="subscript"/>
          <w:lang w:val="pt-BR" w:eastAsia="x-none"/>
        </w:rPr>
        <w:t xml:space="preserve"> </w:t>
      </w:r>
      <w:r w:rsidRPr="00865B19">
        <w:rPr>
          <w:rFonts w:eastAsia="SimSun"/>
          <w:b/>
          <w:i/>
          <w:vertAlign w:val="subscript"/>
          <w:lang w:val="x-none" w:eastAsia="x-none"/>
        </w:rPr>
        <w:t>r,</w:t>
      </w:r>
      <w:r w:rsidRPr="00865B19">
        <w:rPr>
          <w:rFonts w:eastAsia="SimSun"/>
          <w:b/>
          <w:i/>
          <w:vertAlign w:val="subscript"/>
          <w:lang w:val="pt-BR" w:eastAsia="x-none"/>
        </w:rPr>
        <w:t xml:space="preserve"> </w:t>
      </w:r>
      <w:r w:rsidRPr="00865B19">
        <w:rPr>
          <w:rFonts w:eastAsia="SimSun"/>
          <w:b/>
          <w:i/>
          <w:vertAlign w:val="subscript"/>
          <w:lang w:val="x-none" w:eastAsia="x-none"/>
        </w:rPr>
        <w:t>i</w:t>
      </w:r>
      <w:r w:rsidRPr="00865B19">
        <w:rPr>
          <w:rFonts w:eastAsia="SimSun"/>
          <w:b/>
          <w:lang w:val="x-none" w:eastAsia="x-none"/>
        </w:rPr>
        <w:t>)</w:t>
      </w:r>
      <w:r w:rsidRPr="00865B19">
        <w:rPr>
          <w:rFonts w:eastAsia="SimSun"/>
          <w:b/>
          <w:lang w:val="pt-BR" w:eastAsia="x-none"/>
        </w:rPr>
        <w:t>}</w:t>
      </w:r>
      <w:r w:rsidRPr="00865B19">
        <w:rPr>
          <w:rFonts w:eastAsia="SimSun"/>
          <w:b/>
          <w:lang w:val="x-none" w:eastAsia="x-none"/>
        </w:rPr>
        <w:t xml:space="preserve">  </w:t>
      </w:r>
    </w:p>
    <w:p w14:paraId="6223FF7A" w14:textId="77777777" w:rsidR="00865B19" w:rsidRPr="00865B19" w:rsidRDefault="00865B19" w:rsidP="00865B19">
      <w:pPr>
        <w:rPr>
          <w:rFonts w:eastAsia="SimSun"/>
          <w:iCs/>
          <w:szCs w:val="20"/>
        </w:rPr>
      </w:pPr>
      <w:r w:rsidRPr="00865B19">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865B19" w:rsidRPr="00865B19" w14:paraId="115D814C" w14:textId="77777777" w:rsidTr="00C812E5">
        <w:trPr>
          <w:cantSplit/>
          <w:tblHeader/>
        </w:trPr>
        <w:tc>
          <w:tcPr>
            <w:tcW w:w="959" w:type="pct"/>
          </w:tcPr>
          <w:p w14:paraId="1A0CE41B" w14:textId="77777777" w:rsidR="00865B19" w:rsidRPr="00865B19" w:rsidRDefault="00865B19" w:rsidP="00865B19">
            <w:pPr>
              <w:spacing w:after="120"/>
              <w:rPr>
                <w:rFonts w:eastAsia="SimSun"/>
                <w:b/>
                <w:iCs/>
                <w:sz w:val="20"/>
                <w:szCs w:val="20"/>
              </w:rPr>
            </w:pPr>
            <w:r w:rsidRPr="00865B19">
              <w:rPr>
                <w:rFonts w:eastAsia="SimSun"/>
                <w:b/>
                <w:iCs/>
                <w:sz w:val="20"/>
                <w:szCs w:val="20"/>
              </w:rPr>
              <w:t>Variable</w:t>
            </w:r>
          </w:p>
        </w:tc>
        <w:tc>
          <w:tcPr>
            <w:tcW w:w="419" w:type="pct"/>
          </w:tcPr>
          <w:p w14:paraId="7B97B227" w14:textId="77777777" w:rsidR="00865B19" w:rsidRPr="00865B19" w:rsidRDefault="00865B19" w:rsidP="00865B19">
            <w:pPr>
              <w:spacing w:after="120"/>
              <w:jc w:val="center"/>
              <w:rPr>
                <w:rFonts w:eastAsia="SimSun"/>
                <w:b/>
                <w:iCs/>
                <w:sz w:val="20"/>
                <w:szCs w:val="20"/>
              </w:rPr>
            </w:pPr>
            <w:r w:rsidRPr="00865B19">
              <w:rPr>
                <w:rFonts w:eastAsia="SimSun"/>
                <w:b/>
                <w:iCs/>
                <w:sz w:val="20"/>
                <w:szCs w:val="20"/>
              </w:rPr>
              <w:t>Unit</w:t>
            </w:r>
          </w:p>
        </w:tc>
        <w:tc>
          <w:tcPr>
            <w:tcW w:w="3622" w:type="pct"/>
          </w:tcPr>
          <w:p w14:paraId="059A73EA" w14:textId="77777777" w:rsidR="00865B19" w:rsidRPr="00865B19" w:rsidRDefault="00865B19" w:rsidP="00865B19">
            <w:pPr>
              <w:spacing w:after="120"/>
              <w:rPr>
                <w:rFonts w:eastAsia="SimSun"/>
                <w:b/>
                <w:iCs/>
                <w:sz w:val="20"/>
                <w:szCs w:val="20"/>
              </w:rPr>
            </w:pPr>
            <w:r w:rsidRPr="00865B19">
              <w:rPr>
                <w:rFonts w:eastAsia="SimSun"/>
                <w:b/>
                <w:iCs/>
                <w:sz w:val="20"/>
                <w:szCs w:val="20"/>
              </w:rPr>
              <w:t>Definition</w:t>
            </w:r>
          </w:p>
        </w:tc>
      </w:tr>
      <w:tr w:rsidR="00865B19" w:rsidRPr="00865B19" w14:paraId="38DFA8C0" w14:textId="77777777" w:rsidTr="00C812E5">
        <w:trPr>
          <w:cantSplit/>
        </w:trPr>
        <w:tc>
          <w:tcPr>
            <w:tcW w:w="959" w:type="pct"/>
          </w:tcPr>
          <w:p w14:paraId="4B35F74F"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RUCCBAMT </w:t>
            </w:r>
            <w:r w:rsidRPr="00865B19">
              <w:rPr>
                <w:rFonts w:eastAsia="SimSun"/>
                <w:i/>
                <w:iCs/>
                <w:sz w:val="20"/>
                <w:szCs w:val="20"/>
                <w:vertAlign w:val="subscript"/>
              </w:rPr>
              <w:t>q, r, h</w:t>
            </w:r>
          </w:p>
        </w:tc>
        <w:tc>
          <w:tcPr>
            <w:tcW w:w="419" w:type="pct"/>
          </w:tcPr>
          <w:p w14:paraId="705D5C1A"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48A33972"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RUC </w:t>
            </w:r>
            <w:proofErr w:type="spellStart"/>
            <w:r w:rsidRPr="00865B19">
              <w:rPr>
                <w:rFonts w:eastAsia="SimSun"/>
                <w:i/>
                <w:iCs/>
                <w:sz w:val="20"/>
                <w:szCs w:val="20"/>
              </w:rPr>
              <w:t>Clawback</w:t>
            </w:r>
            <w:proofErr w:type="spellEnd"/>
            <w:r w:rsidRPr="00865B19">
              <w:rPr>
                <w:rFonts w:eastAsia="SimSun"/>
                <w:i/>
                <w:iCs/>
                <w:sz w:val="20"/>
                <w:szCs w:val="20"/>
              </w:rPr>
              <w:t xml:space="preserve"> Charge</w:t>
            </w:r>
            <w:r w:rsidRPr="00865B19">
              <w:rPr>
                <w:rFonts w:eastAsia="SimSun"/>
                <w:iCs/>
                <w:sz w:val="20"/>
                <w:szCs w:val="20"/>
              </w:rPr>
              <w:t xml:space="preserve">––The RUC </w:t>
            </w:r>
            <w:proofErr w:type="spellStart"/>
            <w:r w:rsidRPr="00865B19">
              <w:rPr>
                <w:rFonts w:eastAsia="SimSun"/>
                <w:iCs/>
                <w:sz w:val="20"/>
                <w:szCs w:val="20"/>
              </w:rPr>
              <w:t>Clawback</w:t>
            </w:r>
            <w:proofErr w:type="spellEnd"/>
            <w:r w:rsidRPr="00865B19">
              <w:rPr>
                <w:rFonts w:eastAsia="SimSun"/>
                <w:iCs/>
                <w:sz w:val="20"/>
                <w:szCs w:val="20"/>
              </w:rPr>
              <w:t xml:space="preserve"> Charge to a QSE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 xml:space="preserve">q </w:t>
            </w:r>
            <w:r w:rsidRPr="00865B19">
              <w:rPr>
                <w:rFonts w:eastAsia="SimSun"/>
                <w:iCs/>
                <w:sz w:val="20"/>
                <w:szCs w:val="20"/>
              </w:rPr>
              <w:t xml:space="preserve">as described in this Section, for each RUC-Committed Hour </w:t>
            </w:r>
            <w:r w:rsidRPr="00865B19">
              <w:rPr>
                <w:rFonts w:eastAsia="SimSun"/>
                <w:i/>
                <w:iCs/>
                <w:sz w:val="20"/>
                <w:szCs w:val="20"/>
              </w:rPr>
              <w:t>h</w:t>
            </w:r>
            <w:r w:rsidRPr="00865B19">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865B19" w:rsidRPr="00865B19" w14:paraId="5854E8C6" w14:textId="77777777" w:rsidTr="00C812E5">
        <w:trPr>
          <w:cantSplit/>
        </w:trPr>
        <w:tc>
          <w:tcPr>
            <w:tcW w:w="959" w:type="pct"/>
          </w:tcPr>
          <w:p w14:paraId="77599B86"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RUCG </w:t>
            </w:r>
            <w:r w:rsidRPr="00865B19">
              <w:rPr>
                <w:rFonts w:eastAsia="SimSun"/>
                <w:i/>
                <w:iCs/>
                <w:sz w:val="20"/>
                <w:szCs w:val="20"/>
                <w:vertAlign w:val="subscript"/>
              </w:rPr>
              <w:t>q, r, d</w:t>
            </w:r>
          </w:p>
        </w:tc>
        <w:tc>
          <w:tcPr>
            <w:tcW w:w="419" w:type="pct"/>
          </w:tcPr>
          <w:p w14:paraId="43B05259"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5E54051C" w14:textId="77777777" w:rsidR="00865B19" w:rsidRPr="00865B19" w:rsidRDefault="00865B19" w:rsidP="00865B19">
            <w:pPr>
              <w:spacing w:after="60"/>
              <w:rPr>
                <w:rFonts w:eastAsia="SimSun"/>
                <w:iCs/>
                <w:sz w:val="20"/>
                <w:szCs w:val="20"/>
              </w:rPr>
            </w:pPr>
            <w:r w:rsidRPr="00865B19">
              <w:rPr>
                <w:rFonts w:eastAsia="SimSun"/>
                <w:i/>
                <w:iCs/>
                <w:sz w:val="20"/>
                <w:szCs w:val="20"/>
              </w:rPr>
              <w:t>RUC Guarantee</w:t>
            </w:r>
            <w:r w:rsidRPr="00865B19">
              <w:rPr>
                <w:rFonts w:eastAsia="SimSun"/>
                <w:iCs/>
                <w:sz w:val="20"/>
                <w:szCs w:val="20"/>
              </w:rPr>
              <w:t xml:space="preserve">—The sum of eligible Startup Costs and Minimum-Energy Costs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during all RUC-Committed Hours, for the Operating Day</w:t>
            </w:r>
            <w:r w:rsidRPr="00865B19">
              <w:rPr>
                <w:rFonts w:eastAsia="SimSun"/>
                <w:i/>
                <w:iCs/>
                <w:sz w:val="20"/>
                <w:szCs w:val="20"/>
              </w:rPr>
              <w:t xml:space="preserve"> d</w:t>
            </w:r>
            <w:r w:rsidRPr="00865B19">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865B19" w:rsidRPr="00865B19" w14:paraId="5D0D0827" w14:textId="77777777" w:rsidTr="00C812E5">
        <w:trPr>
          <w:cantSplit/>
        </w:trPr>
        <w:tc>
          <w:tcPr>
            <w:tcW w:w="959" w:type="pct"/>
          </w:tcPr>
          <w:p w14:paraId="4C72D975"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RUCMEREV </w:t>
            </w:r>
            <w:r w:rsidRPr="00865B19">
              <w:rPr>
                <w:rFonts w:eastAsia="SimSun"/>
                <w:i/>
                <w:iCs/>
                <w:sz w:val="20"/>
                <w:szCs w:val="20"/>
                <w:vertAlign w:val="subscript"/>
              </w:rPr>
              <w:t>q, r, d</w:t>
            </w:r>
          </w:p>
        </w:tc>
        <w:tc>
          <w:tcPr>
            <w:tcW w:w="419" w:type="pct"/>
          </w:tcPr>
          <w:p w14:paraId="6D0D3C1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2FC6147F" w14:textId="77777777" w:rsidR="00865B19" w:rsidRPr="00865B19" w:rsidRDefault="00865B19" w:rsidP="00865B19">
            <w:pPr>
              <w:spacing w:after="60"/>
              <w:rPr>
                <w:rFonts w:eastAsia="SimSun"/>
                <w:iCs/>
                <w:sz w:val="20"/>
                <w:szCs w:val="20"/>
              </w:rPr>
            </w:pPr>
            <w:r w:rsidRPr="00865B19">
              <w:rPr>
                <w:rFonts w:eastAsia="SimSun"/>
                <w:i/>
                <w:iCs/>
                <w:sz w:val="20"/>
                <w:szCs w:val="20"/>
              </w:rPr>
              <w:t>RUC Minimum-Energy Revenue</w:t>
            </w:r>
            <w:r w:rsidRPr="00865B19">
              <w:rPr>
                <w:rFonts w:eastAsia="SimSun"/>
                <w:iCs/>
                <w:sz w:val="20"/>
                <w:szCs w:val="20"/>
              </w:rPr>
              <w:t xml:space="preserve">—The sum of the energy revenues for generation of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up to LSL during all RUC-Committed Hours, for the Operating Day</w:t>
            </w:r>
            <w:r w:rsidRPr="00865B19">
              <w:rPr>
                <w:rFonts w:eastAsia="SimSun"/>
                <w:i/>
                <w:iCs/>
                <w:sz w:val="20"/>
                <w:szCs w:val="20"/>
              </w:rPr>
              <w:t xml:space="preserve"> d</w:t>
            </w:r>
            <w:r w:rsidRPr="00865B19">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865B19" w:rsidRPr="00865B19" w14:paraId="408910F0" w14:textId="77777777" w:rsidTr="00C812E5">
        <w:trPr>
          <w:cantSplit/>
        </w:trPr>
        <w:tc>
          <w:tcPr>
            <w:tcW w:w="959" w:type="pct"/>
          </w:tcPr>
          <w:p w14:paraId="57FEACF6"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RUCEXRR </w:t>
            </w:r>
            <w:r w:rsidRPr="00865B19">
              <w:rPr>
                <w:rFonts w:eastAsia="SimSun"/>
                <w:i/>
                <w:iCs/>
                <w:sz w:val="20"/>
                <w:szCs w:val="20"/>
                <w:vertAlign w:val="subscript"/>
              </w:rPr>
              <w:t>q, r, d</w:t>
            </w:r>
          </w:p>
        </w:tc>
        <w:tc>
          <w:tcPr>
            <w:tcW w:w="419" w:type="pct"/>
          </w:tcPr>
          <w:p w14:paraId="603E4FAD"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518398C8" w14:textId="77777777" w:rsidR="00865B19" w:rsidRPr="00865B19" w:rsidRDefault="00865B19" w:rsidP="00865B19">
            <w:pPr>
              <w:spacing w:after="60"/>
              <w:rPr>
                <w:rFonts w:eastAsia="SimSun"/>
                <w:iCs/>
                <w:sz w:val="20"/>
                <w:szCs w:val="20"/>
              </w:rPr>
            </w:pPr>
            <w:r w:rsidRPr="00865B19">
              <w:rPr>
                <w:rFonts w:eastAsia="SimSun"/>
                <w:i/>
                <w:iCs/>
                <w:sz w:val="20"/>
                <w:szCs w:val="20"/>
              </w:rPr>
              <w:t>Revenue Less Cost Above LSL During RUC-Committed Hours</w:t>
            </w:r>
            <w:r w:rsidRPr="00865B19">
              <w:rPr>
                <w:rFonts w:eastAsia="SimSun"/>
                <w:iCs/>
                <w:sz w:val="20"/>
                <w:szCs w:val="20"/>
              </w:rPr>
              <w:t xml:space="preserve">—The sum of the total revenue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above the LSL less the cost during all RUC-Committed Hours, for the Operating Day</w:t>
            </w:r>
            <w:r w:rsidRPr="00865B19">
              <w:rPr>
                <w:rFonts w:eastAsia="SimSun"/>
                <w:i/>
                <w:iCs/>
                <w:sz w:val="20"/>
                <w:szCs w:val="20"/>
              </w:rPr>
              <w:t xml:space="preserve"> d</w:t>
            </w:r>
            <w:r w:rsidRPr="00865B19">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865B19" w:rsidRPr="00865B19" w14:paraId="24D7531E" w14:textId="77777777" w:rsidTr="00C812E5">
        <w:trPr>
          <w:cantSplit/>
        </w:trPr>
        <w:tc>
          <w:tcPr>
            <w:tcW w:w="959" w:type="pct"/>
          </w:tcPr>
          <w:p w14:paraId="655BB0AF"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RUCEXRQC </w:t>
            </w:r>
            <w:r w:rsidRPr="00865B19">
              <w:rPr>
                <w:rFonts w:eastAsia="SimSun"/>
                <w:i/>
                <w:iCs/>
                <w:sz w:val="20"/>
                <w:szCs w:val="20"/>
                <w:vertAlign w:val="subscript"/>
              </w:rPr>
              <w:t>q, r, d</w:t>
            </w:r>
          </w:p>
        </w:tc>
        <w:tc>
          <w:tcPr>
            <w:tcW w:w="419" w:type="pct"/>
          </w:tcPr>
          <w:p w14:paraId="0996203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5F5D9984" w14:textId="77777777" w:rsidR="00865B19" w:rsidRPr="00865B19" w:rsidRDefault="00865B19" w:rsidP="00865B19">
            <w:pPr>
              <w:spacing w:after="60"/>
              <w:rPr>
                <w:rFonts w:eastAsia="SimSun"/>
                <w:iCs/>
                <w:sz w:val="20"/>
                <w:szCs w:val="20"/>
              </w:rPr>
            </w:pPr>
            <w:r w:rsidRPr="00865B19">
              <w:rPr>
                <w:rFonts w:eastAsia="SimSun"/>
                <w:i/>
                <w:iCs/>
                <w:sz w:val="20"/>
                <w:szCs w:val="20"/>
              </w:rPr>
              <w:t>Revenue Less Cost from QSE-</w:t>
            </w:r>
            <w:proofErr w:type="spellStart"/>
            <w:r w:rsidRPr="00865B19">
              <w:rPr>
                <w:rFonts w:eastAsia="SimSun"/>
                <w:i/>
                <w:iCs/>
                <w:sz w:val="20"/>
                <w:szCs w:val="20"/>
              </w:rPr>
              <w:t>Clawback</w:t>
            </w:r>
            <w:proofErr w:type="spellEnd"/>
            <w:r w:rsidRPr="00865B19">
              <w:rPr>
                <w:rFonts w:eastAsia="SimSun"/>
                <w:i/>
                <w:iCs/>
                <w:sz w:val="20"/>
                <w:szCs w:val="20"/>
              </w:rPr>
              <w:t xml:space="preserve"> Intervals</w:t>
            </w:r>
            <w:r w:rsidRPr="00865B19">
              <w:rPr>
                <w:rFonts w:eastAsia="SimSun"/>
                <w:iCs/>
                <w:sz w:val="20"/>
                <w:szCs w:val="20"/>
              </w:rPr>
              <w:t xml:space="preserve">—The sum of the total revenue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less the cost during all QSE-</w:t>
            </w:r>
            <w:proofErr w:type="spellStart"/>
            <w:r w:rsidRPr="00865B19">
              <w:rPr>
                <w:rFonts w:eastAsia="SimSun"/>
                <w:iCs/>
                <w:sz w:val="20"/>
                <w:szCs w:val="20"/>
              </w:rPr>
              <w:t>Clawback</w:t>
            </w:r>
            <w:proofErr w:type="spellEnd"/>
            <w:r w:rsidRPr="00865B19">
              <w:rPr>
                <w:rFonts w:eastAsia="SimSun"/>
                <w:iCs/>
                <w:sz w:val="20"/>
                <w:szCs w:val="20"/>
              </w:rPr>
              <w:t xml:space="preserve"> Intervals for the Operating Day</w:t>
            </w:r>
            <w:r w:rsidRPr="00865B19">
              <w:rPr>
                <w:rFonts w:eastAsia="SimSun"/>
                <w:i/>
                <w:iCs/>
                <w:sz w:val="20"/>
                <w:szCs w:val="20"/>
              </w:rPr>
              <w:t xml:space="preserve"> d</w:t>
            </w:r>
            <w:r w:rsidRPr="00865B19">
              <w:rPr>
                <w:rFonts w:eastAsia="SimSun"/>
                <w:iCs/>
                <w:sz w:val="20"/>
                <w:szCs w:val="20"/>
              </w:rPr>
              <w:t>.  See Section 5.7.1.4.  When one or more Combined Cycle Generation Resources are committed by RUC, Revenue Less Cost from QSE-</w:t>
            </w:r>
            <w:proofErr w:type="spellStart"/>
            <w:r w:rsidRPr="00865B19">
              <w:rPr>
                <w:rFonts w:eastAsia="SimSun"/>
                <w:iCs/>
                <w:sz w:val="20"/>
                <w:szCs w:val="20"/>
              </w:rPr>
              <w:t>Clawback</w:t>
            </w:r>
            <w:proofErr w:type="spellEnd"/>
            <w:r w:rsidRPr="00865B19">
              <w:rPr>
                <w:rFonts w:eastAsia="SimSun"/>
                <w:iCs/>
                <w:sz w:val="20"/>
                <w:szCs w:val="20"/>
              </w:rPr>
              <w:t xml:space="preserve"> Intervals is calculated for the Combined Cycle Train for all Combined Cycle Generation Resources earning revenue in QSE </w:t>
            </w:r>
            <w:proofErr w:type="spellStart"/>
            <w:r w:rsidRPr="00865B19">
              <w:rPr>
                <w:rFonts w:eastAsia="SimSun"/>
                <w:iCs/>
                <w:sz w:val="20"/>
                <w:szCs w:val="20"/>
              </w:rPr>
              <w:t>Clawback</w:t>
            </w:r>
            <w:proofErr w:type="spellEnd"/>
            <w:r w:rsidRPr="00865B19">
              <w:rPr>
                <w:rFonts w:eastAsia="SimSun"/>
                <w:iCs/>
                <w:sz w:val="20"/>
                <w:szCs w:val="20"/>
              </w:rPr>
              <w:t xml:space="preserve"> Intervals.</w:t>
            </w:r>
          </w:p>
        </w:tc>
      </w:tr>
      <w:tr w:rsidR="00865B19" w:rsidRPr="00865B19" w14:paraId="5B7498C7" w14:textId="77777777" w:rsidTr="00C812E5">
        <w:trPr>
          <w:cantSplit/>
        </w:trPr>
        <w:tc>
          <w:tcPr>
            <w:tcW w:w="959" w:type="pct"/>
          </w:tcPr>
          <w:p w14:paraId="739C6A88"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RUCACREV </w:t>
            </w:r>
            <w:r w:rsidRPr="00865B19">
              <w:rPr>
                <w:rFonts w:eastAsia="SimSun"/>
                <w:i/>
                <w:iCs/>
                <w:sz w:val="20"/>
                <w:szCs w:val="20"/>
                <w:vertAlign w:val="subscript"/>
              </w:rPr>
              <w:t>q, r, d</w:t>
            </w:r>
          </w:p>
        </w:tc>
        <w:tc>
          <w:tcPr>
            <w:tcW w:w="419" w:type="pct"/>
          </w:tcPr>
          <w:p w14:paraId="52AFCBEE"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3D2F5249" w14:textId="77777777" w:rsidR="00865B19" w:rsidRPr="00865B19" w:rsidRDefault="00865B19" w:rsidP="00865B19">
            <w:pPr>
              <w:spacing w:after="60"/>
              <w:rPr>
                <w:rFonts w:eastAsia="SimSun"/>
                <w:i/>
                <w:iCs/>
                <w:sz w:val="20"/>
                <w:szCs w:val="20"/>
              </w:rPr>
            </w:pPr>
            <w:r w:rsidRPr="00865B19">
              <w:rPr>
                <w:rFonts w:eastAsia="SimSun"/>
                <w:i/>
                <w:iCs/>
                <w:sz w:val="20"/>
                <w:szCs w:val="20"/>
              </w:rPr>
              <w:t>Revenue from RUCAC Hours</w:t>
            </w:r>
            <w:r w:rsidRPr="00865B19">
              <w:rPr>
                <w:rFonts w:eastAsia="SimSun"/>
                <w:iCs/>
                <w:sz w:val="20"/>
                <w:szCs w:val="20"/>
              </w:rPr>
              <w:t xml:space="preserve">—The net positive sum for the energy revenues for generation of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up to LSL and the total revenue for Resource </w:t>
            </w:r>
            <w:r w:rsidRPr="00865B19">
              <w:rPr>
                <w:rFonts w:eastAsia="SimSun"/>
                <w:i/>
                <w:iCs/>
                <w:sz w:val="20"/>
                <w:szCs w:val="20"/>
              </w:rPr>
              <w:t>r</w:t>
            </w:r>
            <w:r w:rsidRPr="00865B19">
              <w:rPr>
                <w:rFonts w:eastAsia="SimSun"/>
                <w:iCs/>
                <w:sz w:val="20"/>
                <w:szCs w:val="20"/>
              </w:rPr>
              <w:t xml:space="preserve"> operating above its LSL less the cost during all RUCAC-Hours, for the Operating Day </w:t>
            </w:r>
            <w:r w:rsidRPr="00865B19">
              <w:rPr>
                <w:rFonts w:eastAsia="SimSun"/>
                <w:i/>
                <w:iCs/>
                <w:sz w:val="20"/>
                <w:szCs w:val="20"/>
              </w:rPr>
              <w:t>d</w:t>
            </w:r>
            <w:r w:rsidRPr="00865B19">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865B19" w:rsidRPr="00865B19" w14:paraId="12C41495" w14:textId="77777777" w:rsidTr="00C812E5">
        <w:trPr>
          <w:cantSplit/>
        </w:trPr>
        <w:tc>
          <w:tcPr>
            <w:tcW w:w="959" w:type="pct"/>
          </w:tcPr>
          <w:p w14:paraId="2315F777" w14:textId="77777777" w:rsidR="00865B19" w:rsidRPr="00865B19" w:rsidRDefault="00865B19" w:rsidP="00865B19">
            <w:pPr>
              <w:spacing w:after="60"/>
              <w:rPr>
                <w:rFonts w:eastAsia="SimSun"/>
                <w:iCs/>
                <w:sz w:val="20"/>
                <w:szCs w:val="20"/>
              </w:rPr>
            </w:pPr>
            <w:r w:rsidRPr="00865B19">
              <w:rPr>
                <w:rFonts w:eastAsia="SimSun"/>
                <w:iCs/>
                <w:sz w:val="20"/>
                <w:szCs w:val="20"/>
              </w:rPr>
              <w:lastRenderedPageBreak/>
              <w:t xml:space="preserve">RUCMEREV96 </w:t>
            </w:r>
            <w:r w:rsidRPr="00865B19">
              <w:rPr>
                <w:rFonts w:eastAsia="SimSun"/>
                <w:i/>
                <w:iCs/>
                <w:sz w:val="20"/>
                <w:szCs w:val="20"/>
                <w:vertAlign w:val="subscript"/>
              </w:rPr>
              <w:t>q, r, i</w:t>
            </w:r>
          </w:p>
        </w:tc>
        <w:tc>
          <w:tcPr>
            <w:tcW w:w="419" w:type="pct"/>
          </w:tcPr>
          <w:p w14:paraId="1CC35CA9"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0DC67D5D" w14:textId="77777777" w:rsidR="00865B19" w:rsidRPr="00865B19" w:rsidRDefault="00865B19" w:rsidP="00865B19">
            <w:pPr>
              <w:spacing w:after="60"/>
              <w:rPr>
                <w:rFonts w:eastAsia="SimSun"/>
                <w:i/>
                <w:iCs/>
                <w:sz w:val="20"/>
                <w:szCs w:val="20"/>
              </w:rPr>
            </w:pPr>
            <w:r w:rsidRPr="00865B19">
              <w:rPr>
                <w:rFonts w:eastAsia="SimSun"/>
                <w:i/>
                <w:iCs/>
                <w:sz w:val="20"/>
                <w:szCs w:val="20"/>
              </w:rPr>
              <w:t>RUC Minimum-Energy Revenue by Interval</w:t>
            </w:r>
            <w:r w:rsidRPr="00865B19">
              <w:rPr>
                <w:rFonts w:eastAsia="SimSun"/>
                <w:iCs/>
                <w:sz w:val="20"/>
                <w:szCs w:val="20"/>
              </w:rPr>
              <w:t xml:space="preserve">—The energy revenues for generation of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up to LSL during all RUC-Committed Hours, for the Settlement Interval </w:t>
            </w:r>
            <w:r w:rsidRPr="00865B19">
              <w:rPr>
                <w:rFonts w:eastAsia="SimSun"/>
                <w:i/>
                <w:iCs/>
                <w:sz w:val="20"/>
                <w:szCs w:val="20"/>
              </w:rPr>
              <w:t>i</w:t>
            </w:r>
            <w:r w:rsidRPr="00865B19">
              <w:rPr>
                <w:rFonts w:eastAsia="SimSun"/>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865B19" w:rsidRPr="00865B19" w14:paraId="24EEA85C" w14:textId="77777777" w:rsidTr="00C812E5">
        <w:trPr>
          <w:cantSplit/>
        </w:trPr>
        <w:tc>
          <w:tcPr>
            <w:tcW w:w="959" w:type="pct"/>
          </w:tcPr>
          <w:p w14:paraId="075649A9"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RUCEXRR96 </w:t>
            </w:r>
            <w:r w:rsidRPr="00865B19">
              <w:rPr>
                <w:rFonts w:eastAsia="SimSun"/>
                <w:i/>
                <w:iCs/>
                <w:sz w:val="20"/>
                <w:szCs w:val="20"/>
                <w:vertAlign w:val="subscript"/>
              </w:rPr>
              <w:t>q, r, i</w:t>
            </w:r>
          </w:p>
        </w:tc>
        <w:tc>
          <w:tcPr>
            <w:tcW w:w="419" w:type="pct"/>
          </w:tcPr>
          <w:p w14:paraId="14548E59"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0AE5976B" w14:textId="77777777" w:rsidR="00865B19" w:rsidRPr="00865B19" w:rsidRDefault="00865B19" w:rsidP="00865B19">
            <w:pPr>
              <w:spacing w:after="60"/>
              <w:rPr>
                <w:rFonts w:eastAsia="SimSun"/>
                <w:i/>
                <w:iCs/>
                <w:sz w:val="20"/>
                <w:szCs w:val="20"/>
              </w:rPr>
            </w:pPr>
            <w:r w:rsidRPr="00865B19">
              <w:rPr>
                <w:rFonts w:eastAsia="SimSun"/>
                <w:i/>
                <w:iCs/>
                <w:sz w:val="20"/>
                <w:szCs w:val="20"/>
              </w:rPr>
              <w:t>Revenue Less Cost Above LSL During RUC-Committed Hours by Interval</w:t>
            </w:r>
            <w:r w:rsidRPr="00865B19">
              <w:rPr>
                <w:rFonts w:eastAsia="SimSun"/>
                <w:iCs/>
                <w:sz w:val="20"/>
                <w:szCs w:val="20"/>
              </w:rPr>
              <w:t xml:space="preserve">—The total revenue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operating above its LSL less the cost during all RUC-Committed hours, for the Settlement Interval </w:t>
            </w:r>
            <w:r w:rsidRPr="00865B19">
              <w:rPr>
                <w:rFonts w:eastAsia="SimSun"/>
                <w:i/>
                <w:iCs/>
                <w:sz w:val="20"/>
                <w:szCs w:val="20"/>
              </w:rPr>
              <w:t>i</w:t>
            </w:r>
            <w:r w:rsidRPr="00865B19">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865B19" w:rsidRPr="00865B19" w14:paraId="1641A633" w14:textId="77777777" w:rsidTr="00C812E5">
        <w:trPr>
          <w:cantSplit/>
        </w:trPr>
        <w:tc>
          <w:tcPr>
            <w:tcW w:w="959" w:type="pct"/>
          </w:tcPr>
          <w:p w14:paraId="72BD85A5"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RUCCBFR </w:t>
            </w:r>
            <w:r w:rsidRPr="00865B19">
              <w:rPr>
                <w:rFonts w:eastAsia="SimSun"/>
                <w:i/>
                <w:iCs/>
                <w:sz w:val="20"/>
                <w:szCs w:val="20"/>
                <w:vertAlign w:val="subscript"/>
              </w:rPr>
              <w:t>q, r, d</w:t>
            </w:r>
          </w:p>
        </w:tc>
        <w:tc>
          <w:tcPr>
            <w:tcW w:w="419" w:type="pct"/>
          </w:tcPr>
          <w:p w14:paraId="6BBCFBEE"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none</w:t>
            </w:r>
          </w:p>
        </w:tc>
        <w:tc>
          <w:tcPr>
            <w:tcW w:w="3622" w:type="pct"/>
          </w:tcPr>
          <w:p w14:paraId="4C19D65E"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RUC </w:t>
            </w:r>
            <w:proofErr w:type="spellStart"/>
            <w:r w:rsidRPr="00865B19">
              <w:rPr>
                <w:rFonts w:eastAsia="SimSun"/>
                <w:i/>
                <w:iCs/>
                <w:sz w:val="20"/>
                <w:szCs w:val="20"/>
              </w:rPr>
              <w:t>Clawback</w:t>
            </w:r>
            <w:proofErr w:type="spellEnd"/>
            <w:r w:rsidRPr="00865B19">
              <w:rPr>
                <w:rFonts w:eastAsia="SimSun"/>
                <w:i/>
                <w:iCs/>
                <w:sz w:val="20"/>
                <w:szCs w:val="20"/>
              </w:rPr>
              <w:t xml:space="preserve"> Factor for RUC-Committed Hours</w:t>
            </w:r>
            <w:r w:rsidRPr="00865B19">
              <w:rPr>
                <w:rFonts w:eastAsia="SimSun"/>
                <w:iCs/>
                <w:sz w:val="20"/>
                <w:szCs w:val="20"/>
              </w:rPr>
              <w:t xml:space="preserve">—The </w:t>
            </w:r>
            <w:proofErr w:type="spellStart"/>
            <w:r w:rsidRPr="00865B19">
              <w:rPr>
                <w:rFonts w:eastAsia="SimSun"/>
                <w:iCs/>
                <w:sz w:val="20"/>
                <w:szCs w:val="20"/>
              </w:rPr>
              <w:t>Clawback</w:t>
            </w:r>
            <w:proofErr w:type="spellEnd"/>
            <w:r w:rsidRPr="00865B19">
              <w:rPr>
                <w:rFonts w:eastAsia="SimSun"/>
                <w:iCs/>
                <w:sz w:val="20"/>
                <w:szCs w:val="20"/>
              </w:rPr>
              <w:t xml:space="preserve"> Factor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for RUC-Committed Hours, as specified in paragraph (2) above, for the Operating Day </w:t>
            </w:r>
            <w:r w:rsidRPr="00865B19">
              <w:rPr>
                <w:rFonts w:eastAsia="SimSun"/>
                <w:i/>
                <w:iCs/>
                <w:sz w:val="20"/>
                <w:szCs w:val="20"/>
              </w:rPr>
              <w:t>d</w:t>
            </w:r>
            <w:r w:rsidRPr="00865B19">
              <w:rPr>
                <w:rFonts w:eastAsia="SimSun"/>
                <w:iCs/>
                <w:sz w:val="20"/>
                <w:szCs w:val="20"/>
              </w:rPr>
              <w:t xml:space="preserve">.  When one or more Combined Cycle Generation Resources are committed by RUC, the RUC </w:t>
            </w:r>
            <w:proofErr w:type="spellStart"/>
            <w:r w:rsidRPr="00865B19">
              <w:rPr>
                <w:rFonts w:eastAsia="SimSun"/>
                <w:iCs/>
                <w:sz w:val="20"/>
                <w:szCs w:val="20"/>
              </w:rPr>
              <w:t>Clawback</w:t>
            </w:r>
            <w:proofErr w:type="spellEnd"/>
            <w:r w:rsidRPr="00865B19">
              <w:rPr>
                <w:rFonts w:eastAsia="SimSun"/>
                <w:iCs/>
                <w:sz w:val="20"/>
                <w:szCs w:val="20"/>
              </w:rPr>
              <w:t xml:space="preserve"> Factor for RUC-Committed Hours is determined for the Combined Cycle Train for all RUC-committed Combined Cycle Generation Resources.</w:t>
            </w:r>
          </w:p>
        </w:tc>
      </w:tr>
      <w:tr w:rsidR="00865B19" w:rsidRPr="00865B19" w14:paraId="7DBF86BE" w14:textId="77777777" w:rsidTr="00C812E5">
        <w:trPr>
          <w:cantSplit/>
        </w:trPr>
        <w:tc>
          <w:tcPr>
            <w:tcW w:w="959" w:type="pct"/>
          </w:tcPr>
          <w:p w14:paraId="6F91A208"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RUCCBFC </w:t>
            </w:r>
            <w:r w:rsidRPr="00865B19">
              <w:rPr>
                <w:rFonts w:eastAsia="SimSun"/>
                <w:i/>
                <w:iCs/>
                <w:sz w:val="20"/>
                <w:szCs w:val="20"/>
                <w:vertAlign w:val="subscript"/>
              </w:rPr>
              <w:t>q, r, d</w:t>
            </w:r>
          </w:p>
        </w:tc>
        <w:tc>
          <w:tcPr>
            <w:tcW w:w="419" w:type="pct"/>
          </w:tcPr>
          <w:p w14:paraId="4101ECE4"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01E9B488"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RUC </w:t>
            </w:r>
            <w:proofErr w:type="spellStart"/>
            <w:r w:rsidRPr="00865B19">
              <w:rPr>
                <w:rFonts w:eastAsia="SimSun"/>
                <w:i/>
                <w:iCs/>
                <w:sz w:val="20"/>
                <w:szCs w:val="20"/>
              </w:rPr>
              <w:t>Clawback</w:t>
            </w:r>
            <w:proofErr w:type="spellEnd"/>
            <w:r w:rsidRPr="00865B19">
              <w:rPr>
                <w:rFonts w:eastAsia="SimSun"/>
                <w:i/>
                <w:iCs/>
                <w:sz w:val="20"/>
                <w:szCs w:val="20"/>
              </w:rPr>
              <w:t xml:space="preserve"> Factor for QSE </w:t>
            </w:r>
            <w:proofErr w:type="spellStart"/>
            <w:r w:rsidRPr="00865B19">
              <w:rPr>
                <w:rFonts w:eastAsia="SimSun"/>
                <w:i/>
                <w:iCs/>
                <w:sz w:val="20"/>
                <w:szCs w:val="20"/>
              </w:rPr>
              <w:t>Clawback</w:t>
            </w:r>
            <w:proofErr w:type="spellEnd"/>
            <w:r w:rsidRPr="00865B19">
              <w:rPr>
                <w:rFonts w:eastAsia="SimSun"/>
                <w:i/>
                <w:iCs/>
                <w:sz w:val="20"/>
                <w:szCs w:val="20"/>
              </w:rPr>
              <w:t xml:space="preserve"> Intervals</w:t>
            </w:r>
            <w:r w:rsidRPr="00865B19">
              <w:rPr>
                <w:rFonts w:eastAsia="SimSun"/>
                <w:iCs/>
                <w:sz w:val="20"/>
                <w:szCs w:val="20"/>
              </w:rPr>
              <w:t xml:space="preserve">—The </w:t>
            </w:r>
            <w:proofErr w:type="spellStart"/>
            <w:r w:rsidRPr="00865B19">
              <w:rPr>
                <w:rFonts w:eastAsia="SimSun"/>
                <w:iCs/>
                <w:sz w:val="20"/>
                <w:szCs w:val="20"/>
              </w:rPr>
              <w:t>Clawback</w:t>
            </w:r>
            <w:proofErr w:type="spellEnd"/>
            <w:r w:rsidRPr="00865B19">
              <w:rPr>
                <w:rFonts w:eastAsia="SimSun"/>
                <w:iCs/>
                <w:sz w:val="20"/>
                <w:szCs w:val="20"/>
              </w:rPr>
              <w:t xml:space="preserve"> Factor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for QSE </w:t>
            </w:r>
            <w:proofErr w:type="spellStart"/>
            <w:r w:rsidRPr="00865B19">
              <w:rPr>
                <w:rFonts w:eastAsia="SimSun"/>
                <w:iCs/>
                <w:sz w:val="20"/>
                <w:szCs w:val="20"/>
              </w:rPr>
              <w:t>Clawback</w:t>
            </w:r>
            <w:proofErr w:type="spellEnd"/>
            <w:r w:rsidRPr="00865B19">
              <w:rPr>
                <w:rFonts w:eastAsia="SimSun"/>
                <w:iCs/>
                <w:sz w:val="20"/>
                <w:szCs w:val="20"/>
              </w:rPr>
              <w:t xml:space="preserve"> Intervals, as specified in paragraph (2) above, for the Operating Day </w:t>
            </w:r>
            <w:r w:rsidRPr="00865B19">
              <w:rPr>
                <w:rFonts w:eastAsia="SimSun"/>
                <w:i/>
                <w:iCs/>
                <w:sz w:val="20"/>
                <w:szCs w:val="20"/>
              </w:rPr>
              <w:t>d</w:t>
            </w:r>
            <w:r w:rsidRPr="00865B19">
              <w:rPr>
                <w:rFonts w:eastAsia="SimSun"/>
                <w:iCs/>
                <w:sz w:val="20"/>
                <w:szCs w:val="20"/>
              </w:rPr>
              <w:t xml:space="preserve">.  When one or more Combined Cycle Generation Resources are committed by RUC, the RUC </w:t>
            </w:r>
            <w:proofErr w:type="spellStart"/>
            <w:r w:rsidRPr="00865B19">
              <w:rPr>
                <w:rFonts w:eastAsia="SimSun"/>
                <w:iCs/>
                <w:sz w:val="20"/>
                <w:szCs w:val="20"/>
              </w:rPr>
              <w:t>Clawback</w:t>
            </w:r>
            <w:proofErr w:type="spellEnd"/>
            <w:r w:rsidRPr="00865B19">
              <w:rPr>
                <w:rFonts w:eastAsia="SimSun"/>
                <w:iCs/>
                <w:sz w:val="20"/>
                <w:szCs w:val="20"/>
              </w:rPr>
              <w:t xml:space="preserve"> Factor for QSE </w:t>
            </w:r>
            <w:proofErr w:type="spellStart"/>
            <w:r w:rsidRPr="00865B19">
              <w:rPr>
                <w:rFonts w:eastAsia="SimSun"/>
                <w:iCs/>
                <w:sz w:val="20"/>
                <w:szCs w:val="20"/>
              </w:rPr>
              <w:t>Clawback</w:t>
            </w:r>
            <w:proofErr w:type="spellEnd"/>
            <w:r w:rsidRPr="00865B19">
              <w:rPr>
                <w:rFonts w:eastAsia="SimSun"/>
                <w:iCs/>
                <w:sz w:val="20"/>
                <w:szCs w:val="20"/>
              </w:rPr>
              <w:t xml:space="preserve"> Intervals is determined for the Combined Cycle Train for all RUC-committed Combined Cycle Generation Resources.</w:t>
            </w:r>
          </w:p>
        </w:tc>
      </w:tr>
      <w:tr w:rsidR="00865B19" w:rsidRPr="00865B19" w14:paraId="19358CE8" w14:textId="77777777" w:rsidTr="00C812E5">
        <w:trPr>
          <w:cantSplit/>
        </w:trPr>
        <w:tc>
          <w:tcPr>
            <w:tcW w:w="959" w:type="pct"/>
          </w:tcPr>
          <w:p w14:paraId="37A10FDA"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RUCHR </w:t>
            </w:r>
            <w:r w:rsidRPr="00865B19">
              <w:rPr>
                <w:rFonts w:eastAsia="SimSun"/>
                <w:i/>
                <w:iCs/>
                <w:sz w:val="20"/>
                <w:szCs w:val="20"/>
                <w:vertAlign w:val="subscript"/>
              </w:rPr>
              <w:t>q, r, d</w:t>
            </w:r>
          </w:p>
        </w:tc>
        <w:tc>
          <w:tcPr>
            <w:tcW w:w="419" w:type="pct"/>
          </w:tcPr>
          <w:p w14:paraId="38E9ED1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013995D4" w14:textId="77777777" w:rsidR="00865B19" w:rsidRPr="00865B19" w:rsidRDefault="00865B19" w:rsidP="00865B19">
            <w:pPr>
              <w:spacing w:after="60"/>
              <w:rPr>
                <w:rFonts w:eastAsia="SimSun"/>
                <w:iCs/>
                <w:sz w:val="20"/>
                <w:szCs w:val="20"/>
              </w:rPr>
            </w:pPr>
            <w:r w:rsidRPr="00865B19">
              <w:rPr>
                <w:rFonts w:eastAsia="SimSun"/>
                <w:i/>
                <w:iCs/>
                <w:sz w:val="20"/>
                <w:szCs w:val="20"/>
              </w:rPr>
              <w:t>RUC Hour</w:t>
            </w:r>
            <w:r w:rsidRPr="00865B19">
              <w:rPr>
                <w:rFonts w:eastAsia="SimSun"/>
                <w:iCs/>
                <w:sz w:val="20"/>
                <w:szCs w:val="20"/>
              </w:rPr>
              <w:t xml:space="preserve">—The total number of RUC-Committed Hours,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Operating Day</w:t>
            </w:r>
            <w:r w:rsidRPr="00865B19">
              <w:rPr>
                <w:rFonts w:eastAsia="SimSun"/>
                <w:i/>
                <w:iCs/>
                <w:sz w:val="20"/>
                <w:szCs w:val="20"/>
              </w:rPr>
              <w:t xml:space="preserve"> d</w:t>
            </w:r>
            <w:r w:rsidRPr="00865B19">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865B19" w:rsidRPr="00865B19" w14:paraId="4A44E8BA" w14:textId="77777777" w:rsidTr="00C812E5">
        <w:trPr>
          <w:cantSplit/>
        </w:trPr>
        <w:tc>
          <w:tcPr>
            <w:tcW w:w="959" w:type="pct"/>
          </w:tcPr>
          <w:p w14:paraId="366B5E2D" w14:textId="77777777" w:rsidR="00865B19" w:rsidRPr="00865B19" w:rsidRDefault="00865B19" w:rsidP="00865B19">
            <w:pPr>
              <w:spacing w:after="60"/>
              <w:rPr>
                <w:rFonts w:eastAsia="SimSun"/>
                <w:iCs/>
                <w:sz w:val="20"/>
                <w:szCs w:val="20"/>
              </w:rPr>
            </w:pPr>
            <w:r w:rsidRPr="00865B19">
              <w:rPr>
                <w:rFonts w:eastAsia="SimSun"/>
                <w:i/>
                <w:iCs/>
                <w:sz w:val="20"/>
                <w:szCs w:val="20"/>
              </w:rPr>
              <w:t>q</w:t>
            </w:r>
          </w:p>
        </w:tc>
        <w:tc>
          <w:tcPr>
            <w:tcW w:w="419" w:type="pct"/>
          </w:tcPr>
          <w:p w14:paraId="5008A4A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76A2452E"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188A7800" w14:textId="77777777" w:rsidTr="00C812E5">
        <w:trPr>
          <w:cantSplit/>
        </w:trPr>
        <w:tc>
          <w:tcPr>
            <w:tcW w:w="959" w:type="pct"/>
          </w:tcPr>
          <w:p w14:paraId="50A0FA84" w14:textId="77777777" w:rsidR="00865B19" w:rsidRPr="00865B19" w:rsidRDefault="00865B19" w:rsidP="00865B19">
            <w:pPr>
              <w:spacing w:after="60"/>
              <w:rPr>
                <w:rFonts w:eastAsia="SimSun"/>
                <w:iCs/>
                <w:sz w:val="20"/>
                <w:szCs w:val="20"/>
              </w:rPr>
            </w:pPr>
            <w:r w:rsidRPr="00865B19">
              <w:rPr>
                <w:rFonts w:eastAsia="SimSun"/>
                <w:i/>
                <w:iCs/>
                <w:sz w:val="20"/>
                <w:szCs w:val="20"/>
              </w:rPr>
              <w:t>r</w:t>
            </w:r>
          </w:p>
        </w:tc>
        <w:tc>
          <w:tcPr>
            <w:tcW w:w="419" w:type="pct"/>
          </w:tcPr>
          <w:p w14:paraId="4AB776B7"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7B521F5F" w14:textId="77777777" w:rsidR="00865B19" w:rsidRPr="00865B19" w:rsidRDefault="00865B19" w:rsidP="00865B19">
            <w:pPr>
              <w:spacing w:after="60"/>
              <w:rPr>
                <w:rFonts w:eastAsia="SimSun"/>
                <w:iCs/>
                <w:sz w:val="20"/>
                <w:szCs w:val="20"/>
              </w:rPr>
            </w:pPr>
            <w:r w:rsidRPr="00865B19">
              <w:rPr>
                <w:rFonts w:eastAsia="SimSun"/>
                <w:iCs/>
                <w:sz w:val="20"/>
                <w:szCs w:val="20"/>
              </w:rPr>
              <w:t>A RUC-committed Generation Resource.</w:t>
            </w:r>
          </w:p>
        </w:tc>
      </w:tr>
      <w:tr w:rsidR="00865B19" w:rsidRPr="00865B19" w14:paraId="32728D18" w14:textId="77777777" w:rsidTr="00C812E5">
        <w:trPr>
          <w:cantSplit/>
        </w:trPr>
        <w:tc>
          <w:tcPr>
            <w:tcW w:w="959" w:type="pct"/>
          </w:tcPr>
          <w:p w14:paraId="132A4E7A" w14:textId="77777777" w:rsidR="00865B19" w:rsidRPr="00865B19" w:rsidRDefault="00865B19" w:rsidP="00865B19">
            <w:pPr>
              <w:spacing w:after="60"/>
              <w:rPr>
                <w:rFonts w:eastAsia="SimSun"/>
                <w:iCs/>
                <w:sz w:val="20"/>
                <w:szCs w:val="20"/>
              </w:rPr>
            </w:pPr>
            <w:r w:rsidRPr="00865B19">
              <w:rPr>
                <w:rFonts w:eastAsia="SimSun"/>
                <w:i/>
                <w:iCs/>
                <w:sz w:val="20"/>
                <w:szCs w:val="20"/>
              </w:rPr>
              <w:t>d</w:t>
            </w:r>
          </w:p>
        </w:tc>
        <w:tc>
          <w:tcPr>
            <w:tcW w:w="419" w:type="pct"/>
          </w:tcPr>
          <w:p w14:paraId="591153D1"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08C96D4B" w14:textId="77777777" w:rsidR="00865B19" w:rsidRPr="00865B19" w:rsidRDefault="00865B19" w:rsidP="00865B19">
            <w:pPr>
              <w:spacing w:after="60"/>
              <w:rPr>
                <w:rFonts w:eastAsia="SimSun"/>
                <w:iCs/>
                <w:sz w:val="20"/>
                <w:szCs w:val="20"/>
              </w:rPr>
            </w:pPr>
            <w:r w:rsidRPr="00865B19">
              <w:rPr>
                <w:rFonts w:eastAsia="SimSun"/>
                <w:iCs/>
                <w:sz w:val="20"/>
                <w:szCs w:val="20"/>
              </w:rPr>
              <w:t>An Operating Day containing the RUC-commitment.</w:t>
            </w:r>
          </w:p>
        </w:tc>
      </w:tr>
      <w:tr w:rsidR="00865B19" w:rsidRPr="00865B19" w14:paraId="7B2BC913" w14:textId="77777777" w:rsidTr="00C812E5">
        <w:trPr>
          <w:cantSplit/>
        </w:trPr>
        <w:tc>
          <w:tcPr>
            <w:tcW w:w="959" w:type="pct"/>
          </w:tcPr>
          <w:p w14:paraId="6F9BAA0E" w14:textId="77777777" w:rsidR="00865B19" w:rsidRPr="00865B19" w:rsidRDefault="00865B19" w:rsidP="00865B19">
            <w:pPr>
              <w:spacing w:after="60"/>
              <w:rPr>
                <w:rFonts w:eastAsia="SimSun"/>
                <w:iCs/>
                <w:sz w:val="20"/>
                <w:szCs w:val="20"/>
              </w:rPr>
            </w:pPr>
            <w:r w:rsidRPr="00865B19">
              <w:rPr>
                <w:rFonts w:eastAsia="SimSun"/>
                <w:i/>
                <w:iCs/>
                <w:sz w:val="20"/>
                <w:szCs w:val="20"/>
              </w:rPr>
              <w:t>h</w:t>
            </w:r>
          </w:p>
        </w:tc>
        <w:tc>
          <w:tcPr>
            <w:tcW w:w="419" w:type="pct"/>
          </w:tcPr>
          <w:p w14:paraId="41D7E135"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11E78D7E" w14:textId="77777777" w:rsidR="00865B19" w:rsidRPr="00865B19" w:rsidRDefault="00865B19" w:rsidP="00865B19">
            <w:pPr>
              <w:spacing w:after="60"/>
              <w:rPr>
                <w:rFonts w:eastAsia="SimSun"/>
                <w:iCs/>
                <w:sz w:val="20"/>
                <w:szCs w:val="20"/>
              </w:rPr>
            </w:pPr>
            <w:r w:rsidRPr="00865B19">
              <w:rPr>
                <w:rFonts w:eastAsia="SimSun"/>
                <w:iCs/>
                <w:sz w:val="20"/>
                <w:szCs w:val="20"/>
              </w:rPr>
              <w:t>An hour in the RUC-Commitment period.</w:t>
            </w:r>
          </w:p>
        </w:tc>
      </w:tr>
      <w:tr w:rsidR="00865B19" w:rsidRPr="00865B19" w14:paraId="5BFFCE60" w14:textId="77777777" w:rsidTr="00C812E5">
        <w:trPr>
          <w:cantSplit/>
        </w:trPr>
        <w:tc>
          <w:tcPr>
            <w:tcW w:w="959" w:type="pct"/>
          </w:tcPr>
          <w:p w14:paraId="59CDE7D8" w14:textId="77777777" w:rsidR="00865B19" w:rsidRPr="00865B19" w:rsidRDefault="00865B19" w:rsidP="00865B19">
            <w:pPr>
              <w:spacing w:after="60"/>
              <w:rPr>
                <w:rFonts w:eastAsia="SimSun"/>
                <w:i/>
                <w:iCs/>
                <w:sz w:val="20"/>
                <w:szCs w:val="20"/>
              </w:rPr>
            </w:pPr>
            <w:r w:rsidRPr="00865B19">
              <w:rPr>
                <w:rFonts w:eastAsia="SimSun"/>
                <w:i/>
                <w:iCs/>
                <w:sz w:val="20"/>
                <w:szCs w:val="20"/>
              </w:rPr>
              <w:t>i</w:t>
            </w:r>
          </w:p>
        </w:tc>
        <w:tc>
          <w:tcPr>
            <w:tcW w:w="419" w:type="pct"/>
          </w:tcPr>
          <w:p w14:paraId="4B4432BE"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125B84BC" w14:textId="77777777" w:rsidR="00865B19" w:rsidRPr="00865B19" w:rsidRDefault="00865B19" w:rsidP="00865B19">
            <w:pPr>
              <w:spacing w:after="60"/>
              <w:rPr>
                <w:rFonts w:eastAsia="SimSun"/>
                <w:iCs/>
                <w:sz w:val="20"/>
                <w:szCs w:val="20"/>
              </w:rPr>
            </w:pPr>
            <w:r w:rsidRPr="00865B19">
              <w:rPr>
                <w:rFonts w:eastAsia="SimSun"/>
                <w:iCs/>
                <w:sz w:val="20"/>
                <w:szCs w:val="20"/>
              </w:rPr>
              <w:t>A 15-minute Settlement Interval within the hour that includes a RUCAC instruction.</w:t>
            </w:r>
          </w:p>
        </w:tc>
      </w:tr>
    </w:tbl>
    <w:p w14:paraId="7F9D2DE9" w14:textId="77777777" w:rsidR="00865B19" w:rsidRPr="00865B19" w:rsidRDefault="00865B19" w:rsidP="00865B19">
      <w:pPr>
        <w:rPr>
          <w:rFonts w:eastAsia="SimSun"/>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865B19" w:rsidRPr="00865B19" w14:paraId="12840E99" w14:textId="77777777" w:rsidTr="00C812E5">
        <w:trPr>
          <w:trHeight w:val="1205"/>
        </w:trPr>
        <w:tc>
          <w:tcPr>
            <w:tcW w:w="9360" w:type="dxa"/>
            <w:shd w:val="pct12" w:color="auto" w:fill="auto"/>
          </w:tcPr>
          <w:p w14:paraId="4BF73935" w14:textId="77777777" w:rsidR="00865B19" w:rsidRPr="00865B19" w:rsidRDefault="00865B19" w:rsidP="00865B19">
            <w:pPr>
              <w:spacing w:after="240"/>
              <w:rPr>
                <w:rFonts w:eastAsia="SimSun"/>
                <w:b/>
                <w:i/>
                <w:iCs/>
                <w:szCs w:val="20"/>
              </w:rPr>
            </w:pPr>
            <w:r w:rsidRPr="00865B19">
              <w:rPr>
                <w:rFonts w:eastAsia="SimSun"/>
                <w:b/>
                <w:i/>
                <w:iCs/>
                <w:szCs w:val="20"/>
              </w:rPr>
              <w:t>[NPRR1172:  Replace paragraph (4) above with the following upon system implementation:]</w:t>
            </w:r>
          </w:p>
          <w:p w14:paraId="665A7FF1"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t xml:space="preserve">For each RUC-committed Resource, the RUC </w:t>
            </w:r>
            <w:proofErr w:type="spellStart"/>
            <w:r w:rsidRPr="00865B19">
              <w:rPr>
                <w:rFonts w:eastAsia="SimSun"/>
                <w:iCs/>
                <w:szCs w:val="20"/>
              </w:rPr>
              <w:t>Clawback</w:t>
            </w:r>
            <w:proofErr w:type="spellEnd"/>
            <w:r w:rsidRPr="00865B19">
              <w:rPr>
                <w:rFonts w:eastAsia="SimSun"/>
                <w:iCs/>
                <w:szCs w:val="20"/>
              </w:rPr>
              <w:t xml:space="preserve"> Charge for each RUC-Committed Hour of the Operating Day is calculated as follows:</w:t>
            </w:r>
          </w:p>
          <w:p w14:paraId="38EB2AA6" w14:textId="77777777"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t xml:space="preserve">RUCCBAMT </w:t>
            </w:r>
            <w:r w:rsidRPr="00865B19">
              <w:rPr>
                <w:rFonts w:eastAsia="SimSun"/>
                <w:b/>
                <w:i/>
                <w:vertAlign w:val="subscript"/>
                <w:lang w:val="x-none" w:eastAsia="x-none"/>
              </w:rPr>
              <w:t>q, r, h</w:t>
            </w:r>
            <w:r w:rsidRPr="00865B19">
              <w:rPr>
                <w:rFonts w:eastAsia="SimSun"/>
                <w:b/>
                <w:lang w:val="x-none" w:eastAsia="x-none"/>
              </w:rPr>
              <w:t xml:space="preserve"> </w:t>
            </w:r>
            <w:r w:rsidRPr="00865B19">
              <w:rPr>
                <w:rFonts w:eastAsia="SimSun"/>
                <w:b/>
                <w:lang w:val="x-none" w:eastAsia="x-none"/>
              </w:rPr>
              <w:tab/>
              <w:t>=</w:t>
            </w:r>
            <w:r w:rsidRPr="00865B19">
              <w:rPr>
                <w:rFonts w:eastAsia="SimSun"/>
                <w:b/>
                <w:lang w:val="x-none" w:eastAsia="x-none"/>
              </w:rPr>
              <w:tab/>
              <w:t xml:space="preserve">Max (0, RUCMEREV </w:t>
            </w:r>
            <w:r w:rsidRPr="00865B19">
              <w:rPr>
                <w:rFonts w:eastAsia="SimSun"/>
                <w:b/>
                <w:i/>
                <w:vertAlign w:val="subscript"/>
                <w:lang w:val="x-none" w:eastAsia="x-none"/>
              </w:rPr>
              <w:t>q, r, d</w:t>
            </w:r>
            <w:r w:rsidRPr="00865B19">
              <w:rPr>
                <w:rFonts w:eastAsia="SimSun"/>
                <w:b/>
                <w:lang w:val="x-none" w:eastAsia="x-none"/>
              </w:rPr>
              <w:t xml:space="preserve"> + RUCEXRR </w:t>
            </w:r>
            <w:r w:rsidRPr="00865B19">
              <w:rPr>
                <w:rFonts w:eastAsia="SimSun"/>
                <w:b/>
                <w:i/>
                <w:vertAlign w:val="subscript"/>
                <w:lang w:val="x-none" w:eastAsia="x-none"/>
              </w:rPr>
              <w:t>q, r, d</w:t>
            </w:r>
            <w:r w:rsidRPr="00865B19">
              <w:rPr>
                <w:rFonts w:eastAsia="SimSun"/>
                <w:b/>
                <w:lang w:val="x-none" w:eastAsia="x-none"/>
              </w:rPr>
              <w:t xml:space="preserve"> + RUCEXRQC </w:t>
            </w:r>
            <w:r w:rsidRPr="00865B19">
              <w:rPr>
                <w:rFonts w:eastAsia="SimSun"/>
                <w:b/>
                <w:i/>
                <w:vertAlign w:val="subscript"/>
                <w:lang w:val="x-none" w:eastAsia="x-none"/>
              </w:rPr>
              <w:t>q, r, d</w:t>
            </w:r>
            <w:r w:rsidRPr="00865B19">
              <w:rPr>
                <w:rFonts w:eastAsia="SimSun"/>
                <w:b/>
                <w:lang w:val="x-none" w:eastAsia="x-none"/>
              </w:rPr>
              <w:t xml:space="preserve"> – </w:t>
            </w:r>
            <w:r w:rsidRPr="00865B19">
              <w:rPr>
                <w:rFonts w:eastAsia="SimSun"/>
                <w:b/>
                <w:iCs/>
                <w:lang w:val="x-none" w:eastAsia="x-none"/>
              </w:rPr>
              <w:t xml:space="preserve"> RUCACREV </w:t>
            </w:r>
            <w:r w:rsidRPr="00865B19">
              <w:rPr>
                <w:rFonts w:eastAsia="SimSun"/>
                <w:b/>
                <w:i/>
                <w:iCs/>
                <w:vertAlign w:val="subscript"/>
                <w:lang w:val="x-none" w:eastAsia="x-none"/>
              </w:rPr>
              <w:t>q, r, d</w:t>
            </w:r>
            <w:r w:rsidRPr="00865B19">
              <w:rPr>
                <w:rFonts w:eastAsia="SimSun"/>
                <w:b/>
                <w:lang w:val="x-none" w:eastAsia="x-none"/>
              </w:rPr>
              <w:t xml:space="preserve"> – RUCG </w:t>
            </w:r>
            <w:r w:rsidRPr="00865B19">
              <w:rPr>
                <w:rFonts w:eastAsia="SimSun"/>
                <w:b/>
                <w:i/>
                <w:vertAlign w:val="subscript"/>
                <w:lang w:val="x-none" w:eastAsia="x-none"/>
              </w:rPr>
              <w:t>q, r, d</w:t>
            </w:r>
            <w:r w:rsidRPr="00865B19">
              <w:rPr>
                <w:rFonts w:eastAsia="SimSun"/>
                <w:b/>
                <w:lang w:val="x-none" w:eastAsia="x-none"/>
              </w:rPr>
              <w:t xml:space="preserve">) / RUCHR </w:t>
            </w:r>
            <w:r w:rsidRPr="00865B19">
              <w:rPr>
                <w:rFonts w:eastAsia="SimSun"/>
                <w:b/>
                <w:i/>
                <w:vertAlign w:val="subscript"/>
                <w:lang w:val="x-none" w:eastAsia="x-none"/>
              </w:rPr>
              <w:t>q, r, d</w:t>
            </w:r>
          </w:p>
          <w:p w14:paraId="30D003F0" w14:textId="77777777" w:rsidR="00865B19" w:rsidRPr="00865B19" w:rsidRDefault="00865B19" w:rsidP="00865B19">
            <w:pPr>
              <w:spacing w:after="240"/>
              <w:ind w:left="720"/>
              <w:rPr>
                <w:rFonts w:eastAsia="SimSun"/>
                <w:iCs/>
                <w:szCs w:val="20"/>
              </w:rPr>
            </w:pPr>
            <w:proofErr w:type="gramStart"/>
            <w:r w:rsidRPr="00865B19">
              <w:rPr>
                <w:rFonts w:eastAsia="SimSun"/>
                <w:iCs/>
                <w:szCs w:val="20"/>
              </w:rPr>
              <w:t>Where</w:t>
            </w:r>
            <w:proofErr w:type="gramEnd"/>
            <w:r w:rsidRPr="00865B19">
              <w:rPr>
                <w:rFonts w:eastAsia="SimSun"/>
                <w:iCs/>
                <w:szCs w:val="20"/>
              </w:rPr>
              <w:t xml:space="preserve">, </w:t>
            </w:r>
          </w:p>
          <w:p w14:paraId="3733DBAA" w14:textId="77777777" w:rsidR="00865B19" w:rsidRPr="00865B19" w:rsidRDefault="00865B19" w:rsidP="00865B19">
            <w:pPr>
              <w:spacing w:after="240"/>
              <w:ind w:left="720"/>
              <w:rPr>
                <w:rFonts w:eastAsia="SimSun"/>
                <w:bCs/>
                <w:iCs/>
                <w:szCs w:val="20"/>
              </w:rPr>
            </w:pPr>
            <w:r w:rsidRPr="00865B19">
              <w:rPr>
                <w:rFonts w:eastAsia="SimSun"/>
                <w:iCs/>
                <w:szCs w:val="20"/>
              </w:rPr>
              <w:lastRenderedPageBreak/>
              <w:t>The RUCAC</w:t>
            </w:r>
            <w:r w:rsidRPr="00865B19">
              <w:rPr>
                <w:rFonts w:eastAsia="SimSun"/>
                <w:szCs w:val="20"/>
              </w:rPr>
              <w:t xml:space="preserve"> revenue</w:t>
            </w:r>
            <w:r w:rsidRPr="00865B19">
              <w:rPr>
                <w:rFonts w:eastAsia="SimSun"/>
                <w:iCs/>
                <w:szCs w:val="20"/>
              </w:rPr>
              <w:t xml:space="preserve"> is calculated for a Combined Cycle Train as follows</w:t>
            </w:r>
            <w:r w:rsidRPr="00865B19">
              <w:rPr>
                <w:rFonts w:eastAsia="SimSun"/>
                <w:bCs/>
                <w:iCs/>
                <w:szCs w:val="20"/>
              </w:rPr>
              <w:t>:</w:t>
            </w:r>
          </w:p>
          <w:p w14:paraId="5B7EDB8D" w14:textId="2BE0A08C"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t xml:space="preserve">RUCACREV </w:t>
            </w:r>
            <w:r w:rsidRPr="00865B19">
              <w:rPr>
                <w:rFonts w:eastAsia="SimSun"/>
                <w:b/>
                <w:i/>
                <w:vertAlign w:val="subscript"/>
                <w:lang w:val="x-none" w:eastAsia="x-none"/>
              </w:rPr>
              <w:t>q, r, d</w:t>
            </w:r>
            <w:r w:rsidRPr="00865B19">
              <w:rPr>
                <w:rFonts w:eastAsia="SimSun"/>
                <w:b/>
                <w:lang w:val="x-none" w:eastAsia="x-none"/>
              </w:rPr>
              <w:tab/>
              <w:t xml:space="preserve">=  Max{0, </w:t>
            </w:r>
            <w:r w:rsidR="001E564D" w:rsidRPr="00865B19">
              <w:rPr>
                <w:rFonts w:eastAsia="SimSun"/>
                <w:b/>
                <w:noProof/>
                <w:position w:val="-20"/>
                <w:lang w:val="x-none" w:eastAsia="x-none"/>
              </w:rPr>
              <w:drawing>
                <wp:inline distT="0" distB="0" distL="0" distR="0" wp14:anchorId="7E346762" wp14:editId="01EE3E82">
                  <wp:extent cx="152400" cy="304800"/>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865B19">
              <w:rPr>
                <w:rFonts w:eastAsia="SimSun"/>
                <w:b/>
                <w:lang w:val="x-none" w:eastAsia="x-none"/>
              </w:rPr>
              <w:t xml:space="preserve"> RUCMEREV96 </w:t>
            </w:r>
            <w:r w:rsidRPr="00865B19">
              <w:rPr>
                <w:rFonts w:eastAsia="SimSun"/>
                <w:b/>
                <w:i/>
                <w:vertAlign w:val="subscript"/>
                <w:lang w:val="x-none" w:eastAsia="x-none"/>
              </w:rPr>
              <w:t>q, r, i</w:t>
            </w:r>
            <w:r w:rsidRPr="00865B19">
              <w:rPr>
                <w:rFonts w:eastAsia="SimSun"/>
                <w:b/>
                <w:lang w:val="x-none" w:eastAsia="x-none"/>
              </w:rPr>
              <w:t xml:space="preserve"> + Max(0, </w:t>
            </w:r>
            <w:r w:rsidR="001E564D" w:rsidRPr="00865B19">
              <w:rPr>
                <w:rFonts w:eastAsia="SimSun"/>
                <w:b/>
                <w:noProof/>
                <w:position w:val="-20"/>
                <w:lang w:val="x-none" w:eastAsia="x-none"/>
              </w:rPr>
              <w:drawing>
                <wp:inline distT="0" distB="0" distL="0" distR="0" wp14:anchorId="3B6F0453" wp14:editId="52717B5D">
                  <wp:extent cx="152400" cy="304800"/>
                  <wp:effectExtent l="0" t="0" r="0" b="0"/>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865B19">
              <w:rPr>
                <w:rFonts w:eastAsia="SimSun"/>
                <w:b/>
                <w:lang w:val="x-none" w:eastAsia="x-none"/>
              </w:rPr>
              <w:t xml:space="preserve">RUCEXRR96 </w:t>
            </w:r>
            <w:r w:rsidRPr="00865B19">
              <w:rPr>
                <w:rFonts w:eastAsia="SimSun"/>
                <w:b/>
                <w:i/>
                <w:vertAlign w:val="subscript"/>
                <w:lang w:val="x-none" w:eastAsia="x-none"/>
              </w:rPr>
              <w:t>q, r, i</w:t>
            </w:r>
            <w:r w:rsidRPr="00865B19">
              <w:rPr>
                <w:rFonts w:eastAsia="SimSun"/>
                <w:b/>
                <w:lang w:val="x-none" w:eastAsia="x-none"/>
              </w:rPr>
              <w:t xml:space="preserve">)}  </w:t>
            </w:r>
          </w:p>
          <w:p w14:paraId="2CB9A569" w14:textId="77777777" w:rsidR="00865B19" w:rsidRPr="00865B19" w:rsidRDefault="00865B19" w:rsidP="00865B19">
            <w:pPr>
              <w:rPr>
                <w:rFonts w:eastAsia="SimSun"/>
                <w:iCs/>
                <w:szCs w:val="20"/>
              </w:rPr>
            </w:pPr>
            <w:r w:rsidRPr="00865B19">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865B19" w:rsidRPr="00865B19" w14:paraId="07AD8786" w14:textId="77777777" w:rsidTr="00C812E5">
              <w:trPr>
                <w:cantSplit/>
                <w:tblHeader/>
              </w:trPr>
              <w:tc>
                <w:tcPr>
                  <w:tcW w:w="944" w:type="pct"/>
                </w:tcPr>
                <w:p w14:paraId="690B8A47" w14:textId="77777777" w:rsidR="00865B19" w:rsidRPr="00865B19" w:rsidRDefault="00865B19" w:rsidP="00865B19">
                  <w:pPr>
                    <w:spacing w:after="120"/>
                    <w:rPr>
                      <w:rFonts w:eastAsia="SimSun"/>
                      <w:b/>
                      <w:iCs/>
                      <w:sz w:val="20"/>
                      <w:szCs w:val="20"/>
                    </w:rPr>
                  </w:pPr>
                  <w:r w:rsidRPr="00865B19">
                    <w:rPr>
                      <w:rFonts w:eastAsia="SimSun"/>
                      <w:b/>
                      <w:iCs/>
                      <w:sz w:val="20"/>
                      <w:szCs w:val="20"/>
                    </w:rPr>
                    <w:t>Variable</w:t>
                  </w:r>
                </w:p>
              </w:tc>
              <w:tc>
                <w:tcPr>
                  <w:tcW w:w="434" w:type="pct"/>
                </w:tcPr>
                <w:p w14:paraId="7AC4BD86" w14:textId="77777777" w:rsidR="00865B19" w:rsidRPr="00865B19" w:rsidRDefault="00865B19" w:rsidP="00865B19">
                  <w:pPr>
                    <w:spacing w:after="120"/>
                    <w:jc w:val="center"/>
                    <w:rPr>
                      <w:rFonts w:eastAsia="SimSun"/>
                      <w:b/>
                      <w:iCs/>
                      <w:sz w:val="20"/>
                      <w:szCs w:val="20"/>
                    </w:rPr>
                  </w:pPr>
                  <w:r w:rsidRPr="00865B19">
                    <w:rPr>
                      <w:rFonts w:eastAsia="SimSun"/>
                      <w:b/>
                      <w:iCs/>
                      <w:sz w:val="20"/>
                      <w:szCs w:val="20"/>
                    </w:rPr>
                    <w:t>Unit</w:t>
                  </w:r>
                </w:p>
              </w:tc>
              <w:tc>
                <w:tcPr>
                  <w:tcW w:w="3622" w:type="pct"/>
                </w:tcPr>
                <w:p w14:paraId="68A7C7EC" w14:textId="77777777" w:rsidR="00865B19" w:rsidRPr="00865B19" w:rsidRDefault="00865B19" w:rsidP="00865B19">
                  <w:pPr>
                    <w:spacing w:after="120"/>
                    <w:rPr>
                      <w:rFonts w:eastAsia="SimSun"/>
                      <w:b/>
                      <w:iCs/>
                      <w:sz w:val="20"/>
                      <w:szCs w:val="20"/>
                    </w:rPr>
                  </w:pPr>
                  <w:r w:rsidRPr="00865B19">
                    <w:rPr>
                      <w:rFonts w:eastAsia="SimSun"/>
                      <w:b/>
                      <w:iCs/>
                      <w:sz w:val="20"/>
                      <w:szCs w:val="20"/>
                    </w:rPr>
                    <w:t>Definition</w:t>
                  </w:r>
                </w:p>
              </w:tc>
            </w:tr>
            <w:tr w:rsidR="00865B19" w:rsidRPr="00865B19" w14:paraId="4DDC9410" w14:textId="77777777" w:rsidTr="00C812E5">
              <w:trPr>
                <w:cantSplit/>
              </w:trPr>
              <w:tc>
                <w:tcPr>
                  <w:tcW w:w="944" w:type="pct"/>
                </w:tcPr>
                <w:p w14:paraId="2734CA8A"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RUCCBAMT </w:t>
                  </w:r>
                  <w:r w:rsidRPr="00865B19">
                    <w:rPr>
                      <w:rFonts w:eastAsia="SimSun"/>
                      <w:i/>
                      <w:iCs/>
                      <w:sz w:val="20"/>
                      <w:szCs w:val="20"/>
                      <w:vertAlign w:val="subscript"/>
                    </w:rPr>
                    <w:t>q, r, h</w:t>
                  </w:r>
                </w:p>
              </w:tc>
              <w:tc>
                <w:tcPr>
                  <w:tcW w:w="434" w:type="pct"/>
                </w:tcPr>
                <w:p w14:paraId="2F4AE614"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67694DDA"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RUC </w:t>
                  </w:r>
                  <w:proofErr w:type="spellStart"/>
                  <w:r w:rsidRPr="00865B19">
                    <w:rPr>
                      <w:rFonts w:eastAsia="SimSun"/>
                      <w:i/>
                      <w:iCs/>
                      <w:sz w:val="20"/>
                      <w:szCs w:val="20"/>
                    </w:rPr>
                    <w:t>Clawback</w:t>
                  </w:r>
                  <w:proofErr w:type="spellEnd"/>
                  <w:r w:rsidRPr="00865B19">
                    <w:rPr>
                      <w:rFonts w:eastAsia="SimSun"/>
                      <w:i/>
                      <w:iCs/>
                      <w:sz w:val="20"/>
                      <w:szCs w:val="20"/>
                    </w:rPr>
                    <w:t xml:space="preserve"> Charge</w:t>
                  </w:r>
                  <w:r w:rsidRPr="00865B19">
                    <w:rPr>
                      <w:rFonts w:eastAsia="SimSun"/>
                      <w:iCs/>
                      <w:sz w:val="20"/>
                      <w:szCs w:val="20"/>
                    </w:rPr>
                    <w:t xml:space="preserve">––The RUC </w:t>
                  </w:r>
                  <w:proofErr w:type="spellStart"/>
                  <w:r w:rsidRPr="00865B19">
                    <w:rPr>
                      <w:rFonts w:eastAsia="SimSun"/>
                      <w:iCs/>
                      <w:sz w:val="20"/>
                      <w:szCs w:val="20"/>
                    </w:rPr>
                    <w:t>Clawback</w:t>
                  </w:r>
                  <w:proofErr w:type="spellEnd"/>
                  <w:r w:rsidRPr="00865B19">
                    <w:rPr>
                      <w:rFonts w:eastAsia="SimSun"/>
                      <w:iCs/>
                      <w:sz w:val="20"/>
                      <w:szCs w:val="20"/>
                    </w:rPr>
                    <w:t xml:space="preserve"> Charge to a QSE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 xml:space="preserve">q </w:t>
                  </w:r>
                  <w:r w:rsidRPr="00865B19">
                    <w:rPr>
                      <w:rFonts w:eastAsia="SimSun"/>
                      <w:iCs/>
                      <w:sz w:val="20"/>
                      <w:szCs w:val="20"/>
                    </w:rPr>
                    <w:t xml:space="preserve">as described in this Section, for each RUC-Committed Hour </w:t>
                  </w:r>
                  <w:r w:rsidRPr="00865B19">
                    <w:rPr>
                      <w:rFonts w:eastAsia="SimSun"/>
                      <w:i/>
                      <w:iCs/>
                      <w:sz w:val="20"/>
                      <w:szCs w:val="20"/>
                    </w:rPr>
                    <w:t>h</w:t>
                  </w:r>
                  <w:r w:rsidRPr="00865B19">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865B19" w:rsidRPr="00865B19" w14:paraId="22642988" w14:textId="77777777" w:rsidTr="00C812E5">
              <w:trPr>
                <w:cantSplit/>
              </w:trPr>
              <w:tc>
                <w:tcPr>
                  <w:tcW w:w="944" w:type="pct"/>
                </w:tcPr>
                <w:p w14:paraId="22290AEC"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RUCG </w:t>
                  </w:r>
                  <w:r w:rsidRPr="00865B19">
                    <w:rPr>
                      <w:rFonts w:eastAsia="SimSun"/>
                      <w:i/>
                      <w:iCs/>
                      <w:sz w:val="20"/>
                      <w:szCs w:val="20"/>
                      <w:vertAlign w:val="subscript"/>
                    </w:rPr>
                    <w:t>q, r, d</w:t>
                  </w:r>
                </w:p>
              </w:tc>
              <w:tc>
                <w:tcPr>
                  <w:tcW w:w="434" w:type="pct"/>
                </w:tcPr>
                <w:p w14:paraId="1B94C2C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3501D564" w14:textId="77777777" w:rsidR="00865B19" w:rsidRPr="00865B19" w:rsidRDefault="00865B19" w:rsidP="00865B19">
                  <w:pPr>
                    <w:spacing w:after="60"/>
                    <w:rPr>
                      <w:rFonts w:eastAsia="SimSun"/>
                      <w:iCs/>
                      <w:sz w:val="20"/>
                      <w:szCs w:val="20"/>
                    </w:rPr>
                  </w:pPr>
                  <w:r w:rsidRPr="00865B19">
                    <w:rPr>
                      <w:rFonts w:eastAsia="SimSun"/>
                      <w:i/>
                      <w:iCs/>
                      <w:sz w:val="20"/>
                      <w:szCs w:val="20"/>
                    </w:rPr>
                    <w:t>RUC Guarantee</w:t>
                  </w:r>
                  <w:r w:rsidRPr="00865B19">
                    <w:rPr>
                      <w:rFonts w:eastAsia="SimSun"/>
                      <w:iCs/>
                      <w:sz w:val="20"/>
                      <w:szCs w:val="20"/>
                    </w:rPr>
                    <w:t xml:space="preserve">—The sum of eligible Startup Costs and Minimum-Energy Costs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during all RUC-Committed Hours, for the Operating Day</w:t>
                  </w:r>
                  <w:r w:rsidRPr="00865B19">
                    <w:rPr>
                      <w:rFonts w:eastAsia="SimSun"/>
                      <w:i/>
                      <w:iCs/>
                      <w:sz w:val="20"/>
                      <w:szCs w:val="20"/>
                    </w:rPr>
                    <w:t xml:space="preserve"> d</w:t>
                  </w:r>
                  <w:r w:rsidRPr="00865B19">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865B19" w:rsidRPr="00865B19" w14:paraId="52E16897" w14:textId="77777777" w:rsidTr="00C812E5">
              <w:trPr>
                <w:cantSplit/>
              </w:trPr>
              <w:tc>
                <w:tcPr>
                  <w:tcW w:w="944" w:type="pct"/>
                </w:tcPr>
                <w:p w14:paraId="779A15D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RUCMEREV </w:t>
                  </w:r>
                  <w:r w:rsidRPr="00865B19">
                    <w:rPr>
                      <w:rFonts w:eastAsia="SimSun"/>
                      <w:i/>
                      <w:iCs/>
                      <w:sz w:val="20"/>
                      <w:szCs w:val="20"/>
                      <w:vertAlign w:val="subscript"/>
                    </w:rPr>
                    <w:t>q, r, d</w:t>
                  </w:r>
                </w:p>
              </w:tc>
              <w:tc>
                <w:tcPr>
                  <w:tcW w:w="434" w:type="pct"/>
                </w:tcPr>
                <w:p w14:paraId="6D44548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716BE29C" w14:textId="77777777" w:rsidR="00865B19" w:rsidRPr="00865B19" w:rsidRDefault="00865B19" w:rsidP="00865B19">
                  <w:pPr>
                    <w:spacing w:after="60"/>
                    <w:rPr>
                      <w:rFonts w:eastAsia="SimSun"/>
                      <w:iCs/>
                      <w:sz w:val="20"/>
                      <w:szCs w:val="20"/>
                    </w:rPr>
                  </w:pPr>
                  <w:r w:rsidRPr="00865B19">
                    <w:rPr>
                      <w:rFonts w:eastAsia="SimSun"/>
                      <w:i/>
                      <w:iCs/>
                      <w:sz w:val="20"/>
                      <w:szCs w:val="20"/>
                    </w:rPr>
                    <w:t>RUC Minimum-Energy Revenue</w:t>
                  </w:r>
                  <w:r w:rsidRPr="00865B19">
                    <w:rPr>
                      <w:rFonts w:eastAsia="SimSun"/>
                      <w:iCs/>
                      <w:sz w:val="20"/>
                      <w:szCs w:val="20"/>
                    </w:rPr>
                    <w:t xml:space="preserve">—The sum of the energy revenues for generation of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up to LSL during all RUC-Committed Hours, for the Operating Day</w:t>
                  </w:r>
                  <w:r w:rsidRPr="00865B19">
                    <w:rPr>
                      <w:rFonts w:eastAsia="SimSun"/>
                      <w:i/>
                      <w:iCs/>
                      <w:sz w:val="20"/>
                      <w:szCs w:val="20"/>
                    </w:rPr>
                    <w:t xml:space="preserve"> d</w:t>
                  </w:r>
                  <w:r w:rsidRPr="00865B19">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865B19" w:rsidRPr="00865B19" w14:paraId="00D8C9BF" w14:textId="77777777" w:rsidTr="00C812E5">
              <w:trPr>
                <w:cantSplit/>
              </w:trPr>
              <w:tc>
                <w:tcPr>
                  <w:tcW w:w="944" w:type="pct"/>
                </w:tcPr>
                <w:p w14:paraId="2C7654AE"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RUCEXRR </w:t>
                  </w:r>
                  <w:r w:rsidRPr="00865B19">
                    <w:rPr>
                      <w:rFonts w:eastAsia="SimSun"/>
                      <w:i/>
                      <w:iCs/>
                      <w:sz w:val="20"/>
                      <w:szCs w:val="20"/>
                      <w:vertAlign w:val="subscript"/>
                    </w:rPr>
                    <w:t>q, r, d</w:t>
                  </w:r>
                </w:p>
              </w:tc>
              <w:tc>
                <w:tcPr>
                  <w:tcW w:w="434" w:type="pct"/>
                </w:tcPr>
                <w:p w14:paraId="529B594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2CBD9A64" w14:textId="77777777" w:rsidR="00865B19" w:rsidRPr="00865B19" w:rsidRDefault="00865B19" w:rsidP="00865B19">
                  <w:pPr>
                    <w:spacing w:after="60"/>
                    <w:rPr>
                      <w:rFonts w:eastAsia="SimSun"/>
                      <w:iCs/>
                      <w:sz w:val="20"/>
                      <w:szCs w:val="20"/>
                    </w:rPr>
                  </w:pPr>
                  <w:r w:rsidRPr="00865B19">
                    <w:rPr>
                      <w:rFonts w:eastAsia="SimSun"/>
                      <w:i/>
                      <w:iCs/>
                      <w:sz w:val="20"/>
                      <w:szCs w:val="20"/>
                    </w:rPr>
                    <w:t>Revenue Less Cost Above LSL During RUC-Committed Hours</w:t>
                  </w:r>
                  <w:r w:rsidRPr="00865B19">
                    <w:rPr>
                      <w:rFonts w:eastAsia="SimSun"/>
                      <w:iCs/>
                      <w:sz w:val="20"/>
                      <w:szCs w:val="20"/>
                    </w:rPr>
                    <w:t xml:space="preserve">—The sum of the total revenue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above the LSL less the cost during all RUC-Committed Hours, for the Operating Day</w:t>
                  </w:r>
                  <w:r w:rsidRPr="00865B19">
                    <w:rPr>
                      <w:rFonts w:eastAsia="SimSun"/>
                      <w:i/>
                      <w:iCs/>
                      <w:sz w:val="20"/>
                      <w:szCs w:val="20"/>
                    </w:rPr>
                    <w:t xml:space="preserve"> d</w:t>
                  </w:r>
                  <w:r w:rsidRPr="00865B19">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865B19" w:rsidRPr="00865B19" w14:paraId="39A3EDBD" w14:textId="77777777" w:rsidTr="00C812E5">
              <w:trPr>
                <w:cantSplit/>
              </w:trPr>
              <w:tc>
                <w:tcPr>
                  <w:tcW w:w="944" w:type="pct"/>
                </w:tcPr>
                <w:p w14:paraId="17C0489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RUCEXRQC </w:t>
                  </w:r>
                  <w:r w:rsidRPr="00865B19">
                    <w:rPr>
                      <w:rFonts w:eastAsia="SimSun"/>
                      <w:i/>
                      <w:iCs/>
                      <w:sz w:val="20"/>
                      <w:szCs w:val="20"/>
                      <w:vertAlign w:val="subscript"/>
                    </w:rPr>
                    <w:t>q, r, d</w:t>
                  </w:r>
                </w:p>
              </w:tc>
              <w:tc>
                <w:tcPr>
                  <w:tcW w:w="434" w:type="pct"/>
                </w:tcPr>
                <w:p w14:paraId="46AD2557"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622" w:type="pct"/>
                </w:tcPr>
                <w:p w14:paraId="7B7E5C32" w14:textId="77777777" w:rsidR="00865B19" w:rsidRPr="00865B19" w:rsidRDefault="00865B19" w:rsidP="00865B19">
                  <w:pPr>
                    <w:spacing w:after="60"/>
                    <w:rPr>
                      <w:rFonts w:eastAsia="SimSun"/>
                      <w:iCs/>
                      <w:sz w:val="20"/>
                      <w:szCs w:val="20"/>
                    </w:rPr>
                  </w:pPr>
                  <w:r w:rsidRPr="00865B19">
                    <w:rPr>
                      <w:rFonts w:eastAsia="SimSun"/>
                      <w:i/>
                      <w:iCs/>
                      <w:sz w:val="20"/>
                      <w:szCs w:val="20"/>
                    </w:rPr>
                    <w:t>Revenue Less Cost from QSE-</w:t>
                  </w:r>
                  <w:proofErr w:type="spellStart"/>
                  <w:r w:rsidRPr="00865B19">
                    <w:rPr>
                      <w:rFonts w:eastAsia="SimSun"/>
                      <w:i/>
                      <w:iCs/>
                      <w:sz w:val="20"/>
                      <w:szCs w:val="20"/>
                    </w:rPr>
                    <w:t>Clawback</w:t>
                  </w:r>
                  <w:proofErr w:type="spellEnd"/>
                  <w:r w:rsidRPr="00865B19">
                    <w:rPr>
                      <w:rFonts w:eastAsia="SimSun"/>
                      <w:i/>
                      <w:iCs/>
                      <w:sz w:val="20"/>
                      <w:szCs w:val="20"/>
                    </w:rPr>
                    <w:t xml:space="preserve"> Intervals</w:t>
                  </w:r>
                  <w:r w:rsidRPr="00865B19">
                    <w:rPr>
                      <w:rFonts w:eastAsia="SimSun"/>
                      <w:iCs/>
                      <w:sz w:val="20"/>
                      <w:szCs w:val="20"/>
                    </w:rPr>
                    <w:t xml:space="preserve">—The sum of the total revenue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less the cost during all QSE-</w:t>
                  </w:r>
                  <w:proofErr w:type="spellStart"/>
                  <w:r w:rsidRPr="00865B19">
                    <w:rPr>
                      <w:rFonts w:eastAsia="SimSun"/>
                      <w:iCs/>
                      <w:sz w:val="20"/>
                      <w:szCs w:val="20"/>
                    </w:rPr>
                    <w:t>Clawback</w:t>
                  </w:r>
                  <w:proofErr w:type="spellEnd"/>
                  <w:r w:rsidRPr="00865B19">
                    <w:rPr>
                      <w:rFonts w:eastAsia="SimSun"/>
                      <w:iCs/>
                      <w:sz w:val="20"/>
                      <w:szCs w:val="20"/>
                    </w:rPr>
                    <w:t xml:space="preserve"> Intervals for the Operating Day</w:t>
                  </w:r>
                  <w:r w:rsidRPr="00865B19">
                    <w:rPr>
                      <w:rFonts w:eastAsia="SimSun"/>
                      <w:i/>
                      <w:iCs/>
                      <w:sz w:val="20"/>
                      <w:szCs w:val="20"/>
                    </w:rPr>
                    <w:t xml:space="preserve"> d</w:t>
                  </w:r>
                  <w:r w:rsidRPr="00865B19">
                    <w:rPr>
                      <w:rFonts w:eastAsia="SimSun"/>
                      <w:iCs/>
                      <w:sz w:val="20"/>
                      <w:szCs w:val="20"/>
                    </w:rPr>
                    <w:t>.  See Section 5.7.1.4.  When one or more Combined Cycle Generation Resources are committed by RUC, Revenue Less Cost from QSE-</w:t>
                  </w:r>
                  <w:proofErr w:type="spellStart"/>
                  <w:r w:rsidRPr="00865B19">
                    <w:rPr>
                      <w:rFonts w:eastAsia="SimSun"/>
                      <w:iCs/>
                      <w:sz w:val="20"/>
                      <w:szCs w:val="20"/>
                    </w:rPr>
                    <w:t>Clawback</w:t>
                  </w:r>
                  <w:proofErr w:type="spellEnd"/>
                  <w:r w:rsidRPr="00865B19">
                    <w:rPr>
                      <w:rFonts w:eastAsia="SimSun"/>
                      <w:iCs/>
                      <w:sz w:val="20"/>
                      <w:szCs w:val="20"/>
                    </w:rPr>
                    <w:t xml:space="preserve"> Intervals is calculated for the Combined Cycle Train for all Combined Cycle Generation Resources earning revenue in QSE </w:t>
                  </w:r>
                  <w:proofErr w:type="spellStart"/>
                  <w:r w:rsidRPr="00865B19">
                    <w:rPr>
                      <w:rFonts w:eastAsia="SimSun"/>
                      <w:iCs/>
                      <w:sz w:val="20"/>
                      <w:szCs w:val="20"/>
                    </w:rPr>
                    <w:t>Clawback</w:t>
                  </w:r>
                  <w:proofErr w:type="spellEnd"/>
                  <w:r w:rsidRPr="00865B19">
                    <w:rPr>
                      <w:rFonts w:eastAsia="SimSun"/>
                      <w:iCs/>
                      <w:sz w:val="20"/>
                      <w:szCs w:val="20"/>
                    </w:rPr>
                    <w:t xml:space="preserve"> Intervals.</w:t>
                  </w:r>
                </w:p>
              </w:tc>
            </w:tr>
            <w:tr w:rsidR="00865B19" w:rsidRPr="00865B19" w14:paraId="1778530C" w14:textId="77777777" w:rsidTr="00C812E5">
              <w:trPr>
                <w:cantSplit/>
              </w:trPr>
              <w:tc>
                <w:tcPr>
                  <w:tcW w:w="944" w:type="pct"/>
                </w:tcPr>
                <w:p w14:paraId="60E4440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RUCACREV </w:t>
                  </w:r>
                  <w:r w:rsidRPr="00865B19">
                    <w:rPr>
                      <w:rFonts w:eastAsia="SimSun"/>
                      <w:i/>
                      <w:iCs/>
                      <w:sz w:val="20"/>
                      <w:szCs w:val="20"/>
                      <w:vertAlign w:val="subscript"/>
                    </w:rPr>
                    <w:t>q, r, d</w:t>
                  </w:r>
                </w:p>
              </w:tc>
              <w:tc>
                <w:tcPr>
                  <w:tcW w:w="434" w:type="pct"/>
                </w:tcPr>
                <w:p w14:paraId="301193C2"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2D5E5890" w14:textId="77777777" w:rsidR="00865B19" w:rsidRPr="00865B19" w:rsidRDefault="00865B19" w:rsidP="00865B19">
                  <w:pPr>
                    <w:spacing w:after="60"/>
                    <w:rPr>
                      <w:rFonts w:eastAsia="SimSun"/>
                      <w:i/>
                      <w:iCs/>
                      <w:sz w:val="20"/>
                      <w:szCs w:val="20"/>
                    </w:rPr>
                  </w:pPr>
                  <w:r w:rsidRPr="00865B19">
                    <w:rPr>
                      <w:rFonts w:eastAsia="SimSun"/>
                      <w:i/>
                      <w:iCs/>
                      <w:sz w:val="20"/>
                      <w:szCs w:val="20"/>
                    </w:rPr>
                    <w:t>Revenue from RUCAC Hours</w:t>
                  </w:r>
                  <w:r w:rsidRPr="00865B19">
                    <w:rPr>
                      <w:rFonts w:eastAsia="SimSun"/>
                      <w:iCs/>
                      <w:sz w:val="20"/>
                      <w:szCs w:val="20"/>
                    </w:rPr>
                    <w:t xml:space="preserve">—The net positive sum for the energy revenues for generation of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up to LSL and the total revenue for Resource </w:t>
                  </w:r>
                  <w:r w:rsidRPr="00865B19">
                    <w:rPr>
                      <w:rFonts w:eastAsia="SimSun"/>
                      <w:i/>
                      <w:iCs/>
                      <w:sz w:val="20"/>
                      <w:szCs w:val="20"/>
                    </w:rPr>
                    <w:t>r</w:t>
                  </w:r>
                  <w:r w:rsidRPr="00865B19">
                    <w:rPr>
                      <w:rFonts w:eastAsia="SimSun"/>
                      <w:iCs/>
                      <w:sz w:val="20"/>
                      <w:szCs w:val="20"/>
                    </w:rPr>
                    <w:t xml:space="preserve"> operating above its LSL less the cost during all RUCAC-Hours, for the Operating Day </w:t>
                  </w:r>
                  <w:r w:rsidRPr="00865B19">
                    <w:rPr>
                      <w:rFonts w:eastAsia="SimSun"/>
                      <w:i/>
                      <w:iCs/>
                      <w:sz w:val="20"/>
                      <w:szCs w:val="20"/>
                    </w:rPr>
                    <w:t>d</w:t>
                  </w:r>
                  <w:r w:rsidRPr="00865B19">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865B19" w:rsidRPr="00865B19" w14:paraId="20E89E30" w14:textId="77777777" w:rsidTr="00C812E5">
              <w:trPr>
                <w:cantSplit/>
              </w:trPr>
              <w:tc>
                <w:tcPr>
                  <w:tcW w:w="944" w:type="pct"/>
                </w:tcPr>
                <w:p w14:paraId="7E16B8D0" w14:textId="77777777" w:rsidR="00865B19" w:rsidRPr="00865B19" w:rsidRDefault="00865B19" w:rsidP="00865B19">
                  <w:pPr>
                    <w:spacing w:after="60"/>
                    <w:rPr>
                      <w:rFonts w:eastAsia="SimSun"/>
                      <w:iCs/>
                      <w:sz w:val="20"/>
                      <w:szCs w:val="20"/>
                    </w:rPr>
                  </w:pPr>
                  <w:r w:rsidRPr="00865B19">
                    <w:rPr>
                      <w:rFonts w:eastAsia="SimSun"/>
                      <w:iCs/>
                      <w:sz w:val="20"/>
                      <w:szCs w:val="20"/>
                    </w:rPr>
                    <w:lastRenderedPageBreak/>
                    <w:t xml:space="preserve">RUCMEREV96 </w:t>
                  </w:r>
                  <w:r w:rsidRPr="00865B19">
                    <w:rPr>
                      <w:rFonts w:eastAsia="SimSun"/>
                      <w:i/>
                      <w:iCs/>
                      <w:sz w:val="20"/>
                      <w:szCs w:val="20"/>
                      <w:vertAlign w:val="subscript"/>
                    </w:rPr>
                    <w:t>q, r, i</w:t>
                  </w:r>
                </w:p>
              </w:tc>
              <w:tc>
                <w:tcPr>
                  <w:tcW w:w="434" w:type="pct"/>
                </w:tcPr>
                <w:p w14:paraId="48BD1260"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1876CECF" w14:textId="77777777" w:rsidR="00865B19" w:rsidRPr="00865B19" w:rsidRDefault="00865B19" w:rsidP="00865B19">
                  <w:pPr>
                    <w:spacing w:after="60"/>
                    <w:rPr>
                      <w:rFonts w:eastAsia="SimSun"/>
                      <w:i/>
                      <w:iCs/>
                      <w:sz w:val="20"/>
                      <w:szCs w:val="20"/>
                    </w:rPr>
                  </w:pPr>
                  <w:r w:rsidRPr="00865B19">
                    <w:rPr>
                      <w:rFonts w:eastAsia="SimSun"/>
                      <w:i/>
                      <w:iCs/>
                      <w:sz w:val="20"/>
                      <w:szCs w:val="20"/>
                    </w:rPr>
                    <w:t>RUC Minimum-Energy Revenue by Interval</w:t>
                  </w:r>
                  <w:r w:rsidRPr="00865B19">
                    <w:rPr>
                      <w:rFonts w:eastAsia="SimSun"/>
                      <w:iCs/>
                      <w:sz w:val="20"/>
                      <w:szCs w:val="20"/>
                    </w:rPr>
                    <w:t xml:space="preserve">—The energy revenues for generation of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up to LSL during all RUC-Committed Hours, for the Settlement Interval </w:t>
                  </w:r>
                  <w:r w:rsidRPr="00865B19">
                    <w:rPr>
                      <w:rFonts w:eastAsia="SimSun"/>
                      <w:i/>
                      <w:iCs/>
                      <w:sz w:val="20"/>
                      <w:szCs w:val="20"/>
                    </w:rPr>
                    <w:t>i</w:t>
                  </w:r>
                  <w:r w:rsidRPr="00865B19">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937" w:author="ERCOT" w:date="2024-05-20T15:29:00Z">
                    <w:r w:rsidRPr="00865B19">
                      <w:rPr>
                        <w:rFonts w:eastAsia="SimSun"/>
                        <w:iCs/>
                        <w:sz w:val="20"/>
                        <w:szCs w:val="20"/>
                      </w:rPr>
                      <w:t>or DRRS</w:t>
                    </w:r>
                  </w:ins>
                  <w:ins w:id="938" w:author="ERCOT" w:date="2024-05-29T07:42:00Z">
                    <w:r w:rsidRPr="00865B19">
                      <w:rPr>
                        <w:rFonts w:eastAsia="SimSun"/>
                        <w:iCs/>
                        <w:sz w:val="20"/>
                        <w:szCs w:val="20"/>
                      </w:rPr>
                      <w:t>-</w:t>
                    </w:r>
                  </w:ins>
                  <w:ins w:id="939" w:author="ERCOT" w:date="2024-05-20T15:29:00Z">
                    <w:r w:rsidRPr="00865B19">
                      <w:rPr>
                        <w:rFonts w:eastAsia="SimSun"/>
                        <w:iCs/>
                        <w:sz w:val="20"/>
                        <w:szCs w:val="20"/>
                      </w:rPr>
                      <w:t xml:space="preserve">deployed </w:t>
                    </w:r>
                  </w:ins>
                  <w:r w:rsidRPr="00865B19">
                    <w:rPr>
                      <w:rFonts w:eastAsia="SimSun"/>
                      <w:iCs/>
                      <w:sz w:val="20"/>
                      <w:szCs w:val="20"/>
                    </w:rPr>
                    <w:t>configuration.</w:t>
                  </w:r>
                </w:p>
              </w:tc>
            </w:tr>
            <w:tr w:rsidR="00865B19" w:rsidRPr="00865B19" w14:paraId="4FC68A51" w14:textId="77777777" w:rsidTr="00C812E5">
              <w:trPr>
                <w:cantSplit/>
              </w:trPr>
              <w:tc>
                <w:tcPr>
                  <w:tcW w:w="944" w:type="pct"/>
                </w:tcPr>
                <w:p w14:paraId="170959C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RUCEXRR96 </w:t>
                  </w:r>
                  <w:r w:rsidRPr="00865B19">
                    <w:rPr>
                      <w:rFonts w:eastAsia="SimSun"/>
                      <w:i/>
                      <w:iCs/>
                      <w:sz w:val="20"/>
                      <w:szCs w:val="20"/>
                      <w:vertAlign w:val="subscript"/>
                    </w:rPr>
                    <w:t>q, r, i</w:t>
                  </w:r>
                </w:p>
              </w:tc>
              <w:tc>
                <w:tcPr>
                  <w:tcW w:w="434" w:type="pct"/>
                </w:tcPr>
                <w:p w14:paraId="5CC4EB12" w14:textId="77777777" w:rsidR="00865B19" w:rsidRPr="00865B19" w:rsidRDefault="00865B19" w:rsidP="00865B19">
                  <w:pPr>
                    <w:spacing w:after="60" w:line="360" w:lineRule="auto"/>
                    <w:jc w:val="center"/>
                    <w:rPr>
                      <w:rFonts w:eastAsia="SimSun"/>
                      <w:iCs/>
                      <w:sz w:val="20"/>
                      <w:szCs w:val="20"/>
                    </w:rPr>
                  </w:pPr>
                  <w:r w:rsidRPr="00865B19">
                    <w:rPr>
                      <w:rFonts w:eastAsia="SimSun"/>
                      <w:iCs/>
                      <w:sz w:val="20"/>
                      <w:szCs w:val="20"/>
                    </w:rPr>
                    <w:t>$</w:t>
                  </w:r>
                </w:p>
              </w:tc>
              <w:tc>
                <w:tcPr>
                  <w:tcW w:w="3622" w:type="pct"/>
                </w:tcPr>
                <w:p w14:paraId="097B06F5" w14:textId="77777777" w:rsidR="00865B19" w:rsidRPr="00865B19" w:rsidRDefault="00865B19" w:rsidP="00865B19">
                  <w:pPr>
                    <w:spacing w:after="60"/>
                    <w:rPr>
                      <w:rFonts w:eastAsia="SimSun"/>
                      <w:i/>
                      <w:iCs/>
                      <w:sz w:val="20"/>
                      <w:szCs w:val="20"/>
                    </w:rPr>
                  </w:pPr>
                  <w:r w:rsidRPr="00865B19">
                    <w:rPr>
                      <w:rFonts w:eastAsia="SimSun"/>
                      <w:i/>
                      <w:iCs/>
                      <w:sz w:val="20"/>
                      <w:szCs w:val="20"/>
                    </w:rPr>
                    <w:t>Revenue Less Cost Above LSL During RUC-Committed Hours by Interval</w:t>
                  </w:r>
                  <w:r w:rsidRPr="00865B19">
                    <w:rPr>
                      <w:rFonts w:eastAsia="SimSun"/>
                      <w:iCs/>
                      <w:sz w:val="20"/>
                      <w:szCs w:val="20"/>
                    </w:rPr>
                    <w:t xml:space="preserve">—The total revenue for Resource </w:t>
                  </w:r>
                  <w:r w:rsidRPr="00865B19">
                    <w:rPr>
                      <w:rFonts w:eastAsia="SimSun"/>
                      <w:i/>
                      <w:iCs/>
                      <w:sz w:val="20"/>
                      <w:szCs w:val="20"/>
                    </w:rPr>
                    <w:t xml:space="preserve">r </w:t>
                  </w:r>
                  <w:r w:rsidRPr="00865B19">
                    <w:rPr>
                      <w:rFonts w:eastAsia="SimSun"/>
                      <w:iCs/>
                      <w:sz w:val="20"/>
                      <w:szCs w:val="20"/>
                    </w:rPr>
                    <w:t xml:space="preserve">represented by QSE </w:t>
                  </w:r>
                  <w:r w:rsidRPr="00865B19">
                    <w:rPr>
                      <w:rFonts w:eastAsia="SimSun"/>
                      <w:i/>
                      <w:iCs/>
                      <w:sz w:val="20"/>
                      <w:szCs w:val="20"/>
                    </w:rPr>
                    <w:t>q</w:t>
                  </w:r>
                  <w:r w:rsidRPr="00865B19">
                    <w:rPr>
                      <w:rFonts w:eastAsia="SimSun"/>
                      <w:iCs/>
                      <w:sz w:val="20"/>
                      <w:szCs w:val="20"/>
                    </w:rPr>
                    <w:t xml:space="preserve"> operating above its LSL less the cost during all RUC-Committed hours, for the Settlement Interval </w:t>
                  </w:r>
                  <w:r w:rsidRPr="00865B19">
                    <w:rPr>
                      <w:rFonts w:eastAsia="SimSun"/>
                      <w:i/>
                      <w:iCs/>
                      <w:sz w:val="20"/>
                      <w:szCs w:val="20"/>
                    </w:rPr>
                    <w:t>i</w:t>
                  </w:r>
                  <w:r w:rsidRPr="00865B19">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865B19" w:rsidRPr="00865B19" w14:paraId="18F14761" w14:textId="77777777" w:rsidTr="00C812E5">
              <w:trPr>
                <w:cantSplit/>
              </w:trPr>
              <w:tc>
                <w:tcPr>
                  <w:tcW w:w="944" w:type="pct"/>
                </w:tcPr>
                <w:p w14:paraId="0EB530C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RUCHR </w:t>
                  </w:r>
                  <w:r w:rsidRPr="00865B19">
                    <w:rPr>
                      <w:rFonts w:eastAsia="SimSun"/>
                      <w:i/>
                      <w:iCs/>
                      <w:sz w:val="20"/>
                      <w:szCs w:val="20"/>
                      <w:vertAlign w:val="subscript"/>
                    </w:rPr>
                    <w:t>q, r, d</w:t>
                  </w:r>
                </w:p>
              </w:tc>
              <w:tc>
                <w:tcPr>
                  <w:tcW w:w="434" w:type="pct"/>
                </w:tcPr>
                <w:p w14:paraId="581DE71D"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0E3817AF" w14:textId="77777777" w:rsidR="00865B19" w:rsidRPr="00865B19" w:rsidRDefault="00865B19" w:rsidP="00865B19">
                  <w:pPr>
                    <w:spacing w:after="60"/>
                    <w:rPr>
                      <w:rFonts w:eastAsia="SimSun"/>
                      <w:iCs/>
                      <w:sz w:val="20"/>
                      <w:szCs w:val="20"/>
                    </w:rPr>
                  </w:pPr>
                  <w:r w:rsidRPr="00865B19">
                    <w:rPr>
                      <w:rFonts w:eastAsia="SimSun"/>
                      <w:i/>
                      <w:iCs/>
                      <w:sz w:val="20"/>
                      <w:szCs w:val="20"/>
                    </w:rPr>
                    <w:t>RUC Hour</w:t>
                  </w:r>
                  <w:r w:rsidRPr="00865B19">
                    <w:rPr>
                      <w:rFonts w:eastAsia="SimSun"/>
                      <w:iCs/>
                      <w:sz w:val="20"/>
                      <w:szCs w:val="20"/>
                    </w:rPr>
                    <w:t xml:space="preserve">—The total number of RUC-Committed Hours, for Resource </w:t>
                  </w:r>
                  <w:r w:rsidRPr="00865B19">
                    <w:rPr>
                      <w:rFonts w:eastAsia="SimSun"/>
                      <w:i/>
                      <w:iCs/>
                      <w:sz w:val="20"/>
                      <w:szCs w:val="20"/>
                    </w:rPr>
                    <w:t>r</w:t>
                  </w:r>
                  <w:r w:rsidRPr="00865B19">
                    <w:rPr>
                      <w:rFonts w:eastAsia="SimSun"/>
                      <w:iCs/>
                      <w:sz w:val="20"/>
                      <w:szCs w:val="20"/>
                    </w:rPr>
                    <w:t xml:space="preserve"> represented by QSE </w:t>
                  </w:r>
                  <w:r w:rsidRPr="00865B19">
                    <w:rPr>
                      <w:rFonts w:eastAsia="SimSun"/>
                      <w:i/>
                      <w:iCs/>
                      <w:sz w:val="20"/>
                      <w:szCs w:val="20"/>
                    </w:rPr>
                    <w:t>q</w:t>
                  </w:r>
                  <w:r w:rsidRPr="00865B19">
                    <w:rPr>
                      <w:rFonts w:eastAsia="SimSun"/>
                      <w:iCs/>
                      <w:sz w:val="20"/>
                      <w:szCs w:val="20"/>
                    </w:rPr>
                    <w:t xml:space="preserve"> for the Operating Day</w:t>
                  </w:r>
                  <w:r w:rsidRPr="00865B19">
                    <w:rPr>
                      <w:rFonts w:eastAsia="SimSun"/>
                      <w:i/>
                      <w:iCs/>
                      <w:sz w:val="20"/>
                      <w:szCs w:val="20"/>
                    </w:rPr>
                    <w:t xml:space="preserve"> d</w:t>
                  </w:r>
                  <w:r w:rsidRPr="00865B19">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865B19" w:rsidRPr="00865B19" w14:paraId="15C5C9FE" w14:textId="77777777" w:rsidTr="00C812E5">
              <w:trPr>
                <w:cantSplit/>
              </w:trPr>
              <w:tc>
                <w:tcPr>
                  <w:tcW w:w="944" w:type="pct"/>
                </w:tcPr>
                <w:p w14:paraId="7B4C0D8E" w14:textId="77777777" w:rsidR="00865B19" w:rsidRPr="00865B19" w:rsidRDefault="00865B19" w:rsidP="00865B19">
                  <w:pPr>
                    <w:spacing w:after="60"/>
                    <w:rPr>
                      <w:rFonts w:eastAsia="SimSun"/>
                      <w:iCs/>
                      <w:sz w:val="20"/>
                      <w:szCs w:val="20"/>
                    </w:rPr>
                  </w:pPr>
                  <w:r w:rsidRPr="00865B19">
                    <w:rPr>
                      <w:rFonts w:eastAsia="SimSun"/>
                      <w:i/>
                      <w:iCs/>
                      <w:sz w:val="20"/>
                      <w:szCs w:val="20"/>
                    </w:rPr>
                    <w:t>q</w:t>
                  </w:r>
                </w:p>
              </w:tc>
              <w:tc>
                <w:tcPr>
                  <w:tcW w:w="434" w:type="pct"/>
                </w:tcPr>
                <w:p w14:paraId="2FB0FF11"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3435FA08"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76D4F86B" w14:textId="77777777" w:rsidTr="00C812E5">
              <w:trPr>
                <w:cantSplit/>
              </w:trPr>
              <w:tc>
                <w:tcPr>
                  <w:tcW w:w="944" w:type="pct"/>
                </w:tcPr>
                <w:p w14:paraId="5FE2DAE1" w14:textId="77777777" w:rsidR="00865B19" w:rsidRPr="00865B19" w:rsidRDefault="00865B19" w:rsidP="00865B19">
                  <w:pPr>
                    <w:spacing w:after="60"/>
                    <w:rPr>
                      <w:rFonts w:eastAsia="SimSun"/>
                      <w:iCs/>
                      <w:sz w:val="20"/>
                      <w:szCs w:val="20"/>
                    </w:rPr>
                  </w:pPr>
                  <w:r w:rsidRPr="00865B19">
                    <w:rPr>
                      <w:rFonts w:eastAsia="SimSun"/>
                      <w:i/>
                      <w:iCs/>
                      <w:sz w:val="20"/>
                      <w:szCs w:val="20"/>
                    </w:rPr>
                    <w:t>r</w:t>
                  </w:r>
                </w:p>
              </w:tc>
              <w:tc>
                <w:tcPr>
                  <w:tcW w:w="434" w:type="pct"/>
                </w:tcPr>
                <w:p w14:paraId="1CF3E021"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52EA052A" w14:textId="77777777" w:rsidR="00865B19" w:rsidRPr="00865B19" w:rsidRDefault="00865B19" w:rsidP="00865B19">
                  <w:pPr>
                    <w:spacing w:after="60"/>
                    <w:rPr>
                      <w:rFonts w:eastAsia="SimSun"/>
                      <w:iCs/>
                      <w:sz w:val="20"/>
                      <w:szCs w:val="20"/>
                    </w:rPr>
                  </w:pPr>
                  <w:r w:rsidRPr="00865B19">
                    <w:rPr>
                      <w:rFonts w:eastAsia="SimSun"/>
                      <w:iCs/>
                      <w:sz w:val="20"/>
                      <w:szCs w:val="20"/>
                    </w:rPr>
                    <w:t>A RUC-committed Generation Resource.</w:t>
                  </w:r>
                </w:p>
              </w:tc>
            </w:tr>
            <w:tr w:rsidR="00865B19" w:rsidRPr="00865B19" w14:paraId="3695C670" w14:textId="77777777" w:rsidTr="00C812E5">
              <w:trPr>
                <w:cantSplit/>
              </w:trPr>
              <w:tc>
                <w:tcPr>
                  <w:tcW w:w="944" w:type="pct"/>
                </w:tcPr>
                <w:p w14:paraId="634B0ABE" w14:textId="77777777" w:rsidR="00865B19" w:rsidRPr="00865B19" w:rsidRDefault="00865B19" w:rsidP="00865B19">
                  <w:pPr>
                    <w:spacing w:after="60"/>
                    <w:rPr>
                      <w:rFonts w:eastAsia="SimSun"/>
                      <w:iCs/>
                      <w:sz w:val="20"/>
                      <w:szCs w:val="20"/>
                    </w:rPr>
                  </w:pPr>
                  <w:r w:rsidRPr="00865B19">
                    <w:rPr>
                      <w:rFonts w:eastAsia="SimSun"/>
                      <w:i/>
                      <w:iCs/>
                      <w:sz w:val="20"/>
                      <w:szCs w:val="20"/>
                    </w:rPr>
                    <w:t>d</w:t>
                  </w:r>
                </w:p>
              </w:tc>
              <w:tc>
                <w:tcPr>
                  <w:tcW w:w="434" w:type="pct"/>
                </w:tcPr>
                <w:p w14:paraId="50E80E3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7175283E" w14:textId="77777777" w:rsidR="00865B19" w:rsidRPr="00865B19" w:rsidRDefault="00865B19" w:rsidP="00865B19">
                  <w:pPr>
                    <w:spacing w:after="60"/>
                    <w:rPr>
                      <w:rFonts w:eastAsia="SimSun"/>
                      <w:iCs/>
                      <w:sz w:val="20"/>
                      <w:szCs w:val="20"/>
                    </w:rPr>
                  </w:pPr>
                  <w:r w:rsidRPr="00865B19">
                    <w:rPr>
                      <w:rFonts w:eastAsia="SimSun"/>
                      <w:iCs/>
                      <w:sz w:val="20"/>
                      <w:szCs w:val="20"/>
                    </w:rPr>
                    <w:t>An Operating Day containing the RUC-commitment.</w:t>
                  </w:r>
                </w:p>
              </w:tc>
            </w:tr>
            <w:tr w:rsidR="00865B19" w:rsidRPr="00865B19" w14:paraId="60F0863C" w14:textId="77777777" w:rsidTr="00C812E5">
              <w:trPr>
                <w:cantSplit/>
              </w:trPr>
              <w:tc>
                <w:tcPr>
                  <w:tcW w:w="944" w:type="pct"/>
                </w:tcPr>
                <w:p w14:paraId="2AEA9087" w14:textId="77777777" w:rsidR="00865B19" w:rsidRPr="00865B19" w:rsidRDefault="00865B19" w:rsidP="00865B19">
                  <w:pPr>
                    <w:spacing w:after="60"/>
                    <w:rPr>
                      <w:rFonts w:eastAsia="SimSun"/>
                      <w:iCs/>
                      <w:sz w:val="20"/>
                      <w:szCs w:val="20"/>
                    </w:rPr>
                  </w:pPr>
                  <w:r w:rsidRPr="00865B19">
                    <w:rPr>
                      <w:rFonts w:eastAsia="SimSun"/>
                      <w:i/>
                      <w:iCs/>
                      <w:sz w:val="20"/>
                      <w:szCs w:val="20"/>
                    </w:rPr>
                    <w:t>h</w:t>
                  </w:r>
                </w:p>
              </w:tc>
              <w:tc>
                <w:tcPr>
                  <w:tcW w:w="434" w:type="pct"/>
                </w:tcPr>
                <w:p w14:paraId="03B75CB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2C6CB1DF" w14:textId="77777777" w:rsidR="00865B19" w:rsidRPr="00865B19" w:rsidRDefault="00865B19" w:rsidP="00865B19">
                  <w:pPr>
                    <w:spacing w:after="60"/>
                    <w:rPr>
                      <w:rFonts w:eastAsia="SimSun"/>
                      <w:iCs/>
                      <w:sz w:val="20"/>
                      <w:szCs w:val="20"/>
                    </w:rPr>
                  </w:pPr>
                  <w:r w:rsidRPr="00865B19">
                    <w:rPr>
                      <w:rFonts w:eastAsia="SimSun"/>
                      <w:iCs/>
                      <w:sz w:val="20"/>
                      <w:szCs w:val="20"/>
                    </w:rPr>
                    <w:t>An hour in the RUC-commitment period.</w:t>
                  </w:r>
                </w:p>
              </w:tc>
            </w:tr>
            <w:tr w:rsidR="00865B19" w:rsidRPr="00865B19" w14:paraId="2447B17B" w14:textId="77777777" w:rsidTr="00C812E5">
              <w:trPr>
                <w:cantSplit/>
              </w:trPr>
              <w:tc>
                <w:tcPr>
                  <w:tcW w:w="944" w:type="pct"/>
                </w:tcPr>
                <w:p w14:paraId="065A9DEB" w14:textId="77777777" w:rsidR="00865B19" w:rsidRPr="00865B19" w:rsidRDefault="00865B19" w:rsidP="00865B19">
                  <w:pPr>
                    <w:spacing w:after="60"/>
                    <w:rPr>
                      <w:rFonts w:eastAsia="SimSun"/>
                      <w:i/>
                      <w:iCs/>
                      <w:sz w:val="20"/>
                      <w:szCs w:val="20"/>
                    </w:rPr>
                  </w:pPr>
                  <w:r w:rsidRPr="00865B19">
                    <w:rPr>
                      <w:rFonts w:eastAsia="SimSun"/>
                      <w:i/>
                      <w:iCs/>
                      <w:sz w:val="20"/>
                      <w:szCs w:val="20"/>
                    </w:rPr>
                    <w:t>i</w:t>
                  </w:r>
                </w:p>
              </w:tc>
              <w:tc>
                <w:tcPr>
                  <w:tcW w:w="434" w:type="pct"/>
                </w:tcPr>
                <w:p w14:paraId="5D68E5F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622" w:type="pct"/>
                </w:tcPr>
                <w:p w14:paraId="1C4BD56F" w14:textId="77777777" w:rsidR="00865B19" w:rsidRPr="00865B19" w:rsidRDefault="00865B19" w:rsidP="00865B19">
                  <w:pPr>
                    <w:spacing w:after="60"/>
                    <w:rPr>
                      <w:rFonts w:eastAsia="SimSun"/>
                      <w:iCs/>
                      <w:sz w:val="20"/>
                      <w:szCs w:val="20"/>
                    </w:rPr>
                  </w:pPr>
                  <w:r w:rsidRPr="00865B19">
                    <w:rPr>
                      <w:rFonts w:eastAsia="SimSun"/>
                      <w:iCs/>
                      <w:sz w:val="20"/>
                      <w:szCs w:val="20"/>
                    </w:rPr>
                    <w:t>A 15-minute Settlement Interval within the hour that includes a RUCAC instruction.</w:t>
                  </w:r>
                </w:p>
              </w:tc>
            </w:tr>
          </w:tbl>
          <w:p w14:paraId="6D709153" w14:textId="77777777" w:rsidR="00865B19" w:rsidRPr="00865B19" w:rsidRDefault="00865B19" w:rsidP="00865B19">
            <w:pPr>
              <w:spacing w:after="240"/>
              <w:ind w:left="720" w:hanging="720"/>
              <w:rPr>
                <w:rFonts w:eastAsia="SimSun"/>
                <w:iCs/>
                <w:szCs w:val="20"/>
              </w:rPr>
            </w:pPr>
          </w:p>
        </w:tc>
      </w:tr>
    </w:tbl>
    <w:p w14:paraId="6F30B75B" w14:textId="77777777" w:rsidR="00865B19" w:rsidRPr="00865B19" w:rsidRDefault="00865B19" w:rsidP="00865B19">
      <w:pPr>
        <w:keepNext/>
        <w:tabs>
          <w:tab w:val="left" w:pos="1080"/>
        </w:tabs>
        <w:spacing w:before="480" w:after="240"/>
        <w:outlineLvl w:val="2"/>
        <w:rPr>
          <w:rFonts w:eastAsia="SimSun"/>
          <w:bCs/>
          <w:szCs w:val="20"/>
        </w:rPr>
      </w:pPr>
      <w:r w:rsidRPr="00865B19">
        <w:rPr>
          <w:rFonts w:eastAsia="SimSun"/>
          <w:b/>
          <w:bCs/>
          <w:i/>
          <w:szCs w:val="20"/>
        </w:rPr>
        <w:lastRenderedPageBreak/>
        <w:t>5.7.4</w:t>
      </w:r>
      <w:r w:rsidRPr="00865B19">
        <w:rPr>
          <w:rFonts w:eastAsia="SimSun"/>
          <w:b/>
          <w:bCs/>
          <w:i/>
          <w:szCs w:val="20"/>
        </w:rPr>
        <w:tab/>
      </w:r>
      <w:bookmarkEnd w:id="808"/>
      <w:bookmarkEnd w:id="809"/>
      <w:bookmarkEnd w:id="810"/>
      <w:bookmarkEnd w:id="811"/>
      <w:r w:rsidRPr="00865B19">
        <w:rPr>
          <w:rFonts w:eastAsia="SimSun"/>
          <w:b/>
          <w:bCs/>
          <w:i/>
          <w:szCs w:val="20"/>
        </w:rPr>
        <w:t>RUC Make-Whole Charges</w:t>
      </w:r>
      <w:bookmarkEnd w:id="812"/>
      <w:bookmarkEnd w:id="813"/>
      <w:bookmarkEnd w:id="814"/>
      <w:bookmarkEnd w:id="815"/>
      <w:bookmarkEnd w:id="816"/>
      <w:bookmarkEnd w:id="817"/>
      <w:bookmarkEnd w:id="818"/>
      <w:bookmarkEnd w:id="819"/>
      <w:r w:rsidRPr="00865B19">
        <w:rPr>
          <w:rFonts w:eastAsia="SimSun"/>
          <w:b/>
          <w:bCs/>
          <w:i/>
          <w:szCs w:val="20"/>
        </w:rPr>
        <w:t xml:space="preserve"> </w:t>
      </w:r>
    </w:p>
    <w:p w14:paraId="3AF70B9B" w14:textId="77777777" w:rsidR="00865B19" w:rsidRPr="00865B19" w:rsidRDefault="00865B19" w:rsidP="00865B19">
      <w:pPr>
        <w:spacing w:after="240"/>
        <w:ind w:left="720" w:hanging="720"/>
        <w:rPr>
          <w:ins w:id="940" w:author="ERCOT" w:date="2024-02-14T09:55:00Z"/>
          <w:rFonts w:eastAsia="SimSun"/>
        </w:rPr>
      </w:pPr>
      <w:r w:rsidRPr="00865B19">
        <w:rPr>
          <w:rFonts w:eastAsia="SimSun"/>
        </w:rPr>
        <w:t>(1)</w:t>
      </w:r>
      <w:r w:rsidRPr="00865B19">
        <w:rPr>
          <w:rFonts w:eastAsia="SimSun"/>
        </w:rPr>
        <w:tab/>
      </w:r>
      <w:ins w:id="941" w:author="ERCOT" w:date="2024-02-14T10:00:00Z">
        <w:r w:rsidRPr="00865B19">
          <w:rPr>
            <w:rFonts w:eastAsia="SimSun"/>
          </w:rPr>
          <w:t xml:space="preserve">All </w:t>
        </w:r>
      </w:ins>
      <w:ins w:id="942" w:author="ERCOT" w:date="2024-01-10T08:45:00Z">
        <w:r w:rsidRPr="00865B19">
          <w:rPr>
            <w:rFonts w:eastAsia="SimSun"/>
          </w:rPr>
          <w:t>QSE</w:t>
        </w:r>
      </w:ins>
      <w:ins w:id="943" w:author="ERCOT" w:date="2024-01-10T08:46:00Z">
        <w:r w:rsidRPr="00865B19">
          <w:rPr>
            <w:rFonts w:eastAsia="SimSun"/>
          </w:rPr>
          <w:t xml:space="preserve">s that </w:t>
        </w:r>
      </w:ins>
      <w:ins w:id="944" w:author="ERCOT" w:date="2024-02-14T10:01:00Z">
        <w:r w:rsidRPr="00865B19">
          <w:rPr>
            <w:rFonts w:eastAsia="SimSun"/>
          </w:rPr>
          <w:t>were</w:t>
        </w:r>
      </w:ins>
      <w:ins w:id="945" w:author="ERCOT" w:date="2024-01-10T08:46:00Z">
        <w:r w:rsidRPr="00865B19">
          <w:rPr>
            <w:rFonts w:eastAsia="SimSun"/>
          </w:rPr>
          <w:t xml:space="preserve"> DRRS short in each RUC will be charged for that shortage, as described in Section 5.7.4.1, </w:t>
        </w:r>
      </w:ins>
      <w:ins w:id="946" w:author="ERCOT" w:date="2024-02-15T11:58:00Z">
        <w:r w:rsidRPr="00865B19">
          <w:rPr>
            <w:rFonts w:eastAsia="SimSun"/>
          </w:rPr>
          <w:t xml:space="preserve">RUC Dispatchable Reliability Reserve Service Short </w:t>
        </w:r>
        <w:r w:rsidRPr="00865B19" w:rsidDel="004D7F4E">
          <w:rPr>
            <w:rFonts w:eastAsia="SimSun"/>
          </w:rPr>
          <w:t>Charge</w:t>
        </w:r>
      </w:ins>
      <w:ins w:id="947" w:author="ERCOT" w:date="2024-01-10T08:46:00Z">
        <w:r w:rsidRPr="00865B19">
          <w:rPr>
            <w:rFonts w:eastAsia="SimSun"/>
          </w:rPr>
          <w:t xml:space="preserve">. </w:t>
        </w:r>
      </w:ins>
    </w:p>
    <w:p w14:paraId="3285025D" w14:textId="77777777" w:rsidR="00865B19" w:rsidRPr="00865B19" w:rsidRDefault="00865B19" w:rsidP="00865B19">
      <w:pPr>
        <w:spacing w:after="240"/>
        <w:ind w:left="720" w:hanging="720"/>
        <w:rPr>
          <w:ins w:id="948" w:author="ERCOT" w:date="2024-03-19T11:12:00Z"/>
          <w:rFonts w:eastAsia="SimSun"/>
        </w:rPr>
      </w:pPr>
      <w:ins w:id="949" w:author="ERCOT" w:date="2024-02-14T09:55:00Z">
        <w:r w:rsidRPr="00865B19">
          <w:rPr>
            <w:rFonts w:eastAsia="SimSun"/>
          </w:rPr>
          <w:t>(2)</w:t>
        </w:r>
      </w:ins>
      <w:ins w:id="950" w:author="ERCOT" w:date="2024-03-19T11:11:00Z">
        <w:r w:rsidRPr="00865B19">
          <w:rPr>
            <w:rFonts w:eastAsia="SimSun"/>
          </w:rPr>
          <w:tab/>
        </w:r>
      </w:ins>
      <w:ins w:id="951" w:author="ERCOT" w:date="2024-01-10T08:47:00Z">
        <w:r w:rsidRPr="00865B19">
          <w:rPr>
            <w:rFonts w:eastAsia="SimSun"/>
          </w:rPr>
          <w:t xml:space="preserve">If the revenues from the DRRS short charges are not enough to cover all RUC Make-Whole Payments for a Settlement Interval, then the difference will be </w:t>
        </w:r>
      </w:ins>
      <w:ins w:id="952" w:author="ERCOT" w:date="2024-02-05T08:48:00Z">
        <w:r w:rsidRPr="00865B19">
          <w:rPr>
            <w:rFonts w:eastAsia="SimSun"/>
          </w:rPr>
          <w:t>charged to the QSEs that were capacity-short in each RUC under Section 5.7.4.</w:t>
        </w:r>
      </w:ins>
      <w:ins w:id="953" w:author="ERCOT" w:date="2024-02-15T11:58:00Z">
        <w:r w:rsidRPr="00865B19">
          <w:rPr>
            <w:rFonts w:eastAsia="SimSun"/>
          </w:rPr>
          <w:t>2, R</w:t>
        </w:r>
      </w:ins>
      <w:ins w:id="954" w:author="ERCOT" w:date="2024-02-15T11:59:00Z">
        <w:r w:rsidRPr="00865B19">
          <w:rPr>
            <w:rFonts w:eastAsia="SimSun"/>
          </w:rPr>
          <w:t>UC Capacity-Short Charge</w:t>
        </w:r>
      </w:ins>
      <w:ins w:id="955" w:author="ERCOT" w:date="2024-02-05T08:48:00Z">
        <w:r w:rsidRPr="00865B19">
          <w:rPr>
            <w:rFonts w:eastAsia="SimSun"/>
          </w:rPr>
          <w:t>.</w:t>
        </w:r>
      </w:ins>
    </w:p>
    <w:p w14:paraId="33B88772" w14:textId="77777777" w:rsidR="00865B19" w:rsidRPr="00865B19" w:rsidRDefault="00865B19" w:rsidP="00865B19">
      <w:pPr>
        <w:spacing w:after="240"/>
        <w:ind w:left="720" w:hanging="720"/>
        <w:rPr>
          <w:rFonts w:eastAsia="SimSun"/>
        </w:rPr>
      </w:pPr>
      <w:ins w:id="956" w:author="ERCOT" w:date="2024-03-19T11:12:00Z">
        <w:r w:rsidRPr="00865B19">
          <w:rPr>
            <w:rFonts w:eastAsia="SimSun"/>
          </w:rPr>
          <w:t>(3)</w:t>
        </w:r>
        <w:r w:rsidRPr="00865B19">
          <w:rPr>
            <w:rFonts w:eastAsia="SimSun"/>
          </w:rPr>
          <w:tab/>
        </w:r>
      </w:ins>
      <w:del w:id="957" w:author="ERCOT" w:date="2024-02-14T09:57:00Z">
        <w:r w:rsidRPr="00865B19" w:rsidDel="001F276B">
          <w:rPr>
            <w:rFonts w:eastAsia="SimSun"/>
          </w:rPr>
          <w:delText xml:space="preserve">All QSEs that were capacity-short in each RUC will be charged for that shortage, as described in Section 5.7.4.1, RUC Capacity-Short Charge.  </w:delText>
        </w:r>
      </w:del>
      <w:r w:rsidRPr="00865B19">
        <w:rPr>
          <w:rFonts w:eastAsia="SimSun"/>
        </w:rPr>
        <w:t>If the revenues from the charges under Section 5.7.4.1</w:t>
      </w:r>
      <w:ins w:id="958" w:author="ERCOT" w:date="2024-02-15T11:59:00Z">
        <w:r w:rsidRPr="00865B19">
          <w:rPr>
            <w:rFonts w:eastAsia="SimSun"/>
          </w:rPr>
          <w:t xml:space="preserve"> and Section 5.7.4.2</w:t>
        </w:r>
      </w:ins>
      <w:r w:rsidRPr="00865B19">
        <w:rPr>
          <w:rFonts w:eastAsia="SimSun"/>
        </w:rPr>
        <w:t xml:space="preserve"> are not enough to cover all RUC Make-Whole Payments for a Settlement Interval, then the </w:t>
      </w:r>
      <w:del w:id="959" w:author="ERCOT" w:date="2024-02-14T09:58:00Z">
        <w:r w:rsidRPr="00865B19" w:rsidDel="001F276B">
          <w:rPr>
            <w:rFonts w:eastAsia="SimSun"/>
          </w:rPr>
          <w:delText xml:space="preserve">difference </w:delText>
        </w:r>
      </w:del>
      <w:ins w:id="960" w:author="ERCOT" w:date="2024-02-14T09:58:00Z">
        <w:r w:rsidRPr="00865B19">
          <w:rPr>
            <w:rFonts w:eastAsia="SimSun"/>
          </w:rPr>
          <w:t xml:space="preserve">remaining amount </w:t>
        </w:r>
      </w:ins>
      <w:r w:rsidRPr="00865B19">
        <w:rPr>
          <w:rFonts w:eastAsia="SimSun"/>
        </w:rPr>
        <w:t>will be uplifted to all QSEs on a Load Ratio Share (LRS) basis, as described in Section 5.7.4.</w:t>
      </w:r>
      <w:ins w:id="961" w:author="ERCOT" w:date="2024-02-15T11:59:00Z">
        <w:r w:rsidRPr="00865B19">
          <w:rPr>
            <w:rFonts w:eastAsia="SimSun"/>
          </w:rPr>
          <w:t>3</w:t>
        </w:r>
      </w:ins>
      <w:del w:id="962" w:author="ERCOT" w:date="2024-02-15T11:59:00Z">
        <w:r w:rsidRPr="00865B19" w:rsidDel="004D7F4E">
          <w:rPr>
            <w:rFonts w:eastAsia="SimSun"/>
          </w:rPr>
          <w:delText>2</w:delText>
        </w:r>
      </w:del>
      <w:r w:rsidRPr="00865B19">
        <w:rPr>
          <w:rFonts w:eastAsia="SimSun"/>
        </w:rPr>
        <w:t>, RUC Make-Whole Uplift Charge.</w:t>
      </w:r>
    </w:p>
    <w:p w14:paraId="4930FC33" w14:textId="77777777" w:rsidR="00865B19" w:rsidRPr="00865B19" w:rsidDel="00CC14F1" w:rsidRDefault="00865B19" w:rsidP="00865B19">
      <w:pPr>
        <w:keepNext/>
        <w:widowControl w:val="0"/>
        <w:tabs>
          <w:tab w:val="left" w:pos="1260"/>
        </w:tabs>
        <w:spacing w:before="240" w:after="240"/>
        <w:ind w:left="1267" w:hanging="1267"/>
        <w:outlineLvl w:val="3"/>
        <w:rPr>
          <w:del w:id="963" w:author="ERCOT" w:date="2024-01-30T12:06:00Z"/>
          <w:rFonts w:eastAsia="SimSun"/>
        </w:rPr>
      </w:pPr>
      <w:r w:rsidRPr="00865B19">
        <w:rPr>
          <w:rFonts w:eastAsia="SimSun"/>
        </w:rPr>
        <w:t>(</w:t>
      </w:r>
      <w:ins w:id="964" w:author="ERCOT" w:date="2024-03-19T11:12:00Z">
        <w:r w:rsidRPr="00865B19">
          <w:rPr>
            <w:rFonts w:eastAsia="SimSun"/>
          </w:rPr>
          <w:t>4</w:t>
        </w:r>
      </w:ins>
      <w:del w:id="965" w:author="ERCOT" w:date="2024-03-19T11:12:00Z">
        <w:r w:rsidRPr="00865B19" w:rsidDel="005A28FC">
          <w:rPr>
            <w:rFonts w:eastAsia="SimSun"/>
          </w:rPr>
          <w:delText>2</w:delText>
        </w:r>
      </w:del>
      <w:r w:rsidRPr="00865B19">
        <w:rPr>
          <w:rFonts w:eastAsia="SimSun"/>
        </w:rPr>
        <w:t>)</w:t>
      </w:r>
      <w:r w:rsidRPr="00865B19">
        <w:rPr>
          <w:rFonts w:eastAsia="SimSun"/>
        </w:rPr>
        <w:tab/>
        <w:t xml:space="preserve">On a monthly basis, within ten days after the Initial Settlement of the last day of the month has been completed, ERCOT shall post on the Market Information System </w:t>
      </w:r>
      <w:r w:rsidRPr="00865B19">
        <w:rPr>
          <w:rFonts w:eastAsia="SimSun"/>
        </w:rPr>
        <w:lastRenderedPageBreak/>
        <w:t xml:space="preserve">(MIS) Secure Area the total RUC Make-Whole Charges and RUC </w:t>
      </w:r>
      <w:proofErr w:type="spellStart"/>
      <w:r w:rsidRPr="00865B19">
        <w:rPr>
          <w:rFonts w:eastAsia="SimSun"/>
        </w:rPr>
        <w:t>Clawback</w:t>
      </w:r>
      <w:proofErr w:type="spellEnd"/>
      <w:r w:rsidRPr="00865B19">
        <w:rPr>
          <w:rFonts w:eastAsia="SimSun"/>
        </w:rPr>
        <w:t xml:space="preserve"> Payment Amounts, by Settlement Interval, by QSE capacity-shortfall and by amount uplifted. </w:t>
      </w:r>
    </w:p>
    <w:p w14:paraId="77481DEB" w14:textId="77777777" w:rsidR="00865B19" w:rsidRPr="00865B19" w:rsidRDefault="00865B19" w:rsidP="00865B19">
      <w:pPr>
        <w:keepNext/>
        <w:widowControl w:val="0"/>
        <w:tabs>
          <w:tab w:val="left" w:pos="1260"/>
        </w:tabs>
        <w:spacing w:before="240" w:after="240"/>
        <w:ind w:left="1267" w:hanging="1267"/>
        <w:outlineLvl w:val="3"/>
        <w:rPr>
          <w:ins w:id="966" w:author="ERCOT" w:date="2024-02-15T11:45:00Z"/>
          <w:rFonts w:eastAsia="SimSun"/>
          <w:b/>
          <w:bCs/>
          <w:snapToGrid w:val="0"/>
          <w:szCs w:val="20"/>
        </w:rPr>
      </w:pPr>
      <w:ins w:id="967" w:author="ERCOT" w:date="2024-02-15T11:45:00Z">
        <w:r w:rsidRPr="00865B19">
          <w:rPr>
            <w:rFonts w:eastAsia="SimSun"/>
            <w:b/>
            <w:bCs/>
            <w:snapToGrid w:val="0"/>
            <w:szCs w:val="20"/>
          </w:rPr>
          <w:t>5.7.4.1</w:t>
        </w:r>
        <w:r w:rsidRPr="00865B19">
          <w:rPr>
            <w:rFonts w:eastAsia="SimSun"/>
            <w:b/>
            <w:bCs/>
            <w:snapToGrid w:val="0"/>
            <w:szCs w:val="20"/>
          </w:rPr>
          <w:tab/>
        </w:r>
      </w:ins>
      <w:ins w:id="968" w:author="ERCOT" w:date="2024-02-15T11:46:00Z">
        <w:r w:rsidRPr="00865B19">
          <w:rPr>
            <w:rFonts w:eastAsia="SimSun"/>
            <w:b/>
            <w:bCs/>
            <w:snapToGrid w:val="0"/>
            <w:szCs w:val="20"/>
          </w:rPr>
          <w:t xml:space="preserve">RUC </w:t>
        </w:r>
      </w:ins>
      <w:ins w:id="969" w:author="ERCOT" w:date="2024-02-16T13:29:00Z">
        <w:r w:rsidRPr="00865B19">
          <w:rPr>
            <w:rFonts w:eastAsia="SimSun"/>
            <w:b/>
            <w:bCs/>
            <w:snapToGrid w:val="0"/>
            <w:szCs w:val="20"/>
          </w:rPr>
          <w:t>DRRS</w:t>
        </w:r>
      </w:ins>
      <w:ins w:id="970" w:author="ERCOT" w:date="2024-02-16T13:30:00Z">
        <w:r w:rsidRPr="00865B19">
          <w:rPr>
            <w:rFonts w:eastAsia="SimSun"/>
            <w:b/>
            <w:bCs/>
            <w:snapToGrid w:val="0"/>
            <w:szCs w:val="20"/>
          </w:rPr>
          <w:t>-</w:t>
        </w:r>
      </w:ins>
      <w:ins w:id="971" w:author="ERCOT" w:date="2024-02-15T11:45:00Z">
        <w:r w:rsidRPr="00865B19">
          <w:rPr>
            <w:rFonts w:eastAsia="SimSun"/>
            <w:b/>
            <w:bCs/>
            <w:snapToGrid w:val="0"/>
            <w:szCs w:val="20"/>
          </w:rPr>
          <w:t>Short Charge</w:t>
        </w:r>
      </w:ins>
    </w:p>
    <w:p w14:paraId="24B0C811" w14:textId="77777777" w:rsidR="00865B19" w:rsidRPr="00865B19" w:rsidRDefault="00865B19" w:rsidP="00865B19">
      <w:pPr>
        <w:spacing w:after="240"/>
        <w:ind w:left="720" w:hanging="720"/>
        <w:rPr>
          <w:ins w:id="972" w:author="ERCOT" w:date="2024-02-15T11:46:00Z"/>
          <w:rFonts w:eastAsia="SimSun"/>
        </w:rPr>
      </w:pPr>
      <w:ins w:id="973" w:author="ERCOT" w:date="2024-02-15T11:46:00Z">
        <w:r w:rsidRPr="00865B19">
          <w:rPr>
            <w:rFonts w:eastAsia="SimSun"/>
          </w:rPr>
          <w:t>(1)</w:t>
        </w:r>
        <w:r w:rsidRPr="00865B19">
          <w:rPr>
            <w:rFonts w:eastAsia="SimSun"/>
          </w:rPr>
          <w:tab/>
          <w:t>The dollar amount charged to each QSE, due to a DRRS shortfall for a particular RUC, for a 15-minute Settlement Interval</w:t>
        </w:r>
      </w:ins>
      <w:ins w:id="974" w:author="ERCOT" w:date="2024-05-10T19:50:00Z">
        <w:r w:rsidRPr="00865B19">
          <w:rPr>
            <w:rFonts w:eastAsia="SimSun"/>
          </w:rPr>
          <w:t>,</w:t>
        </w:r>
      </w:ins>
      <w:ins w:id="975" w:author="ERCOT" w:date="2024-02-15T11:46:00Z">
        <w:r w:rsidRPr="00865B19">
          <w:rPr>
            <w:rFonts w:eastAsia="SimSun"/>
          </w:rPr>
          <w:t xml:space="preserve"> is the QSE’s DRRS shortfall ratio share multiplied by the total RUC Make-Whole Payments to all QSEs for that RUC, subject to a cap. </w:t>
        </w:r>
      </w:ins>
      <w:ins w:id="976" w:author="ERCOT" w:date="2024-03-19T11:13:00Z">
        <w:r w:rsidRPr="00865B19">
          <w:rPr>
            <w:rFonts w:eastAsia="SimSun"/>
          </w:rPr>
          <w:t xml:space="preserve"> </w:t>
        </w:r>
      </w:ins>
      <w:ins w:id="977" w:author="ERCOT" w:date="2024-02-15T11:46:00Z">
        <w:r w:rsidRPr="00865B19">
          <w:rPr>
            <w:rFonts w:eastAsia="SimSun"/>
          </w:rPr>
          <w:t xml:space="preserve">The cap on </w:t>
        </w:r>
      </w:ins>
      <w:ins w:id="978" w:author="ERCOT" w:date="2024-02-16T13:11:00Z">
        <w:r w:rsidRPr="00865B19">
          <w:rPr>
            <w:rFonts w:eastAsia="SimSun"/>
          </w:rPr>
          <w:t xml:space="preserve">the charge </w:t>
        </w:r>
      </w:ins>
      <w:ins w:id="979" w:author="ERCOT" w:date="2024-02-16T13:12:00Z">
        <w:r w:rsidRPr="00865B19">
          <w:rPr>
            <w:rFonts w:eastAsia="SimSun"/>
          </w:rPr>
          <w:t xml:space="preserve">is </w:t>
        </w:r>
      </w:ins>
      <w:ins w:id="980" w:author="ERCOT" w:date="2024-02-15T11:46:00Z">
        <w:r w:rsidRPr="00865B19">
          <w:rPr>
            <w:rFonts w:eastAsia="SimSun"/>
          </w:rPr>
          <w:t xml:space="preserve">two </w:t>
        </w:r>
      </w:ins>
      <w:ins w:id="981" w:author="ERCOT" w:date="2024-02-22T12:47:00Z">
        <w:r w:rsidRPr="00865B19">
          <w:rPr>
            <w:rFonts w:eastAsia="SimSun"/>
          </w:rPr>
          <w:t>multiplied</w:t>
        </w:r>
      </w:ins>
      <w:ins w:id="982" w:author="ERCOT" w:date="2024-02-15T11:46:00Z">
        <w:r w:rsidRPr="00865B19">
          <w:rPr>
            <w:rFonts w:eastAsia="SimSun"/>
          </w:rPr>
          <w:t xml:space="preserve"> by </w:t>
        </w:r>
      </w:ins>
      <w:ins w:id="983" w:author="ERCOT" w:date="2024-02-16T13:12:00Z">
        <w:r w:rsidRPr="00865B19">
          <w:rPr>
            <w:rFonts w:eastAsia="SimSun"/>
          </w:rPr>
          <w:t>th</w:t>
        </w:r>
      </w:ins>
      <w:ins w:id="984" w:author="ERCOT" w:date="2024-02-19T09:25:00Z">
        <w:r w:rsidRPr="00865B19">
          <w:rPr>
            <w:rFonts w:eastAsia="SimSun"/>
          </w:rPr>
          <w:t xml:space="preserve">e </w:t>
        </w:r>
      </w:ins>
      <w:ins w:id="985" w:author="ERCOT" w:date="2024-02-22T12:47:00Z">
        <w:r w:rsidRPr="00865B19">
          <w:rPr>
            <w:rFonts w:eastAsia="SimSun"/>
          </w:rPr>
          <w:t xml:space="preserve">total RUC Make-Whole Payments for all </w:t>
        </w:r>
      </w:ins>
      <w:ins w:id="986" w:author="ERCOT" w:date="2024-02-16T13:12:00Z">
        <w:r w:rsidRPr="00865B19">
          <w:rPr>
            <w:rFonts w:eastAsia="SimSun"/>
          </w:rPr>
          <w:t>QSEs</w:t>
        </w:r>
      </w:ins>
      <w:ins w:id="987" w:author="ERCOT" w:date="2024-02-15T11:46:00Z">
        <w:r w:rsidRPr="00865B19">
          <w:rPr>
            <w:rFonts w:eastAsia="SimSun"/>
          </w:rPr>
          <w:t xml:space="preserve"> </w:t>
        </w:r>
      </w:ins>
      <w:ins w:id="988" w:author="ERCOT" w:date="2024-02-22T12:47:00Z">
        <w:r w:rsidRPr="00865B19">
          <w:rPr>
            <w:rFonts w:eastAsia="SimSun"/>
          </w:rPr>
          <w:t xml:space="preserve">multiplied by that QSE’s </w:t>
        </w:r>
      </w:ins>
      <w:ins w:id="989" w:author="ERCOT" w:date="2024-02-15T11:46:00Z">
        <w:r w:rsidRPr="00865B19">
          <w:rPr>
            <w:rFonts w:eastAsia="SimSun"/>
          </w:rPr>
          <w:t>DRRS shortfall</w:t>
        </w:r>
      </w:ins>
      <w:ins w:id="990" w:author="ERCOT" w:date="2024-02-16T13:12:00Z">
        <w:r w:rsidRPr="00865B19">
          <w:rPr>
            <w:rFonts w:eastAsia="SimSun"/>
          </w:rPr>
          <w:t xml:space="preserve"> for that RUC </w:t>
        </w:r>
      </w:ins>
      <w:ins w:id="991" w:author="ERCOT" w:date="2024-02-22T12:47:00Z">
        <w:r w:rsidRPr="00865B19">
          <w:rPr>
            <w:rFonts w:eastAsia="SimSun"/>
          </w:rPr>
          <w:t>process divided by the total capacity of all RUC-committed Resources during that Settlement Interval for the RUC process.</w:t>
        </w:r>
      </w:ins>
      <w:ins w:id="992" w:author="ERCOT" w:date="2024-02-16T13:12:00Z">
        <w:r w:rsidRPr="00865B19">
          <w:rPr>
            <w:rFonts w:eastAsia="SimSun"/>
          </w:rPr>
          <w:t xml:space="preserve"> </w:t>
        </w:r>
      </w:ins>
      <w:ins w:id="993" w:author="ERCOT" w:date="2024-05-11T20:37:00Z">
        <w:r w:rsidRPr="00865B19">
          <w:rPr>
            <w:rFonts w:eastAsia="SimSun"/>
          </w:rPr>
          <w:t xml:space="preserve"> </w:t>
        </w:r>
      </w:ins>
      <w:ins w:id="994" w:author="ERCOT" w:date="2024-02-16T13:13:00Z">
        <w:r w:rsidRPr="00865B19">
          <w:rPr>
            <w:rFonts w:eastAsia="SimSun"/>
          </w:rPr>
          <w:t>The</w:t>
        </w:r>
      </w:ins>
      <w:ins w:id="995" w:author="ERCOT" w:date="2024-02-16T13:12:00Z">
        <w:r w:rsidRPr="00865B19">
          <w:rPr>
            <w:rFonts w:eastAsia="SimSun"/>
          </w:rPr>
          <w:t xml:space="preserve"> dollar amount charged to each QSE </w:t>
        </w:r>
      </w:ins>
      <w:ins w:id="996" w:author="ERCOT" w:date="2024-02-16T13:13:00Z">
        <w:r w:rsidRPr="00865B19">
          <w:rPr>
            <w:rFonts w:eastAsia="SimSun"/>
          </w:rPr>
          <w:t>is</w:t>
        </w:r>
      </w:ins>
      <w:ins w:id="997" w:author="ERCOT" w:date="2024-02-15T11:46:00Z">
        <w:r w:rsidRPr="00865B19">
          <w:rPr>
            <w:rFonts w:eastAsia="SimSun"/>
          </w:rPr>
          <w:t xml:space="preserve"> calculated as follows:</w:t>
        </w:r>
      </w:ins>
    </w:p>
    <w:p w14:paraId="2CF80C38" w14:textId="77777777" w:rsidR="00865B19" w:rsidRPr="00865B19" w:rsidRDefault="00865B19" w:rsidP="00865B19">
      <w:pPr>
        <w:tabs>
          <w:tab w:val="left" w:pos="1440"/>
          <w:tab w:val="left" w:pos="2340"/>
        </w:tabs>
        <w:spacing w:after="240"/>
        <w:ind w:left="3330" w:hanging="2610"/>
        <w:rPr>
          <w:ins w:id="998" w:author="ERCOT" w:date="2024-02-15T11:47:00Z"/>
          <w:rFonts w:eastAsia="SimSun"/>
          <w:bCs/>
          <w:lang w:eastAsia="x-none"/>
        </w:rPr>
      </w:pPr>
      <w:ins w:id="999" w:author="ERCOT" w:date="2024-02-15T11:46:00Z">
        <w:r w:rsidRPr="00865B19">
          <w:rPr>
            <w:rFonts w:eastAsia="SimSun"/>
            <w:iCs/>
            <w:szCs w:val="20"/>
          </w:rPr>
          <w:t>RUCDRRSAMT</w:t>
        </w:r>
        <w:r w:rsidRPr="00865B19">
          <w:rPr>
            <w:rFonts w:eastAsia="SimSun"/>
            <w:b/>
            <w:i/>
            <w:vertAlign w:val="subscript"/>
            <w:lang w:val="x-none" w:eastAsia="x-none"/>
          </w:rPr>
          <w:t xml:space="preserve">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i,</w:t>
        </w:r>
        <w:r w:rsidRPr="00865B19">
          <w:rPr>
            <w:rFonts w:eastAsia="SimSun"/>
            <w:b/>
            <w:i/>
            <w:vertAlign w:val="subscript"/>
            <w:lang w:eastAsia="x-none"/>
          </w:rPr>
          <w:t xml:space="preserve"> </w:t>
        </w:r>
        <w:r w:rsidRPr="00865B19">
          <w:rPr>
            <w:rFonts w:eastAsia="SimSun"/>
            <w:b/>
            <w:i/>
            <w:vertAlign w:val="subscript"/>
            <w:lang w:val="x-none" w:eastAsia="x-none"/>
          </w:rPr>
          <w:t>q</w:t>
        </w:r>
        <w:r w:rsidRPr="00865B19">
          <w:rPr>
            <w:rFonts w:eastAsia="SimSun"/>
            <w:b/>
            <w:i/>
            <w:vertAlign w:val="subscript"/>
            <w:lang w:eastAsia="x-none"/>
          </w:rPr>
          <w:t xml:space="preserve"> </w:t>
        </w:r>
        <w:r w:rsidRPr="00865B19">
          <w:rPr>
            <w:rFonts w:eastAsia="SimSun"/>
            <w:b/>
            <w:lang w:val="x-none" w:eastAsia="x-none"/>
          </w:rPr>
          <w:t>=</w:t>
        </w:r>
        <w:r w:rsidRPr="00865B19">
          <w:rPr>
            <w:rFonts w:eastAsia="SimSun"/>
            <w:b/>
            <w:lang w:val="x-none" w:eastAsia="x-none"/>
          </w:rPr>
          <w:tab/>
        </w:r>
        <w:r w:rsidRPr="00865B19">
          <w:rPr>
            <w:rFonts w:eastAsia="SimSun"/>
            <w:bCs/>
            <w:lang w:val="x-none" w:eastAsia="x-none"/>
          </w:rPr>
          <w:t>(-1) * M</w:t>
        </w:r>
        <w:r w:rsidRPr="00865B19">
          <w:rPr>
            <w:rFonts w:eastAsia="SimSun"/>
            <w:lang w:eastAsia="x-none"/>
          </w:rPr>
          <w:t>a</w:t>
        </w:r>
        <w:r w:rsidRPr="00865B19">
          <w:rPr>
            <w:rFonts w:eastAsia="SimSun"/>
            <w:bCs/>
            <w:lang w:val="x-none" w:eastAsia="x-none"/>
          </w:rPr>
          <w:t>x [(RUC</w:t>
        </w:r>
        <w:r w:rsidRPr="00865B19">
          <w:rPr>
            <w:rFonts w:eastAsia="SimSun"/>
            <w:bCs/>
            <w:lang w:eastAsia="x-none"/>
          </w:rPr>
          <w:t>DRR</w:t>
        </w:r>
        <w:r w:rsidRPr="00865B19">
          <w:rPr>
            <w:rFonts w:eastAsia="SimSun"/>
            <w:bCs/>
            <w:lang w:val="x-none" w:eastAsia="x-none"/>
          </w:rPr>
          <w:t>SFRS</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i,</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lang w:val="x-none" w:eastAsia="x-none"/>
          </w:rPr>
          <w:t xml:space="preserve"> * RUCMWAMTRUCTOT</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h</w:t>
        </w:r>
        <w:r w:rsidRPr="00865B19">
          <w:rPr>
            <w:rFonts w:eastAsia="SimSun"/>
            <w:bCs/>
            <w:lang w:val="x-none" w:eastAsia="x-none"/>
          </w:rPr>
          <w:t xml:space="preserve">), </w:t>
        </w:r>
        <w:r w:rsidRPr="00865B19">
          <w:rPr>
            <w:rFonts w:eastAsia="SimSun"/>
            <w:bCs/>
            <w:lang w:eastAsia="x-none"/>
          </w:rPr>
          <w:t xml:space="preserve">(2* </w:t>
        </w:r>
      </w:ins>
      <w:ins w:id="1000" w:author="ERCOT" w:date="2024-02-22T12:48:00Z">
        <w:r w:rsidRPr="00865B19">
          <w:rPr>
            <w:rFonts w:eastAsia="SimSun"/>
            <w:bCs/>
            <w:lang w:eastAsia="x-none"/>
          </w:rPr>
          <w:t>RUCDRRSF</w:t>
        </w:r>
        <w:r w:rsidRPr="00865B19">
          <w:rPr>
            <w:rFonts w:eastAsia="SimSun"/>
            <w:i/>
            <w:vertAlign w:val="subscript"/>
          </w:rPr>
          <w:t xml:space="preserve"> </w:t>
        </w:r>
        <w:proofErr w:type="spellStart"/>
        <w:r w:rsidRPr="00865B19">
          <w:rPr>
            <w:rFonts w:eastAsia="SimSun"/>
            <w:i/>
            <w:vertAlign w:val="subscript"/>
          </w:rPr>
          <w:t>ruc</w:t>
        </w:r>
        <w:proofErr w:type="spellEnd"/>
        <w:r w:rsidRPr="00865B19">
          <w:rPr>
            <w:rFonts w:eastAsia="SimSun"/>
            <w:i/>
            <w:vertAlign w:val="subscript"/>
          </w:rPr>
          <w:t xml:space="preserve">, i, q </w:t>
        </w:r>
        <w:r w:rsidRPr="00865B19">
          <w:rPr>
            <w:rFonts w:eastAsia="SimSun"/>
            <w:bCs/>
            <w:lang w:eastAsia="x-none"/>
          </w:rPr>
          <w:t xml:space="preserve"> * </w:t>
        </w:r>
        <w:r w:rsidRPr="00865B19">
          <w:rPr>
            <w:rFonts w:eastAsia="SimSun"/>
          </w:rPr>
          <w:t xml:space="preserve">RUCMWAMTRUCTOT </w:t>
        </w:r>
        <w:proofErr w:type="spellStart"/>
        <w:r w:rsidRPr="00865B19">
          <w:rPr>
            <w:rFonts w:eastAsia="SimSun"/>
            <w:i/>
            <w:vertAlign w:val="subscript"/>
          </w:rPr>
          <w:t>ruc</w:t>
        </w:r>
        <w:proofErr w:type="spellEnd"/>
        <w:r w:rsidRPr="00865B19">
          <w:rPr>
            <w:rFonts w:eastAsia="SimSun"/>
            <w:i/>
            <w:vertAlign w:val="subscript"/>
          </w:rPr>
          <w:t>, h</w:t>
        </w:r>
        <w:r w:rsidRPr="00865B19">
          <w:rPr>
            <w:rFonts w:eastAsia="SimSun"/>
          </w:rPr>
          <w:t xml:space="preserve"> / RUCCAPTOT </w:t>
        </w:r>
        <w:proofErr w:type="spellStart"/>
        <w:r w:rsidRPr="00865B19">
          <w:rPr>
            <w:rFonts w:eastAsia="SimSun"/>
            <w:i/>
            <w:vertAlign w:val="subscript"/>
          </w:rPr>
          <w:t>ruc</w:t>
        </w:r>
        <w:proofErr w:type="spellEnd"/>
        <w:r w:rsidRPr="00865B19">
          <w:rPr>
            <w:rFonts w:eastAsia="SimSun"/>
            <w:i/>
            <w:vertAlign w:val="subscript"/>
          </w:rPr>
          <w:t>, h</w:t>
        </w:r>
        <w:r w:rsidRPr="00865B19" w:rsidDel="00845AC2">
          <w:rPr>
            <w:rFonts w:eastAsia="SimSun"/>
            <w:sz w:val="16"/>
            <w:szCs w:val="16"/>
          </w:rPr>
          <w:t xml:space="preserve"> </w:t>
        </w:r>
      </w:ins>
      <w:ins w:id="1001" w:author="ERCOT" w:date="2024-02-15T11:46:00Z">
        <w:r w:rsidRPr="00865B19">
          <w:rPr>
            <w:rFonts w:eastAsia="SimSun"/>
            <w:bCs/>
            <w:lang w:eastAsia="x-none"/>
          </w:rPr>
          <w:t>)] /4</w:t>
        </w:r>
      </w:ins>
    </w:p>
    <w:p w14:paraId="42F9843B" w14:textId="77777777" w:rsidR="00865B19" w:rsidRPr="00865B19" w:rsidRDefault="00865B19" w:rsidP="00865B19">
      <w:pPr>
        <w:tabs>
          <w:tab w:val="left" w:pos="1440"/>
          <w:tab w:val="left" w:pos="2340"/>
        </w:tabs>
        <w:spacing w:after="240"/>
        <w:ind w:left="3330" w:hanging="2610"/>
        <w:rPr>
          <w:ins w:id="1002" w:author="ERCOT" w:date="2024-02-15T11:46:00Z"/>
          <w:rFonts w:eastAsia="SimSun"/>
          <w:bCs/>
          <w:lang w:eastAsia="x-none"/>
        </w:rPr>
      </w:pPr>
      <w:ins w:id="1003" w:author="ERCOT" w:date="2024-02-15T11:46:00Z">
        <w:r w:rsidRPr="00865B19">
          <w:rPr>
            <w:rFonts w:eastAsia="SimSun"/>
            <w:bCs/>
            <w:lang w:eastAsia="x-none"/>
          </w:rPr>
          <w:t>Where:</w:t>
        </w:r>
      </w:ins>
    </w:p>
    <w:p w14:paraId="795294A3" w14:textId="77777777" w:rsidR="00865B19" w:rsidRPr="00865B19" w:rsidRDefault="00865B19" w:rsidP="00865B19">
      <w:pPr>
        <w:tabs>
          <w:tab w:val="left" w:pos="1440"/>
          <w:tab w:val="left" w:pos="2340"/>
        </w:tabs>
        <w:spacing w:after="240"/>
        <w:ind w:left="720"/>
        <w:rPr>
          <w:ins w:id="1004" w:author="ERCOT" w:date="2024-02-15T12:23:00Z"/>
          <w:rFonts w:eastAsia="SimSun"/>
          <w:bCs/>
          <w:i/>
          <w:vertAlign w:val="subscript"/>
          <w:lang w:val="x-none" w:eastAsia="x-none"/>
        </w:rPr>
      </w:pPr>
      <w:ins w:id="1005" w:author="ERCOT" w:date="2024-02-15T11:46:00Z">
        <w:r w:rsidRPr="00865B19">
          <w:rPr>
            <w:rFonts w:eastAsia="SimSun"/>
            <w:bCs/>
            <w:lang w:val="x-none" w:eastAsia="x-none"/>
          </w:rPr>
          <w:t>RUCMWAMTRUCTOT</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 xml:space="preserve">h </w:t>
        </w:r>
        <w:r w:rsidRPr="00865B19">
          <w:rPr>
            <w:rFonts w:eastAsia="SimSun"/>
            <w:bCs/>
            <w:lang w:val="x-none" w:eastAsia="x-none"/>
          </w:rPr>
          <w:tab/>
          <w:t>=</w:t>
        </w:r>
        <w:r w:rsidRPr="00865B19">
          <w:rPr>
            <w:rFonts w:eastAsia="SimSun"/>
            <w:bCs/>
            <w:lang w:val="x-none" w:eastAsia="x-none"/>
          </w:rPr>
          <w:tab/>
        </w:r>
        <w:r w:rsidR="0064163E">
          <w:rPr>
            <w:rFonts w:eastAsia="SimSun"/>
            <w:bCs/>
            <w:position w:val="-22"/>
            <w:lang w:val="x-none" w:eastAsia="x-none"/>
          </w:rPr>
          <w:pict w14:anchorId="2D05C962">
            <v:shape id="_x0000_i1033" type="#_x0000_t75" style="width:10.8pt;height:24pt">
              <v:imagedata r:id="rId25" o:title=""/>
            </v:shape>
          </w:pict>
        </w:r>
        <w:r w:rsidR="0064163E">
          <w:rPr>
            <w:rFonts w:eastAsia="SimSun"/>
            <w:bCs/>
            <w:position w:val="-18"/>
            <w:lang w:val="x-none" w:eastAsia="x-none"/>
          </w:rPr>
          <w:pict w14:anchorId="520B7749">
            <v:shape id="_x0000_i1034" type="#_x0000_t75" style="width:10.8pt;height:24pt">
              <v:imagedata r:id="rId26" o:title=""/>
            </v:shape>
          </w:pict>
        </w:r>
        <w:r w:rsidRPr="00865B19">
          <w:rPr>
            <w:rFonts w:eastAsia="SimSun"/>
            <w:bCs/>
            <w:lang w:val="x-none" w:eastAsia="x-none"/>
          </w:rPr>
          <w:t>RUCMWAMT</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w:t>
        </w:r>
        <w:r w:rsidRPr="00865B19">
          <w:rPr>
            <w:rFonts w:eastAsia="SimSun"/>
            <w:bCs/>
            <w:i/>
            <w:vertAlign w:val="subscript"/>
            <w:lang w:val="x-none" w:eastAsia="x-none"/>
          </w:rPr>
          <w:t>r,</w:t>
        </w:r>
        <w:r w:rsidRPr="00865B19">
          <w:rPr>
            <w:rFonts w:eastAsia="SimSun"/>
            <w:bCs/>
            <w:i/>
            <w:vertAlign w:val="subscript"/>
            <w:lang w:eastAsia="x-none"/>
          </w:rPr>
          <w:t xml:space="preserve"> </w:t>
        </w:r>
        <w:r w:rsidRPr="00865B19">
          <w:rPr>
            <w:rFonts w:eastAsia="SimSun"/>
            <w:bCs/>
            <w:i/>
            <w:vertAlign w:val="subscript"/>
            <w:lang w:val="x-none" w:eastAsia="x-none"/>
          </w:rPr>
          <w:t>h</w:t>
        </w:r>
      </w:ins>
    </w:p>
    <w:p w14:paraId="701D1CCF" w14:textId="77777777" w:rsidR="00865B19" w:rsidRPr="00865B19" w:rsidRDefault="00865B19" w:rsidP="00865B19">
      <w:pPr>
        <w:tabs>
          <w:tab w:val="left" w:pos="2340"/>
          <w:tab w:val="left" w:pos="3420"/>
        </w:tabs>
        <w:spacing w:after="240"/>
        <w:ind w:left="1080" w:hanging="360"/>
        <w:rPr>
          <w:ins w:id="1006" w:author="ERCOT" w:date="2024-02-22T12:49:00Z"/>
          <w:rFonts w:eastAsia="SimSun"/>
          <w:bCs/>
        </w:rPr>
      </w:pPr>
      <w:ins w:id="1007" w:author="ERCOT" w:date="2024-02-22T12:49:00Z">
        <w:r w:rsidRPr="00865B19">
          <w:rPr>
            <w:rFonts w:eastAsia="SimSun"/>
            <w:bCs/>
          </w:rPr>
          <w:t xml:space="preserve">RUCCAPTOT </w:t>
        </w:r>
        <w:proofErr w:type="spellStart"/>
        <w:r w:rsidRPr="00865B19">
          <w:rPr>
            <w:rFonts w:eastAsia="SimSun"/>
            <w:bCs/>
            <w:i/>
            <w:vertAlign w:val="subscript"/>
          </w:rPr>
          <w:t>ruc</w:t>
        </w:r>
        <w:proofErr w:type="spellEnd"/>
        <w:r w:rsidRPr="00865B19">
          <w:rPr>
            <w:rFonts w:eastAsia="SimSun"/>
            <w:bCs/>
            <w:i/>
            <w:vertAlign w:val="subscript"/>
          </w:rPr>
          <w:t>, h</w:t>
        </w:r>
        <w:r w:rsidRPr="00865B19">
          <w:rPr>
            <w:rFonts w:eastAsia="SimSun"/>
            <w:bCs/>
          </w:rPr>
          <w:tab/>
          <w:t xml:space="preserve">    </w:t>
        </w:r>
        <w:r w:rsidRPr="00865B19">
          <w:rPr>
            <w:rFonts w:eastAsia="SimSun"/>
            <w:bCs/>
          </w:rPr>
          <w:tab/>
          <w:t xml:space="preserve"> =</w:t>
        </w:r>
        <w:r w:rsidRPr="00865B19">
          <w:rPr>
            <w:rFonts w:eastAsia="SimSun"/>
            <w:bCs/>
          </w:rPr>
          <w:tab/>
        </w:r>
        <w:r w:rsidR="0064163E">
          <w:rPr>
            <w:rFonts w:eastAsia="SimSun"/>
            <w:bCs/>
            <w:position w:val="-18"/>
          </w:rPr>
          <w:pict w14:anchorId="1CEC1EB0">
            <v:shape id="_x0000_i1035" type="#_x0000_t75" style="width:12pt;height:24pt">
              <v:imagedata r:id="rId27" o:title=""/>
            </v:shape>
          </w:pict>
        </w:r>
        <w:r w:rsidRPr="00865B19">
          <w:rPr>
            <w:rFonts w:eastAsia="SimSun"/>
            <w:bCs/>
          </w:rPr>
          <w:t xml:space="preserve">(HSL </w:t>
        </w:r>
        <w:proofErr w:type="spellStart"/>
        <w:r w:rsidRPr="00865B19">
          <w:rPr>
            <w:rFonts w:eastAsia="SimSun"/>
            <w:bCs/>
            <w:i/>
            <w:vertAlign w:val="subscript"/>
          </w:rPr>
          <w:t>ruc</w:t>
        </w:r>
        <w:proofErr w:type="spellEnd"/>
        <w:r w:rsidRPr="00865B19">
          <w:rPr>
            <w:rFonts w:eastAsia="SimSun"/>
            <w:bCs/>
            <w:i/>
            <w:vertAlign w:val="subscript"/>
          </w:rPr>
          <w:t>, h, r</w:t>
        </w:r>
        <w:r w:rsidRPr="00865B19">
          <w:rPr>
            <w:rFonts w:eastAsia="SimSun"/>
            <w:bCs/>
          </w:rPr>
          <w:t xml:space="preserve"> – HSL </w:t>
        </w:r>
        <w:proofErr w:type="spellStart"/>
        <w:r w:rsidRPr="00865B19">
          <w:rPr>
            <w:rFonts w:eastAsia="SimSun"/>
            <w:bCs/>
            <w:i/>
            <w:vertAlign w:val="subscript"/>
          </w:rPr>
          <w:t>ruc</w:t>
        </w:r>
        <w:proofErr w:type="spellEnd"/>
        <w:r w:rsidRPr="00865B19">
          <w:rPr>
            <w:rFonts w:eastAsia="SimSun"/>
            <w:bCs/>
            <w:i/>
            <w:vertAlign w:val="subscript"/>
          </w:rPr>
          <w:t xml:space="preserve">, h, </w:t>
        </w:r>
        <w:proofErr w:type="spellStart"/>
        <w:r w:rsidRPr="00865B19">
          <w:rPr>
            <w:rFonts w:eastAsia="SimSun"/>
            <w:bCs/>
            <w:i/>
            <w:vertAlign w:val="subscript"/>
          </w:rPr>
          <w:t>beforeCCGR</w:t>
        </w:r>
        <w:proofErr w:type="spellEnd"/>
        <w:r w:rsidRPr="00865B19">
          <w:rPr>
            <w:rFonts w:eastAsia="SimSun"/>
            <w:b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99482CE" w14:textId="77777777" w:rsidTr="00C812E5">
        <w:trPr>
          <w:trHeight w:val="1205"/>
          <w:ins w:id="1008" w:author="ERCOT" w:date="2024-02-22T12:49:00Z"/>
        </w:trPr>
        <w:tc>
          <w:tcPr>
            <w:tcW w:w="9350" w:type="dxa"/>
            <w:shd w:val="pct12" w:color="auto" w:fill="auto"/>
          </w:tcPr>
          <w:p w14:paraId="27E72B1C" w14:textId="77777777" w:rsidR="00865B19" w:rsidRPr="00865B19" w:rsidRDefault="00865B19" w:rsidP="00865B19">
            <w:pPr>
              <w:spacing w:after="240"/>
              <w:rPr>
                <w:ins w:id="1009" w:author="ERCOT" w:date="2024-02-22T12:49:00Z"/>
                <w:rFonts w:eastAsia="SimSun"/>
                <w:b/>
                <w:i/>
                <w:iCs/>
              </w:rPr>
            </w:pPr>
            <w:ins w:id="1010" w:author="ERCOT" w:date="2024-02-22T12:49:00Z">
              <w:r w:rsidRPr="00865B19">
                <w:rPr>
                  <w:rFonts w:eastAsia="SimSun"/>
                  <w:b/>
                  <w:i/>
                  <w:iCs/>
                </w:rPr>
                <w:t>[NPRR1139:  Replace the formula “RUCCAPTOT</w:t>
              </w:r>
              <w:r w:rsidRPr="00865B19">
                <w:rPr>
                  <w:rFonts w:eastAsia="SimSun"/>
                  <w:b/>
                  <w:i/>
                  <w:iCs/>
                  <w:vertAlign w:val="subscript"/>
                </w:rPr>
                <w:t xml:space="preserve"> </w:t>
              </w:r>
              <w:proofErr w:type="spellStart"/>
              <w:r w:rsidRPr="00865B19">
                <w:rPr>
                  <w:rFonts w:eastAsia="SimSun"/>
                  <w:b/>
                  <w:i/>
                  <w:iCs/>
                  <w:vertAlign w:val="subscript"/>
                </w:rPr>
                <w:t>ruc</w:t>
              </w:r>
              <w:proofErr w:type="spellEnd"/>
              <w:r w:rsidRPr="00865B19">
                <w:rPr>
                  <w:rFonts w:eastAsia="SimSun"/>
                  <w:b/>
                  <w:i/>
                  <w:iCs/>
                  <w:vertAlign w:val="subscript"/>
                </w:rPr>
                <w:t>, h</w:t>
              </w:r>
              <w:r w:rsidRPr="00865B19">
                <w:rPr>
                  <w:rFonts w:eastAsia="SimSun"/>
                  <w:b/>
                  <w:i/>
                  <w:iCs/>
                </w:rPr>
                <w:t>” above with the following upon system implementation:]</w:t>
              </w:r>
            </w:ins>
          </w:p>
          <w:p w14:paraId="6A6D9907" w14:textId="77777777" w:rsidR="00865B19" w:rsidRPr="00865B19" w:rsidRDefault="00865B19" w:rsidP="00865B19">
            <w:pPr>
              <w:tabs>
                <w:tab w:val="left" w:pos="2340"/>
                <w:tab w:val="left" w:pos="3420"/>
              </w:tabs>
              <w:spacing w:after="240"/>
              <w:ind w:left="3420" w:hanging="2700"/>
              <w:rPr>
                <w:ins w:id="1011" w:author="ERCOT" w:date="2024-02-22T12:49:00Z"/>
                <w:rFonts w:eastAsia="SimSun"/>
                <w:bCs/>
              </w:rPr>
            </w:pPr>
            <w:ins w:id="1012" w:author="ERCOT" w:date="2024-02-22T12:49:00Z">
              <w:r w:rsidRPr="00865B19">
                <w:rPr>
                  <w:rFonts w:eastAsia="SimSun"/>
                  <w:bCs/>
                </w:rPr>
                <w:t xml:space="preserve">RUCCAPTOT </w:t>
              </w:r>
              <w:proofErr w:type="spellStart"/>
              <w:r w:rsidRPr="00865B19">
                <w:rPr>
                  <w:rFonts w:eastAsia="SimSun"/>
                  <w:bCs/>
                  <w:i/>
                  <w:vertAlign w:val="subscript"/>
                </w:rPr>
                <w:t>ruc</w:t>
              </w:r>
              <w:proofErr w:type="spellEnd"/>
              <w:r w:rsidRPr="00865B19">
                <w:rPr>
                  <w:rFonts w:eastAsia="SimSun"/>
                  <w:bCs/>
                  <w:i/>
                  <w:vertAlign w:val="subscript"/>
                </w:rPr>
                <w:t>, h</w:t>
              </w:r>
              <w:r w:rsidRPr="00865B19">
                <w:rPr>
                  <w:rFonts w:eastAsia="SimSun"/>
                  <w:bCs/>
                </w:rPr>
                <w:tab/>
                <w:t xml:space="preserve">     =</w:t>
              </w:r>
              <w:r w:rsidRPr="00865B19">
                <w:rPr>
                  <w:rFonts w:eastAsia="SimSun"/>
                  <w:bCs/>
                </w:rPr>
                <w:tab/>
              </w:r>
              <w:r w:rsidR="0064163E">
                <w:rPr>
                  <w:rFonts w:eastAsia="SimSun"/>
                  <w:bCs/>
                  <w:position w:val="-18"/>
                </w:rPr>
                <w:pict w14:anchorId="29620062">
                  <v:shape id="_x0000_i1036" type="#_x0000_t75" style="width:12pt;height:24pt">
                    <v:imagedata r:id="rId27" o:title=""/>
                  </v:shape>
                </w:pict>
              </w:r>
              <w:r w:rsidRPr="00865B19">
                <w:rPr>
                  <w:rFonts w:eastAsia="SimSun"/>
                  <w:bCs/>
                </w:rPr>
                <w:t xml:space="preserve">(RUCHSL </w:t>
              </w:r>
              <w:proofErr w:type="spellStart"/>
              <w:r w:rsidRPr="00865B19">
                <w:rPr>
                  <w:rFonts w:eastAsia="SimSun"/>
                  <w:bCs/>
                  <w:i/>
                  <w:vertAlign w:val="subscript"/>
                </w:rPr>
                <w:t>ruc</w:t>
              </w:r>
              <w:proofErr w:type="spellEnd"/>
              <w:r w:rsidRPr="00865B19">
                <w:rPr>
                  <w:rFonts w:eastAsia="SimSun"/>
                  <w:bCs/>
                  <w:i/>
                  <w:vertAlign w:val="subscript"/>
                </w:rPr>
                <w:t>, h, r</w:t>
              </w:r>
              <w:r w:rsidRPr="00865B19">
                <w:rPr>
                  <w:rFonts w:eastAsia="SimSun"/>
                  <w:bCs/>
                </w:rPr>
                <w:t xml:space="preserve"> – RUCHSL </w:t>
              </w:r>
              <w:proofErr w:type="spellStart"/>
              <w:r w:rsidRPr="00865B19">
                <w:rPr>
                  <w:rFonts w:eastAsia="SimSun"/>
                  <w:bCs/>
                  <w:i/>
                  <w:vertAlign w:val="subscript"/>
                </w:rPr>
                <w:t>ruc</w:t>
              </w:r>
              <w:proofErr w:type="spellEnd"/>
              <w:r w:rsidRPr="00865B19">
                <w:rPr>
                  <w:rFonts w:eastAsia="SimSun"/>
                  <w:bCs/>
                  <w:i/>
                  <w:vertAlign w:val="subscript"/>
                </w:rPr>
                <w:t xml:space="preserve">, h, </w:t>
              </w:r>
              <w:proofErr w:type="spellStart"/>
              <w:r w:rsidRPr="00865B19">
                <w:rPr>
                  <w:rFonts w:eastAsia="SimSun"/>
                  <w:bCs/>
                  <w:i/>
                  <w:vertAlign w:val="subscript"/>
                </w:rPr>
                <w:t>beforeCCGR</w:t>
              </w:r>
              <w:proofErr w:type="spellEnd"/>
              <w:r w:rsidRPr="00865B19">
                <w:rPr>
                  <w:rFonts w:eastAsia="SimSun"/>
                  <w:bCs/>
                </w:rPr>
                <w:t>)</w:t>
              </w:r>
            </w:ins>
          </w:p>
        </w:tc>
      </w:tr>
    </w:tbl>
    <w:p w14:paraId="216AC379" w14:textId="77777777" w:rsidR="00865B19" w:rsidRPr="00865B19" w:rsidRDefault="00865B19" w:rsidP="00865B19">
      <w:pPr>
        <w:tabs>
          <w:tab w:val="left" w:pos="2340"/>
          <w:tab w:val="left" w:pos="3420"/>
        </w:tabs>
        <w:spacing w:before="240"/>
        <w:jc w:val="both"/>
        <w:rPr>
          <w:ins w:id="1013" w:author="ERCOT" w:date="2024-02-15T12:23:00Z"/>
          <w:rFonts w:eastAsia="SimSun"/>
        </w:rPr>
      </w:pPr>
      <w:ins w:id="1014" w:author="ERCOT" w:date="2024-02-15T12:23:00Z">
        <w:r w:rsidRPr="00865B19">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865B19" w:rsidRPr="00865B19" w14:paraId="04960679" w14:textId="77777777" w:rsidTr="00C812E5">
        <w:trPr>
          <w:cantSplit/>
          <w:tblHeader/>
          <w:ins w:id="1015" w:author="ERCOT" w:date="2024-02-15T12:23:00Z"/>
        </w:trPr>
        <w:tc>
          <w:tcPr>
            <w:tcW w:w="1699" w:type="pct"/>
          </w:tcPr>
          <w:p w14:paraId="17D9B9FF" w14:textId="77777777" w:rsidR="00865B19" w:rsidRPr="00865B19" w:rsidRDefault="00865B19" w:rsidP="00865B19">
            <w:pPr>
              <w:spacing w:after="240"/>
              <w:rPr>
                <w:ins w:id="1016" w:author="ERCOT" w:date="2024-02-15T12:23:00Z"/>
                <w:rFonts w:eastAsia="SimSun"/>
                <w:b/>
                <w:iCs/>
                <w:sz w:val="20"/>
                <w:szCs w:val="20"/>
              </w:rPr>
            </w:pPr>
            <w:ins w:id="1017" w:author="ERCOT" w:date="2024-02-15T12:23:00Z">
              <w:r w:rsidRPr="00865B19">
                <w:rPr>
                  <w:rFonts w:eastAsia="SimSun"/>
                  <w:b/>
                  <w:iCs/>
                  <w:sz w:val="20"/>
                  <w:szCs w:val="20"/>
                </w:rPr>
                <w:t>Variable</w:t>
              </w:r>
            </w:ins>
          </w:p>
        </w:tc>
        <w:tc>
          <w:tcPr>
            <w:tcW w:w="321" w:type="pct"/>
          </w:tcPr>
          <w:p w14:paraId="16C13897" w14:textId="77777777" w:rsidR="00865B19" w:rsidRPr="00865B19" w:rsidRDefault="00865B19" w:rsidP="00865B19">
            <w:pPr>
              <w:spacing w:after="240"/>
              <w:jc w:val="center"/>
              <w:rPr>
                <w:ins w:id="1018" w:author="ERCOT" w:date="2024-02-15T12:23:00Z"/>
                <w:rFonts w:eastAsia="SimSun"/>
                <w:b/>
                <w:iCs/>
                <w:sz w:val="20"/>
                <w:szCs w:val="20"/>
              </w:rPr>
            </w:pPr>
            <w:ins w:id="1019" w:author="ERCOT" w:date="2024-02-15T12:23:00Z">
              <w:r w:rsidRPr="00865B19">
                <w:rPr>
                  <w:rFonts w:eastAsia="SimSun"/>
                  <w:b/>
                  <w:iCs/>
                  <w:sz w:val="20"/>
                  <w:szCs w:val="20"/>
                </w:rPr>
                <w:t>Unit</w:t>
              </w:r>
            </w:ins>
          </w:p>
        </w:tc>
        <w:tc>
          <w:tcPr>
            <w:tcW w:w="2980" w:type="pct"/>
          </w:tcPr>
          <w:p w14:paraId="0DA4C13D" w14:textId="77777777" w:rsidR="00865B19" w:rsidRPr="00865B19" w:rsidRDefault="00865B19" w:rsidP="00865B19">
            <w:pPr>
              <w:spacing w:after="240"/>
              <w:rPr>
                <w:ins w:id="1020" w:author="ERCOT" w:date="2024-02-15T12:23:00Z"/>
                <w:rFonts w:eastAsia="SimSun"/>
                <w:b/>
                <w:iCs/>
                <w:sz w:val="20"/>
                <w:szCs w:val="20"/>
              </w:rPr>
            </w:pPr>
            <w:ins w:id="1021" w:author="ERCOT" w:date="2024-02-15T12:23:00Z">
              <w:r w:rsidRPr="00865B19">
                <w:rPr>
                  <w:rFonts w:eastAsia="SimSun"/>
                  <w:b/>
                  <w:iCs/>
                  <w:sz w:val="20"/>
                  <w:szCs w:val="20"/>
                </w:rPr>
                <w:t>Definition</w:t>
              </w:r>
            </w:ins>
          </w:p>
        </w:tc>
      </w:tr>
      <w:tr w:rsidR="00865B19" w:rsidRPr="00865B19" w14:paraId="0B96D699" w14:textId="77777777" w:rsidTr="00C812E5">
        <w:trPr>
          <w:cantSplit/>
          <w:ins w:id="1022" w:author="ERCOT" w:date="2024-02-15T12:23:00Z"/>
        </w:trPr>
        <w:tc>
          <w:tcPr>
            <w:tcW w:w="1699" w:type="pct"/>
          </w:tcPr>
          <w:p w14:paraId="0A83041C" w14:textId="77777777" w:rsidR="00865B19" w:rsidRPr="00865B19" w:rsidRDefault="00865B19" w:rsidP="00865B19">
            <w:pPr>
              <w:spacing w:after="60"/>
              <w:rPr>
                <w:ins w:id="1023" w:author="ERCOT" w:date="2024-02-15T12:23:00Z"/>
                <w:rFonts w:eastAsia="SimSun"/>
                <w:iCs/>
                <w:sz w:val="20"/>
                <w:szCs w:val="20"/>
              </w:rPr>
            </w:pPr>
            <w:ins w:id="1024" w:author="ERCOT" w:date="2024-02-19T08:29:00Z">
              <w:r w:rsidRPr="00865B19">
                <w:rPr>
                  <w:rFonts w:eastAsia="SimSun"/>
                  <w:sz w:val="20"/>
                  <w:szCs w:val="20"/>
                </w:rPr>
                <w:t>RUCDRRSAMT</w:t>
              </w:r>
              <w:r w:rsidRPr="00865B19">
                <w:rPr>
                  <w:rFonts w:eastAsia="SimSun"/>
                  <w:b/>
                  <w:i/>
                  <w:iCs/>
                  <w:sz w:val="20"/>
                  <w:szCs w:val="20"/>
                  <w:vertAlign w:val="subscript"/>
                  <w:lang w:val="x-none" w:eastAsia="x-none"/>
                </w:rPr>
                <w:t xml:space="preserve"> </w:t>
              </w:r>
              <w:proofErr w:type="spellStart"/>
              <w:r w:rsidRPr="00865B19">
                <w:rPr>
                  <w:rFonts w:eastAsia="SimSun"/>
                  <w:b/>
                  <w:i/>
                  <w:iCs/>
                  <w:sz w:val="20"/>
                  <w:szCs w:val="20"/>
                  <w:vertAlign w:val="subscript"/>
                  <w:lang w:val="x-none" w:eastAsia="x-none"/>
                </w:rPr>
                <w:t>ruc</w:t>
              </w:r>
              <w:proofErr w:type="spellEnd"/>
              <w:r w:rsidRPr="00865B19">
                <w:rPr>
                  <w:rFonts w:eastAsia="SimSun"/>
                  <w:b/>
                  <w:i/>
                  <w:iCs/>
                  <w:sz w:val="20"/>
                  <w:szCs w:val="20"/>
                  <w:vertAlign w:val="subscript"/>
                  <w:lang w:val="x-none" w:eastAsia="x-none"/>
                </w:rPr>
                <w:t>,</w:t>
              </w:r>
              <w:r w:rsidRPr="00865B19">
                <w:rPr>
                  <w:rFonts w:eastAsia="SimSun"/>
                  <w:b/>
                  <w:i/>
                  <w:iCs/>
                  <w:sz w:val="20"/>
                  <w:szCs w:val="20"/>
                  <w:vertAlign w:val="subscript"/>
                  <w:lang w:eastAsia="x-none"/>
                </w:rPr>
                <w:t xml:space="preserve"> </w:t>
              </w:r>
              <w:r w:rsidRPr="00865B19">
                <w:rPr>
                  <w:rFonts w:eastAsia="SimSun"/>
                  <w:b/>
                  <w:i/>
                  <w:iCs/>
                  <w:sz w:val="20"/>
                  <w:szCs w:val="20"/>
                  <w:vertAlign w:val="subscript"/>
                  <w:lang w:val="x-none" w:eastAsia="x-none"/>
                </w:rPr>
                <w:t>i,</w:t>
              </w:r>
              <w:r w:rsidRPr="00865B19">
                <w:rPr>
                  <w:rFonts w:eastAsia="SimSun"/>
                  <w:b/>
                  <w:i/>
                  <w:iCs/>
                  <w:sz w:val="20"/>
                  <w:szCs w:val="20"/>
                  <w:vertAlign w:val="subscript"/>
                  <w:lang w:eastAsia="x-none"/>
                </w:rPr>
                <w:t xml:space="preserve"> </w:t>
              </w:r>
              <w:r w:rsidRPr="00865B19">
                <w:rPr>
                  <w:rFonts w:eastAsia="SimSun"/>
                  <w:b/>
                  <w:i/>
                  <w:iCs/>
                  <w:sz w:val="20"/>
                  <w:szCs w:val="20"/>
                  <w:vertAlign w:val="subscript"/>
                  <w:lang w:val="x-none" w:eastAsia="x-none"/>
                </w:rPr>
                <w:t>q</w:t>
              </w:r>
            </w:ins>
          </w:p>
        </w:tc>
        <w:tc>
          <w:tcPr>
            <w:tcW w:w="321" w:type="pct"/>
          </w:tcPr>
          <w:p w14:paraId="5F4169D5" w14:textId="77777777" w:rsidR="00865B19" w:rsidRPr="00865B19" w:rsidRDefault="00865B19" w:rsidP="00865B19">
            <w:pPr>
              <w:spacing w:after="60"/>
              <w:jc w:val="center"/>
              <w:rPr>
                <w:ins w:id="1025" w:author="ERCOT" w:date="2024-02-15T12:23:00Z"/>
                <w:rFonts w:eastAsia="SimSun"/>
                <w:iCs/>
                <w:sz w:val="20"/>
                <w:szCs w:val="20"/>
              </w:rPr>
            </w:pPr>
            <w:ins w:id="1026" w:author="ERCOT" w:date="2024-02-19T08:29:00Z">
              <w:r w:rsidRPr="00865B19">
                <w:rPr>
                  <w:rFonts w:eastAsia="SimSun"/>
                  <w:iCs/>
                  <w:sz w:val="20"/>
                  <w:szCs w:val="20"/>
                </w:rPr>
                <w:t>$</w:t>
              </w:r>
            </w:ins>
          </w:p>
        </w:tc>
        <w:tc>
          <w:tcPr>
            <w:tcW w:w="2980" w:type="pct"/>
          </w:tcPr>
          <w:p w14:paraId="6B85EB0A" w14:textId="77777777" w:rsidR="00865B19" w:rsidRPr="00865B19" w:rsidRDefault="00865B19" w:rsidP="00865B19">
            <w:pPr>
              <w:spacing w:after="60"/>
              <w:rPr>
                <w:ins w:id="1027" w:author="ERCOT" w:date="2024-02-15T12:23:00Z"/>
                <w:rFonts w:eastAsia="SimSun"/>
                <w:iCs/>
                <w:sz w:val="20"/>
                <w:szCs w:val="20"/>
              </w:rPr>
            </w:pPr>
            <w:ins w:id="1028" w:author="ERCOT" w:date="2024-02-19T08:29:00Z">
              <w:r w:rsidRPr="00865B19">
                <w:rPr>
                  <w:rFonts w:eastAsia="SimSun"/>
                  <w:i/>
                  <w:sz w:val="20"/>
                  <w:szCs w:val="20"/>
                </w:rPr>
                <w:t>RUC DRRS Short Amount</w:t>
              </w:r>
              <w:r w:rsidRPr="00865B19">
                <w:rPr>
                  <w:rFonts w:eastAsia="SimSun"/>
                  <w:iCs/>
                  <w:sz w:val="20"/>
                  <w:szCs w:val="20"/>
                </w:rPr>
                <w:t xml:space="preserve"> </w:t>
              </w:r>
            </w:ins>
            <w:ins w:id="1029" w:author="ERCOT" w:date="2024-02-19T08:30:00Z">
              <w:r w:rsidRPr="00865B19">
                <w:rPr>
                  <w:rFonts w:eastAsia="SimSun"/>
                  <w:iCs/>
                  <w:sz w:val="20"/>
                  <w:szCs w:val="20"/>
                </w:rPr>
                <w:t xml:space="preserve">—The charge to a QSE </w:t>
              </w:r>
              <w:r w:rsidRPr="00865B19">
                <w:rPr>
                  <w:rFonts w:eastAsia="SimSun"/>
                  <w:i/>
                  <w:iCs/>
                  <w:sz w:val="20"/>
                  <w:szCs w:val="20"/>
                </w:rPr>
                <w:t>q</w:t>
              </w:r>
              <w:r w:rsidRPr="00865B19">
                <w:rPr>
                  <w:rFonts w:eastAsia="SimSun"/>
                  <w:iCs/>
                  <w:sz w:val="20"/>
                  <w:szCs w:val="20"/>
                </w:rPr>
                <w:t xml:space="preserve">, due to DRRS shortfall for a particular RUC process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w:t>
              </w:r>
            </w:ins>
          </w:p>
        </w:tc>
      </w:tr>
      <w:tr w:rsidR="00865B19" w:rsidRPr="00865B19" w14:paraId="4A181B06" w14:textId="77777777" w:rsidTr="00C812E5">
        <w:trPr>
          <w:cantSplit/>
          <w:ins w:id="1030" w:author="ERCOT" w:date="2024-02-19T08:31:00Z"/>
        </w:trPr>
        <w:tc>
          <w:tcPr>
            <w:tcW w:w="1699" w:type="pct"/>
          </w:tcPr>
          <w:p w14:paraId="34B357B7" w14:textId="77777777" w:rsidR="00865B19" w:rsidRPr="00865B19" w:rsidRDefault="00865B19" w:rsidP="00865B19">
            <w:pPr>
              <w:spacing w:after="60"/>
              <w:rPr>
                <w:ins w:id="1031" w:author="ERCOT" w:date="2024-02-19T08:31:00Z"/>
                <w:rFonts w:eastAsia="SimSun"/>
                <w:sz w:val="20"/>
                <w:szCs w:val="20"/>
              </w:rPr>
            </w:pPr>
            <w:ins w:id="1032" w:author="ERCOT" w:date="2024-02-19T08:31:00Z">
              <w:r w:rsidRPr="00865B19">
                <w:rPr>
                  <w:rFonts w:eastAsia="SimSun"/>
                  <w:iCs/>
                  <w:sz w:val="20"/>
                  <w:szCs w:val="20"/>
                </w:rPr>
                <w:t xml:space="preserve">RUCMWAMTRUCTOT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h</w:t>
              </w:r>
            </w:ins>
          </w:p>
        </w:tc>
        <w:tc>
          <w:tcPr>
            <w:tcW w:w="321" w:type="pct"/>
          </w:tcPr>
          <w:p w14:paraId="5F38E0CB" w14:textId="77777777" w:rsidR="00865B19" w:rsidRPr="00865B19" w:rsidRDefault="00865B19" w:rsidP="00865B19">
            <w:pPr>
              <w:spacing w:after="60"/>
              <w:jc w:val="center"/>
              <w:rPr>
                <w:ins w:id="1033" w:author="ERCOT" w:date="2024-02-19T08:31:00Z"/>
                <w:rFonts w:eastAsia="SimSun"/>
                <w:iCs/>
                <w:sz w:val="20"/>
                <w:szCs w:val="20"/>
              </w:rPr>
            </w:pPr>
            <w:ins w:id="1034" w:author="ERCOT" w:date="2024-02-19T08:31:00Z">
              <w:r w:rsidRPr="00865B19">
                <w:rPr>
                  <w:rFonts w:eastAsia="SimSun"/>
                  <w:iCs/>
                  <w:sz w:val="20"/>
                  <w:szCs w:val="20"/>
                </w:rPr>
                <w:t>$</w:t>
              </w:r>
            </w:ins>
          </w:p>
        </w:tc>
        <w:tc>
          <w:tcPr>
            <w:tcW w:w="2980" w:type="pct"/>
          </w:tcPr>
          <w:p w14:paraId="2414B95E" w14:textId="77777777" w:rsidR="00865B19" w:rsidRPr="00865B19" w:rsidRDefault="00865B19" w:rsidP="00865B19">
            <w:pPr>
              <w:spacing w:after="60"/>
              <w:rPr>
                <w:ins w:id="1035" w:author="ERCOT" w:date="2024-02-19T08:31:00Z"/>
                <w:rFonts w:eastAsia="SimSun"/>
                <w:iCs/>
                <w:sz w:val="20"/>
                <w:szCs w:val="20"/>
              </w:rPr>
            </w:pPr>
            <w:ins w:id="1036" w:author="ERCOT" w:date="2024-02-19T08:31:00Z">
              <w:r w:rsidRPr="00865B19">
                <w:rPr>
                  <w:rFonts w:eastAsia="SimSun"/>
                  <w:i/>
                  <w:iCs/>
                  <w:sz w:val="20"/>
                  <w:szCs w:val="20"/>
                </w:rPr>
                <w:t>RUC Make-Whole Amount Total per RUC</w:t>
              </w:r>
              <w:r w:rsidRPr="00865B19">
                <w:rPr>
                  <w:rFonts w:eastAsia="SimSun"/>
                  <w:iCs/>
                  <w:sz w:val="20"/>
                  <w:szCs w:val="20"/>
                </w:rPr>
                <w:t>—The sum of RUC Make-Whole Payments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including amounts for RMR Units, for the hour </w:t>
              </w:r>
              <w:r w:rsidRPr="00865B19">
                <w:rPr>
                  <w:rFonts w:eastAsia="SimSun"/>
                  <w:i/>
                  <w:iCs/>
                  <w:sz w:val="20"/>
                  <w:szCs w:val="20"/>
                </w:rPr>
                <w:t>h</w:t>
              </w:r>
              <w:r w:rsidRPr="00865B19">
                <w:rPr>
                  <w:rFonts w:eastAsia="SimSun"/>
                  <w:iCs/>
                  <w:sz w:val="20"/>
                  <w:szCs w:val="20"/>
                </w:rPr>
                <w:t xml:space="preserve"> that includes the 15-minute Settlement Interval.</w:t>
              </w:r>
            </w:ins>
          </w:p>
        </w:tc>
      </w:tr>
      <w:tr w:rsidR="00865B19" w:rsidRPr="00865B19" w14:paraId="397C682C" w14:textId="77777777" w:rsidTr="00C812E5">
        <w:trPr>
          <w:cantSplit/>
          <w:ins w:id="1037" w:author="ERCOT" w:date="2024-02-19T08:31:00Z"/>
        </w:trPr>
        <w:tc>
          <w:tcPr>
            <w:tcW w:w="1699" w:type="pct"/>
          </w:tcPr>
          <w:p w14:paraId="19D180C9" w14:textId="77777777" w:rsidR="00865B19" w:rsidRPr="00865B19" w:rsidRDefault="00865B19" w:rsidP="00865B19">
            <w:pPr>
              <w:spacing w:after="60"/>
              <w:rPr>
                <w:ins w:id="1038" w:author="ERCOT" w:date="2024-02-19T08:31:00Z"/>
                <w:rFonts w:eastAsia="SimSun"/>
                <w:sz w:val="20"/>
                <w:szCs w:val="20"/>
                <w:lang w:val="pt-BR"/>
              </w:rPr>
            </w:pPr>
            <w:ins w:id="1039" w:author="ERCOT" w:date="2024-02-19T08:31:00Z">
              <w:r w:rsidRPr="00865B19">
                <w:rPr>
                  <w:rFonts w:eastAsia="SimSun"/>
                  <w:iCs/>
                  <w:sz w:val="20"/>
                  <w:szCs w:val="20"/>
                  <w:lang w:val="pt-BR"/>
                </w:rPr>
                <w:lastRenderedPageBreak/>
                <w:t xml:space="preserve">RUCMWAMT </w:t>
              </w:r>
              <w:r w:rsidRPr="00865B19">
                <w:rPr>
                  <w:rFonts w:eastAsia="SimSun"/>
                  <w:i/>
                  <w:iCs/>
                  <w:sz w:val="20"/>
                  <w:szCs w:val="20"/>
                  <w:vertAlign w:val="subscript"/>
                  <w:lang w:val="pt-BR"/>
                </w:rPr>
                <w:t>ruc, q, r, h</w:t>
              </w:r>
            </w:ins>
          </w:p>
        </w:tc>
        <w:tc>
          <w:tcPr>
            <w:tcW w:w="321" w:type="pct"/>
          </w:tcPr>
          <w:p w14:paraId="15465D10" w14:textId="77777777" w:rsidR="00865B19" w:rsidRPr="00865B19" w:rsidRDefault="00865B19" w:rsidP="00865B19">
            <w:pPr>
              <w:spacing w:after="60"/>
              <w:jc w:val="center"/>
              <w:rPr>
                <w:ins w:id="1040" w:author="ERCOT" w:date="2024-02-19T08:31:00Z"/>
                <w:rFonts w:eastAsia="SimSun"/>
                <w:iCs/>
                <w:sz w:val="20"/>
                <w:szCs w:val="20"/>
              </w:rPr>
            </w:pPr>
            <w:ins w:id="1041" w:author="ERCOT" w:date="2024-02-19T08:31:00Z">
              <w:r w:rsidRPr="00865B19">
                <w:rPr>
                  <w:rFonts w:eastAsia="SimSun"/>
                  <w:iCs/>
                  <w:sz w:val="20"/>
                  <w:szCs w:val="20"/>
                </w:rPr>
                <w:t>$</w:t>
              </w:r>
            </w:ins>
          </w:p>
        </w:tc>
        <w:tc>
          <w:tcPr>
            <w:tcW w:w="2980" w:type="pct"/>
          </w:tcPr>
          <w:p w14:paraId="476CF193" w14:textId="77777777" w:rsidR="00865B19" w:rsidRPr="00865B19" w:rsidRDefault="00865B19" w:rsidP="00865B19">
            <w:pPr>
              <w:spacing w:after="60"/>
              <w:rPr>
                <w:ins w:id="1042" w:author="ERCOT" w:date="2024-02-19T08:31:00Z"/>
                <w:rFonts w:eastAsia="SimSun"/>
                <w:iCs/>
                <w:sz w:val="20"/>
                <w:szCs w:val="20"/>
              </w:rPr>
            </w:pPr>
            <w:ins w:id="1043" w:author="ERCOT" w:date="2024-02-19T08:31:00Z">
              <w:r w:rsidRPr="00865B19">
                <w:rPr>
                  <w:rFonts w:eastAsia="SimSun"/>
                  <w:i/>
                  <w:iCs/>
                  <w:sz w:val="20"/>
                  <w:szCs w:val="20"/>
                </w:rPr>
                <w:t>RUC Make-Whole Payment</w:t>
              </w:r>
              <w:r w:rsidRPr="00865B19">
                <w:rPr>
                  <w:rFonts w:eastAsia="SimSun"/>
                  <w:iCs/>
                  <w:sz w:val="20"/>
                  <w:szCs w:val="20"/>
                </w:rPr>
                <w:t xml:space="preserve">—The RUC Make-Whole Payment to the QSE </w:t>
              </w:r>
              <w:r w:rsidRPr="00865B19">
                <w:rPr>
                  <w:rFonts w:eastAsia="SimSun"/>
                  <w:i/>
                  <w:iCs/>
                  <w:sz w:val="20"/>
                  <w:szCs w:val="20"/>
                </w:rPr>
                <w:t>q</w:t>
              </w:r>
              <w:r w:rsidRPr="00865B19">
                <w:rPr>
                  <w:rFonts w:eastAsia="SimSun"/>
                  <w:iCs/>
                  <w:sz w:val="20"/>
                  <w:szCs w:val="20"/>
                </w:rPr>
                <w:t xml:space="preserve"> for Resource </w:t>
              </w:r>
              <w:r w:rsidRPr="00865B19">
                <w:rPr>
                  <w:rFonts w:eastAsia="SimSun"/>
                  <w:i/>
                  <w:iCs/>
                  <w:sz w:val="20"/>
                  <w:szCs w:val="20"/>
                </w:rPr>
                <w:t>r</w:t>
              </w:r>
              <w:r w:rsidRPr="00865B19">
                <w:rPr>
                  <w:rFonts w:eastAsia="SimSun"/>
                  <w:iCs/>
                  <w:sz w:val="20"/>
                  <w:szCs w:val="20"/>
                </w:rPr>
                <w:t>,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865B19" w:rsidRPr="00865B19" w14:paraId="3D211C6D" w14:textId="77777777" w:rsidTr="00C812E5">
        <w:trPr>
          <w:cantSplit/>
          <w:ins w:id="1044" w:author="ERCOT" w:date="2024-02-19T08:31:00Z"/>
        </w:trPr>
        <w:tc>
          <w:tcPr>
            <w:tcW w:w="1699" w:type="pct"/>
          </w:tcPr>
          <w:p w14:paraId="74B53CAB" w14:textId="77777777" w:rsidR="00865B19" w:rsidRPr="00865B19" w:rsidRDefault="00865B19" w:rsidP="00865B19">
            <w:pPr>
              <w:spacing w:after="60"/>
              <w:rPr>
                <w:ins w:id="1045" w:author="ERCOT" w:date="2024-02-19T08:31:00Z"/>
                <w:rFonts w:eastAsia="SimSun"/>
                <w:sz w:val="20"/>
                <w:szCs w:val="20"/>
              </w:rPr>
            </w:pPr>
            <w:ins w:id="1046" w:author="ERCOT" w:date="2024-02-19T08:31:00Z">
              <w:r w:rsidRPr="00865B19">
                <w:rPr>
                  <w:rFonts w:eastAsia="SimSun"/>
                  <w:iCs/>
                  <w:sz w:val="20"/>
                  <w:szCs w:val="20"/>
                </w:rPr>
                <w:t xml:space="preserve">RUCDRRSFRS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21" w:type="pct"/>
          </w:tcPr>
          <w:p w14:paraId="67E56068" w14:textId="77777777" w:rsidR="00865B19" w:rsidRPr="00865B19" w:rsidRDefault="00865B19" w:rsidP="00865B19">
            <w:pPr>
              <w:spacing w:after="60"/>
              <w:jc w:val="center"/>
              <w:rPr>
                <w:ins w:id="1047" w:author="ERCOT" w:date="2024-02-19T08:31:00Z"/>
                <w:rFonts w:eastAsia="SimSun"/>
                <w:iCs/>
                <w:sz w:val="20"/>
                <w:szCs w:val="20"/>
              </w:rPr>
            </w:pPr>
            <w:ins w:id="1048" w:author="ERCOT" w:date="2024-02-19T08:31:00Z">
              <w:r w:rsidRPr="00865B19">
                <w:rPr>
                  <w:rFonts w:eastAsia="SimSun"/>
                  <w:iCs/>
                  <w:sz w:val="20"/>
                  <w:szCs w:val="20"/>
                </w:rPr>
                <w:t>none</w:t>
              </w:r>
            </w:ins>
          </w:p>
        </w:tc>
        <w:tc>
          <w:tcPr>
            <w:tcW w:w="2980" w:type="pct"/>
          </w:tcPr>
          <w:p w14:paraId="65B07263" w14:textId="77777777" w:rsidR="00865B19" w:rsidRPr="00865B19" w:rsidRDefault="00865B19" w:rsidP="00865B19">
            <w:pPr>
              <w:spacing w:after="60"/>
              <w:rPr>
                <w:ins w:id="1049" w:author="ERCOT" w:date="2024-02-19T08:31:00Z"/>
                <w:rFonts w:eastAsia="SimSun"/>
                <w:iCs/>
                <w:sz w:val="20"/>
                <w:szCs w:val="20"/>
              </w:rPr>
            </w:pPr>
            <w:ins w:id="1050" w:author="ERCOT" w:date="2024-02-19T08:31:00Z">
              <w:r w:rsidRPr="00865B19">
                <w:rPr>
                  <w:rFonts w:eastAsia="SimSun"/>
                  <w:i/>
                  <w:iCs/>
                  <w:sz w:val="20"/>
                  <w:szCs w:val="20"/>
                </w:rPr>
                <w:t>RUC DRRS Shortfall Ratio Share</w:t>
              </w:r>
              <w:r w:rsidRPr="00865B19">
                <w:rPr>
                  <w:rFonts w:eastAsia="SimSun"/>
                  <w:iCs/>
                  <w:sz w:val="20"/>
                  <w:szCs w:val="20"/>
                </w:rPr>
                <w:t>—The ratio of the QSE</w:t>
              </w:r>
              <w:r w:rsidRPr="00865B19">
                <w:rPr>
                  <w:rFonts w:eastAsia="SimSun"/>
                  <w:i/>
                  <w:iCs/>
                  <w:sz w:val="20"/>
                  <w:szCs w:val="20"/>
                </w:rPr>
                <w:t xml:space="preserve"> q</w:t>
              </w:r>
              <w:r w:rsidRPr="00865B19">
                <w:rPr>
                  <w:rFonts w:eastAsia="SimSun"/>
                  <w:iCs/>
                  <w:sz w:val="20"/>
                  <w:szCs w:val="20"/>
                </w:rPr>
                <w:t>’s DRRS shortfall to the sum of all QSEs’ DRRS shortfalls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 xml:space="preserve">.  See Section 5.7.4.1.1, </w:t>
              </w:r>
            </w:ins>
            <w:ins w:id="1051" w:author="ERCOT" w:date="2024-02-19T08:32:00Z">
              <w:r w:rsidRPr="00865B19">
                <w:rPr>
                  <w:rFonts w:eastAsia="SimSun"/>
                  <w:iCs/>
                  <w:sz w:val="20"/>
                  <w:szCs w:val="20"/>
                </w:rPr>
                <w:t>DRRS</w:t>
              </w:r>
            </w:ins>
            <w:ins w:id="1052" w:author="ERCOT" w:date="2024-02-19T08:31:00Z">
              <w:r w:rsidRPr="00865B19">
                <w:rPr>
                  <w:rFonts w:eastAsia="SimSun"/>
                  <w:iCs/>
                  <w:sz w:val="20"/>
                  <w:szCs w:val="20"/>
                </w:rPr>
                <w:t xml:space="preserve"> Shortfall Ratio Share.</w:t>
              </w:r>
            </w:ins>
          </w:p>
        </w:tc>
      </w:tr>
      <w:tr w:rsidR="00865B19" w:rsidRPr="00865B19" w14:paraId="3279B3CB" w14:textId="77777777" w:rsidTr="00C812E5">
        <w:trPr>
          <w:cantSplit/>
          <w:ins w:id="1053" w:author="ERCOT" w:date="2024-02-19T08:31:00Z"/>
        </w:trPr>
        <w:tc>
          <w:tcPr>
            <w:tcW w:w="1699" w:type="pct"/>
          </w:tcPr>
          <w:p w14:paraId="3A4C60FB" w14:textId="77777777" w:rsidR="00865B19" w:rsidRPr="00865B19" w:rsidRDefault="00865B19" w:rsidP="00865B19">
            <w:pPr>
              <w:spacing w:after="60"/>
              <w:rPr>
                <w:ins w:id="1054" w:author="ERCOT" w:date="2024-02-19T08:31:00Z"/>
                <w:rFonts w:eastAsia="SimSun"/>
                <w:sz w:val="20"/>
                <w:szCs w:val="20"/>
              </w:rPr>
            </w:pPr>
            <w:ins w:id="1055" w:author="ERCOT" w:date="2024-02-19T08:31:00Z">
              <w:r w:rsidRPr="00865B19">
                <w:rPr>
                  <w:rFonts w:eastAsia="SimSun"/>
                  <w:iCs/>
                  <w:sz w:val="20"/>
                  <w:szCs w:val="20"/>
                </w:rPr>
                <w:t>RUC</w:t>
              </w:r>
            </w:ins>
            <w:ins w:id="1056" w:author="ERCOT" w:date="2024-02-19T08:32:00Z">
              <w:r w:rsidRPr="00865B19">
                <w:rPr>
                  <w:rFonts w:eastAsia="SimSun"/>
                  <w:iCs/>
                  <w:sz w:val="20"/>
                  <w:szCs w:val="20"/>
                </w:rPr>
                <w:t>DRR</w:t>
              </w:r>
            </w:ins>
            <w:ins w:id="1057" w:author="ERCOT" w:date="2024-02-19T08:31:00Z">
              <w:r w:rsidRPr="00865B19">
                <w:rPr>
                  <w:rFonts w:eastAsia="SimSun"/>
                  <w:iCs/>
                  <w:sz w:val="20"/>
                  <w:szCs w:val="20"/>
                </w:rPr>
                <w:t xml:space="preserve">SF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21" w:type="pct"/>
          </w:tcPr>
          <w:p w14:paraId="1F315FCB" w14:textId="77777777" w:rsidR="00865B19" w:rsidRPr="00865B19" w:rsidRDefault="00865B19" w:rsidP="00865B19">
            <w:pPr>
              <w:spacing w:after="60"/>
              <w:jc w:val="center"/>
              <w:rPr>
                <w:ins w:id="1058" w:author="ERCOT" w:date="2024-02-19T08:31:00Z"/>
                <w:rFonts w:eastAsia="SimSun"/>
                <w:iCs/>
                <w:sz w:val="20"/>
                <w:szCs w:val="20"/>
              </w:rPr>
            </w:pPr>
            <w:ins w:id="1059" w:author="ERCOT" w:date="2024-02-19T08:31:00Z">
              <w:r w:rsidRPr="00865B19">
                <w:rPr>
                  <w:rFonts w:eastAsia="SimSun"/>
                  <w:iCs/>
                  <w:sz w:val="20"/>
                  <w:szCs w:val="20"/>
                </w:rPr>
                <w:t>MW</w:t>
              </w:r>
            </w:ins>
          </w:p>
        </w:tc>
        <w:tc>
          <w:tcPr>
            <w:tcW w:w="2980" w:type="pct"/>
          </w:tcPr>
          <w:p w14:paraId="4434A3B8" w14:textId="77777777" w:rsidR="00865B19" w:rsidRPr="00865B19" w:rsidRDefault="00865B19" w:rsidP="00865B19">
            <w:pPr>
              <w:spacing w:after="60"/>
              <w:rPr>
                <w:ins w:id="1060" w:author="ERCOT" w:date="2024-02-19T08:31:00Z"/>
                <w:rFonts w:eastAsia="SimSun"/>
                <w:iCs/>
                <w:sz w:val="20"/>
                <w:szCs w:val="20"/>
              </w:rPr>
            </w:pPr>
            <w:ins w:id="1061" w:author="ERCOT" w:date="2024-02-19T08:31:00Z">
              <w:r w:rsidRPr="00865B19">
                <w:rPr>
                  <w:rFonts w:eastAsia="SimSun"/>
                  <w:i/>
                  <w:iCs/>
                  <w:sz w:val="20"/>
                  <w:szCs w:val="20"/>
                </w:rPr>
                <w:t xml:space="preserve">RUC </w:t>
              </w:r>
            </w:ins>
            <w:ins w:id="1062" w:author="ERCOT" w:date="2024-02-19T08:32:00Z">
              <w:r w:rsidRPr="00865B19">
                <w:rPr>
                  <w:rFonts w:eastAsia="SimSun"/>
                  <w:i/>
                  <w:iCs/>
                  <w:sz w:val="20"/>
                  <w:szCs w:val="20"/>
                </w:rPr>
                <w:t>DRR</w:t>
              </w:r>
            </w:ins>
            <w:ins w:id="1063" w:author="ERCOT" w:date="2024-02-19T08:36:00Z">
              <w:r w:rsidRPr="00865B19">
                <w:rPr>
                  <w:rFonts w:eastAsia="SimSun"/>
                  <w:i/>
                  <w:iCs/>
                  <w:sz w:val="20"/>
                  <w:szCs w:val="20"/>
                </w:rPr>
                <w:t>S</w:t>
              </w:r>
            </w:ins>
            <w:ins w:id="1064" w:author="ERCOT" w:date="2024-02-19T08:32:00Z">
              <w:r w:rsidRPr="00865B19">
                <w:rPr>
                  <w:rFonts w:eastAsia="SimSun"/>
                  <w:i/>
                  <w:iCs/>
                  <w:sz w:val="20"/>
                  <w:szCs w:val="20"/>
                </w:rPr>
                <w:t xml:space="preserve"> </w:t>
              </w:r>
            </w:ins>
            <w:ins w:id="1065" w:author="ERCOT" w:date="2024-02-19T08:31:00Z">
              <w:r w:rsidRPr="00865B19">
                <w:rPr>
                  <w:rFonts w:eastAsia="SimSun"/>
                  <w:i/>
                  <w:iCs/>
                  <w:sz w:val="20"/>
                  <w:szCs w:val="20"/>
                </w:rPr>
                <w:t>Shortfall</w:t>
              </w:r>
              <w:r w:rsidRPr="00865B19">
                <w:rPr>
                  <w:rFonts w:eastAsia="SimSun"/>
                  <w:iCs/>
                  <w:sz w:val="20"/>
                  <w:szCs w:val="20"/>
                </w:rPr>
                <w:t>—The QSE</w:t>
              </w:r>
              <w:r w:rsidRPr="00865B19">
                <w:rPr>
                  <w:rFonts w:eastAsia="SimSun"/>
                  <w:i/>
                  <w:iCs/>
                  <w:sz w:val="20"/>
                  <w:szCs w:val="20"/>
                </w:rPr>
                <w:t xml:space="preserve"> q</w:t>
              </w:r>
              <w:r w:rsidRPr="00865B19">
                <w:rPr>
                  <w:rFonts w:eastAsia="SimSun"/>
                  <w:iCs/>
                  <w:sz w:val="20"/>
                  <w:szCs w:val="20"/>
                </w:rPr>
                <w:t xml:space="preserve">’s </w:t>
              </w:r>
            </w:ins>
            <w:ins w:id="1066" w:author="ERCOT" w:date="2024-02-19T08:32:00Z">
              <w:r w:rsidRPr="00865B19">
                <w:rPr>
                  <w:rFonts w:eastAsia="SimSun"/>
                  <w:iCs/>
                  <w:sz w:val="20"/>
                  <w:szCs w:val="20"/>
                </w:rPr>
                <w:t>DRRS</w:t>
              </w:r>
            </w:ins>
            <w:ins w:id="1067" w:author="ERCOT" w:date="2024-02-19T08:31:00Z">
              <w:r w:rsidRPr="00865B19">
                <w:rPr>
                  <w:rFonts w:eastAsia="SimSun"/>
                  <w:iCs/>
                  <w:sz w:val="20"/>
                  <w:szCs w:val="20"/>
                </w:rPr>
                <w:t xml:space="preserve"> shortfall for a particular RUC process </w:t>
              </w:r>
              <w:proofErr w:type="spellStart"/>
              <w:r w:rsidRPr="00865B19">
                <w:rPr>
                  <w:rFonts w:eastAsia="SimSun"/>
                  <w:i/>
                  <w:iCs/>
                  <w:sz w:val="20"/>
                  <w:szCs w:val="20"/>
                </w:rPr>
                <w:t>ruc</w:t>
              </w:r>
              <w:proofErr w:type="spellEnd"/>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  See formula in Section 5.7.4.1.1.</w:t>
              </w:r>
            </w:ins>
          </w:p>
        </w:tc>
      </w:tr>
      <w:tr w:rsidR="00865B19" w:rsidRPr="00865B19" w14:paraId="0CF350E9" w14:textId="77777777" w:rsidTr="00C812E5">
        <w:trPr>
          <w:cantSplit/>
          <w:ins w:id="1068" w:author="ERCOT" w:date="2024-02-22T12:50:00Z"/>
        </w:trPr>
        <w:tc>
          <w:tcPr>
            <w:tcW w:w="1699" w:type="pct"/>
          </w:tcPr>
          <w:p w14:paraId="01F34672" w14:textId="77777777" w:rsidR="00865B19" w:rsidRPr="00865B19" w:rsidRDefault="00865B19" w:rsidP="00865B19">
            <w:pPr>
              <w:spacing w:after="60"/>
              <w:rPr>
                <w:ins w:id="1069" w:author="ERCOT" w:date="2024-02-22T12:50:00Z"/>
                <w:rFonts w:eastAsia="SimSun"/>
                <w:sz w:val="20"/>
                <w:szCs w:val="20"/>
              </w:rPr>
            </w:pPr>
            <w:ins w:id="1070" w:author="ERCOT" w:date="2024-02-22T12:50:00Z">
              <w:r w:rsidRPr="00865B19">
                <w:rPr>
                  <w:rFonts w:eastAsia="SimSun"/>
                  <w:iCs/>
                  <w:sz w:val="20"/>
                  <w:szCs w:val="20"/>
                </w:rPr>
                <w:t xml:space="preserve">RUCCAPTOT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h</w:t>
              </w:r>
            </w:ins>
          </w:p>
        </w:tc>
        <w:tc>
          <w:tcPr>
            <w:tcW w:w="321" w:type="pct"/>
          </w:tcPr>
          <w:p w14:paraId="6CE232C4" w14:textId="77777777" w:rsidR="00865B19" w:rsidRPr="00865B19" w:rsidRDefault="00865B19" w:rsidP="00865B19">
            <w:pPr>
              <w:spacing w:after="60"/>
              <w:jc w:val="center"/>
              <w:rPr>
                <w:ins w:id="1071" w:author="ERCOT" w:date="2024-02-22T12:50:00Z"/>
                <w:rFonts w:eastAsia="SimSun"/>
                <w:iCs/>
                <w:sz w:val="20"/>
                <w:szCs w:val="20"/>
              </w:rPr>
            </w:pPr>
            <w:ins w:id="1072" w:author="ERCOT" w:date="2024-02-22T12:50:00Z">
              <w:r w:rsidRPr="00865B19">
                <w:rPr>
                  <w:rFonts w:eastAsia="SimSun"/>
                  <w:iCs/>
                  <w:sz w:val="20"/>
                  <w:szCs w:val="20"/>
                </w:rPr>
                <w:t>MW</w:t>
              </w:r>
            </w:ins>
          </w:p>
        </w:tc>
        <w:tc>
          <w:tcPr>
            <w:tcW w:w="2980" w:type="pct"/>
          </w:tcPr>
          <w:p w14:paraId="3CC2819E" w14:textId="77777777" w:rsidR="00865B19" w:rsidRPr="00865B19" w:rsidRDefault="00865B19" w:rsidP="00865B19">
            <w:pPr>
              <w:spacing w:after="60"/>
              <w:rPr>
                <w:ins w:id="1073" w:author="ERCOT" w:date="2024-02-22T12:50:00Z"/>
                <w:rFonts w:eastAsia="SimSun"/>
                <w:iCs/>
                <w:sz w:val="20"/>
                <w:szCs w:val="20"/>
              </w:rPr>
            </w:pPr>
            <w:ins w:id="1074" w:author="ERCOT" w:date="2024-02-22T12:50:00Z">
              <w:r w:rsidRPr="00865B19">
                <w:rPr>
                  <w:rFonts w:eastAsia="SimSun"/>
                  <w:i/>
                  <w:iCs/>
                  <w:sz w:val="20"/>
                  <w:szCs w:val="20"/>
                </w:rPr>
                <w:t>RUC Capacity Total</w:t>
              </w:r>
              <w:r w:rsidRPr="00865B19">
                <w:rPr>
                  <w:rFonts w:eastAsia="SimSun"/>
                  <w:iCs/>
                  <w:sz w:val="20"/>
                  <w:szCs w:val="20"/>
                </w:rPr>
                <w:t>—The sum of the High Sustained Limits (HSLs) of all RUC-committed Resources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that includes the 15-minute Settlement Interval.  See formula in Section 5.7.4.1.1. </w:t>
              </w:r>
            </w:ins>
          </w:p>
        </w:tc>
      </w:tr>
      <w:tr w:rsidR="00865B19" w:rsidRPr="00865B19" w14:paraId="5067822B" w14:textId="77777777" w:rsidTr="00C812E5">
        <w:trPr>
          <w:cantSplit/>
          <w:ins w:id="1075" w:author="ERCOT" w:date="2024-02-22T12:50:00Z"/>
        </w:trPr>
        <w:tc>
          <w:tcPr>
            <w:tcW w:w="1699" w:type="pct"/>
          </w:tcPr>
          <w:p w14:paraId="6D73AB32" w14:textId="77777777" w:rsidR="00865B19" w:rsidRPr="00865B19" w:rsidRDefault="00865B19" w:rsidP="00865B19">
            <w:pPr>
              <w:spacing w:after="60"/>
              <w:rPr>
                <w:ins w:id="1076" w:author="ERCOT" w:date="2024-02-22T12:50:00Z"/>
                <w:rFonts w:eastAsia="SimSun"/>
                <w:sz w:val="20"/>
                <w:szCs w:val="20"/>
              </w:rPr>
            </w:pPr>
            <w:ins w:id="1077" w:author="ERCOT" w:date="2024-02-22T12:50:00Z">
              <w:r w:rsidRPr="00865B19">
                <w:rPr>
                  <w:rFonts w:eastAsia="SimSun"/>
                  <w:iCs/>
                  <w:sz w:val="20"/>
                  <w:szCs w:val="20"/>
                </w:rPr>
                <w:t xml:space="preserve">HSL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h, r</w:t>
              </w:r>
            </w:ins>
          </w:p>
        </w:tc>
        <w:tc>
          <w:tcPr>
            <w:tcW w:w="321" w:type="pct"/>
          </w:tcPr>
          <w:p w14:paraId="097B91FB" w14:textId="77777777" w:rsidR="00865B19" w:rsidRPr="00865B19" w:rsidRDefault="00865B19" w:rsidP="00865B19">
            <w:pPr>
              <w:spacing w:after="60"/>
              <w:jc w:val="center"/>
              <w:rPr>
                <w:ins w:id="1078" w:author="ERCOT" w:date="2024-02-22T12:50:00Z"/>
                <w:rFonts w:eastAsia="SimSun"/>
                <w:iCs/>
                <w:sz w:val="20"/>
                <w:szCs w:val="20"/>
              </w:rPr>
            </w:pPr>
            <w:ins w:id="1079" w:author="ERCOT" w:date="2024-02-22T12:50:00Z">
              <w:r w:rsidRPr="00865B19">
                <w:rPr>
                  <w:rFonts w:eastAsia="SimSun"/>
                  <w:iCs/>
                  <w:sz w:val="20"/>
                  <w:szCs w:val="20"/>
                </w:rPr>
                <w:t>MW</w:t>
              </w:r>
            </w:ins>
          </w:p>
        </w:tc>
        <w:tc>
          <w:tcPr>
            <w:tcW w:w="2980" w:type="pct"/>
          </w:tcPr>
          <w:p w14:paraId="649C048D" w14:textId="77777777" w:rsidR="00865B19" w:rsidRPr="00865B19" w:rsidRDefault="00865B19" w:rsidP="00865B19">
            <w:pPr>
              <w:spacing w:after="60"/>
              <w:rPr>
                <w:ins w:id="1080" w:author="ERCOT" w:date="2024-02-22T12:50:00Z"/>
                <w:rFonts w:eastAsia="SimSun"/>
                <w:iCs/>
                <w:sz w:val="20"/>
                <w:szCs w:val="20"/>
              </w:rPr>
            </w:pPr>
            <w:ins w:id="1081" w:author="ERCOT" w:date="2024-02-22T12:50:00Z">
              <w:r w:rsidRPr="00865B19">
                <w:rPr>
                  <w:rFonts w:eastAsia="SimSun"/>
                  <w:i/>
                  <w:iCs/>
                  <w:sz w:val="20"/>
                  <w:szCs w:val="20"/>
                </w:rPr>
                <w:t>High Sustained Limit</w:t>
              </w:r>
              <w:r w:rsidRPr="00865B19">
                <w:rPr>
                  <w:rFonts w:eastAsia="SimSun"/>
                  <w:iCs/>
                  <w:sz w:val="20"/>
                  <w:szCs w:val="20"/>
                </w:rPr>
                <w:t xml:space="preserve">—The HSL of Generation Resource </w:t>
              </w:r>
              <w:r w:rsidRPr="00865B19">
                <w:rPr>
                  <w:rFonts w:eastAsia="SimSun"/>
                  <w:i/>
                  <w:iCs/>
                  <w:sz w:val="20"/>
                  <w:szCs w:val="20"/>
                </w:rPr>
                <w:t xml:space="preserve">r </w:t>
              </w:r>
              <w:r w:rsidRPr="00865B19">
                <w:rPr>
                  <w:rFonts w:eastAsia="SimSun"/>
                  <w:iCs/>
                  <w:sz w:val="20"/>
                  <w:szCs w:val="20"/>
                </w:rPr>
                <w:t xml:space="preserve">for a particular RUC process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 xml:space="preserve">h </w:t>
              </w:r>
              <w:r w:rsidRPr="00865B19">
                <w:rPr>
                  <w:rFonts w:eastAsia="SimSun"/>
                  <w:iCs/>
                  <w:sz w:val="20"/>
                  <w:szCs w:val="20"/>
                </w:rPr>
                <w:t xml:space="preserve">that includes the Settlement Interval </w:t>
              </w:r>
              <w:r w:rsidRPr="00865B19">
                <w:rPr>
                  <w:rFonts w:eastAsia="SimSun"/>
                  <w:i/>
                  <w:iCs/>
                  <w:sz w:val="20"/>
                  <w:szCs w:val="20"/>
                </w:rPr>
                <w:t>i</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ins>
          </w:p>
        </w:tc>
      </w:tr>
      <w:tr w:rsidR="00865B19" w:rsidRPr="00865B19" w14:paraId="3431BCB8" w14:textId="77777777" w:rsidTr="00C812E5">
        <w:trPr>
          <w:cantSplit/>
          <w:ins w:id="1082"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865B19" w:rsidRPr="00865B19" w14:paraId="3A4F791C" w14:textId="77777777" w:rsidTr="00C812E5">
              <w:trPr>
                <w:trHeight w:val="1205"/>
                <w:ins w:id="1083" w:author="ERCOT" w:date="2024-02-22T12:50:00Z"/>
              </w:trPr>
              <w:tc>
                <w:tcPr>
                  <w:tcW w:w="9350" w:type="dxa"/>
                  <w:shd w:val="pct12" w:color="auto" w:fill="auto"/>
                </w:tcPr>
                <w:p w14:paraId="2DF98982" w14:textId="77777777" w:rsidR="00865B19" w:rsidRPr="00865B19" w:rsidRDefault="00865B19" w:rsidP="00865B19">
                  <w:pPr>
                    <w:spacing w:after="240"/>
                    <w:rPr>
                      <w:ins w:id="1084" w:author="ERCOT" w:date="2024-02-22T12:50:00Z"/>
                      <w:rFonts w:eastAsia="SimSun"/>
                      <w:b/>
                      <w:i/>
                      <w:iCs/>
                    </w:rPr>
                  </w:pPr>
                  <w:ins w:id="1085" w:author="ERCOT" w:date="2024-02-22T12:50:00Z">
                    <w:r w:rsidRPr="00865B19">
                      <w:rPr>
                        <w:rFonts w:eastAsia="SimSun"/>
                        <w:b/>
                        <w:i/>
                        <w:iCs/>
                      </w:rPr>
                      <w:t>[NPRR1139:  Replace the variable “HSL</w:t>
                    </w:r>
                    <w:r w:rsidRPr="00865B19">
                      <w:rPr>
                        <w:rFonts w:eastAsia="SimSun"/>
                        <w:b/>
                        <w:i/>
                        <w:iCs/>
                        <w:vertAlign w:val="subscript"/>
                      </w:rPr>
                      <w:t xml:space="preserve"> </w:t>
                    </w:r>
                    <w:proofErr w:type="spellStart"/>
                    <w:r w:rsidRPr="00865B19">
                      <w:rPr>
                        <w:rFonts w:eastAsia="SimSun"/>
                        <w:b/>
                        <w:i/>
                        <w:iCs/>
                        <w:vertAlign w:val="subscript"/>
                      </w:rPr>
                      <w:t>ruc</w:t>
                    </w:r>
                    <w:proofErr w:type="spellEnd"/>
                    <w:r w:rsidRPr="00865B19">
                      <w:rPr>
                        <w:rFonts w:eastAsia="SimSun"/>
                        <w:b/>
                        <w:i/>
                        <w:iCs/>
                        <w:vertAlign w:val="subscript"/>
                      </w:rPr>
                      <w:t>, h, r</w:t>
                    </w:r>
                    <w:r w:rsidRPr="00865B19">
                      <w:rPr>
                        <w:rFonts w:eastAsia="SimSun"/>
                        <w:b/>
                        <w:i/>
                        <w:iCs/>
                      </w:rPr>
                      <w:t>”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865B19" w:rsidRPr="00865B19" w14:paraId="6D6A2BF5" w14:textId="77777777" w:rsidTr="00C812E5">
                    <w:trPr>
                      <w:ins w:id="1086" w:author="ERCOT" w:date="2024-02-22T12:50:00Z"/>
                    </w:trPr>
                    <w:tc>
                      <w:tcPr>
                        <w:tcW w:w="1437" w:type="pct"/>
                      </w:tcPr>
                      <w:p w14:paraId="591D0A8E" w14:textId="77777777" w:rsidR="00865B19" w:rsidRPr="00865B19" w:rsidRDefault="00865B19" w:rsidP="00865B19">
                        <w:pPr>
                          <w:spacing w:after="60"/>
                          <w:rPr>
                            <w:ins w:id="1087" w:author="ERCOT" w:date="2024-02-22T12:50:00Z"/>
                            <w:rFonts w:eastAsia="SimSun"/>
                            <w:iCs/>
                            <w:sz w:val="20"/>
                          </w:rPr>
                        </w:pPr>
                        <w:ins w:id="1088" w:author="ERCOT" w:date="2024-02-22T12:50:00Z">
                          <w:r w:rsidRPr="00865B19">
                            <w:rPr>
                              <w:rFonts w:eastAsia="SimSun"/>
                              <w:iCs/>
                              <w:sz w:val="20"/>
                            </w:rPr>
                            <w:t xml:space="preserve">RUCHSL </w:t>
                          </w:r>
                          <w:proofErr w:type="spellStart"/>
                          <w:r w:rsidRPr="00865B19">
                            <w:rPr>
                              <w:rFonts w:eastAsia="SimSun"/>
                              <w:i/>
                              <w:iCs/>
                              <w:sz w:val="20"/>
                              <w:vertAlign w:val="subscript"/>
                            </w:rPr>
                            <w:t>ruc</w:t>
                          </w:r>
                          <w:proofErr w:type="spellEnd"/>
                          <w:r w:rsidRPr="00865B19">
                            <w:rPr>
                              <w:rFonts w:eastAsia="SimSun"/>
                              <w:i/>
                              <w:iCs/>
                              <w:sz w:val="20"/>
                              <w:vertAlign w:val="subscript"/>
                            </w:rPr>
                            <w:t xml:space="preserve">, </w:t>
                          </w:r>
                        </w:ins>
                        <w:ins w:id="1089" w:author="ERCOT" w:date="2024-03-19T09:01:00Z">
                          <w:r w:rsidRPr="00865B19">
                            <w:rPr>
                              <w:rFonts w:eastAsia="SimSun"/>
                              <w:i/>
                              <w:iCs/>
                              <w:sz w:val="20"/>
                              <w:vertAlign w:val="subscript"/>
                            </w:rPr>
                            <w:t>h</w:t>
                          </w:r>
                        </w:ins>
                        <w:ins w:id="1090" w:author="ERCOT" w:date="2024-02-22T12:50:00Z">
                          <w:r w:rsidRPr="00865B19">
                            <w:rPr>
                              <w:rFonts w:eastAsia="SimSun"/>
                              <w:i/>
                              <w:iCs/>
                              <w:sz w:val="20"/>
                              <w:vertAlign w:val="subscript"/>
                            </w:rPr>
                            <w:t>, r</w:t>
                          </w:r>
                        </w:ins>
                      </w:p>
                    </w:tc>
                    <w:tc>
                      <w:tcPr>
                        <w:tcW w:w="342" w:type="pct"/>
                      </w:tcPr>
                      <w:p w14:paraId="4A2ACA9E" w14:textId="77777777" w:rsidR="00865B19" w:rsidRPr="00865B19" w:rsidRDefault="00865B19" w:rsidP="00865B19">
                        <w:pPr>
                          <w:spacing w:after="60"/>
                          <w:jc w:val="center"/>
                          <w:rPr>
                            <w:ins w:id="1091" w:author="ERCOT" w:date="2024-02-22T12:50:00Z"/>
                            <w:rFonts w:eastAsia="SimSun"/>
                            <w:iCs/>
                            <w:sz w:val="20"/>
                          </w:rPr>
                        </w:pPr>
                        <w:ins w:id="1092" w:author="ERCOT" w:date="2024-02-22T12:50:00Z">
                          <w:r w:rsidRPr="00865B19">
                            <w:rPr>
                              <w:rFonts w:eastAsia="SimSun"/>
                              <w:iCs/>
                              <w:sz w:val="20"/>
                            </w:rPr>
                            <w:t>MW</w:t>
                          </w:r>
                        </w:ins>
                      </w:p>
                    </w:tc>
                    <w:tc>
                      <w:tcPr>
                        <w:tcW w:w="3221" w:type="pct"/>
                      </w:tcPr>
                      <w:p w14:paraId="66ABF1DA" w14:textId="77777777" w:rsidR="00865B19" w:rsidRPr="00865B19" w:rsidRDefault="00865B19" w:rsidP="00865B19">
                        <w:pPr>
                          <w:spacing w:after="60"/>
                          <w:rPr>
                            <w:ins w:id="1093" w:author="ERCOT" w:date="2024-02-22T12:50:00Z"/>
                            <w:rFonts w:eastAsia="SimSun"/>
                            <w:iCs/>
                            <w:sz w:val="20"/>
                          </w:rPr>
                        </w:pPr>
                        <w:ins w:id="1094" w:author="ERCOT" w:date="2024-02-22T12:50:00Z">
                          <w:r w:rsidRPr="00865B19">
                            <w:rPr>
                              <w:rFonts w:eastAsia="SimSun"/>
                              <w:i/>
                              <w:iCs/>
                              <w:sz w:val="20"/>
                            </w:rPr>
                            <w:t>High Sustained Limit at RUC Snapshot</w:t>
                          </w:r>
                          <w:r w:rsidRPr="00865B19">
                            <w:rPr>
                              <w:rFonts w:eastAsia="SimSun"/>
                              <w:iCs/>
                              <w:sz w:val="20"/>
                            </w:rPr>
                            <w:t xml:space="preserve">—The HSL of Generation Resource </w:t>
                          </w:r>
                          <w:r w:rsidRPr="00865B19">
                            <w:rPr>
                              <w:rFonts w:eastAsia="SimSun"/>
                              <w:i/>
                              <w:iCs/>
                              <w:sz w:val="20"/>
                            </w:rPr>
                            <w:t xml:space="preserve">r </w:t>
                          </w:r>
                          <w:r w:rsidRPr="00865B19">
                            <w:rPr>
                              <w:rFonts w:eastAsia="SimSun"/>
                              <w:sz w:val="20"/>
                            </w:rPr>
                            <w:t xml:space="preserve">represented by QSE </w:t>
                          </w:r>
                          <w:r w:rsidRPr="00865B19">
                            <w:rPr>
                              <w:rFonts w:eastAsia="SimSun"/>
                              <w:i/>
                              <w:iCs/>
                              <w:sz w:val="20"/>
                            </w:rPr>
                            <w:t>q</w:t>
                          </w:r>
                          <w:r w:rsidRPr="00865B19">
                            <w:rPr>
                              <w:rFonts w:eastAsia="SimSun"/>
                              <w:sz w:val="20"/>
                            </w:rPr>
                            <w:t xml:space="preserve"> for the hour </w:t>
                          </w:r>
                          <w:r w:rsidRPr="00865B19">
                            <w:rPr>
                              <w:rFonts w:eastAsia="SimSun"/>
                              <w:i/>
                              <w:iCs/>
                              <w:sz w:val="20"/>
                            </w:rPr>
                            <w:t>h</w:t>
                          </w:r>
                          <w:r w:rsidRPr="00865B19">
                            <w:rPr>
                              <w:rFonts w:eastAsia="SimSun"/>
                              <w:sz w:val="20"/>
                            </w:rPr>
                            <w:t xml:space="preserve">, according to the </w:t>
                          </w:r>
                          <w:r w:rsidRPr="00865B19">
                            <w:rPr>
                              <w:rFonts w:eastAsia="SimSun"/>
                              <w:iCs/>
                              <w:sz w:val="20"/>
                            </w:rPr>
                            <w:t xml:space="preserve">COP and Trades Snapshot for the RUC process </w:t>
                          </w:r>
                          <w:proofErr w:type="spellStart"/>
                          <w:r w:rsidRPr="00865B19">
                            <w:rPr>
                              <w:rFonts w:eastAsia="SimSun"/>
                              <w:i/>
                              <w:iCs/>
                              <w:sz w:val="20"/>
                            </w:rPr>
                            <w:t>ruc</w:t>
                          </w:r>
                          <w:proofErr w:type="spellEnd"/>
                          <w:r w:rsidRPr="00865B19">
                            <w:rPr>
                              <w:rFonts w:eastAsia="SimSun"/>
                              <w:iCs/>
                              <w:sz w:val="20"/>
                            </w:rPr>
                            <w:t xml:space="preserve">.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ins>
                      </w:p>
                    </w:tc>
                  </w:tr>
                </w:tbl>
                <w:p w14:paraId="1D254832" w14:textId="77777777" w:rsidR="00865B19" w:rsidRPr="00865B19" w:rsidRDefault="00865B19" w:rsidP="00865B19">
                  <w:pPr>
                    <w:tabs>
                      <w:tab w:val="left" w:pos="2340"/>
                      <w:tab w:val="left" w:pos="3420"/>
                    </w:tabs>
                    <w:spacing w:after="240"/>
                    <w:rPr>
                      <w:ins w:id="1095" w:author="ERCOT" w:date="2024-02-22T12:50:00Z"/>
                      <w:rFonts w:eastAsia="SimSun"/>
                      <w:bCs/>
                    </w:rPr>
                  </w:pPr>
                </w:p>
              </w:tc>
            </w:tr>
          </w:tbl>
          <w:p w14:paraId="15E603F0" w14:textId="77777777" w:rsidR="00865B19" w:rsidRPr="00865B19" w:rsidRDefault="00865B19" w:rsidP="00865B19">
            <w:pPr>
              <w:spacing w:after="60"/>
              <w:rPr>
                <w:ins w:id="1096" w:author="ERCOT" w:date="2024-02-22T12:50:00Z"/>
                <w:rFonts w:eastAsia="SimSun"/>
                <w:iCs/>
                <w:sz w:val="20"/>
                <w:szCs w:val="20"/>
              </w:rPr>
            </w:pPr>
          </w:p>
        </w:tc>
      </w:tr>
      <w:tr w:rsidR="00865B19" w:rsidRPr="00865B19" w14:paraId="06AA2A15" w14:textId="77777777" w:rsidTr="00C812E5">
        <w:trPr>
          <w:cantSplit/>
          <w:ins w:id="1097" w:author="ERCOT" w:date="2024-02-19T08:31:00Z"/>
        </w:trPr>
        <w:tc>
          <w:tcPr>
            <w:tcW w:w="1699" w:type="pct"/>
          </w:tcPr>
          <w:p w14:paraId="7321B0F6" w14:textId="77777777" w:rsidR="00865B19" w:rsidRPr="00865B19" w:rsidRDefault="00865B19" w:rsidP="00865B19">
            <w:pPr>
              <w:spacing w:after="60"/>
              <w:rPr>
                <w:ins w:id="1098" w:author="ERCOT" w:date="2024-02-19T08:31:00Z"/>
                <w:rFonts w:eastAsia="SimSun"/>
                <w:sz w:val="20"/>
                <w:szCs w:val="20"/>
              </w:rPr>
            </w:pPr>
            <w:proofErr w:type="spellStart"/>
            <w:ins w:id="1099" w:author="ERCOT" w:date="2024-02-22T12:49:00Z">
              <w:r w:rsidRPr="00865B19">
                <w:rPr>
                  <w:rFonts w:eastAsia="SimSun"/>
                  <w:i/>
                  <w:iCs/>
                  <w:sz w:val="20"/>
                  <w:szCs w:val="20"/>
                </w:rPr>
                <w:t>r</w:t>
              </w:r>
            </w:ins>
            <w:ins w:id="1100" w:author="ERCOT" w:date="2024-02-19T08:32:00Z">
              <w:r w:rsidRPr="00865B19">
                <w:rPr>
                  <w:rFonts w:eastAsia="SimSun"/>
                  <w:i/>
                  <w:iCs/>
                  <w:sz w:val="20"/>
                  <w:szCs w:val="20"/>
                </w:rPr>
                <w:t>uc</w:t>
              </w:r>
            </w:ins>
            <w:proofErr w:type="spellEnd"/>
          </w:p>
        </w:tc>
        <w:tc>
          <w:tcPr>
            <w:tcW w:w="321" w:type="pct"/>
          </w:tcPr>
          <w:p w14:paraId="6E8ED090" w14:textId="77777777" w:rsidR="00865B19" w:rsidRPr="00865B19" w:rsidRDefault="00865B19" w:rsidP="00865B19">
            <w:pPr>
              <w:spacing w:after="60"/>
              <w:jc w:val="center"/>
              <w:rPr>
                <w:ins w:id="1101" w:author="ERCOT" w:date="2024-02-19T08:31:00Z"/>
                <w:rFonts w:eastAsia="SimSun"/>
                <w:iCs/>
                <w:sz w:val="20"/>
                <w:szCs w:val="20"/>
              </w:rPr>
            </w:pPr>
            <w:ins w:id="1102" w:author="ERCOT" w:date="2024-02-19T08:32:00Z">
              <w:r w:rsidRPr="00865B19">
                <w:rPr>
                  <w:rFonts w:eastAsia="SimSun"/>
                  <w:iCs/>
                  <w:sz w:val="20"/>
                  <w:szCs w:val="20"/>
                </w:rPr>
                <w:t>none</w:t>
              </w:r>
            </w:ins>
          </w:p>
        </w:tc>
        <w:tc>
          <w:tcPr>
            <w:tcW w:w="2980" w:type="pct"/>
          </w:tcPr>
          <w:p w14:paraId="77E4269C" w14:textId="77777777" w:rsidR="00865B19" w:rsidRPr="00865B19" w:rsidRDefault="00865B19" w:rsidP="00865B19">
            <w:pPr>
              <w:spacing w:after="60"/>
              <w:rPr>
                <w:ins w:id="1103" w:author="ERCOT" w:date="2024-02-19T08:31:00Z"/>
                <w:rFonts w:eastAsia="SimSun"/>
                <w:iCs/>
                <w:sz w:val="20"/>
                <w:szCs w:val="20"/>
              </w:rPr>
            </w:pPr>
            <w:ins w:id="1104" w:author="ERCOT" w:date="2024-02-19T08:32:00Z">
              <w:r w:rsidRPr="00865B19">
                <w:rPr>
                  <w:rFonts w:eastAsia="SimSun"/>
                  <w:iCs/>
                  <w:sz w:val="20"/>
                  <w:szCs w:val="20"/>
                </w:rPr>
                <w:t>The RUC process for which the RUC DR</w:t>
              </w:r>
            </w:ins>
            <w:ins w:id="1105" w:author="ERCOT" w:date="2024-03-15T16:03:00Z">
              <w:r w:rsidRPr="00865B19">
                <w:rPr>
                  <w:rFonts w:eastAsia="SimSun"/>
                  <w:iCs/>
                  <w:sz w:val="20"/>
                  <w:szCs w:val="20"/>
                </w:rPr>
                <w:t>R</w:t>
              </w:r>
            </w:ins>
            <w:ins w:id="1106" w:author="ERCOT" w:date="2024-02-19T08:32:00Z">
              <w:r w:rsidRPr="00865B19">
                <w:rPr>
                  <w:rFonts w:eastAsia="SimSun"/>
                  <w:iCs/>
                  <w:sz w:val="20"/>
                  <w:szCs w:val="20"/>
                </w:rPr>
                <w:t>S Short Charge is calculated.</w:t>
              </w:r>
            </w:ins>
          </w:p>
        </w:tc>
      </w:tr>
      <w:tr w:rsidR="00865B19" w:rsidRPr="00865B19" w14:paraId="31372C3C" w14:textId="77777777" w:rsidTr="00C812E5">
        <w:trPr>
          <w:cantSplit/>
          <w:ins w:id="1107" w:author="ERCOT" w:date="2024-02-19T08:31:00Z"/>
        </w:trPr>
        <w:tc>
          <w:tcPr>
            <w:tcW w:w="1699" w:type="pct"/>
          </w:tcPr>
          <w:p w14:paraId="491D2166" w14:textId="77777777" w:rsidR="00865B19" w:rsidRPr="00865B19" w:rsidRDefault="00865B19" w:rsidP="00865B19">
            <w:pPr>
              <w:spacing w:after="60"/>
              <w:rPr>
                <w:ins w:id="1108" w:author="ERCOT" w:date="2024-02-19T08:31:00Z"/>
                <w:rFonts w:eastAsia="SimSun"/>
                <w:i/>
                <w:sz w:val="20"/>
                <w:szCs w:val="20"/>
              </w:rPr>
            </w:pPr>
            <w:ins w:id="1109" w:author="ERCOT" w:date="2024-02-22T12:49:00Z">
              <w:r w:rsidRPr="00865B19">
                <w:rPr>
                  <w:rFonts w:eastAsia="SimSun"/>
                  <w:i/>
                  <w:sz w:val="20"/>
                  <w:szCs w:val="20"/>
                </w:rPr>
                <w:t>i</w:t>
              </w:r>
            </w:ins>
          </w:p>
        </w:tc>
        <w:tc>
          <w:tcPr>
            <w:tcW w:w="321" w:type="pct"/>
          </w:tcPr>
          <w:p w14:paraId="7D97219D" w14:textId="77777777" w:rsidR="00865B19" w:rsidRPr="00865B19" w:rsidRDefault="00865B19" w:rsidP="00865B19">
            <w:pPr>
              <w:spacing w:after="60"/>
              <w:jc w:val="center"/>
              <w:rPr>
                <w:ins w:id="1110" w:author="ERCOT" w:date="2024-02-19T08:31:00Z"/>
                <w:rFonts w:eastAsia="SimSun"/>
                <w:iCs/>
                <w:sz w:val="20"/>
                <w:szCs w:val="20"/>
              </w:rPr>
            </w:pPr>
            <w:ins w:id="1111" w:author="ERCOT" w:date="2024-02-19T08:32:00Z">
              <w:r w:rsidRPr="00865B19">
                <w:rPr>
                  <w:rFonts w:eastAsia="SimSun"/>
                  <w:iCs/>
                  <w:sz w:val="20"/>
                  <w:szCs w:val="20"/>
                </w:rPr>
                <w:t>none</w:t>
              </w:r>
            </w:ins>
          </w:p>
        </w:tc>
        <w:tc>
          <w:tcPr>
            <w:tcW w:w="2980" w:type="pct"/>
          </w:tcPr>
          <w:p w14:paraId="29F182E4" w14:textId="77777777" w:rsidR="00865B19" w:rsidRPr="00865B19" w:rsidRDefault="00865B19" w:rsidP="00865B19">
            <w:pPr>
              <w:spacing w:after="60"/>
              <w:rPr>
                <w:ins w:id="1112" w:author="ERCOT" w:date="2024-02-19T08:31:00Z"/>
                <w:rFonts w:eastAsia="SimSun"/>
                <w:iCs/>
                <w:sz w:val="20"/>
                <w:szCs w:val="20"/>
              </w:rPr>
            </w:pPr>
            <w:ins w:id="1113" w:author="ERCOT" w:date="2024-02-19T08:32:00Z">
              <w:r w:rsidRPr="00865B19">
                <w:rPr>
                  <w:rFonts w:eastAsia="SimSun"/>
                  <w:iCs/>
                  <w:sz w:val="20"/>
                  <w:szCs w:val="20"/>
                </w:rPr>
                <w:t>A 15-minute Settlement Interval.</w:t>
              </w:r>
            </w:ins>
          </w:p>
        </w:tc>
      </w:tr>
      <w:tr w:rsidR="00865B19" w:rsidRPr="00865B19" w14:paraId="5CF65087" w14:textId="77777777" w:rsidTr="00C812E5">
        <w:trPr>
          <w:cantSplit/>
          <w:ins w:id="1114" w:author="ERCOT" w:date="2024-02-19T08:31:00Z"/>
        </w:trPr>
        <w:tc>
          <w:tcPr>
            <w:tcW w:w="1699" w:type="pct"/>
          </w:tcPr>
          <w:p w14:paraId="2CA8D79C" w14:textId="77777777" w:rsidR="00865B19" w:rsidRPr="00865B19" w:rsidRDefault="00865B19" w:rsidP="00865B19">
            <w:pPr>
              <w:spacing w:after="60"/>
              <w:rPr>
                <w:ins w:id="1115" w:author="ERCOT" w:date="2024-02-19T08:31:00Z"/>
                <w:rFonts w:eastAsia="SimSun"/>
                <w:i/>
                <w:sz w:val="20"/>
                <w:szCs w:val="20"/>
              </w:rPr>
            </w:pPr>
            <w:ins w:id="1116" w:author="ERCOT" w:date="2024-02-22T12:49:00Z">
              <w:r w:rsidRPr="00865B19">
                <w:rPr>
                  <w:rFonts w:eastAsia="SimSun"/>
                  <w:i/>
                  <w:sz w:val="20"/>
                  <w:szCs w:val="20"/>
                </w:rPr>
                <w:t>q</w:t>
              </w:r>
            </w:ins>
          </w:p>
        </w:tc>
        <w:tc>
          <w:tcPr>
            <w:tcW w:w="321" w:type="pct"/>
          </w:tcPr>
          <w:p w14:paraId="64643F08" w14:textId="77777777" w:rsidR="00865B19" w:rsidRPr="00865B19" w:rsidRDefault="00865B19" w:rsidP="00865B19">
            <w:pPr>
              <w:spacing w:after="60"/>
              <w:jc w:val="center"/>
              <w:rPr>
                <w:ins w:id="1117" w:author="ERCOT" w:date="2024-02-19T08:31:00Z"/>
                <w:rFonts w:eastAsia="SimSun"/>
                <w:iCs/>
                <w:sz w:val="20"/>
                <w:szCs w:val="20"/>
              </w:rPr>
            </w:pPr>
            <w:ins w:id="1118" w:author="ERCOT" w:date="2024-02-19T08:32:00Z">
              <w:r w:rsidRPr="00865B19">
                <w:rPr>
                  <w:rFonts w:eastAsia="SimSun"/>
                  <w:iCs/>
                  <w:sz w:val="20"/>
                  <w:szCs w:val="20"/>
                </w:rPr>
                <w:t>none</w:t>
              </w:r>
            </w:ins>
          </w:p>
        </w:tc>
        <w:tc>
          <w:tcPr>
            <w:tcW w:w="2980" w:type="pct"/>
          </w:tcPr>
          <w:p w14:paraId="74D2FB0E" w14:textId="77777777" w:rsidR="00865B19" w:rsidRPr="00865B19" w:rsidRDefault="00865B19" w:rsidP="00865B19">
            <w:pPr>
              <w:spacing w:after="60"/>
              <w:rPr>
                <w:ins w:id="1119" w:author="ERCOT" w:date="2024-02-19T08:31:00Z"/>
                <w:rFonts w:eastAsia="SimSun"/>
                <w:iCs/>
                <w:sz w:val="20"/>
                <w:szCs w:val="20"/>
              </w:rPr>
            </w:pPr>
            <w:ins w:id="1120" w:author="ERCOT" w:date="2024-02-19T08:32:00Z">
              <w:r w:rsidRPr="00865B19">
                <w:rPr>
                  <w:rFonts w:eastAsia="SimSun"/>
                  <w:iCs/>
                  <w:sz w:val="20"/>
                  <w:szCs w:val="20"/>
                </w:rPr>
                <w:t>A QSE.</w:t>
              </w:r>
            </w:ins>
          </w:p>
        </w:tc>
      </w:tr>
      <w:tr w:rsidR="00865B19" w:rsidRPr="00865B19" w14:paraId="1723F3E8" w14:textId="77777777" w:rsidTr="00C812E5">
        <w:trPr>
          <w:cantSplit/>
          <w:ins w:id="1121" w:author="ERCOT" w:date="2024-02-19T08:31:00Z"/>
        </w:trPr>
        <w:tc>
          <w:tcPr>
            <w:tcW w:w="1699" w:type="pct"/>
          </w:tcPr>
          <w:p w14:paraId="707C4267" w14:textId="77777777" w:rsidR="00865B19" w:rsidRPr="00865B19" w:rsidRDefault="00865B19" w:rsidP="00865B19">
            <w:pPr>
              <w:spacing w:after="60"/>
              <w:rPr>
                <w:ins w:id="1122" w:author="ERCOT" w:date="2024-02-19T08:31:00Z"/>
                <w:rFonts w:eastAsia="SimSun"/>
                <w:i/>
                <w:sz w:val="20"/>
                <w:szCs w:val="20"/>
              </w:rPr>
            </w:pPr>
            <w:ins w:id="1123" w:author="ERCOT" w:date="2024-02-22T12:49:00Z">
              <w:r w:rsidRPr="00865B19">
                <w:rPr>
                  <w:rFonts w:eastAsia="SimSun"/>
                  <w:i/>
                  <w:sz w:val="20"/>
                  <w:szCs w:val="20"/>
                </w:rPr>
                <w:t>h</w:t>
              </w:r>
            </w:ins>
          </w:p>
        </w:tc>
        <w:tc>
          <w:tcPr>
            <w:tcW w:w="321" w:type="pct"/>
          </w:tcPr>
          <w:p w14:paraId="6A0C50D1" w14:textId="77777777" w:rsidR="00865B19" w:rsidRPr="00865B19" w:rsidRDefault="00865B19" w:rsidP="00865B19">
            <w:pPr>
              <w:spacing w:after="60"/>
              <w:jc w:val="center"/>
              <w:rPr>
                <w:ins w:id="1124" w:author="ERCOT" w:date="2024-02-19T08:31:00Z"/>
                <w:rFonts w:eastAsia="SimSun"/>
                <w:iCs/>
                <w:sz w:val="20"/>
                <w:szCs w:val="20"/>
              </w:rPr>
            </w:pPr>
            <w:ins w:id="1125" w:author="ERCOT" w:date="2024-02-19T08:32:00Z">
              <w:r w:rsidRPr="00865B19">
                <w:rPr>
                  <w:rFonts w:eastAsia="SimSun"/>
                  <w:iCs/>
                  <w:sz w:val="20"/>
                  <w:szCs w:val="20"/>
                </w:rPr>
                <w:t>none</w:t>
              </w:r>
            </w:ins>
          </w:p>
        </w:tc>
        <w:tc>
          <w:tcPr>
            <w:tcW w:w="2980" w:type="pct"/>
          </w:tcPr>
          <w:p w14:paraId="7585553D" w14:textId="77777777" w:rsidR="00865B19" w:rsidRPr="00865B19" w:rsidRDefault="00865B19" w:rsidP="00865B19">
            <w:pPr>
              <w:spacing w:after="60"/>
              <w:rPr>
                <w:ins w:id="1126" w:author="ERCOT" w:date="2024-02-19T08:31:00Z"/>
                <w:rFonts w:eastAsia="SimSun"/>
                <w:iCs/>
                <w:sz w:val="20"/>
                <w:szCs w:val="20"/>
              </w:rPr>
            </w:pPr>
            <w:ins w:id="1127" w:author="ERCOT" w:date="2024-02-19T08:32:00Z">
              <w:r w:rsidRPr="00865B19">
                <w:rPr>
                  <w:rFonts w:eastAsia="SimSun"/>
                  <w:iCs/>
                  <w:sz w:val="20"/>
                  <w:szCs w:val="20"/>
                </w:rPr>
                <w:t xml:space="preserve">The hour that includes the Settlement Interval </w:t>
              </w:r>
              <w:r w:rsidRPr="00865B19">
                <w:rPr>
                  <w:rFonts w:eastAsia="SimSun"/>
                  <w:i/>
                  <w:iCs/>
                  <w:sz w:val="20"/>
                  <w:szCs w:val="20"/>
                </w:rPr>
                <w:t>i</w:t>
              </w:r>
              <w:r w:rsidRPr="00865B19">
                <w:rPr>
                  <w:rFonts w:eastAsia="SimSun"/>
                  <w:iCs/>
                  <w:sz w:val="20"/>
                  <w:szCs w:val="20"/>
                </w:rPr>
                <w:t xml:space="preserve">. </w:t>
              </w:r>
            </w:ins>
          </w:p>
        </w:tc>
      </w:tr>
      <w:tr w:rsidR="00865B19" w:rsidRPr="00865B19" w14:paraId="1339B60E" w14:textId="77777777" w:rsidTr="00C812E5">
        <w:trPr>
          <w:cantSplit/>
          <w:ins w:id="1128" w:author="ERCOT" w:date="2024-02-19T08:32:00Z"/>
        </w:trPr>
        <w:tc>
          <w:tcPr>
            <w:tcW w:w="1699" w:type="pct"/>
          </w:tcPr>
          <w:p w14:paraId="5950D0BD" w14:textId="77777777" w:rsidR="00865B19" w:rsidRPr="00865B19" w:rsidRDefault="00865B19" w:rsidP="00865B19">
            <w:pPr>
              <w:spacing w:after="60"/>
              <w:rPr>
                <w:ins w:id="1129" w:author="ERCOT" w:date="2024-02-19T08:32:00Z"/>
                <w:rFonts w:eastAsia="SimSun"/>
                <w:i/>
                <w:iCs/>
                <w:sz w:val="20"/>
                <w:szCs w:val="20"/>
              </w:rPr>
            </w:pPr>
            <w:ins w:id="1130" w:author="ERCOT" w:date="2024-02-22T12:50:00Z">
              <w:r w:rsidRPr="00865B19">
                <w:rPr>
                  <w:rFonts w:eastAsia="SimSun"/>
                  <w:i/>
                  <w:iCs/>
                  <w:sz w:val="20"/>
                  <w:szCs w:val="20"/>
                </w:rPr>
                <w:t>r</w:t>
              </w:r>
            </w:ins>
          </w:p>
        </w:tc>
        <w:tc>
          <w:tcPr>
            <w:tcW w:w="321" w:type="pct"/>
          </w:tcPr>
          <w:p w14:paraId="0C64CB1D" w14:textId="77777777" w:rsidR="00865B19" w:rsidRPr="00865B19" w:rsidRDefault="00865B19" w:rsidP="00865B19">
            <w:pPr>
              <w:spacing w:after="60"/>
              <w:jc w:val="center"/>
              <w:rPr>
                <w:ins w:id="1131" w:author="ERCOT" w:date="2024-02-19T08:32:00Z"/>
                <w:rFonts w:eastAsia="SimSun"/>
                <w:iCs/>
                <w:sz w:val="20"/>
                <w:szCs w:val="20"/>
              </w:rPr>
            </w:pPr>
            <w:ins w:id="1132" w:author="ERCOT" w:date="2024-02-19T08:32:00Z">
              <w:r w:rsidRPr="00865B19">
                <w:rPr>
                  <w:rFonts w:eastAsia="SimSun"/>
                  <w:iCs/>
                  <w:sz w:val="20"/>
                  <w:szCs w:val="20"/>
                </w:rPr>
                <w:t>none</w:t>
              </w:r>
            </w:ins>
          </w:p>
        </w:tc>
        <w:tc>
          <w:tcPr>
            <w:tcW w:w="2980" w:type="pct"/>
          </w:tcPr>
          <w:p w14:paraId="11D0D2F5" w14:textId="77777777" w:rsidR="00865B19" w:rsidRPr="00865B19" w:rsidRDefault="00865B19" w:rsidP="00865B19">
            <w:pPr>
              <w:spacing w:after="60"/>
              <w:rPr>
                <w:ins w:id="1133" w:author="ERCOT" w:date="2024-02-19T08:32:00Z"/>
                <w:rFonts w:eastAsia="SimSun"/>
                <w:iCs/>
                <w:sz w:val="20"/>
                <w:szCs w:val="20"/>
              </w:rPr>
            </w:pPr>
            <w:ins w:id="1134" w:author="ERCOT" w:date="2024-02-19T08:32:00Z">
              <w:r w:rsidRPr="00865B19">
                <w:rPr>
                  <w:rFonts w:eastAsia="SimSun"/>
                  <w:iCs/>
                  <w:sz w:val="20"/>
                  <w:szCs w:val="20"/>
                </w:rPr>
                <w:t xml:space="preserve">A Generation Resource that is RUC-committed for the hour that includes the Settlement Interval </w:t>
              </w:r>
              <w:r w:rsidRPr="00865B19">
                <w:rPr>
                  <w:rFonts w:eastAsia="SimSun"/>
                  <w:i/>
                  <w:iCs/>
                  <w:sz w:val="20"/>
                  <w:szCs w:val="20"/>
                </w:rPr>
                <w:t>i</w:t>
              </w:r>
              <w:r w:rsidRPr="00865B19">
                <w:rPr>
                  <w:rFonts w:eastAsia="SimSun"/>
                  <w:iCs/>
                  <w:sz w:val="20"/>
                  <w:szCs w:val="20"/>
                </w:rPr>
                <w:t xml:space="preserve">, </w:t>
              </w:r>
              <w:proofErr w:type="gramStart"/>
              <w:r w:rsidRPr="00865B19">
                <w:rPr>
                  <w:rFonts w:eastAsia="SimSun"/>
                  <w:iCs/>
                  <w:sz w:val="20"/>
                  <w:szCs w:val="20"/>
                </w:rPr>
                <w:t>as a result of</w:t>
              </w:r>
              <w:proofErr w:type="gramEnd"/>
              <w:r w:rsidRPr="00865B19">
                <w:rPr>
                  <w:rFonts w:eastAsia="SimSun"/>
                  <w:iCs/>
                  <w:sz w:val="20"/>
                  <w:szCs w:val="20"/>
                </w:rPr>
                <w:t xml:space="preserve"> a particular RUC process.</w:t>
              </w:r>
            </w:ins>
          </w:p>
        </w:tc>
      </w:tr>
      <w:tr w:rsidR="00865B19" w:rsidRPr="00865B19" w14:paraId="6A1FCEDD" w14:textId="77777777" w:rsidTr="00C812E5">
        <w:trPr>
          <w:ins w:id="1135" w:author="ERCOT" w:date="2024-03-19T09:07:00Z"/>
        </w:trPr>
        <w:tc>
          <w:tcPr>
            <w:tcW w:w="1699" w:type="pct"/>
          </w:tcPr>
          <w:p w14:paraId="280A01A4" w14:textId="77777777" w:rsidR="00865B19" w:rsidRPr="00865B19" w:rsidRDefault="00865B19" w:rsidP="00865B19">
            <w:pPr>
              <w:spacing w:after="60"/>
              <w:rPr>
                <w:ins w:id="1136" w:author="ERCOT" w:date="2024-03-19T09:07:00Z"/>
                <w:rFonts w:eastAsia="SimSun"/>
                <w:i/>
                <w:iCs/>
                <w:sz w:val="20"/>
                <w:szCs w:val="20"/>
              </w:rPr>
            </w:pPr>
            <w:proofErr w:type="spellStart"/>
            <w:ins w:id="1137" w:author="ERCOT" w:date="2024-03-19T09:07:00Z">
              <w:r w:rsidRPr="00865B19">
                <w:rPr>
                  <w:rFonts w:eastAsia="SimSun"/>
                  <w:i/>
                  <w:iCs/>
                  <w:sz w:val="20"/>
                  <w:szCs w:val="20"/>
                </w:rPr>
                <w:t>beforeCCGR</w:t>
              </w:r>
              <w:proofErr w:type="spellEnd"/>
            </w:ins>
          </w:p>
        </w:tc>
        <w:tc>
          <w:tcPr>
            <w:tcW w:w="321" w:type="pct"/>
          </w:tcPr>
          <w:p w14:paraId="22EDC027" w14:textId="77777777" w:rsidR="00865B19" w:rsidRPr="00865B19" w:rsidRDefault="00865B19" w:rsidP="00865B19">
            <w:pPr>
              <w:spacing w:after="60"/>
              <w:jc w:val="center"/>
              <w:rPr>
                <w:ins w:id="1138" w:author="ERCOT" w:date="2024-03-19T09:07:00Z"/>
                <w:rFonts w:eastAsia="SimSun"/>
                <w:iCs/>
                <w:sz w:val="20"/>
                <w:szCs w:val="20"/>
              </w:rPr>
            </w:pPr>
            <w:ins w:id="1139" w:author="ERCOT" w:date="2024-03-19T09:07:00Z">
              <w:r w:rsidRPr="00865B19">
                <w:rPr>
                  <w:rFonts w:eastAsia="SimSun"/>
                  <w:iCs/>
                  <w:sz w:val="20"/>
                  <w:szCs w:val="20"/>
                </w:rPr>
                <w:t>none</w:t>
              </w:r>
            </w:ins>
          </w:p>
        </w:tc>
        <w:tc>
          <w:tcPr>
            <w:tcW w:w="2980" w:type="pct"/>
          </w:tcPr>
          <w:p w14:paraId="15F16E43" w14:textId="77777777" w:rsidR="00865B19" w:rsidRPr="00865B19" w:rsidRDefault="00865B19" w:rsidP="00865B19">
            <w:pPr>
              <w:spacing w:after="60"/>
              <w:rPr>
                <w:ins w:id="1140" w:author="ERCOT" w:date="2024-03-19T09:07:00Z"/>
                <w:rFonts w:eastAsia="SimSun"/>
                <w:iCs/>
                <w:sz w:val="20"/>
                <w:szCs w:val="20"/>
              </w:rPr>
            </w:pPr>
            <w:ins w:id="1141" w:author="ERCOT" w:date="2024-03-19T09:07:00Z">
              <w:r w:rsidRPr="00865B19">
                <w:rPr>
                  <w:rFonts w:eastAsia="SimSun"/>
                  <w:iCs/>
                  <w:sz w:val="20"/>
                  <w:szCs w:val="20"/>
                </w:rPr>
                <w:t>The Combined Cycle Generation Resource that was QSE-committed</w:t>
              </w:r>
            </w:ins>
            <w:ins w:id="1142" w:author="ERCOT" w:date="2024-05-20T15:30:00Z">
              <w:r w:rsidRPr="00865B19">
                <w:rPr>
                  <w:rFonts w:eastAsia="SimSun"/>
                  <w:iCs/>
                  <w:sz w:val="20"/>
                  <w:szCs w:val="20"/>
                </w:rPr>
                <w:t xml:space="preserve"> or DRRS deployed</w:t>
              </w:r>
            </w:ins>
            <w:ins w:id="1143" w:author="ERCOT" w:date="2024-03-19T09:07:00Z">
              <w:r w:rsidRPr="00865B19">
                <w:rPr>
                  <w:rFonts w:eastAsia="SimSun"/>
                  <w:iCs/>
                  <w:sz w:val="20"/>
                  <w:szCs w:val="20"/>
                </w:rPr>
                <w:t xml:space="preserve"> in a RUCAC-Interval.</w:t>
              </w:r>
            </w:ins>
          </w:p>
        </w:tc>
      </w:tr>
    </w:tbl>
    <w:p w14:paraId="614FDBE9" w14:textId="77777777" w:rsidR="00865B19" w:rsidRPr="00865B19" w:rsidRDefault="00865B19" w:rsidP="00865B19">
      <w:pPr>
        <w:keepNext/>
        <w:tabs>
          <w:tab w:val="left" w:pos="1620"/>
        </w:tabs>
        <w:spacing w:before="480" w:after="240"/>
        <w:outlineLvl w:val="4"/>
        <w:rPr>
          <w:ins w:id="1144" w:author="ERCOT" w:date="2024-02-15T11:48:00Z"/>
          <w:rFonts w:eastAsia="SimSun"/>
          <w:b/>
          <w:bCs/>
          <w:i/>
          <w:iCs/>
          <w:szCs w:val="26"/>
        </w:rPr>
      </w:pPr>
      <w:ins w:id="1145" w:author="ERCOT" w:date="2024-02-15T11:48:00Z">
        <w:r w:rsidRPr="00865B19">
          <w:rPr>
            <w:rFonts w:eastAsia="SimSun"/>
            <w:b/>
            <w:bCs/>
            <w:i/>
            <w:iCs/>
            <w:szCs w:val="26"/>
          </w:rPr>
          <w:t>5.7.4.1.1</w:t>
        </w:r>
        <w:r w:rsidRPr="00865B19">
          <w:rPr>
            <w:rFonts w:eastAsia="SimSun"/>
            <w:b/>
            <w:bCs/>
            <w:i/>
            <w:iCs/>
            <w:szCs w:val="26"/>
          </w:rPr>
          <w:tab/>
          <w:t>DRRS Shortfall Ratio Share</w:t>
        </w:r>
      </w:ins>
    </w:p>
    <w:p w14:paraId="4FB45B80" w14:textId="77777777" w:rsidR="00865B19" w:rsidRPr="00865B19" w:rsidRDefault="00865B19" w:rsidP="00865B19">
      <w:pPr>
        <w:tabs>
          <w:tab w:val="left" w:pos="2340"/>
          <w:tab w:val="left" w:pos="2880"/>
        </w:tabs>
        <w:spacing w:after="240"/>
        <w:ind w:left="720" w:hanging="720"/>
        <w:rPr>
          <w:ins w:id="1146" w:author="ERCOT" w:date="2024-02-15T11:46:00Z"/>
          <w:rFonts w:eastAsia="SimSun"/>
        </w:rPr>
      </w:pPr>
      <w:ins w:id="1147" w:author="ERCOT" w:date="2024-02-15T12:22:00Z">
        <w:r w:rsidRPr="00865B19">
          <w:rPr>
            <w:rFonts w:eastAsia="SimSun"/>
            <w:bCs/>
            <w:iCs/>
            <w:szCs w:val="20"/>
          </w:rPr>
          <w:t>(1)</w:t>
        </w:r>
      </w:ins>
      <w:ins w:id="1148" w:author="ERCOT" w:date="2024-03-19T11:15:00Z">
        <w:r w:rsidRPr="00865B19">
          <w:rPr>
            <w:rFonts w:eastAsia="SimSun"/>
            <w:bCs/>
            <w:iCs/>
            <w:szCs w:val="20"/>
          </w:rPr>
          <w:tab/>
        </w:r>
      </w:ins>
      <w:ins w:id="1149" w:author="ERCOT" w:date="2024-02-16T13:39:00Z">
        <w:r w:rsidRPr="00865B19">
          <w:rPr>
            <w:rFonts w:eastAsia="SimSun"/>
          </w:rPr>
          <w:t>In calculating the RUC DRRS shortfall amount for each QSE, the Resource</w:t>
        </w:r>
      </w:ins>
      <w:ins w:id="1150" w:author="ERCOT" w:date="2024-03-18T08:58:00Z">
        <w:r w:rsidRPr="00865B19">
          <w:rPr>
            <w:rFonts w:eastAsia="SimSun"/>
          </w:rPr>
          <w:t xml:space="preserve">’s Ancillary Service </w:t>
        </w:r>
      </w:ins>
      <w:ins w:id="1151" w:author="ERCOT" w:date="2024-02-16T13:39:00Z">
        <w:r w:rsidRPr="00865B19">
          <w:rPr>
            <w:rFonts w:eastAsia="SimSun"/>
          </w:rPr>
          <w:t xml:space="preserve">Resource </w:t>
        </w:r>
      </w:ins>
      <w:ins w:id="1152" w:author="ERCOT" w:date="2024-03-18T08:58:00Z">
        <w:r w:rsidRPr="00865B19">
          <w:rPr>
            <w:rFonts w:eastAsia="SimSun"/>
          </w:rPr>
          <w:t>Responsibility for DRRS</w:t>
        </w:r>
      </w:ins>
      <w:ins w:id="1153" w:author="ERCOT" w:date="2024-02-16T13:39:00Z">
        <w:r w:rsidRPr="00865B19">
          <w:rPr>
            <w:rFonts w:eastAsia="SimSun"/>
          </w:rPr>
          <w:t xml:space="preserve"> shall be </w:t>
        </w:r>
      </w:ins>
      <w:ins w:id="1154" w:author="ERCOT" w:date="2024-03-18T09:01:00Z">
        <w:r w:rsidRPr="00865B19">
          <w:rPr>
            <w:rFonts w:eastAsia="SimSun"/>
          </w:rPr>
          <w:t>the value reflected in the COP</w:t>
        </w:r>
      </w:ins>
      <w:ins w:id="1155" w:author="ERCOT" w:date="2024-02-16T13:39:00Z">
        <w:r w:rsidRPr="00865B19">
          <w:rPr>
            <w:rFonts w:eastAsia="SimSun"/>
          </w:rPr>
          <w:t xml:space="preserve"> for </w:t>
        </w:r>
      </w:ins>
      <w:ins w:id="1156" w:author="ERCOT" w:date="2024-05-08T09:31:00Z">
        <w:r w:rsidRPr="00865B19">
          <w:rPr>
            <w:rFonts w:eastAsia="SimSun"/>
          </w:rPr>
          <w:t>the</w:t>
        </w:r>
      </w:ins>
      <w:ins w:id="1157" w:author="ERCOT" w:date="2024-02-16T13:39:00Z">
        <w:r w:rsidRPr="00865B19">
          <w:rPr>
            <w:rFonts w:eastAsia="SimSun"/>
          </w:rPr>
          <w:t xml:space="preserve"> </w:t>
        </w:r>
        <w:r w:rsidRPr="00865B19">
          <w:rPr>
            <w:rFonts w:eastAsia="SimSun"/>
          </w:rPr>
          <w:lastRenderedPageBreak/>
          <w:t>Generation Resource</w:t>
        </w:r>
      </w:ins>
      <w:ins w:id="1158" w:author="ERCOT" w:date="2024-05-11T20:38:00Z">
        <w:r w:rsidRPr="00865B19">
          <w:rPr>
            <w:rFonts w:eastAsia="SimSun"/>
          </w:rPr>
          <w:t>.</w:t>
        </w:r>
      </w:ins>
      <w:ins w:id="1159" w:author="ERCOT" w:date="2024-04-23T11:35:00Z">
        <w:r w:rsidRPr="00865B19">
          <w:rPr>
            <w:rFonts w:eastAsia="SimSun"/>
          </w:rPr>
          <w:t xml:space="preserve"> </w:t>
        </w:r>
      </w:ins>
      <w:ins w:id="1160" w:author="ERCOT" w:date="2024-03-18T09:07:00Z">
        <w:r w:rsidRPr="00865B19">
          <w:rPr>
            <w:rFonts w:eastAsia="SimSun"/>
          </w:rPr>
          <w:t xml:space="preserve"> The DRRCOPSNAP variable used below shall</w:t>
        </w:r>
      </w:ins>
      <w:ins w:id="1161" w:author="ERCOT" w:date="2024-02-16T13:39:00Z">
        <w:r w:rsidRPr="00865B19">
          <w:rPr>
            <w:rFonts w:eastAsia="SimSun"/>
          </w:rPr>
          <w:t xml:space="preserve"> </w:t>
        </w:r>
      </w:ins>
      <w:ins w:id="1162" w:author="ERCOT" w:date="2024-03-18T09:07:00Z">
        <w:r w:rsidRPr="00865B19">
          <w:rPr>
            <w:rFonts w:eastAsia="SimSun"/>
          </w:rPr>
          <w:t xml:space="preserve">include the </w:t>
        </w:r>
      </w:ins>
      <w:ins w:id="1163" w:author="ERCOT" w:date="2024-03-18T09:13:00Z">
        <w:r w:rsidRPr="00865B19">
          <w:rPr>
            <w:rFonts w:eastAsia="SimSun"/>
          </w:rPr>
          <w:t xml:space="preserve">DRRS </w:t>
        </w:r>
      </w:ins>
      <w:ins w:id="1164" w:author="ERCOT" w:date="2024-03-18T09:07:00Z">
        <w:r w:rsidRPr="00865B19">
          <w:rPr>
            <w:rFonts w:eastAsia="SimSun"/>
          </w:rPr>
          <w:t>amounts</w:t>
        </w:r>
      </w:ins>
      <w:ins w:id="1165" w:author="ERCOT" w:date="2024-02-16T13:39:00Z">
        <w:r w:rsidRPr="00865B19">
          <w:rPr>
            <w:rFonts w:eastAsia="SimSun"/>
          </w:rPr>
          <w:t xml:space="preserve"> </w:t>
        </w:r>
      </w:ins>
      <w:ins w:id="1166" w:author="ERCOT" w:date="2024-04-16T10:18:00Z">
        <w:r w:rsidRPr="00865B19">
          <w:rPr>
            <w:rFonts w:eastAsia="SimSun"/>
          </w:rPr>
          <w:t>for the Resource when the</w:t>
        </w:r>
      </w:ins>
      <w:ins w:id="1167" w:author="ERCOT" w:date="2024-02-16T13:39:00Z">
        <w:r w:rsidRPr="00865B19">
          <w:rPr>
            <w:rFonts w:eastAsia="SimSun"/>
          </w:rPr>
          <w:t xml:space="preserve"> </w:t>
        </w:r>
      </w:ins>
      <w:ins w:id="1168" w:author="ERCOT" w:date="2024-03-18T10:32:00Z">
        <w:r w:rsidRPr="00865B19">
          <w:rPr>
            <w:rFonts w:eastAsia="SimSun"/>
          </w:rPr>
          <w:t>COP status</w:t>
        </w:r>
      </w:ins>
      <w:ins w:id="1169" w:author="ERCOT" w:date="2024-04-16T10:18:00Z">
        <w:r w:rsidRPr="00865B19">
          <w:rPr>
            <w:rFonts w:eastAsia="SimSun"/>
          </w:rPr>
          <w:t xml:space="preserve"> is DRRS</w:t>
        </w:r>
      </w:ins>
      <w:ins w:id="1170" w:author="ERCOT" w:date="2024-05-08T17:18:00Z">
        <w:r w:rsidRPr="00865B19">
          <w:rPr>
            <w:rFonts w:eastAsia="SimSun"/>
          </w:rPr>
          <w:t xml:space="preserve"> or ON</w:t>
        </w:r>
      </w:ins>
      <w:ins w:id="1171" w:author="ERCOT" w:date="2024-04-19T10:16:00Z">
        <w:r w:rsidRPr="00865B19">
          <w:rPr>
            <w:rFonts w:eastAsia="SimSun"/>
          </w:rPr>
          <w:t>.</w:t>
        </w:r>
      </w:ins>
    </w:p>
    <w:p w14:paraId="55271FE1" w14:textId="77777777" w:rsidR="00865B19" w:rsidRPr="00865B19" w:rsidRDefault="00865B19" w:rsidP="00865B19">
      <w:pPr>
        <w:spacing w:after="240"/>
        <w:ind w:left="720" w:hanging="720"/>
        <w:rPr>
          <w:ins w:id="1172" w:author="ERCOT" w:date="2024-02-16T13:46:00Z"/>
          <w:rFonts w:eastAsia="SimSun"/>
        </w:rPr>
      </w:pPr>
      <w:ins w:id="1173" w:author="ERCOT" w:date="2024-02-16T13:46:00Z">
        <w:r w:rsidRPr="00865B19">
          <w:rPr>
            <w:rFonts w:eastAsia="SimSun"/>
          </w:rPr>
          <w:t xml:space="preserve">(2)       For Combined Cycle Generation Resources, if more than one Combined Cycle Generation Resource </w:t>
        </w:r>
      </w:ins>
      <w:ins w:id="1174" w:author="ERCOT" w:date="2024-03-11T13:51:00Z">
        <w:r w:rsidRPr="00865B19">
          <w:rPr>
            <w:rFonts w:eastAsia="SimSun"/>
          </w:rPr>
          <w:t>within the Combined Cycle Train</w:t>
        </w:r>
      </w:ins>
      <w:ins w:id="1175" w:author="ERCOT" w:date="2024-02-16T13:46:00Z">
        <w:r w:rsidRPr="00865B19">
          <w:rPr>
            <w:rFonts w:eastAsia="SimSun"/>
          </w:rPr>
          <w:t xml:space="preserve"> </w:t>
        </w:r>
      </w:ins>
      <w:ins w:id="1176" w:author="ERCOT" w:date="2024-03-11T13:38:00Z">
        <w:r w:rsidRPr="00865B19">
          <w:rPr>
            <w:rFonts w:eastAsia="SimSun"/>
          </w:rPr>
          <w:t>has a</w:t>
        </w:r>
      </w:ins>
      <w:ins w:id="1177" w:author="ERCOT" w:date="2024-03-11T13:49:00Z">
        <w:r w:rsidRPr="00865B19">
          <w:rPr>
            <w:rFonts w:eastAsia="SimSun"/>
          </w:rPr>
          <w:t>n eligible</w:t>
        </w:r>
      </w:ins>
      <w:ins w:id="1178" w:author="ERCOT" w:date="2024-02-16T13:46:00Z">
        <w:r w:rsidRPr="00865B19">
          <w:rPr>
            <w:rFonts w:eastAsia="SimSun"/>
          </w:rPr>
          <w:t xml:space="preserve"> COP </w:t>
        </w:r>
      </w:ins>
      <w:ins w:id="1179" w:author="ERCOT" w:date="2024-03-11T13:38:00Z">
        <w:r w:rsidRPr="00865B19">
          <w:rPr>
            <w:rFonts w:eastAsia="SimSun"/>
          </w:rPr>
          <w:t xml:space="preserve">status per paragraph (1) above </w:t>
        </w:r>
      </w:ins>
      <w:ins w:id="1180" w:author="ERCOT" w:date="2024-02-16T13:46:00Z">
        <w:r w:rsidRPr="00865B19">
          <w:rPr>
            <w:rFonts w:eastAsia="SimSun"/>
          </w:rPr>
          <w:t xml:space="preserve">for the same Settlement hour, then the Combined Cycle Generation Resource </w:t>
        </w:r>
      </w:ins>
      <w:ins w:id="1181" w:author="ERCOT" w:date="2024-03-11T13:39:00Z">
        <w:r w:rsidRPr="00865B19">
          <w:rPr>
            <w:rFonts w:eastAsia="SimSun"/>
          </w:rPr>
          <w:t>with the greatest Ancillary Service Resource Responsibility for DRR</w:t>
        </w:r>
      </w:ins>
      <w:ins w:id="1182" w:author="ERCOT" w:date="2024-03-11T13:40:00Z">
        <w:r w:rsidRPr="00865B19">
          <w:rPr>
            <w:rFonts w:eastAsia="SimSun"/>
          </w:rPr>
          <w:t xml:space="preserve">S as reflected in their COP will be used in the </w:t>
        </w:r>
      </w:ins>
      <w:ins w:id="1183" w:author="ERCOT" w:date="2024-03-11T13:46:00Z">
        <w:r w:rsidRPr="00865B19">
          <w:rPr>
            <w:rFonts w:eastAsia="SimSun"/>
          </w:rPr>
          <w:t xml:space="preserve">RUC </w:t>
        </w:r>
      </w:ins>
      <w:ins w:id="1184" w:author="ERCOT" w:date="2024-03-11T13:41:00Z">
        <w:r w:rsidRPr="00865B19">
          <w:rPr>
            <w:rFonts w:eastAsia="SimSun"/>
          </w:rPr>
          <w:t xml:space="preserve">DRRS Short Charge calculation </w:t>
        </w:r>
      </w:ins>
      <w:ins w:id="1185" w:author="ERCOT" w:date="2024-02-16T13:46:00Z">
        <w:r w:rsidRPr="00865B19">
          <w:rPr>
            <w:rFonts w:eastAsia="SimSun"/>
          </w:rPr>
          <w:t>for that Settlement hour.</w:t>
        </w:r>
      </w:ins>
    </w:p>
    <w:p w14:paraId="58FEE788" w14:textId="77777777" w:rsidR="00865B19" w:rsidRPr="00865B19" w:rsidRDefault="00865B19" w:rsidP="00865B19">
      <w:pPr>
        <w:tabs>
          <w:tab w:val="left" w:pos="2340"/>
          <w:tab w:val="left" w:pos="2880"/>
        </w:tabs>
        <w:spacing w:after="240"/>
        <w:ind w:left="720" w:hanging="720"/>
        <w:rPr>
          <w:ins w:id="1186" w:author="ERCOT" w:date="2024-02-15T11:46:00Z"/>
          <w:rFonts w:eastAsia="SimSun"/>
          <w:bCs/>
          <w:iCs/>
          <w:szCs w:val="20"/>
        </w:rPr>
      </w:pPr>
      <w:ins w:id="1187" w:author="ERCOT" w:date="2024-02-16T13:48:00Z">
        <w:r w:rsidRPr="00865B19">
          <w:rPr>
            <w:rFonts w:eastAsia="SimSun"/>
          </w:rPr>
          <w:t>(3)</w:t>
        </w:r>
      </w:ins>
      <w:ins w:id="1188" w:author="ERCOT" w:date="2024-03-19T11:16:00Z">
        <w:r w:rsidRPr="00865B19">
          <w:rPr>
            <w:rFonts w:eastAsia="SimSun"/>
          </w:rPr>
          <w:tab/>
        </w:r>
      </w:ins>
      <w:ins w:id="1189" w:author="ERCOT" w:date="2024-02-16T13:32:00Z">
        <w:r w:rsidRPr="00865B19">
          <w:rPr>
            <w:rFonts w:eastAsia="SimSun"/>
          </w:rPr>
          <w:t>The RUC DRRS shortfall ratio share of a specific QSE for a particular RUC process is calculated, for a 15-minute Settlement Interval, as follows:</w:t>
        </w:r>
      </w:ins>
    </w:p>
    <w:p w14:paraId="460542B8" w14:textId="77777777" w:rsidR="00865B19" w:rsidRPr="00865B19" w:rsidRDefault="00865B19" w:rsidP="00865B19">
      <w:pPr>
        <w:tabs>
          <w:tab w:val="left" w:pos="2340"/>
          <w:tab w:val="left" w:pos="2880"/>
        </w:tabs>
        <w:spacing w:after="240"/>
        <w:ind w:left="3067" w:hanging="2347"/>
        <w:rPr>
          <w:ins w:id="1190" w:author="ERCOT" w:date="2024-02-15T11:46:00Z"/>
          <w:rFonts w:eastAsia="SimSun"/>
          <w:i/>
          <w:vertAlign w:val="subscript"/>
        </w:rPr>
      </w:pPr>
      <w:ins w:id="1191" w:author="ERCOT" w:date="2024-02-15T11:46:00Z">
        <w:r w:rsidRPr="00865B19">
          <w:rPr>
            <w:rFonts w:eastAsia="SimSun"/>
            <w:bCs/>
            <w:iCs/>
            <w:szCs w:val="20"/>
          </w:rPr>
          <w:t>RUCDRRSFRS</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,i </w:t>
        </w:r>
        <w:r w:rsidRPr="00865B19">
          <w:rPr>
            <w:rFonts w:eastAsia="SimSun"/>
            <w:bCs/>
            <w:iCs/>
            <w:lang w:eastAsia="x-none"/>
          </w:rPr>
          <w:t xml:space="preserve"> =  RUC</w:t>
        </w:r>
        <w:r w:rsidRPr="00865B19">
          <w:rPr>
            <w:rFonts w:eastAsia="SimSun"/>
            <w:bCs/>
            <w:iCs/>
            <w:szCs w:val="20"/>
          </w:rPr>
          <w:t>DRRSF</w:t>
        </w:r>
        <w:r w:rsidRPr="00865B19">
          <w:rPr>
            <w:rFonts w:eastAsia="SimSun"/>
            <w:bCs/>
          </w:rPr>
          <w:t xml:space="preserve"> </w:t>
        </w:r>
        <w:proofErr w:type="spellStart"/>
        <w:r w:rsidRPr="00865B19">
          <w:rPr>
            <w:rFonts w:eastAsia="SimSun"/>
            <w:bCs/>
            <w:i/>
            <w:vertAlign w:val="subscript"/>
          </w:rPr>
          <w:t>ruc</w:t>
        </w:r>
        <w:proofErr w:type="spellEnd"/>
        <w:r w:rsidRPr="00865B19">
          <w:rPr>
            <w:rFonts w:eastAsia="SimSun"/>
            <w:bCs/>
            <w:i/>
            <w:vertAlign w:val="subscript"/>
          </w:rPr>
          <w:t xml:space="preserve">, i, q  </w:t>
        </w:r>
        <w:r w:rsidRPr="00865B19">
          <w:rPr>
            <w:rFonts w:eastAsia="SimSun"/>
            <w:bCs/>
            <w:iCs/>
          </w:rPr>
          <w:t xml:space="preserve">/ </w:t>
        </w:r>
        <w:r w:rsidRPr="00865B19">
          <w:rPr>
            <w:rFonts w:eastAsia="SimSun"/>
          </w:rPr>
          <w:t xml:space="preserve">RUCDRRSFTOT </w:t>
        </w:r>
        <w:proofErr w:type="spellStart"/>
        <w:r w:rsidRPr="00865B19">
          <w:rPr>
            <w:rFonts w:eastAsia="SimSun"/>
            <w:i/>
            <w:vertAlign w:val="subscript"/>
          </w:rPr>
          <w:t>ruc</w:t>
        </w:r>
        <w:proofErr w:type="spellEnd"/>
        <w:r w:rsidRPr="00865B19">
          <w:rPr>
            <w:rFonts w:eastAsia="SimSun"/>
            <w:i/>
            <w:vertAlign w:val="subscript"/>
          </w:rPr>
          <w:t>, i</w:t>
        </w:r>
      </w:ins>
    </w:p>
    <w:p w14:paraId="52DD5F6A" w14:textId="77777777" w:rsidR="00865B19" w:rsidRPr="00865B19" w:rsidRDefault="00865B19" w:rsidP="00865B19">
      <w:pPr>
        <w:tabs>
          <w:tab w:val="left" w:pos="2340"/>
          <w:tab w:val="left" w:pos="2880"/>
        </w:tabs>
        <w:spacing w:after="240"/>
        <w:ind w:left="3067" w:hanging="2347"/>
        <w:rPr>
          <w:ins w:id="1192" w:author="ERCOT" w:date="2024-02-15T11:46:00Z"/>
          <w:rFonts w:eastAsia="SimSun"/>
          <w:bCs/>
          <w:iCs/>
          <w:lang w:eastAsia="x-none"/>
        </w:rPr>
      </w:pPr>
      <w:ins w:id="1193" w:author="ERCOT" w:date="2024-02-16T13:32:00Z">
        <w:r w:rsidRPr="00865B19">
          <w:rPr>
            <w:rFonts w:eastAsia="SimSun"/>
            <w:bCs/>
            <w:iCs/>
            <w:szCs w:val="20"/>
          </w:rPr>
          <w:t>Where:</w:t>
        </w:r>
      </w:ins>
    </w:p>
    <w:p w14:paraId="11A245CB" w14:textId="2A027643" w:rsidR="00865B19" w:rsidRPr="00865B19" w:rsidRDefault="00865B19" w:rsidP="00865B19">
      <w:pPr>
        <w:tabs>
          <w:tab w:val="left" w:pos="2340"/>
          <w:tab w:val="left" w:pos="3420"/>
        </w:tabs>
        <w:spacing w:before="240" w:after="240"/>
        <w:ind w:left="3420" w:hanging="2700"/>
        <w:rPr>
          <w:ins w:id="1194" w:author="ERCOT" w:date="2024-02-15T11:47:00Z"/>
          <w:rFonts w:eastAsia="SimSun"/>
          <w:i/>
          <w:vertAlign w:val="subscript"/>
        </w:rPr>
      </w:pPr>
      <w:ins w:id="1195" w:author="ERCOT" w:date="2024-02-15T11:46:00Z">
        <w:r w:rsidRPr="00865B19">
          <w:rPr>
            <w:rFonts w:eastAsia="SimSun"/>
          </w:rPr>
          <w:t xml:space="preserve">RUCDRRSFTOT </w:t>
        </w:r>
        <w:proofErr w:type="spellStart"/>
        <w:r w:rsidRPr="00865B19">
          <w:rPr>
            <w:rFonts w:eastAsia="SimSun"/>
            <w:i/>
            <w:vertAlign w:val="subscript"/>
          </w:rPr>
          <w:t>ruc</w:t>
        </w:r>
        <w:proofErr w:type="spellEnd"/>
        <w:r w:rsidRPr="00865B19">
          <w:rPr>
            <w:rFonts w:eastAsia="SimSun"/>
            <w:i/>
            <w:vertAlign w:val="subscript"/>
          </w:rPr>
          <w:t>, i</w:t>
        </w:r>
        <w:r w:rsidRPr="00865B19">
          <w:rPr>
            <w:rFonts w:eastAsia="SimSun"/>
          </w:rPr>
          <w:tab/>
          <w:t>=</w:t>
        </w:r>
        <w:r w:rsidRPr="00865B19">
          <w:rPr>
            <w:rFonts w:eastAsia="SimSun"/>
          </w:rPr>
          <w:tab/>
        </w:r>
      </w:ins>
      <w:r w:rsidRPr="00865B19">
        <w:rPr>
          <w:rFonts w:eastAsia="SimSun"/>
        </w:rPr>
        <w:fldChar w:fldCharType="begin"/>
      </w:r>
      <w:r w:rsidRPr="00865B19">
        <w:rPr>
          <w:rFonts w:eastAsia="SimSun"/>
        </w:rPr>
        <w:instrText xml:space="preserve"> </w:instrText>
      </w:r>
      <w:r w:rsidRPr="00865B19">
        <w:rPr>
          <w:rFonts w:eastAsia="SimSun"/>
          <w:position w:val="-22"/>
        </w:rPr>
        <w:instrText>EMBID E</w:instrText>
      </w:r>
      <w:r w:rsidRPr="00865B19">
        <w:rPr>
          <w:rFonts w:eastAsia="SimSun"/>
        </w:rPr>
        <w:fldChar w:fldCharType="separate"/>
      </w:r>
      <w:ins w:id="1196" w:author="ERCOT" w:date="2024-02-15T11:46:00Z">
        <w:r w:rsidR="001E564D" w:rsidRPr="00865B19">
          <w:rPr>
            <w:rFonts w:eastAsia="SimSun"/>
            <w:noProof/>
            <w:position w:val="-22"/>
          </w:rPr>
          <w:drawing>
            <wp:inline distT="0" distB="0" distL="0" distR="0" wp14:anchorId="2FB57D27" wp14:editId="1CCE1B85">
              <wp:extent cx="152400" cy="304800"/>
              <wp:effectExtent l="0" t="0" r="0"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ins>
      <w:r w:rsidRPr="00865B19">
        <w:rPr>
          <w:rFonts w:eastAsia="SimSun"/>
        </w:rPr>
        <w:fldChar w:fldCharType="end"/>
      </w:r>
      <w:ins w:id="1197" w:author="ERCOT" w:date="2024-02-15T11:46:00Z">
        <w:r w:rsidRPr="00865B19">
          <w:rPr>
            <w:rFonts w:eastAsia="SimSun"/>
            <w:iCs/>
            <w:szCs w:val="20"/>
          </w:rPr>
          <w:t xml:space="preserve"> RUCDRRSF</w:t>
        </w:r>
        <w:r w:rsidRPr="00865B19">
          <w:rPr>
            <w:rFonts w:eastAsia="SimSun"/>
          </w:rPr>
          <w:t xml:space="preserve"> </w:t>
        </w:r>
        <w:proofErr w:type="spellStart"/>
        <w:r w:rsidRPr="00865B19">
          <w:rPr>
            <w:rFonts w:eastAsia="SimSun"/>
            <w:i/>
            <w:vertAlign w:val="subscript"/>
          </w:rPr>
          <w:t>ruc</w:t>
        </w:r>
        <w:proofErr w:type="spellEnd"/>
        <w:r w:rsidRPr="00865B19">
          <w:rPr>
            <w:rFonts w:eastAsia="SimSun"/>
            <w:i/>
            <w:vertAlign w:val="subscript"/>
          </w:rPr>
          <w:t>, i, q</w:t>
        </w:r>
      </w:ins>
    </w:p>
    <w:p w14:paraId="195C3FE2" w14:textId="77777777" w:rsidR="00865B19" w:rsidRPr="00865B19" w:rsidRDefault="00865B19" w:rsidP="00865B19">
      <w:pPr>
        <w:spacing w:after="240"/>
        <w:ind w:left="720" w:hanging="720"/>
        <w:rPr>
          <w:ins w:id="1198" w:author="ERCOT" w:date="2024-02-16T13:32:00Z"/>
          <w:rFonts w:eastAsia="SimSun"/>
          <w:iCs/>
          <w:szCs w:val="20"/>
        </w:rPr>
      </w:pPr>
      <w:ins w:id="1199" w:author="ERCOT" w:date="2024-02-16T13:48:00Z">
        <w:r w:rsidRPr="00865B19">
          <w:rPr>
            <w:rFonts w:eastAsia="SimSun"/>
            <w:iCs/>
            <w:szCs w:val="20"/>
          </w:rPr>
          <w:t xml:space="preserve">(4)       </w:t>
        </w:r>
      </w:ins>
      <w:ins w:id="1200" w:author="ERCOT" w:date="2024-02-16T13:32:00Z">
        <w:r w:rsidRPr="00865B19">
          <w:rPr>
            <w:rFonts w:eastAsia="SimSun"/>
            <w:iCs/>
            <w:szCs w:val="20"/>
          </w:rPr>
          <w:t>The RUC DRRS Shortfall in MW for one QSE for one 15-minute Settlement Interval is:</w:t>
        </w:r>
      </w:ins>
    </w:p>
    <w:p w14:paraId="030B915B" w14:textId="77777777" w:rsidR="00865B19" w:rsidRPr="00865B19" w:rsidRDefault="00865B19" w:rsidP="00865B19">
      <w:pPr>
        <w:tabs>
          <w:tab w:val="left" w:pos="2340"/>
          <w:tab w:val="left" w:pos="3420"/>
        </w:tabs>
        <w:spacing w:before="240" w:after="240"/>
        <w:ind w:left="3420" w:hanging="2700"/>
        <w:rPr>
          <w:ins w:id="1201" w:author="ERCOT" w:date="2024-02-15T11:46:00Z"/>
          <w:rFonts w:eastAsia="SimSun"/>
          <w:bCs/>
          <w:iCs/>
          <w:szCs w:val="20"/>
        </w:rPr>
      </w:pPr>
      <w:ins w:id="1202" w:author="ERCOT" w:date="2024-02-15T11:46:00Z">
        <w:r w:rsidRPr="00865B19">
          <w:rPr>
            <w:rFonts w:eastAsia="SimSun"/>
            <w:bCs/>
            <w:iCs/>
            <w:szCs w:val="20"/>
          </w:rPr>
          <w:t>RUCDRRSF</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,i </w:t>
        </w:r>
        <w:r w:rsidRPr="00865B19">
          <w:rPr>
            <w:rFonts w:eastAsia="SimSun"/>
            <w:bCs/>
            <w:iCs/>
            <w:lang w:eastAsia="x-none"/>
          </w:rPr>
          <w:t xml:space="preserve"> = Max (0, RUC</w:t>
        </w:r>
        <w:r w:rsidRPr="00865B19">
          <w:rPr>
            <w:rFonts w:eastAsia="SimSun"/>
            <w:bCs/>
            <w:iCs/>
            <w:szCs w:val="20"/>
          </w:rPr>
          <w:t xml:space="preserve">DRRSFSNAP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w:t>
        </w:r>
        <w:r w:rsidRPr="00865B19">
          <w:rPr>
            <w:rFonts w:eastAsia="SimSun"/>
            <w:bCs/>
            <w:i/>
            <w:vertAlign w:val="subscript"/>
            <w:lang w:val="x-none" w:eastAsia="x-none"/>
          </w:rPr>
          <w:t>,</w:t>
        </w:r>
        <w:r w:rsidRPr="00865B19">
          <w:rPr>
            <w:rFonts w:eastAsia="SimSun"/>
            <w:bCs/>
            <w:i/>
            <w:vertAlign w:val="subscript"/>
            <w:lang w:eastAsia="x-none"/>
          </w:rPr>
          <w:t xml:space="preserve">i </w:t>
        </w:r>
        <w:r w:rsidRPr="00865B19">
          <w:rPr>
            <w:rFonts w:eastAsia="SimSun"/>
            <w:bCs/>
            <w:iCs/>
            <w:lang w:eastAsia="x-none"/>
          </w:rPr>
          <w:t xml:space="preserve"> –</w:t>
        </w:r>
      </w:ins>
      <w:r w:rsidRPr="00865B19">
        <w:rPr>
          <w:rFonts w:eastAsia="SimSun"/>
        </w:rPr>
        <w:t xml:space="preserve"> </w:t>
      </w:r>
      <w:ins w:id="1203" w:author="ERCOT" w:date="2024-03-18T09:20:00Z">
        <w:r w:rsidR="0064163E">
          <w:rPr>
            <w:rFonts w:eastAsia="SimSun"/>
            <w:position w:val="-22"/>
          </w:rPr>
          <w:pict w14:anchorId="608F1AEE">
            <v:shape id="_x0000_i1037" type="#_x0000_t75" style="width:48pt;height:24pt">
              <v:imagedata r:id="rId29" o:title=""/>
            </v:shape>
          </w:pict>
        </w:r>
      </w:ins>
      <w:ins w:id="1204" w:author="ERCOT" w:date="2024-02-15T11:46:00Z">
        <w:r w:rsidRPr="00865B19">
          <w:rPr>
            <w:rFonts w:eastAsia="SimSun"/>
            <w:bCs/>
            <w:iCs/>
            <w:lang w:eastAsia="x-none"/>
          </w:rPr>
          <w:t>RUCDRRCREDIT</w:t>
        </w:r>
        <w:r w:rsidRPr="00865B19">
          <w:rPr>
            <w:rFonts w:eastAsia="SimSun"/>
            <w:b/>
            <w:bCs/>
            <w:i/>
            <w:vertAlign w:val="subscript"/>
          </w:rPr>
          <w:t xml:space="preserve"> </w:t>
        </w:r>
        <w:r w:rsidRPr="00865B19">
          <w:rPr>
            <w:rFonts w:eastAsia="SimSun"/>
            <w:i/>
            <w:vertAlign w:val="subscript"/>
          </w:rPr>
          <w:t>q, i, z</w:t>
        </w:r>
        <w:r w:rsidRPr="00865B19">
          <w:rPr>
            <w:rFonts w:eastAsia="SimSun"/>
            <w:iCs/>
          </w:rPr>
          <w:t>)</w:t>
        </w:r>
      </w:ins>
    </w:p>
    <w:p w14:paraId="6DD3F1C6" w14:textId="77777777" w:rsidR="00865B19" w:rsidRPr="00865B19" w:rsidRDefault="00865B19" w:rsidP="00865B19">
      <w:pPr>
        <w:spacing w:after="240"/>
        <w:ind w:left="720" w:hanging="720"/>
        <w:rPr>
          <w:ins w:id="1205" w:author="ERCOT" w:date="2024-02-16T13:33:00Z"/>
          <w:rFonts w:eastAsia="SimSun"/>
          <w:iCs/>
          <w:szCs w:val="20"/>
        </w:rPr>
      </w:pPr>
      <w:ins w:id="1206" w:author="ERCOT" w:date="2024-02-16T13:49:00Z">
        <w:r w:rsidRPr="00865B19">
          <w:rPr>
            <w:rFonts w:eastAsia="SimSun"/>
            <w:iCs/>
            <w:szCs w:val="20"/>
          </w:rPr>
          <w:t xml:space="preserve">(5)       </w:t>
        </w:r>
      </w:ins>
      <w:ins w:id="1207" w:author="ERCOT" w:date="2024-02-16T13:33:00Z">
        <w:r w:rsidRPr="00865B19">
          <w:rPr>
            <w:rFonts w:eastAsia="SimSun"/>
            <w:iCs/>
            <w:szCs w:val="20"/>
          </w:rPr>
          <w:t>The RUC DRRS Shortfall in MW for one QSE for one 15-minute Settlement Interval, as measured at the snapshot, is:</w:t>
        </w:r>
      </w:ins>
    </w:p>
    <w:p w14:paraId="76EF2F17" w14:textId="77777777" w:rsidR="00865B19" w:rsidRPr="00865B19" w:rsidRDefault="00865B19" w:rsidP="00865B19">
      <w:pPr>
        <w:tabs>
          <w:tab w:val="left" w:pos="2340"/>
          <w:tab w:val="left" w:pos="2880"/>
        </w:tabs>
        <w:spacing w:after="240"/>
        <w:ind w:left="3067" w:hanging="2347"/>
        <w:rPr>
          <w:ins w:id="1208" w:author="ERCOT" w:date="2024-02-15T12:23:00Z"/>
          <w:rFonts w:eastAsia="SimSun"/>
          <w:bCs/>
          <w:iCs/>
          <w:lang w:val="fr-FR"/>
        </w:rPr>
      </w:pPr>
      <w:ins w:id="1209" w:author="ERCOT" w:date="2024-02-15T11:46:00Z">
        <w:r w:rsidRPr="00865B19">
          <w:rPr>
            <w:rFonts w:eastAsia="SimSun"/>
            <w:bCs/>
            <w:iCs/>
            <w:szCs w:val="20"/>
          </w:rPr>
          <w:t>RUCDRRSFSNAP</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,i   </w:t>
        </w:r>
        <w:r w:rsidRPr="00865B19">
          <w:rPr>
            <w:rFonts w:eastAsia="SimSun"/>
            <w:bCs/>
            <w:iCs/>
            <w:lang w:eastAsia="x-none"/>
          </w:rPr>
          <w:t>= Max (0, (</w:t>
        </w:r>
        <w:r w:rsidR="0064163E">
          <w:rPr>
            <w:rFonts w:eastAsia="SimSun"/>
            <w:bCs/>
            <w:position w:val="-18"/>
            <w:lang w:val="x-none" w:eastAsia="x-none"/>
          </w:rPr>
          <w:pict w14:anchorId="6D090D86">
            <v:shape id="_x0000_i1038" type="#_x0000_t75" style="width:5.4pt;height:24pt">
              <v:imagedata r:id="rId26" o:title=""/>
            </v:shape>
          </w:pict>
        </w:r>
        <w:r w:rsidRPr="00865B19">
          <w:rPr>
            <w:rFonts w:eastAsia="SimSun"/>
            <w:bCs/>
            <w:lang w:eastAsia="x-none"/>
          </w:rPr>
          <w:t xml:space="preserve"> PCDRRR</w:t>
        </w:r>
        <w:r w:rsidRPr="00865B19">
          <w:rPr>
            <w:rFonts w:eastAsia="SimSun"/>
            <w:i/>
            <w:vertAlign w:val="subscript"/>
          </w:rPr>
          <w:t xml:space="preserve"> r, q, </w:t>
        </w:r>
      </w:ins>
      <w:ins w:id="1210" w:author="ERCOT" w:date="2024-03-19T09:28:00Z">
        <w:r w:rsidRPr="00865B19">
          <w:rPr>
            <w:rFonts w:eastAsia="SimSun"/>
            <w:i/>
            <w:vertAlign w:val="subscript"/>
          </w:rPr>
          <w:t xml:space="preserve">DAM, </w:t>
        </w:r>
      </w:ins>
      <w:ins w:id="1211" w:author="ERCOT" w:date="2024-02-15T11:46:00Z">
        <w:r w:rsidRPr="00865B19">
          <w:rPr>
            <w:rFonts w:eastAsia="SimSun"/>
            <w:i/>
            <w:vertAlign w:val="subscript"/>
          </w:rPr>
          <w:t>h</w:t>
        </w:r>
        <w:r w:rsidRPr="00865B19">
          <w:rPr>
            <w:rFonts w:eastAsia="SimSun"/>
            <w:iCs/>
          </w:rPr>
          <w:t xml:space="preserve"> + </w:t>
        </w:r>
        <w:r w:rsidRPr="00865B19">
          <w:rPr>
            <w:rFonts w:eastAsia="SimSun"/>
            <w:bCs/>
          </w:rPr>
          <w:t xml:space="preserve">DASADRRQ </w:t>
        </w:r>
        <w:r w:rsidRPr="00865B19">
          <w:rPr>
            <w:rFonts w:eastAsia="SimSun"/>
            <w:bCs/>
            <w:i/>
            <w:vertAlign w:val="subscript"/>
          </w:rPr>
          <w:t>q,</w:t>
        </w:r>
      </w:ins>
      <w:ins w:id="1212" w:author="ERCOT" w:date="2024-03-19T09:13:00Z">
        <w:r w:rsidRPr="00865B19">
          <w:rPr>
            <w:rFonts w:eastAsia="SimSun"/>
            <w:bCs/>
            <w:i/>
            <w:vertAlign w:val="subscript"/>
          </w:rPr>
          <w:t xml:space="preserve"> </w:t>
        </w:r>
      </w:ins>
      <w:ins w:id="1213" w:author="ERCOT" w:date="2024-02-15T11:46:00Z">
        <w:r w:rsidRPr="00865B19">
          <w:rPr>
            <w:rFonts w:eastAsia="SimSun"/>
            <w:bCs/>
            <w:i/>
            <w:vertAlign w:val="subscript"/>
          </w:rPr>
          <w:t>h</w:t>
        </w:r>
        <w:r w:rsidRPr="00865B19">
          <w:rPr>
            <w:rFonts w:eastAsia="SimSun"/>
            <w:bCs/>
            <w:iCs/>
          </w:rPr>
          <w:t>) –</w:t>
        </w:r>
        <w:r w:rsidRPr="00865B19">
          <w:rPr>
            <w:rFonts w:eastAsia="SimSun"/>
            <w:bCs/>
            <w:iCs/>
            <w:lang w:eastAsia="x-none"/>
          </w:rPr>
          <w:t xml:space="preserve"> (</w:t>
        </w:r>
        <w:r w:rsidR="0064163E">
          <w:rPr>
            <w:rFonts w:eastAsia="SimSun"/>
            <w:bCs/>
            <w:position w:val="-18"/>
            <w:lang w:val="x-none" w:eastAsia="x-none"/>
          </w:rPr>
          <w:pict w14:anchorId="0F58D18F">
            <v:shape id="_x0000_i1039" type="#_x0000_t75" style="width:5.4pt;height:24pt">
              <v:imagedata r:id="rId26" o:title=""/>
            </v:shape>
          </w:pict>
        </w:r>
        <w:r w:rsidRPr="00865B19">
          <w:rPr>
            <w:rFonts w:eastAsia="SimSun"/>
            <w:bCs/>
            <w:iCs/>
            <w:lang w:eastAsia="x-none"/>
          </w:rPr>
          <w:t>DRRCOPSNAP</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q,</w:t>
        </w:r>
        <w:r w:rsidRPr="00865B19">
          <w:rPr>
            <w:rFonts w:eastAsia="SimSun"/>
            <w:bCs/>
            <w:i/>
            <w:vertAlign w:val="subscript"/>
            <w:lang w:eastAsia="x-none"/>
          </w:rPr>
          <w:t xml:space="preserve"> r, h </w:t>
        </w:r>
        <w:r w:rsidRPr="00865B19">
          <w:rPr>
            <w:rFonts w:eastAsia="SimSun"/>
            <w:bCs/>
            <w:i/>
            <w:lang w:eastAsia="x-none"/>
          </w:rPr>
          <w:t>+</w:t>
        </w:r>
        <w:r w:rsidRPr="00865B19">
          <w:rPr>
            <w:rFonts w:eastAsia="SimSun"/>
            <w:bCs/>
            <w:iCs/>
          </w:rPr>
          <w:t xml:space="preserve"> DRRTRPQSNAP</w:t>
        </w:r>
        <w:r w:rsidRPr="00865B19">
          <w:rPr>
            <w:rFonts w:eastAsia="SimSun"/>
            <w:bCs/>
            <w:i/>
            <w:vertAlign w:val="subscript"/>
            <w:lang w:val="fr-FR"/>
          </w:rPr>
          <w:t xml:space="preserve"> </w:t>
        </w:r>
        <w:proofErr w:type="spellStart"/>
        <w:r w:rsidRPr="00865B19">
          <w:rPr>
            <w:rFonts w:eastAsia="SimSun"/>
            <w:bCs/>
            <w:i/>
            <w:vertAlign w:val="subscript"/>
            <w:lang w:val="fr-FR"/>
          </w:rPr>
          <w:t>ruc</w:t>
        </w:r>
        <w:proofErr w:type="spellEnd"/>
        <w:r w:rsidRPr="00865B19">
          <w:rPr>
            <w:rFonts w:eastAsia="SimSun"/>
            <w:bCs/>
            <w:i/>
            <w:vertAlign w:val="subscript"/>
            <w:lang w:val="fr-FR"/>
          </w:rPr>
          <w:t>,</w:t>
        </w:r>
      </w:ins>
      <w:ins w:id="1214" w:author="ERCOT" w:date="2024-03-19T09:13:00Z">
        <w:r w:rsidRPr="00865B19">
          <w:rPr>
            <w:rFonts w:eastAsia="SimSun"/>
            <w:bCs/>
            <w:i/>
            <w:vertAlign w:val="subscript"/>
            <w:lang w:val="fr-FR"/>
          </w:rPr>
          <w:t xml:space="preserve"> </w:t>
        </w:r>
      </w:ins>
      <w:ins w:id="1215" w:author="ERCOT" w:date="2024-02-15T11:46:00Z">
        <w:r w:rsidRPr="00865B19">
          <w:rPr>
            <w:rFonts w:eastAsia="SimSun"/>
            <w:bCs/>
            <w:i/>
            <w:vertAlign w:val="subscript"/>
            <w:lang w:val="fr-FR"/>
          </w:rPr>
          <w:t>q,</w:t>
        </w:r>
      </w:ins>
      <w:ins w:id="1216" w:author="ERCOT" w:date="2024-03-19T09:13:00Z">
        <w:r w:rsidRPr="00865B19">
          <w:rPr>
            <w:rFonts w:eastAsia="SimSun"/>
            <w:bCs/>
            <w:i/>
            <w:vertAlign w:val="subscript"/>
            <w:lang w:val="fr-FR"/>
          </w:rPr>
          <w:t xml:space="preserve"> </w:t>
        </w:r>
      </w:ins>
      <w:ins w:id="1217" w:author="ERCOT" w:date="2024-02-15T11:46:00Z">
        <w:r w:rsidRPr="00865B19">
          <w:rPr>
            <w:rFonts w:eastAsia="SimSun"/>
            <w:bCs/>
            <w:i/>
            <w:vertAlign w:val="subscript"/>
            <w:lang w:val="fr-FR"/>
          </w:rPr>
          <w:t>h</w:t>
        </w:r>
        <w:r w:rsidRPr="00865B19">
          <w:rPr>
            <w:rFonts w:eastAsia="SimSun"/>
            <w:bCs/>
            <w:iCs/>
            <w:lang w:eastAsia="x-none"/>
          </w:rPr>
          <w:t xml:space="preserve"> </w:t>
        </w:r>
        <w:r w:rsidRPr="00865B19">
          <w:rPr>
            <w:rFonts w:eastAsia="SimSun"/>
            <w:bCs/>
            <w:iCs/>
            <w:lang w:val="fr-FR"/>
          </w:rPr>
          <w:t xml:space="preserve">– </w:t>
        </w:r>
        <w:r w:rsidRPr="00865B19">
          <w:rPr>
            <w:rFonts w:eastAsia="SimSun"/>
            <w:bCs/>
            <w:i/>
            <w:vertAlign w:val="subscript"/>
          </w:rPr>
          <w:t xml:space="preserve"> </w:t>
        </w:r>
        <w:r w:rsidRPr="00865B19">
          <w:rPr>
            <w:rFonts w:eastAsia="SimSun"/>
            <w:bCs/>
            <w:iCs/>
          </w:rPr>
          <w:t>DRRTRSQSNAP</w:t>
        </w:r>
        <w:r w:rsidRPr="00865B19">
          <w:rPr>
            <w:rFonts w:eastAsia="SimSun"/>
            <w:bCs/>
            <w:i/>
            <w:vertAlign w:val="subscript"/>
            <w:lang w:val="fr-FR"/>
          </w:rPr>
          <w:t xml:space="preserve"> </w:t>
        </w:r>
        <w:proofErr w:type="spellStart"/>
        <w:r w:rsidRPr="00865B19">
          <w:rPr>
            <w:rFonts w:eastAsia="SimSun"/>
            <w:bCs/>
            <w:i/>
            <w:vertAlign w:val="subscript"/>
            <w:lang w:val="fr-FR"/>
          </w:rPr>
          <w:t>ruc</w:t>
        </w:r>
        <w:proofErr w:type="spellEnd"/>
        <w:r w:rsidRPr="00865B19">
          <w:rPr>
            <w:rFonts w:eastAsia="SimSun"/>
            <w:bCs/>
            <w:i/>
            <w:vertAlign w:val="subscript"/>
            <w:lang w:val="fr-FR"/>
          </w:rPr>
          <w:t>, q, h</w:t>
        </w:r>
        <w:r w:rsidRPr="00865B19">
          <w:rPr>
            <w:rFonts w:eastAsia="SimSun"/>
            <w:bCs/>
            <w:iCs/>
            <w:lang w:val="fr-FR"/>
          </w:rPr>
          <w:t>))</w:t>
        </w:r>
      </w:ins>
    </w:p>
    <w:p w14:paraId="50EE875B" w14:textId="77777777" w:rsidR="00865B19" w:rsidRPr="00865B19" w:rsidRDefault="00865B19" w:rsidP="00865B19">
      <w:pPr>
        <w:tabs>
          <w:tab w:val="left" w:pos="2340"/>
          <w:tab w:val="left" w:pos="3420"/>
        </w:tabs>
        <w:spacing w:before="240"/>
        <w:jc w:val="both"/>
        <w:rPr>
          <w:ins w:id="1218" w:author="ERCOT" w:date="2024-02-15T12:23:00Z"/>
          <w:rFonts w:eastAsia="SimSun"/>
        </w:rPr>
      </w:pPr>
      <w:ins w:id="1219" w:author="ERCOT" w:date="2024-02-15T12:23:00Z">
        <w:r w:rsidRPr="00865B19">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865B19" w:rsidRPr="00865B19" w14:paraId="2E8C6281" w14:textId="77777777" w:rsidTr="00C812E5">
        <w:trPr>
          <w:cantSplit/>
          <w:tblHeader/>
          <w:ins w:id="1220" w:author="ERCOT" w:date="2024-02-15T12:23:00Z"/>
        </w:trPr>
        <w:tc>
          <w:tcPr>
            <w:tcW w:w="1096" w:type="pct"/>
          </w:tcPr>
          <w:p w14:paraId="69CB8D97" w14:textId="77777777" w:rsidR="00865B19" w:rsidRPr="00865B19" w:rsidRDefault="00865B19" w:rsidP="00865B19">
            <w:pPr>
              <w:spacing w:after="240"/>
              <w:rPr>
                <w:ins w:id="1221" w:author="ERCOT" w:date="2024-02-15T12:23:00Z"/>
                <w:rFonts w:eastAsia="SimSun"/>
                <w:b/>
                <w:iCs/>
                <w:sz w:val="20"/>
                <w:szCs w:val="20"/>
              </w:rPr>
            </w:pPr>
            <w:ins w:id="1222" w:author="ERCOT" w:date="2024-02-15T12:23:00Z">
              <w:r w:rsidRPr="00865B19">
                <w:rPr>
                  <w:rFonts w:eastAsia="SimSun"/>
                  <w:b/>
                  <w:iCs/>
                  <w:sz w:val="20"/>
                  <w:szCs w:val="20"/>
                </w:rPr>
                <w:t>Variable</w:t>
              </w:r>
            </w:ins>
          </w:p>
        </w:tc>
        <w:tc>
          <w:tcPr>
            <w:tcW w:w="383" w:type="pct"/>
          </w:tcPr>
          <w:p w14:paraId="4103CA66" w14:textId="77777777" w:rsidR="00865B19" w:rsidRPr="00865B19" w:rsidRDefault="00865B19" w:rsidP="00865B19">
            <w:pPr>
              <w:spacing w:after="240"/>
              <w:jc w:val="center"/>
              <w:rPr>
                <w:ins w:id="1223" w:author="ERCOT" w:date="2024-02-15T12:23:00Z"/>
                <w:rFonts w:eastAsia="SimSun"/>
                <w:b/>
                <w:iCs/>
                <w:sz w:val="20"/>
                <w:szCs w:val="20"/>
              </w:rPr>
            </w:pPr>
            <w:ins w:id="1224" w:author="ERCOT" w:date="2024-02-15T12:23:00Z">
              <w:r w:rsidRPr="00865B19">
                <w:rPr>
                  <w:rFonts w:eastAsia="SimSun"/>
                  <w:b/>
                  <w:iCs/>
                  <w:sz w:val="20"/>
                  <w:szCs w:val="20"/>
                </w:rPr>
                <w:t>Unit</w:t>
              </w:r>
            </w:ins>
          </w:p>
        </w:tc>
        <w:tc>
          <w:tcPr>
            <w:tcW w:w="3521" w:type="pct"/>
          </w:tcPr>
          <w:p w14:paraId="49787E26" w14:textId="77777777" w:rsidR="00865B19" w:rsidRPr="00865B19" w:rsidRDefault="00865B19" w:rsidP="00865B19">
            <w:pPr>
              <w:spacing w:after="240"/>
              <w:rPr>
                <w:ins w:id="1225" w:author="ERCOT" w:date="2024-02-15T12:23:00Z"/>
                <w:rFonts w:eastAsia="SimSun"/>
                <w:b/>
                <w:iCs/>
                <w:sz w:val="20"/>
                <w:szCs w:val="20"/>
              </w:rPr>
            </w:pPr>
            <w:ins w:id="1226" w:author="ERCOT" w:date="2024-02-15T12:23:00Z">
              <w:r w:rsidRPr="00865B19">
                <w:rPr>
                  <w:rFonts w:eastAsia="SimSun"/>
                  <w:b/>
                  <w:iCs/>
                  <w:sz w:val="20"/>
                  <w:szCs w:val="20"/>
                </w:rPr>
                <w:t>Definition</w:t>
              </w:r>
            </w:ins>
          </w:p>
        </w:tc>
      </w:tr>
      <w:tr w:rsidR="00865B19" w:rsidRPr="00865B19" w14:paraId="6839A36D" w14:textId="77777777" w:rsidTr="00C812E5">
        <w:trPr>
          <w:cantSplit/>
          <w:ins w:id="1227" w:author="ERCOT" w:date="2024-02-15T12:23:00Z"/>
        </w:trPr>
        <w:tc>
          <w:tcPr>
            <w:tcW w:w="1096" w:type="pct"/>
          </w:tcPr>
          <w:p w14:paraId="5AABBB83" w14:textId="77777777" w:rsidR="00865B19" w:rsidRPr="00865B19" w:rsidRDefault="00865B19" w:rsidP="00865B19">
            <w:pPr>
              <w:spacing w:after="60"/>
              <w:rPr>
                <w:ins w:id="1228" w:author="ERCOT" w:date="2024-02-15T12:23:00Z"/>
                <w:rFonts w:eastAsia="SimSun"/>
                <w:iCs/>
                <w:sz w:val="20"/>
                <w:szCs w:val="20"/>
              </w:rPr>
            </w:pPr>
            <w:ins w:id="1229" w:author="ERCOT" w:date="2024-02-19T08:35:00Z">
              <w:r w:rsidRPr="00865B19">
                <w:rPr>
                  <w:rFonts w:eastAsia="SimSun"/>
                  <w:iCs/>
                  <w:sz w:val="20"/>
                  <w:szCs w:val="20"/>
                </w:rPr>
                <w:t xml:space="preserve">RUCDRRSFRS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83" w:type="pct"/>
          </w:tcPr>
          <w:p w14:paraId="094589D4" w14:textId="77777777" w:rsidR="00865B19" w:rsidRPr="00865B19" w:rsidRDefault="00865B19" w:rsidP="00865B19">
            <w:pPr>
              <w:spacing w:after="60"/>
              <w:jc w:val="center"/>
              <w:rPr>
                <w:ins w:id="1230" w:author="ERCOT" w:date="2024-02-15T12:23:00Z"/>
                <w:rFonts w:eastAsia="SimSun"/>
                <w:iCs/>
                <w:sz w:val="20"/>
                <w:szCs w:val="20"/>
              </w:rPr>
            </w:pPr>
            <w:ins w:id="1231" w:author="ERCOT" w:date="2024-02-19T08:35:00Z">
              <w:r w:rsidRPr="00865B19">
                <w:rPr>
                  <w:rFonts w:eastAsia="SimSun"/>
                  <w:iCs/>
                  <w:sz w:val="20"/>
                  <w:szCs w:val="20"/>
                </w:rPr>
                <w:t>none</w:t>
              </w:r>
            </w:ins>
          </w:p>
        </w:tc>
        <w:tc>
          <w:tcPr>
            <w:tcW w:w="3521" w:type="pct"/>
          </w:tcPr>
          <w:p w14:paraId="4BC53972" w14:textId="77777777" w:rsidR="00865B19" w:rsidRPr="00865B19" w:rsidRDefault="00865B19" w:rsidP="00865B19">
            <w:pPr>
              <w:spacing w:after="60"/>
              <w:rPr>
                <w:ins w:id="1232" w:author="ERCOT" w:date="2024-02-15T12:23:00Z"/>
                <w:rFonts w:eastAsia="SimSun"/>
                <w:iCs/>
                <w:sz w:val="20"/>
                <w:szCs w:val="20"/>
              </w:rPr>
            </w:pPr>
            <w:ins w:id="1233" w:author="ERCOT" w:date="2024-02-19T08:35:00Z">
              <w:r w:rsidRPr="00865B19">
                <w:rPr>
                  <w:rFonts w:eastAsia="SimSun"/>
                  <w:i/>
                  <w:iCs/>
                  <w:sz w:val="20"/>
                  <w:szCs w:val="20"/>
                </w:rPr>
                <w:t>RUC DRRS Shortfall Ratio Share</w:t>
              </w:r>
              <w:r w:rsidRPr="00865B19">
                <w:rPr>
                  <w:rFonts w:eastAsia="SimSun"/>
                  <w:iCs/>
                  <w:sz w:val="20"/>
                  <w:szCs w:val="20"/>
                </w:rPr>
                <w:t>—The ratio of the QSE</w:t>
              </w:r>
              <w:r w:rsidRPr="00865B19">
                <w:rPr>
                  <w:rFonts w:eastAsia="SimSun"/>
                  <w:i/>
                  <w:iCs/>
                  <w:sz w:val="20"/>
                  <w:szCs w:val="20"/>
                </w:rPr>
                <w:t xml:space="preserve"> q</w:t>
              </w:r>
              <w:r w:rsidRPr="00865B19">
                <w:rPr>
                  <w:rFonts w:eastAsia="SimSun"/>
                  <w:iCs/>
                  <w:sz w:val="20"/>
                  <w:szCs w:val="20"/>
                </w:rPr>
                <w:t>’s DRRS shortfall to the sum of all QSEs’ DRRS shortfalls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 xml:space="preserve">.  </w:t>
              </w:r>
            </w:ins>
          </w:p>
        </w:tc>
      </w:tr>
      <w:tr w:rsidR="00865B19" w:rsidRPr="00865B19" w14:paraId="60304DB4" w14:textId="77777777" w:rsidTr="00C812E5">
        <w:trPr>
          <w:cantSplit/>
          <w:ins w:id="1234" w:author="ERCOT" w:date="2024-02-19T08:35:00Z"/>
        </w:trPr>
        <w:tc>
          <w:tcPr>
            <w:tcW w:w="1096" w:type="pct"/>
          </w:tcPr>
          <w:p w14:paraId="063F84B6" w14:textId="77777777" w:rsidR="00865B19" w:rsidRPr="00865B19" w:rsidRDefault="00865B19" w:rsidP="00865B19">
            <w:pPr>
              <w:spacing w:after="60"/>
              <w:rPr>
                <w:ins w:id="1235" w:author="ERCOT" w:date="2024-02-19T08:35:00Z"/>
                <w:rFonts w:eastAsia="SimSun"/>
                <w:iCs/>
                <w:sz w:val="20"/>
                <w:szCs w:val="20"/>
              </w:rPr>
            </w:pPr>
            <w:ins w:id="1236" w:author="ERCOT" w:date="2024-02-19T08:35:00Z">
              <w:r w:rsidRPr="00865B19">
                <w:rPr>
                  <w:rFonts w:eastAsia="SimSun"/>
                  <w:iCs/>
                  <w:sz w:val="20"/>
                  <w:szCs w:val="20"/>
                </w:rPr>
                <w:t xml:space="preserve">RUCDRRSF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83" w:type="pct"/>
          </w:tcPr>
          <w:p w14:paraId="4DD2F41C" w14:textId="77777777" w:rsidR="00865B19" w:rsidRPr="00865B19" w:rsidRDefault="00865B19" w:rsidP="00865B19">
            <w:pPr>
              <w:spacing w:after="60"/>
              <w:jc w:val="center"/>
              <w:rPr>
                <w:ins w:id="1237" w:author="ERCOT" w:date="2024-02-19T08:35:00Z"/>
                <w:rFonts w:eastAsia="SimSun"/>
                <w:iCs/>
                <w:sz w:val="20"/>
                <w:szCs w:val="20"/>
              </w:rPr>
            </w:pPr>
            <w:ins w:id="1238" w:author="ERCOT" w:date="2024-02-19T08:35:00Z">
              <w:r w:rsidRPr="00865B19">
                <w:rPr>
                  <w:rFonts w:eastAsia="SimSun"/>
                  <w:iCs/>
                  <w:sz w:val="20"/>
                  <w:szCs w:val="20"/>
                </w:rPr>
                <w:t>MW</w:t>
              </w:r>
            </w:ins>
          </w:p>
        </w:tc>
        <w:tc>
          <w:tcPr>
            <w:tcW w:w="3521" w:type="pct"/>
          </w:tcPr>
          <w:p w14:paraId="30EBC6A4" w14:textId="77777777" w:rsidR="00865B19" w:rsidRPr="00865B19" w:rsidRDefault="00865B19" w:rsidP="00865B19">
            <w:pPr>
              <w:spacing w:after="60"/>
              <w:rPr>
                <w:ins w:id="1239" w:author="ERCOT" w:date="2024-02-19T08:35:00Z"/>
                <w:rFonts w:eastAsia="SimSun"/>
                <w:i/>
                <w:iCs/>
                <w:sz w:val="20"/>
                <w:szCs w:val="20"/>
              </w:rPr>
            </w:pPr>
            <w:ins w:id="1240" w:author="ERCOT" w:date="2024-02-19T08:35:00Z">
              <w:r w:rsidRPr="00865B19">
                <w:rPr>
                  <w:rFonts w:eastAsia="SimSun"/>
                  <w:i/>
                  <w:iCs/>
                  <w:sz w:val="20"/>
                  <w:szCs w:val="20"/>
                </w:rPr>
                <w:t>RUC DRR</w:t>
              </w:r>
            </w:ins>
            <w:ins w:id="1241" w:author="ERCOT" w:date="2024-02-19T08:36:00Z">
              <w:r w:rsidRPr="00865B19">
                <w:rPr>
                  <w:rFonts w:eastAsia="SimSun"/>
                  <w:i/>
                  <w:iCs/>
                  <w:sz w:val="20"/>
                  <w:szCs w:val="20"/>
                </w:rPr>
                <w:t>S</w:t>
              </w:r>
            </w:ins>
            <w:ins w:id="1242" w:author="ERCOT" w:date="2024-02-19T08:35:00Z">
              <w:r w:rsidRPr="00865B19">
                <w:rPr>
                  <w:rFonts w:eastAsia="SimSun"/>
                  <w:i/>
                  <w:iCs/>
                  <w:sz w:val="20"/>
                  <w:szCs w:val="20"/>
                </w:rPr>
                <w:t xml:space="preserve"> Shortfall</w:t>
              </w:r>
              <w:r w:rsidRPr="00865B19">
                <w:rPr>
                  <w:rFonts w:eastAsia="SimSun"/>
                  <w:iCs/>
                  <w:sz w:val="20"/>
                  <w:szCs w:val="20"/>
                </w:rPr>
                <w:t>—The QSE</w:t>
              </w:r>
              <w:r w:rsidRPr="00865B19">
                <w:rPr>
                  <w:rFonts w:eastAsia="SimSun"/>
                  <w:i/>
                  <w:iCs/>
                  <w:sz w:val="20"/>
                  <w:szCs w:val="20"/>
                </w:rPr>
                <w:t xml:space="preserve"> q</w:t>
              </w:r>
              <w:r w:rsidRPr="00865B19">
                <w:rPr>
                  <w:rFonts w:eastAsia="SimSun"/>
                  <w:iCs/>
                  <w:sz w:val="20"/>
                  <w:szCs w:val="20"/>
                </w:rPr>
                <w:t xml:space="preserve">’s DRRS shortfall for a particular RUC process </w:t>
              </w:r>
              <w:proofErr w:type="spellStart"/>
              <w:r w:rsidRPr="00865B19">
                <w:rPr>
                  <w:rFonts w:eastAsia="SimSun"/>
                  <w:i/>
                  <w:iCs/>
                  <w:sz w:val="20"/>
                  <w:szCs w:val="20"/>
                </w:rPr>
                <w:t>ruc</w:t>
              </w:r>
              <w:proofErr w:type="spellEnd"/>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 xml:space="preserve">.  </w:t>
              </w:r>
            </w:ins>
          </w:p>
        </w:tc>
      </w:tr>
      <w:tr w:rsidR="00865B19" w:rsidRPr="00865B19" w14:paraId="0A7D0988" w14:textId="77777777" w:rsidTr="00C812E5">
        <w:trPr>
          <w:cantSplit/>
          <w:ins w:id="1243" w:author="ERCOT" w:date="2024-02-19T08:35:00Z"/>
        </w:trPr>
        <w:tc>
          <w:tcPr>
            <w:tcW w:w="1096" w:type="pct"/>
          </w:tcPr>
          <w:p w14:paraId="3821E136" w14:textId="77777777" w:rsidR="00865B19" w:rsidRPr="00865B19" w:rsidRDefault="00865B19" w:rsidP="00865B19">
            <w:pPr>
              <w:spacing w:after="60"/>
              <w:rPr>
                <w:ins w:id="1244" w:author="ERCOT" w:date="2024-02-19T08:35:00Z"/>
                <w:rFonts w:eastAsia="SimSun"/>
                <w:iCs/>
                <w:sz w:val="20"/>
                <w:szCs w:val="20"/>
              </w:rPr>
            </w:pPr>
            <w:ins w:id="1245" w:author="ERCOT" w:date="2024-02-19T08:36:00Z">
              <w:r w:rsidRPr="00865B19">
                <w:rPr>
                  <w:rFonts w:eastAsia="SimSun"/>
                  <w:iCs/>
                  <w:sz w:val="20"/>
                  <w:szCs w:val="20"/>
                </w:rPr>
                <w:t xml:space="preserve">RUCDRRSFTOT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w:t>
              </w:r>
            </w:ins>
          </w:p>
        </w:tc>
        <w:tc>
          <w:tcPr>
            <w:tcW w:w="383" w:type="pct"/>
          </w:tcPr>
          <w:p w14:paraId="06C9A0E6" w14:textId="77777777" w:rsidR="00865B19" w:rsidRPr="00865B19" w:rsidRDefault="00865B19" w:rsidP="00865B19">
            <w:pPr>
              <w:spacing w:after="60"/>
              <w:jc w:val="center"/>
              <w:rPr>
                <w:ins w:id="1246" w:author="ERCOT" w:date="2024-02-19T08:35:00Z"/>
                <w:rFonts w:eastAsia="SimSun"/>
                <w:iCs/>
                <w:sz w:val="20"/>
                <w:szCs w:val="20"/>
              </w:rPr>
            </w:pPr>
            <w:ins w:id="1247" w:author="ERCOT" w:date="2024-02-19T08:36:00Z">
              <w:r w:rsidRPr="00865B19">
                <w:rPr>
                  <w:rFonts w:eastAsia="SimSun"/>
                  <w:iCs/>
                  <w:sz w:val="20"/>
                  <w:szCs w:val="20"/>
                </w:rPr>
                <w:t>MW</w:t>
              </w:r>
            </w:ins>
          </w:p>
        </w:tc>
        <w:tc>
          <w:tcPr>
            <w:tcW w:w="3521" w:type="pct"/>
          </w:tcPr>
          <w:p w14:paraId="002E4797" w14:textId="77777777" w:rsidR="00865B19" w:rsidRPr="00865B19" w:rsidRDefault="00865B19" w:rsidP="00865B19">
            <w:pPr>
              <w:spacing w:after="60"/>
              <w:rPr>
                <w:ins w:id="1248" w:author="ERCOT" w:date="2024-02-19T08:35:00Z"/>
                <w:rFonts w:eastAsia="SimSun"/>
                <w:i/>
                <w:iCs/>
                <w:sz w:val="20"/>
                <w:szCs w:val="20"/>
              </w:rPr>
            </w:pPr>
            <w:ins w:id="1249" w:author="ERCOT" w:date="2024-02-19T08:36:00Z">
              <w:r w:rsidRPr="00865B19">
                <w:rPr>
                  <w:rFonts w:eastAsia="SimSun"/>
                  <w:i/>
                  <w:iCs/>
                  <w:sz w:val="20"/>
                  <w:szCs w:val="20"/>
                </w:rPr>
                <w:t>RUC DRRS Shortfall</w:t>
              </w:r>
              <w:r w:rsidRPr="00865B19">
                <w:rPr>
                  <w:rFonts w:eastAsia="SimSun"/>
                  <w:iCs/>
                  <w:sz w:val="20"/>
                  <w:szCs w:val="20"/>
                </w:rPr>
                <w:t>—The sum of all QSEs’ DRRS shortfalls</w:t>
              </w:r>
            </w:ins>
            <w:ins w:id="1250" w:author="ERCOT" w:date="2024-02-19T08:37:00Z">
              <w:r w:rsidRPr="00865B19">
                <w:rPr>
                  <w:rFonts w:eastAsia="SimSun"/>
                  <w:iCs/>
                  <w:sz w:val="20"/>
                  <w:szCs w:val="20"/>
                </w:rPr>
                <w:t>,</w:t>
              </w:r>
            </w:ins>
            <w:ins w:id="1251" w:author="ERCOT" w:date="2024-02-19T08:36:00Z">
              <w:r w:rsidRPr="00865B19">
                <w:rPr>
                  <w:rFonts w:eastAsia="SimSun"/>
                  <w:iCs/>
                  <w:sz w:val="20"/>
                  <w:szCs w:val="20"/>
                </w:rPr>
                <w:t xml:space="preserve"> for a particular RUC process </w:t>
              </w:r>
              <w:proofErr w:type="spellStart"/>
              <w:r w:rsidRPr="00865B19">
                <w:rPr>
                  <w:rFonts w:eastAsia="SimSun"/>
                  <w:i/>
                  <w:iCs/>
                  <w:sz w:val="20"/>
                  <w:szCs w:val="20"/>
                </w:rPr>
                <w:t>ruc</w:t>
              </w:r>
            </w:ins>
            <w:proofErr w:type="spellEnd"/>
            <w:ins w:id="1252" w:author="ERCOT" w:date="2024-02-19T08:37:00Z">
              <w:r w:rsidRPr="00865B19">
                <w:rPr>
                  <w:rFonts w:eastAsia="SimSun"/>
                  <w:i/>
                  <w:iCs/>
                  <w:sz w:val="20"/>
                  <w:szCs w:val="20"/>
                </w:rPr>
                <w:t>,</w:t>
              </w:r>
            </w:ins>
            <w:ins w:id="1253" w:author="ERCOT" w:date="2024-02-19T08:36:00Z">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 xml:space="preserve">.  </w:t>
              </w:r>
            </w:ins>
          </w:p>
        </w:tc>
      </w:tr>
      <w:tr w:rsidR="00865B19" w:rsidRPr="00865B19" w14:paraId="336C8F47" w14:textId="77777777" w:rsidTr="00C812E5">
        <w:trPr>
          <w:cantSplit/>
          <w:ins w:id="1254" w:author="ERCOT" w:date="2024-02-19T08:35:00Z"/>
        </w:trPr>
        <w:tc>
          <w:tcPr>
            <w:tcW w:w="1096" w:type="pct"/>
          </w:tcPr>
          <w:p w14:paraId="79E3572F" w14:textId="77777777" w:rsidR="00865B19" w:rsidRPr="00865B19" w:rsidRDefault="00865B19" w:rsidP="00865B19">
            <w:pPr>
              <w:spacing w:after="60"/>
              <w:rPr>
                <w:ins w:id="1255" w:author="ERCOT" w:date="2024-02-19T08:35:00Z"/>
                <w:rFonts w:eastAsia="SimSun"/>
                <w:iCs/>
                <w:sz w:val="20"/>
                <w:szCs w:val="20"/>
              </w:rPr>
            </w:pPr>
            <w:ins w:id="1256" w:author="ERCOT" w:date="2024-02-19T08:37:00Z">
              <w:r w:rsidRPr="00865B19">
                <w:rPr>
                  <w:rFonts w:eastAsia="SimSun"/>
                  <w:iCs/>
                  <w:sz w:val="20"/>
                  <w:szCs w:val="20"/>
                </w:rPr>
                <w:t xml:space="preserve">RUCDRRSFSNAP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q, i</w:t>
              </w:r>
            </w:ins>
          </w:p>
        </w:tc>
        <w:tc>
          <w:tcPr>
            <w:tcW w:w="383" w:type="pct"/>
          </w:tcPr>
          <w:p w14:paraId="219497CF" w14:textId="77777777" w:rsidR="00865B19" w:rsidRPr="00865B19" w:rsidRDefault="00865B19" w:rsidP="00865B19">
            <w:pPr>
              <w:spacing w:after="60"/>
              <w:jc w:val="center"/>
              <w:rPr>
                <w:ins w:id="1257" w:author="ERCOT" w:date="2024-02-19T08:35:00Z"/>
                <w:rFonts w:eastAsia="SimSun"/>
                <w:iCs/>
                <w:sz w:val="20"/>
                <w:szCs w:val="20"/>
              </w:rPr>
            </w:pPr>
            <w:ins w:id="1258" w:author="ERCOT" w:date="2024-02-19T08:37:00Z">
              <w:r w:rsidRPr="00865B19">
                <w:rPr>
                  <w:rFonts w:eastAsia="SimSun"/>
                  <w:iCs/>
                  <w:sz w:val="20"/>
                  <w:szCs w:val="20"/>
                </w:rPr>
                <w:t>MW</w:t>
              </w:r>
            </w:ins>
          </w:p>
        </w:tc>
        <w:tc>
          <w:tcPr>
            <w:tcW w:w="3521" w:type="pct"/>
          </w:tcPr>
          <w:p w14:paraId="5C90A090" w14:textId="77777777" w:rsidR="00865B19" w:rsidRPr="00865B19" w:rsidRDefault="00865B19" w:rsidP="00865B19">
            <w:pPr>
              <w:spacing w:after="60"/>
              <w:rPr>
                <w:ins w:id="1259" w:author="ERCOT" w:date="2024-02-19T08:35:00Z"/>
                <w:rFonts w:eastAsia="SimSun"/>
                <w:i/>
                <w:iCs/>
                <w:sz w:val="20"/>
                <w:szCs w:val="20"/>
              </w:rPr>
            </w:pPr>
            <w:ins w:id="1260" w:author="ERCOT" w:date="2024-02-19T08:37:00Z">
              <w:r w:rsidRPr="00865B19">
                <w:rPr>
                  <w:rFonts w:eastAsia="SimSun"/>
                  <w:i/>
                  <w:iCs/>
                  <w:sz w:val="20"/>
                  <w:szCs w:val="20"/>
                </w:rPr>
                <w:t xml:space="preserve">RUC </w:t>
              </w:r>
            </w:ins>
            <w:ins w:id="1261" w:author="ERCOT" w:date="2024-02-19T08:38:00Z">
              <w:r w:rsidRPr="00865B19">
                <w:rPr>
                  <w:rFonts w:eastAsia="SimSun"/>
                  <w:i/>
                  <w:iCs/>
                  <w:sz w:val="20"/>
                  <w:szCs w:val="20"/>
                </w:rPr>
                <w:t xml:space="preserve">DRRS </w:t>
              </w:r>
            </w:ins>
            <w:ins w:id="1262" w:author="ERCOT" w:date="2024-02-19T08:37:00Z">
              <w:r w:rsidRPr="00865B19">
                <w:rPr>
                  <w:rFonts w:eastAsia="SimSun"/>
                  <w:i/>
                  <w:iCs/>
                  <w:sz w:val="20"/>
                  <w:szCs w:val="20"/>
                </w:rPr>
                <w:t>Shortfall at Snapshot</w:t>
              </w:r>
              <w:r w:rsidRPr="00865B19">
                <w:rPr>
                  <w:rFonts w:eastAsia="SimSun"/>
                  <w:iCs/>
                  <w:sz w:val="20"/>
                  <w:szCs w:val="20"/>
                </w:rPr>
                <w:t xml:space="preserve">—The QSE </w:t>
              </w:r>
              <w:r w:rsidRPr="00865B19">
                <w:rPr>
                  <w:rFonts w:eastAsia="SimSun"/>
                  <w:i/>
                  <w:iCs/>
                  <w:sz w:val="20"/>
                  <w:szCs w:val="20"/>
                </w:rPr>
                <w:t>q</w:t>
              </w:r>
              <w:r w:rsidRPr="00865B19">
                <w:rPr>
                  <w:rFonts w:eastAsia="SimSun"/>
                  <w:iCs/>
                  <w:sz w:val="20"/>
                  <w:szCs w:val="20"/>
                </w:rPr>
                <w:t xml:space="preserve">’s </w:t>
              </w:r>
            </w:ins>
            <w:ins w:id="1263" w:author="ERCOT" w:date="2024-02-19T08:41:00Z">
              <w:r w:rsidRPr="00865B19">
                <w:rPr>
                  <w:rFonts w:eastAsia="SimSun"/>
                  <w:iCs/>
                  <w:sz w:val="20"/>
                  <w:szCs w:val="20"/>
                </w:rPr>
                <w:t>DRRS</w:t>
              </w:r>
            </w:ins>
            <w:ins w:id="1264" w:author="ERCOT" w:date="2024-02-19T08:37:00Z">
              <w:r w:rsidRPr="00865B19">
                <w:rPr>
                  <w:rFonts w:eastAsia="SimSun"/>
                  <w:iCs/>
                  <w:sz w:val="20"/>
                  <w:szCs w:val="20"/>
                </w:rPr>
                <w:t xml:space="preserve"> shortfall according to the snapshot for the RUC process </w:t>
              </w:r>
              <w:proofErr w:type="spellStart"/>
              <w:r w:rsidRPr="00865B19">
                <w:rPr>
                  <w:rFonts w:eastAsia="SimSun"/>
                  <w:i/>
                  <w:iCs/>
                  <w:sz w:val="20"/>
                  <w:szCs w:val="20"/>
                </w:rPr>
                <w:t>ruc</w:t>
              </w:r>
              <w:proofErr w:type="spellEnd"/>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w:t>
              </w:r>
            </w:ins>
          </w:p>
        </w:tc>
      </w:tr>
      <w:tr w:rsidR="00865B19" w:rsidRPr="00865B19" w14:paraId="2CF2AC13" w14:textId="77777777" w:rsidTr="00C812E5">
        <w:trPr>
          <w:cantSplit/>
          <w:ins w:id="1265" w:author="ERCOT" w:date="2024-02-19T08:35:00Z"/>
        </w:trPr>
        <w:tc>
          <w:tcPr>
            <w:tcW w:w="1096" w:type="pct"/>
          </w:tcPr>
          <w:p w14:paraId="66C15DE6" w14:textId="77777777" w:rsidR="00865B19" w:rsidRPr="00865B19" w:rsidRDefault="00865B19" w:rsidP="00865B19">
            <w:pPr>
              <w:spacing w:after="60"/>
              <w:rPr>
                <w:ins w:id="1266" w:author="ERCOT" w:date="2024-02-19T08:35:00Z"/>
                <w:rFonts w:eastAsia="SimSun"/>
                <w:iCs/>
                <w:sz w:val="20"/>
                <w:szCs w:val="20"/>
              </w:rPr>
            </w:pPr>
            <w:ins w:id="1267" w:author="ERCOT" w:date="2024-02-19T08:41:00Z">
              <w:r w:rsidRPr="00865B19">
                <w:rPr>
                  <w:rFonts w:eastAsia="SimSun"/>
                  <w:iCs/>
                  <w:sz w:val="20"/>
                  <w:szCs w:val="20"/>
                </w:rPr>
                <w:lastRenderedPageBreak/>
                <w:t xml:space="preserve">RUCDRRCREDIT </w:t>
              </w:r>
              <w:r w:rsidRPr="00865B19">
                <w:rPr>
                  <w:rFonts w:eastAsia="SimSun"/>
                  <w:i/>
                  <w:iCs/>
                  <w:sz w:val="20"/>
                  <w:szCs w:val="20"/>
                  <w:vertAlign w:val="subscript"/>
                </w:rPr>
                <w:t>q, i, z</w:t>
              </w:r>
            </w:ins>
          </w:p>
        </w:tc>
        <w:tc>
          <w:tcPr>
            <w:tcW w:w="383" w:type="pct"/>
          </w:tcPr>
          <w:p w14:paraId="233C28DB" w14:textId="77777777" w:rsidR="00865B19" w:rsidRPr="00865B19" w:rsidRDefault="00865B19" w:rsidP="00865B19">
            <w:pPr>
              <w:spacing w:after="60"/>
              <w:jc w:val="center"/>
              <w:rPr>
                <w:ins w:id="1268" w:author="ERCOT" w:date="2024-02-19T08:35:00Z"/>
                <w:rFonts w:eastAsia="SimSun"/>
                <w:iCs/>
                <w:sz w:val="20"/>
                <w:szCs w:val="20"/>
              </w:rPr>
            </w:pPr>
            <w:ins w:id="1269" w:author="ERCOT" w:date="2024-02-19T08:41:00Z">
              <w:r w:rsidRPr="00865B19">
                <w:rPr>
                  <w:rFonts w:eastAsia="SimSun"/>
                  <w:iCs/>
                  <w:sz w:val="20"/>
                  <w:szCs w:val="20"/>
                </w:rPr>
                <w:t>MW</w:t>
              </w:r>
            </w:ins>
          </w:p>
        </w:tc>
        <w:tc>
          <w:tcPr>
            <w:tcW w:w="3521" w:type="pct"/>
          </w:tcPr>
          <w:p w14:paraId="55F82D67" w14:textId="77777777" w:rsidR="00865B19" w:rsidRPr="00865B19" w:rsidRDefault="00865B19" w:rsidP="00865B19">
            <w:pPr>
              <w:spacing w:after="60"/>
              <w:rPr>
                <w:ins w:id="1270" w:author="ERCOT" w:date="2024-02-19T08:35:00Z"/>
                <w:rFonts w:eastAsia="SimSun"/>
                <w:i/>
                <w:iCs/>
                <w:sz w:val="20"/>
                <w:szCs w:val="20"/>
              </w:rPr>
            </w:pPr>
            <w:ins w:id="1271" w:author="ERCOT" w:date="2024-02-19T08:41:00Z">
              <w:r w:rsidRPr="00865B19">
                <w:rPr>
                  <w:rFonts w:eastAsia="SimSun"/>
                  <w:i/>
                  <w:iCs/>
                  <w:sz w:val="20"/>
                  <w:szCs w:val="20"/>
                </w:rPr>
                <w:t>RUC DRRS Credit by QSE</w:t>
              </w:r>
              <w:r w:rsidRPr="00865B19">
                <w:rPr>
                  <w:rFonts w:eastAsia="SimSun"/>
                  <w:iCs/>
                  <w:sz w:val="20"/>
                  <w:szCs w:val="20"/>
                </w:rPr>
                <w:t xml:space="preserve">—The QSE </w:t>
              </w:r>
              <w:r w:rsidRPr="00865B19">
                <w:rPr>
                  <w:rFonts w:eastAsia="SimSun"/>
                  <w:i/>
                  <w:iCs/>
                  <w:sz w:val="20"/>
                  <w:szCs w:val="20"/>
                </w:rPr>
                <w:t>q</w:t>
              </w:r>
              <w:r w:rsidRPr="00865B19">
                <w:rPr>
                  <w:rFonts w:eastAsia="SimSun"/>
                  <w:iCs/>
                  <w:sz w:val="20"/>
                  <w:szCs w:val="20"/>
                </w:rPr>
                <w:t xml:space="preserve">’s DRRS credit resulting from DRRS paid through the RUC DRRS Short Amount for RUC process </w:t>
              </w:r>
              <w:r w:rsidRPr="00865B19">
                <w:rPr>
                  <w:rFonts w:eastAsia="SimSun"/>
                  <w:i/>
                  <w:iCs/>
                  <w:sz w:val="20"/>
                  <w:szCs w:val="20"/>
                </w:rPr>
                <w:t>z</w:t>
              </w:r>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w:t>
              </w:r>
            </w:ins>
          </w:p>
        </w:tc>
      </w:tr>
      <w:tr w:rsidR="00865B19" w:rsidRPr="00865B19" w14:paraId="6F4189EB" w14:textId="77777777" w:rsidTr="00C812E5">
        <w:trPr>
          <w:cantSplit/>
          <w:ins w:id="1272" w:author="ERCOT" w:date="2024-02-19T08:35:00Z"/>
        </w:trPr>
        <w:tc>
          <w:tcPr>
            <w:tcW w:w="1096" w:type="pct"/>
          </w:tcPr>
          <w:p w14:paraId="74C01EB4" w14:textId="77777777" w:rsidR="00865B19" w:rsidRPr="00865B19" w:rsidRDefault="00865B19" w:rsidP="00865B19">
            <w:pPr>
              <w:spacing w:after="60"/>
              <w:rPr>
                <w:ins w:id="1273" w:author="ERCOT" w:date="2024-02-19T08:35:00Z"/>
                <w:rFonts w:eastAsia="SimSun"/>
                <w:iCs/>
                <w:sz w:val="20"/>
                <w:szCs w:val="20"/>
                <w:lang w:val="pt-BR"/>
              </w:rPr>
            </w:pPr>
            <w:ins w:id="1274" w:author="ERCOT" w:date="2024-02-19T08:42:00Z">
              <w:r w:rsidRPr="00865B19">
                <w:rPr>
                  <w:rFonts w:eastAsia="SimSun"/>
                  <w:iCs/>
                  <w:sz w:val="20"/>
                  <w:szCs w:val="20"/>
                  <w:lang w:val="pt-BR"/>
                </w:rPr>
                <w:t>PC</w:t>
              </w:r>
              <w:r w:rsidRPr="00865B19">
                <w:rPr>
                  <w:rFonts w:eastAsia="SimSun"/>
                  <w:sz w:val="20"/>
                  <w:szCs w:val="20"/>
                  <w:lang w:val="pt-BR"/>
                </w:rPr>
                <w:t>DRR</w:t>
              </w:r>
              <w:r w:rsidRPr="00865B19">
                <w:rPr>
                  <w:rFonts w:eastAsia="SimSun"/>
                  <w:iCs/>
                  <w:sz w:val="20"/>
                  <w:szCs w:val="20"/>
                  <w:lang w:val="pt-BR"/>
                </w:rPr>
                <w:t xml:space="preserve">R </w:t>
              </w:r>
              <w:r w:rsidRPr="00865B19">
                <w:rPr>
                  <w:rFonts w:eastAsia="SimSun"/>
                  <w:i/>
                  <w:iCs/>
                  <w:sz w:val="20"/>
                  <w:szCs w:val="20"/>
                  <w:vertAlign w:val="subscript"/>
                  <w:lang w:val="pt-BR"/>
                </w:rPr>
                <w:t>r,</w:t>
              </w:r>
              <w:r w:rsidRPr="00865B19">
                <w:rPr>
                  <w:rFonts w:eastAsia="SimSun"/>
                  <w:i/>
                  <w:iCs/>
                  <w:sz w:val="20"/>
                  <w:szCs w:val="20"/>
                  <w:lang w:val="pt-BR"/>
                </w:rPr>
                <w:t xml:space="preserve"> </w:t>
              </w:r>
              <w:r w:rsidRPr="00865B19">
                <w:rPr>
                  <w:rFonts w:eastAsia="SimSun"/>
                  <w:i/>
                  <w:iCs/>
                  <w:sz w:val="20"/>
                  <w:szCs w:val="20"/>
                  <w:vertAlign w:val="subscript"/>
                  <w:lang w:val="pt-BR"/>
                </w:rPr>
                <w:t>q, DAM</w:t>
              </w:r>
            </w:ins>
            <w:ins w:id="1275" w:author="ERCOT" w:date="2024-03-19T09:28:00Z">
              <w:r w:rsidRPr="00865B19">
                <w:rPr>
                  <w:rFonts w:eastAsia="SimSun"/>
                  <w:i/>
                  <w:iCs/>
                  <w:sz w:val="20"/>
                  <w:szCs w:val="20"/>
                  <w:vertAlign w:val="subscript"/>
                  <w:lang w:val="pt-BR"/>
                </w:rPr>
                <w:t>, h</w:t>
              </w:r>
            </w:ins>
          </w:p>
        </w:tc>
        <w:tc>
          <w:tcPr>
            <w:tcW w:w="383" w:type="pct"/>
          </w:tcPr>
          <w:p w14:paraId="0966DC60" w14:textId="77777777" w:rsidR="00865B19" w:rsidRPr="00865B19" w:rsidRDefault="00865B19" w:rsidP="00865B19">
            <w:pPr>
              <w:spacing w:after="60"/>
              <w:jc w:val="center"/>
              <w:rPr>
                <w:ins w:id="1276" w:author="ERCOT" w:date="2024-02-19T08:35:00Z"/>
                <w:rFonts w:eastAsia="SimSun"/>
                <w:iCs/>
                <w:sz w:val="20"/>
                <w:szCs w:val="20"/>
              </w:rPr>
            </w:pPr>
            <w:ins w:id="1277" w:author="ERCOT" w:date="2024-02-19T08:42:00Z">
              <w:r w:rsidRPr="00865B19">
                <w:rPr>
                  <w:rFonts w:eastAsia="SimSun"/>
                  <w:iCs/>
                  <w:sz w:val="20"/>
                  <w:szCs w:val="20"/>
                </w:rPr>
                <w:t>MW</w:t>
              </w:r>
            </w:ins>
          </w:p>
        </w:tc>
        <w:tc>
          <w:tcPr>
            <w:tcW w:w="3521" w:type="pct"/>
          </w:tcPr>
          <w:p w14:paraId="4A210174" w14:textId="77777777" w:rsidR="00865B19" w:rsidRPr="00865B19" w:rsidRDefault="00865B19" w:rsidP="00865B19">
            <w:pPr>
              <w:spacing w:after="60"/>
              <w:rPr>
                <w:ins w:id="1278" w:author="ERCOT" w:date="2024-02-19T08:35:00Z"/>
                <w:rFonts w:eastAsia="SimSun"/>
                <w:i/>
                <w:iCs/>
                <w:sz w:val="20"/>
                <w:szCs w:val="20"/>
              </w:rPr>
            </w:pPr>
            <w:ins w:id="1279" w:author="ERCOT" w:date="2024-02-19T08:42:00Z">
              <w:r w:rsidRPr="00865B19">
                <w:rPr>
                  <w:rFonts w:eastAsia="SimSun"/>
                  <w:i/>
                  <w:iCs/>
                  <w:sz w:val="20"/>
                  <w:szCs w:val="20"/>
                </w:rPr>
                <w:t>Procured Capacity for Dispatchable Reliability Reserve Service from Resource per Resource per QSE per hour in DAM</w:t>
              </w:r>
              <w:r w:rsidRPr="00865B19">
                <w:rPr>
                  <w:rFonts w:eastAsia="SimSun"/>
                  <w:iCs/>
                  <w:sz w:val="20"/>
                  <w:szCs w:val="20"/>
                </w:rPr>
                <w:t xml:space="preserve">—The </w:t>
              </w:r>
              <w:r w:rsidRPr="00865B19">
                <w:rPr>
                  <w:rFonts w:eastAsia="SimSun"/>
                  <w:sz w:val="20"/>
                  <w:szCs w:val="20"/>
                </w:rPr>
                <w:t>Dispatchable Reliability Reserve</w:t>
              </w:r>
              <w:r w:rsidRPr="00865B19">
                <w:rPr>
                  <w:rFonts w:eastAsia="SimSun"/>
                  <w:i/>
                  <w:iCs/>
                  <w:sz w:val="20"/>
                  <w:szCs w:val="20"/>
                </w:rPr>
                <w:t xml:space="preserve"> </w:t>
              </w:r>
              <w:r w:rsidRPr="00865B19">
                <w:rPr>
                  <w:rFonts w:eastAsia="SimSun"/>
                  <w:iCs/>
                  <w:sz w:val="20"/>
                  <w:szCs w:val="20"/>
                </w:rPr>
                <w:t xml:space="preserve">Service (DRRS) capacity quantity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ins>
          </w:p>
        </w:tc>
      </w:tr>
      <w:tr w:rsidR="00865B19" w:rsidRPr="00865B19" w14:paraId="384C8157" w14:textId="77777777" w:rsidTr="00C812E5">
        <w:trPr>
          <w:cantSplit/>
          <w:ins w:id="1280" w:author="ERCOT" w:date="2024-02-19T08:35:00Z"/>
        </w:trPr>
        <w:tc>
          <w:tcPr>
            <w:tcW w:w="1096" w:type="pct"/>
          </w:tcPr>
          <w:p w14:paraId="4054E0DA" w14:textId="77777777" w:rsidR="00865B19" w:rsidRPr="00865B19" w:rsidRDefault="00865B19" w:rsidP="00865B19">
            <w:pPr>
              <w:spacing w:after="60"/>
              <w:rPr>
                <w:ins w:id="1281" w:author="ERCOT" w:date="2024-02-19T08:35:00Z"/>
                <w:rFonts w:eastAsia="SimSun"/>
                <w:iCs/>
                <w:sz w:val="20"/>
                <w:szCs w:val="20"/>
              </w:rPr>
            </w:pPr>
            <w:ins w:id="1282" w:author="ERCOT" w:date="2024-02-19T08:43:00Z">
              <w:r w:rsidRPr="00865B19">
                <w:rPr>
                  <w:rFonts w:eastAsia="SimSun"/>
                  <w:sz w:val="20"/>
                  <w:szCs w:val="20"/>
                </w:rPr>
                <w:t xml:space="preserve">DASADRRQ </w:t>
              </w:r>
              <w:r w:rsidRPr="00865B19">
                <w:rPr>
                  <w:rFonts w:eastAsia="SimSun"/>
                  <w:i/>
                  <w:sz w:val="20"/>
                  <w:szCs w:val="20"/>
                  <w:vertAlign w:val="subscript"/>
                </w:rPr>
                <w:t>q</w:t>
              </w:r>
            </w:ins>
            <w:ins w:id="1283" w:author="ERCOT" w:date="2024-03-19T09:29:00Z">
              <w:r w:rsidRPr="00865B19">
                <w:rPr>
                  <w:rFonts w:eastAsia="SimSun"/>
                  <w:i/>
                  <w:sz w:val="20"/>
                  <w:szCs w:val="20"/>
                  <w:vertAlign w:val="subscript"/>
                </w:rPr>
                <w:t>, h</w:t>
              </w:r>
            </w:ins>
          </w:p>
        </w:tc>
        <w:tc>
          <w:tcPr>
            <w:tcW w:w="383" w:type="pct"/>
          </w:tcPr>
          <w:p w14:paraId="1342D501" w14:textId="77777777" w:rsidR="00865B19" w:rsidRPr="00865B19" w:rsidRDefault="00865B19" w:rsidP="00865B19">
            <w:pPr>
              <w:spacing w:after="60"/>
              <w:jc w:val="center"/>
              <w:rPr>
                <w:ins w:id="1284" w:author="ERCOT" w:date="2024-02-19T08:35:00Z"/>
                <w:rFonts w:eastAsia="SimSun"/>
                <w:iCs/>
                <w:sz w:val="20"/>
                <w:szCs w:val="20"/>
              </w:rPr>
            </w:pPr>
            <w:ins w:id="1285" w:author="ERCOT" w:date="2024-02-19T08:43:00Z">
              <w:r w:rsidRPr="00865B19">
                <w:rPr>
                  <w:rFonts w:eastAsia="SimSun"/>
                  <w:sz w:val="20"/>
                  <w:szCs w:val="20"/>
                </w:rPr>
                <w:t>MW</w:t>
              </w:r>
            </w:ins>
          </w:p>
        </w:tc>
        <w:tc>
          <w:tcPr>
            <w:tcW w:w="3521" w:type="pct"/>
          </w:tcPr>
          <w:p w14:paraId="05F2379F" w14:textId="77777777" w:rsidR="00865B19" w:rsidRPr="00865B19" w:rsidRDefault="00865B19" w:rsidP="00865B19">
            <w:pPr>
              <w:spacing w:after="60"/>
              <w:rPr>
                <w:ins w:id="1286" w:author="ERCOT" w:date="2024-02-19T08:35:00Z"/>
                <w:rFonts w:eastAsia="SimSun"/>
                <w:i/>
                <w:iCs/>
                <w:sz w:val="20"/>
                <w:szCs w:val="20"/>
              </w:rPr>
            </w:pPr>
            <w:ins w:id="1287" w:author="ERCOT" w:date="2024-02-19T08:43:00Z">
              <w:r w:rsidRPr="00865B19">
                <w:rPr>
                  <w:rFonts w:eastAsia="SimSun"/>
                  <w:i/>
                  <w:sz w:val="20"/>
                  <w:szCs w:val="20"/>
                </w:rPr>
                <w:t>Day-Ahead Self-Arranged Dispatchable Reliability Reserve Service Quantity per QSE</w:t>
              </w:r>
              <w:r w:rsidRPr="00865B19">
                <w:rPr>
                  <w:rFonts w:eastAsia="SimSun"/>
                  <w:sz w:val="20"/>
                  <w:szCs w:val="20"/>
                </w:rPr>
                <w:t xml:space="preserve">—The self-arranged DRRS quantity submitted by QSE </w:t>
              </w:r>
              <w:r w:rsidRPr="00865B19">
                <w:rPr>
                  <w:rFonts w:eastAsia="SimSun"/>
                  <w:i/>
                  <w:sz w:val="20"/>
                  <w:szCs w:val="20"/>
                </w:rPr>
                <w:t>q</w:t>
              </w:r>
              <w:r w:rsidRPr="00865B19">
                <w:rPr>
                  <w:rFonts w:eastAsia="SimSun"/>
                  <w:sz w:val="20"/>
                  <w:szCs w:val="20"/>
                </w:rPr>
                <w:t xml:space="preserve"> before 1000 in the Day-Ahead.</w:t>
              </w:r>
            </w:ins>
          </w:p>
        </w:tc>
      </w:tr>
      <w:tr w:rsidR="00865B19" w:rsidRPr="00865B19" w14:paraId="2DC71512" w14:textId="77777777" w:rsidTr="00C812E5">
        <w:trPr>
          <w:cantSplit/>
          <w:ins w:id="1288" w:author="ERCOT" w:date="2024-02-19T08:35:00Z"/>
        </w:trPr>
        <w:tc>
          <w:tcPr>
            <w:tcW w:w="1096" w:type="pct"/>
          </w:tcPr>
          <w:p w14:paraId="6A0AB162" w14:textId="77777777" w:rsidR="00865B19" w:rsidRPr="00865B19" w:rsidRDefault="00865B19" w:rsidP="00865B19">
            <w:pPr>
              <w:spacing w:after="60"/>
              <w:rPr>
                <w:ins w:id="1289" w:author="ERCOT" w:date="2024-02-19T08:35:00Z"/>
                <w:rFonts w:eastAsia="SimSun"/>
                <w:iCs/>
                <w:sz w:val="20"/>
                <w:szCs w:val="20"/>
                <w:lang w:val="pt-BR"/>
              </w:rPr>
            </w:pPr>
            <w:ins w:id="1290" w:author="ERCOT" w:date="2024-02-19T08:43:00Z">
              <w:r w:rsidRPr="00865B19">
                <w:rPr>
                  <w:rFonts w:eastAsia="SimSun"/>
                  <w:bCs/>
                  <w:sz w:val="20"/>
                  <w:szCs w:val="20"/>
                  <w:lang w:val="pt-BR" w:eastAsia="x-none"/>
                </w:rPr>
                <w:t>DRRCOPSNAP</w:t>
              </w:r>
              <w:r w:rsidRPr="00865B19">
                <w:rPr>
                  <w:rFonts w:eastAsia="SimSun"/>
                  <w:bCs/>
                  <w:i/>
                  <w:iCs/>
                  <w:sz w:val="20"/>
                  <w:szCs w:val="20"/>
                  <w:vertAlign w:val="subscript"/>
                  <w:lang w:val="x-none" w:eastAsia="x-none"/>
                </w:rPr>
                <w:t xml:space="preserve"> </w:t>
              </w:r>
              <w:proofErr w:type="spellStart"/>
              <w:r w:rsidRPr="00865B19">
                <w:rPr>
                  <w:rFonts w:eastAsia="SimSun"/>
                  <w:bCs/>
                  <w:i/>
                  <w:iCs/>
                  <w:sz w:val="20"/>
                  <w:szCs w:val="20"/>
                  <w:vertAlign w:val="subscript"/>
                  <w:lang w:val="x-none" w:eastAsia="x-none"/>
                </w:rPr>
                <w:t>ruc</w:t>
              </w:r>
              <w:proofErr w:type="spellEnd"/>
              <w:r w:rsidRPr="00865B19">
                <w:rPr>
                  <w:rFonts w:eastAsia="SimSun"/>
                  <w:bCs/>
                  <w:i/>
                  <w:iCs/>
                  <w:sz w:val="20"/>
                  <w:szCs w:val="20"/>
                  <w:vertAlign w:val="subscript"/>
                  <w:lang w:val="x-none" w:eastAsia="x-none"/>
                </w:rPr>
                <w:t>,</w:t>
              </w:r>
              <w:r w:rsidRPr="00865B19">
                <w:rPr>
                  <w:rFonts w:eastAsia="SimSun"/>
                  <w:bCs/>
                  <w:i/>
                  <w:iCs/>
                  <w:sz w:val="20"/>
                  <w:szCs w:val="20"/>
                  <w:vertAlign w:val="subscript"/>
                  <w:lang w:val="pt-BR" w:eastAsia="x-none"/>
                </w:rPr>
                <w:t xml:space="preserve"> </w:t>
              </w:r>
              <w:r w:rsidRPr="00865B19">
                <w:rPr>
                  <w:rFonts w:eastAsia="SimSun"/>
                  <w:bCs/>
                  <w:i/>
                  <w:iCs/>
                  <w:sz w:val="20"/>
                  <w:szCs w:val="20"/>
                  <w:vertAlign w:val="subscript"/>
                  <w:lang w:val="x-none" w:eastAsia="x-none"/>
                </w:rPr>
                <w:t>q,</w:t>
              </w:r>
              <w:r w:rsidRPr="00865B19">
                <w:rPr>
                  <w:rFonts w:eastAsia="SimSun"/>
                  <w:bCs/>
                  <w:i/>
                  <w:iCs/>
                  <w:sz w:val="20"/>
                  <w:szCs w:val="20"/>
                  <w:vertAlign w:val="subscript"/>
                  <w:lang w:val="pt-BR" w:eastAsia="x-none"/>
                </w:rPr>
                <w:t xml:space="preserve"> r, h </w:t>
              </w:r>
            </w:ins>
          </w:p>
        </w:tc>
        <w:tc>
          <w:tcPr>
            <w:tcW w:w="383" w:type="pct"/>
          </w:tcPr>
          <w:p w14:paraId="3743E115" w14:textId="77777777" w:rsidR="00865B19" w:rsidRPr="00865B19" w:rsidRDefault="00865B19" w:rsidP="00865B19">
            <w:pPr>
              <w:spacing w:after="60"/>
              <w:jc w:val="center"/>
              <w:rPr>
                <w:ins w:id="1291" w:author="ERCOT" w:date="2024-02-19T08:35:00Z"/>
                <w:rFonts w:eastAsia="SimSun"/>
                <w:iCs/>
                <w:sz w:val="20"/>
                <w:szCs w:val="20"/>
              </w:rPr>
            </w:pPr>
            <w:ins w:id="1292" w:author="ERCOT" w:date="2024-02-19T08:43:00Z">
              <w:r w:rsidRPr="00865B19">
                <w:rPr>
                  <w:rFonts w:eastAsia="SimSun"/>
                  <w:iCs/>
                  <w:sz w:val="20"/>
                  <w:szCs w:val="20"/>
                </w:rPr>
                <w:t>MW</w:t>
              </w:r>
            </w:ins>
          </w:p>
        </w:tc>
        <w:tc>
          <w:tcPr>
            <w:tcW w:w="3521" w:type="pct"/>
          </w:tcPr>
          <w:p w14:paraId="421EAC5C" w14:textId="77777777" w:rsidR="00865B19" w:rsidRPr="00865B19" w:rsidRDefault="00865B19" w:rsidP="00865B19">
            <w:pPr>
              <w:spacing w:after="60"/>
              <w:rPr>
                <w:ins w:id="1293" w:author="ERCOT" w:date="2024-02-19T08:35:00Z"/>
                <w:rFonts w:eastAsia="SimSun"/>
                <w:i/>
                <w:iCs/>
                <w:sz w:val="20"/>
                <w:szCs w:val="20"/>
              </w:rPr>
            </w:pPr>
            <w:ins w:id="1294" w:author="ERCOT" w:date="2024-02-19T08:47:00Z">
              <w:r w:rsidRPr="00865B19">
                <w:rPr>
                  <w:rFonts w:eastAsia="SimSun"/>
                  <w:i/>
                  <w:iCs/>
                  <w:sz w:val="20"/>
                  <w:szCs w:val="20"/>
                </w:rPr>
                <w:t xml:space="preserve">DRRS COP at Snapshot – </w:t>
              </w:r>
            </w:ins>
            <w:ins w:id="1295" w:author="ERCOT" w:date="2024-03-11T13:54:00Z">
              <w:r w:rsidRPr="00865B19">
                <w:rPr>
                  <w:rFonts w:eastAsia="SimSun"/>
                  <w:sz w:val="20"/>
                  <w:szCs w:val="20"/>
                </w:rPr>
                <w:t xml:space="preserve">The </w:t>
              </w:r>
            </w:ins>
            <w:ins w:id="1296" w:author="ERCOT" w:date="2024-03-11T13:55:00Z">
              <w:r w:rsidRPr="00865B19">
                <w:rPr>
                  <w:rFonts w:eastAsia="SimSun"/>
                  <w:iCs/>
                  <w:sz w:val="20"/>
                  <w:szCs w:val="20"/>
                </w:rPr>
                <w:t xml:space="preserve">Ancillary Service Resource Responsibility for DRRS </w:t>
              </w:r>
            </w:ins>
            <w:ins w:id="1297" w:author="ERCOT" w:date="2024-03-11T13:56:00Z">
              <w:r w:rsidRPr="00865B19">
                <w:rPr>
                  <w:rFonts w:eastAsia="SimSun"/>
                  <w:iCs/>
                  <w:sz w:val="20"/>
                  <w:szCs w:val="20"/>
                </w:rPr>
                <w:t>for</w:t>
              </w:r>
            </w:ins>
            <w:ins w:id="1298" w:author="ERCOT" w:date="2024-03-11T13:54:00Z">
              <w:r w:rsidRPr="00865B19">
                <w:rPr>
                  <w:rFonts w:eastAsia="SimSun"/>
                  <w:sz w:val="20"/>
                  <w:szCs w:val="20"/>
                </w:rPr>
                <w:t xml:space="preserve"> Resource</w:t>
              </w:r>
              <w:r w:rsidRPr="00865B19">
                <w:rPr>
                  <w:rFonts w:eastAsia="SimSun"/>
                  <w:i/>
                  <w:iCs/>
                  <w:sz w:val="20"/>
                  <w:szCs w:val="20"/>
                </w:rPr>
                <w:t xml:space="preserve"> r </w:t>
              </w:r>
            </w:ins>
            <w:ins w:id="1299" w:author="ERCOT" w:date="2024-03-11T13:55:00Z">
              <w:r w:rsidRPr="00865B19">
                <w:rPr>
                  <w:rFonts w:eastAsia="SimSun"/>
                  <w:sz w:val="20"/>
                  <w:szCs w:val="20"/>
                </w:rPr>
                <w:t xml:space="preserve">represented by QSE </w:t>
              </w:r>
              <w:r w:rsidRPr="00865B19">
                <w:rPr>
                  <w:rFonts w:eastAsia="SimSun"/>
                  <w:i/>
                  <w:iCs/>
                  <w:sz w:val="20"/>
                  <w:szCs w:val="20"/>
                </w:rPr>
                <w:t xml:space="preserve">q </w:t>
              </w:r>
              <w:r w:rsidRPr="00865B19">
                <w:rPr>
                  <w:rFonts w:eastAsia="SimSun"/>
                  <w:sz w:val="20"/>
                  <w:szCs w:val="20"/>
                </w:rPr>
                <w:t xml:space="preserve">for the hour </w:t>
              </w:r>
              <w:r w:rsidRPr="00865B19">
                <w:rPr>
                  <w:rFonts w:eastAsia="SimSun"/>
                  <w:i/>
                  <w:iCs/>
                  <w:sz w:val="20"/>
                  <w:szCs w:val="20"/>
                </w:rPr>
                <w:t>h</w:t>
              </w:r>
              <w:r w:rsidRPr="00865B19">
                <w:rPr>
                  <w:rFonts w:eastAsia="SimSun"/>
                  <w:sz w:val="20"/>
                  <w:szCs w:val="20"/>
                </w:rPr>
                <w:t>, according to the COP and Trades Snapsho</w:t>
              </w:r>
            </w:ins>
            <w:ins w:id="1300" w:author="ERCOT" w:date="2024-03-11T13:56:00Z">
              <w:r w:rsidRPr="00865B19">
                <w:rPr>
                  <w:rFonts w:eastAsia="SimSun"/>
                  <w:sz w:val="20"/>
                  <w:szCs w:val="20"/>
                </w:rPr>
                <w:t>t</w:t>
              </w:r>
            </w:ins>
            <w:ins w:id="1301" w:author="ERCOT" w:date="2024-03-11T13:55:00Z">
              <w:r w:rsidRPr="00865B19">
                <w:rPr>
                  <w:rFonts w:eastAsia="SimSun"/>
                  <w:sz w:val="20"/>
                  <w:szCs w:val="20"/>
                </w:rPr>
                <w:t xml:space="preserve"> for the RUC process </w:t>
              </w:r>
              <w:proofErr w:type="spellStart"/>
              <w:r w:rsidRPr="00865B19">
                <w:rPr>
                  <w:rFonts w:eastAsia="SimSun"/>
                  <w:i/>
                  <w:iCs/>
                  <w:sz w:val="20"/>
                  <w:szCs w:val="20"/>
                </w:rPr>
                <w:t>ruc</w:t>
              </w:r>
            </w:ins>
            <w:proofErr w:type="spellEnd"/>
            <w:ins w:id="1302" w:author="ERCOT" w:date="2024-03-18T09:21:00Z">
              <w:r w:rsidRPr="00865B19">
                <w:rPr>
                  <w:rFonts w:eastAsia="SimSun"/>
                  <w:i/>
                  <w:iCs/>
                  <w:sz w:val="20"/>
                  <w:szCs w:val="20"/>
                </w:rPr>
                <w:t xml:space="preserve">, </w:t>
              </w:r>
            </w:ins>
            <w:ins w:id="1303" w:author="ERCOT" w:date="2024-03-18T09:22:00Z">
              <w:r w:rsidRPr="00865B19">
                <w:rPr>
                  <w:rFonts w:eastAsia="SimSun"/>
                  <w:sz w:val="20"/>
                  <w:szCs w:val="20"/>
                </w:rPr>
                <w:t>as described in paragraph (1) of this Section</w:t>
              </w:r>
            </w:ins>
            <w:ins w:id="1304" w:author="ERCOT" w:date="2024-03-11T13:55:00Z">
              <w:r w:rsidRPr="00865B19">
                <w:rPr>
                  <w:rFonts w:eastAsia="SimSun"/>
                  <w:i/>
                  <w:iCs/>
                  <w:sz w:val="20"/>
                  <w:szCs w:val="20"/>
                </w:rPr>
                <w:t xml:space="preserve">. </w:t>
              </w:r>
              <w:r w:rsidRPr="00865B19">
                <w:rPr>
                  <w:rFonts w:eastAsia="SimSun"/>
                  <w:iCs/>
                  <w:sz w:val="20"/>
                  <w:szCs w:val="20"/>
                </w:rPr>
                <w:t xml:space="preserve">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ins>
          </w:p>
        </w:tc>
      </w:tr>
      <w:tr w:rsidR="00865B19" w:rsidRPr="00865B19" w14:paraId="69E65F36" w14:textId="77777777" w:rsidTr="00C812E5">
        <w:trPr>
          <w:cantSplit/>
          <w:ins w:id="1305" w:author="ERCOT" w:date="2024-02-19T08:44:00Z"/>
        </w:trPr>
        <w:tc>
          <w:tcPr>
            <w:tcW w:w="1096" w:type="pct"/>
            <w:tcBorders>
              <w:top w:val="single" w:sz="6" w:space="0" w:color="auto"/>
              <w:left w:val="single" w:sz="4" w:space="0" w:color="auto"/>
              <w:bottom w:val="single" w:sz="4" w:space="0" w:color="auto"/>
              <w:right w:val="single" w:sz="6" w:space="0" w:color="auto"/>
            </w:tcBorders>
          </w:tcPr>
          <w:p w14:paraId="4980309A" w14:textId="77777777" w:rsidR="00865B19" w:rsidRPr="00865B19" w:rsidRDefault="00865B19" w:rsidP="00865B19">
            <w:pPr>
              <w:spacing w:after="60"/>
              <w:rPr>
                <w:ins w:id="1306" w:author="ERCOT" w:date="2024-02-19T08:44:00Z"/>
                <w:rFonts w:eastAsia="SimSun"/>
                <w:iCs/>
                <w:sz w:val="20"/>
                <w:szCs w:val="20"/>
              </w:rPr>
            </w:pPr>
            <w:ins w:id="1307" w:author="ERCOT" w:date="2024-02-19T08:44:00Z">
              <w:r w:rsidRPr="00865B19">
                <w:rPr>
                  <w:rFonts w:eastAsia="SimSun"/>
                  <w:iCs/>
                  <w:sz w:val="20"/>
                  <w:szCs w:val="20"/>
                </w:rPr>
                <w:t>DRRTRPQSNAP</w:t>
              </w:r>
            </w:ins>
            <w:proofErr w:type="spellStart"/>
            <w:ins w:id="1308" w:author="ERCOT" w:date="2024-02-19T08:46:00Z">
              <w:r w:rsidRPr="00865B19">
                <w:rPr>
                  <w:rFonts w:eastAsia="SimSun"/>
                  <w:bCs/>
                  <w:i/>
                  <w:iCs/>
                  <w:sz w:val="20"/>
                  <w:szCs w:val="20"/>
                  <w:vertAlign w:val="subscript"/>
                  <w:lang w:val="fr-FR"/>
                </w:rPr>
                <w:t>ruc</w:t>
              </w:r>
              <w:proofErr w:type="spellEnd"/>
              <w:r w:rsidRPr="00865B19">
                <w:rPr>
                  <w:rFonts w:eastAsia="SimSun"/>
                  <w:bCs/>
                  <w:i/>
                  <w:iCs/>
                  <w:sz w:val="20"/>
                  <w:szCs w:val="20"/>
                  <w:vertAlign w:val="subscript"/>
                  <w:lang w:val="fr-FR"/>
                </w:rPr>
                <w:t>,</w:t>
              </w:r>
            </w:ins>
            <w:ins w:id="1309" w:author="ERCOT" w:date="2024-03-19T09:30:00Z">
              <w:r w:rsidRPr="00865B19">
                <w:rPr>
                  <w:rFonts w:eastAsia="SimSun"/>
                  <w:bCs/>
                  <w:i/>
                  <w:iCs/>
                  <w:sz w:val="20"/>
                  <w:szCs w:val="20"/>
                  <w:vertAlign w:val="subscript"/>
                  <w:lang w:val="fr-FR"/>
                </w:rPr>
                <w:t xml:space="preserve"> </w:t>
              </w:r>
            </w:ins>
            <w:ins w:id="1310" w:author="ERCOT" w:date="2024-02-19T08:46:00Z">
              <w:r w:rsidRPr="00865B19">
                <w:rPr>
                  <w:rFonts w:eastAsia="SimSun"/>
                  <w:bCs/>
                  <w:i/>
                  <w:iCs/>
                  <w:sz w:val="20"/>
                  <w:szCs w:val="20"/>
                  <w:vertAlign w:val="subscript"/>
                  <w:lang w:val="fr-FR"/>
                </w:rPr>
                <w:t>q,</w:t>
              </w:r>
            </w:ins>
            <w:ins w:id="1311" w:author="ERCOT" w:date="2024-03-19T09:30:00Z">
              <w:r w:rsidRPr="00865B19">
                <w:rPr>
                  <w:rFonts w:eastAsia="SimSun"/>
                  <w:bCs/>
                  <w:i/>
                  <w:iCs/>
                  <w:sz w:val="20"/>
                  <w:szCs w:val="20"/>
                  <w:vertAlign w:val="subscript"/>
                  <w:lang w:val="fr-FR"/>
                </w:rPr>
                <w:t xml:space="preserve"> </w:t>
              </w:r>
            </w:ins>
            <w:ins w:id="1312" w:author="ERCOT" w:date="2024-02-19T08:46:00Z">
              <w:r w:rsidRPr="00865B19">
                <w:rPr>
                  <w:rFonts w:eastAsia="SimSun"/>
                  <w:bCs/>
                  <w:i/>
                  <w:iCs/>
                  <w:sz w:val="20"/>
                  <w:szCs w:val="20"/>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55D54E59" w14:textId="77777777" w:rsidR="00865B19" w:rsidRPr="00865B19" w:rsidRDefault="00865B19" w:rsidP="00865B19">
            <w:pPr>
              <w:spacing w:after="60"/>
              <w:jc w:val="center"/>
              <w:rPr>
                <w:ins w:id="1313" w:author="ERCOT" w:date="2024-02-19T08:44:00Z"/>
                <w:rFonts w:eastAsia="SimSun"/>
                <w:iCs/>
                <w:sz w:val="20"/>
                <w:szCs w:val="20"/>
              </w:rPr>
            </w:pPr>
            <w:ins w:id="1314" w:author="ERCOT" w:date="2024-02-19T08:44:00Z">
              <w:r w:rsidRPr="00865B19">
                <w:rPr>
                  <w:rFonts w:eastAsia="SimSun"/>
                  <w:iCs/>
                  <w:sz w:val="20"/>
                  <w:szCs w:val="20"/>
                </w:rPr>
                <w:t>MW</w:t>
              </w:r>
            </w:ins>
          </w:p>
        </w:tc>
        <w:tc>
          <w:tcPr>
            <w:tcW w:w="3521" w:type="pct"/>
            <w:tcBorders>
              <w:top w:val="single" w:sz="6" w:space="0" w:color="auto"/>
              <w:left w:val="single" w:sz="6" w:space="0" w:color="auto"/>
              <w:bottom w:val="single" w:sz="4" w:space="0" w:color="auto"/>
              <w:right w:val="single" w:sz="4" w:space="0" w:color="auto"/>
            </w:tcBorders>
          </w:tcPr>
          <w:p w14:paraId="732B9454" w14:textId="77777777" w:rsidR="00865B19" w:rsidRPr="00865B19" w:rsidRDefault="00865B19" w:rsidP="00865B19">
            <w:pPr>
              <w:spacing w:after="60"/>
              <w:rPr>
                <w:ins w:id="1315" w:author="ERCOT" w:date="2024-02-19T08:44:00Z"/>
                <w:rFonts w:eastAsia="SimSun"/>
                <w:i/>
                <w:iCs/>
                <w:sz w:val="20"/>
                <w:szCs w:val="20"/>
              </w:rPr>
            </w:pPr>
            <w:ins w:id="1316" w:author="ERCOT" w:date="2024-02-19T08:44:00Z">
              <w:r w:rsidRPr="00865B19">
                <w:rPr>
                  <w:rFonts w:eastAsia="SimSun"/>
                  <w:i/>
                  <w:iCs/>
                  <w:sz w:val="20"/>
                  <w:szCs w:val="20"/>
                </w:rPr>
                <w:t>DRRS Trade Purchases per QSE at Snapshot—</w:t>
              </w:r>
              <w:r w:rsidRPr="00865B19">
                <w:rPr>
                  <w:rFonts w:eastAsia="SimSun"/>
                  <w:sz w:val="20"/>
                  <w:szCs w:val="20"/>
                </w:rPr>
                <w:t xml:space="preserve">QSE </w:t>
              </w:r>
              <w:r w:rsidRPr="00865B19">
                <w:rPr>
                  <w:rFonts w:eastAsia="SimSun"/>
                  <w:i/>
                  <w:iCs/>
                  <w:sz w:val="20"/>
                  <w:szCs w:val="20"/>
                </w:rPr>
                <w:t>q’</w:t>
              </w:r>
              <w:r w:rsidRPr="00865B19">
                <w:rPr>
                  <w:rFonts w:eastAsia="SimSun"/>
                  <w:sz w:val="20"/>
                  <w:szCs w:val="20"/>
                </w:rPr>
                <w:t xml:space="preserve">s total time-weighted average capacity Trade Purchase for DRRS, </w:t>
              </w:r>
            </w:ins>
            <w:ins w:id="1317" w:author="ERCOT" w:date="2024-02-19T08:45:00Z">
              <w:r w:rsidRPr="00865B19">
                <w:rPr>
                  <w:rFonts w:eastAsia="SimSun"/>
                  <w:iCs/>
                  <w:sz w:val="20"/>
                  <w:szCs w:val="20"/>
                </w:rPr>
                <w:t>according to the COP and Trades Snapshot for the RUC process</w:t>
              </w:r>
            </w:ins>
            <w:ins w:id="1318" w:author="ERCOT" w:date="2024-02-19T08:47:00Z">
              <w:r w:rsidRPr="00865B19">
                <w:rPr>
                  <w:rFonts w:eastAsia="SimSun"/>
                  <w:iCs/>
                  <w:sz w:val="20"/>
                  <w:szCs w:val="20"/>
                </w:rPr>
                <w:t xml:space="preserve"> </w:t>
              </w:r>
              <w:proofErr w:type="spellStart"/>
              <w:r w:rsidRPr="00865B19">
                <w:rPr>
                  <w:rFonts w:eastAsia="SimSun"/>
                  <w:i/>
                  <w:sz w:val="20"/>
                  <w:szCs w:val="20"/>
                </w:rPr>
                <w:t>ruc</w:t>
              </w:r>
            </w:ins>
            <w:proofErr w:type="spellEnd"/>
            <w:ins w:id="1319" w:author="ERCOT" w:date="2024-02-19T08:45:00Z">
              <w:r w:rsidRPr="00865B19">
                <w:rPr>
                  <w:rFonts w:eastAsia="SimSun"/>
                  <w:iCs/>
                  <w:sz w:val="20"/>
                  <w:szCs w:val="20"/>
                </w:rPr>
                <w:t xml:space="preserve"> for the hour</w:t>
              </w:r>
            </w:ins>
            <w:ins w:id="1320" w:author="ERCOT" w:date="2024-02-19T08:47:00Z">
              <w:r w:rsidRPr="00865B19">
                <w:rPr>
                  <w:rFonts w:eastAsia="SimSun"/>
                  <w:iCs/>
                  <w:sz w:val="20"/>
                  <w:szCs w:val="20"/>
                </w:rPr>
                <w:t xml:space="preserve"> </w:t>
              </w:r>
              <w:r w:rsidRPr="00865B19">
                <w:rPr>
                  <w:rFonts w:eastAsia="SimSun"/>
                  <w:i/>
                  <w:sz w:val="20"/>
                  <w:szCs w:val="20"/>
                </w:rPr>
                <w:t>h</w:t>
              </w:r>
            </w:ins>
            <w:ins w:id="1321" w:author="ERCOT" w:date="2024-02-19T08:44:00Z">
              <w:r w:rsidRPr="00865B19">
                <w:rPr>
                  <w:rFonts w:eastAsia="SimSun"/>
                  <w:sz w:val="20"/>
                  <w:szCs w:val="20"/>
                </w:rPr>
                <w:t>.  The time-weighted average value is rounded to 0.1 MW.</w:t>
              </w:r>
            </w:ins>
          </w:p>
        </w:tc>
      </w:tr>
      <w:tr w:rsidR="00865B19" w:rsidRPr="00865B19" w14:paraId="47E33142" w14:textId="77777777" w:rsidTr="00C812E5">
        <w:trPr>
          <w:cantSplit/>
          <w:ins w:id="132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45DF8ED5" w14:textId="77777777" w:rsidR="00865B19" w:rsidRPr="00865B19" w:rsidRDefault="00865B19" w:rsidP="00865B19">
            <w:pPr>
              <w:spacing w:after="60"/>
              <w:rPr>
                <w:ins w:id="1323" w:author="ERCOT" w:date="2024-02-19T08:44:00Z"/>
                <w:rFonts w:eastAsia="SimSun"/>
                <w:iCs/>
                <w:sz w:val="20"/>
                <w:szCs w:val="20"/>
              </w:rPr>
            </w:pPr>
            <w:ins w:id="1324" w:author="ERCOT" w:date="2024-02-19T08:44:00Z">
              <w:r w:rsidRPr="00865B19">
                <w:rPr>
                  <w:rFonts w:eastAsia="SimSun"/>
                  <w:iCs/>
                  <w:sz w:val="20"/>
                  <w:szCs w:val="20"/>
                </w:rPr>
                <w:t>DRRTRSQSNAP</w:t>
              </w:r>
            </w:ins>
            <w:proofErr w:type="spellStart"/>
            <w:ins w:id="1325" w:author="ERCOT" w:date="2024-02-19T08:46:00Z">
              <w:r w:rsidRPr="00865B19">
                <w:rPr>
                  <w:rFonts w:eastAsia="SimSun"/>
                  <w:bCs/>
                  <w:i/>
                  <w:iCs/>
                  <w:sz w:val="20"/>
                  <w:szCs w:val="20"/>
                  <w:vertAlign w:val="subscript"/>
                  <w:lang w:val="fr-FR"/>
                </w:rPr>
                <w:t>ruc</w:t>
              </w:r>
              <w:proofErr w:type="spellEnd"/>
              <w:r w:rsidRPr="00865B19">
                <w:rPr>
                  <w:rFonts w:eastAsia="SimSun"/>
                  <w:bCs/>
                  <w:i/>
                  <w:iCs/>
                  <w:sz w:val="20"/>
                  <w:szCs w:val="20"/>
                  <w:vertAlign w:val="subscript"/>
                  <w:lang w:val="fr-FR"/>
                </w:rPr>
                <w:t>,</w:t>
              </w:r>
            </w:ins>
            <w:ins w:id="1326" w:author="ERCOT" w:date="2024-03-19T09:30:00Z">
              <w:r w:rsidRPr="00865B19">
                <w:rPr>
                  <w:rFonts w:eastAsia="SimSun"/>
                  <w:bCs/>
                  <w:i/>
                  <w:iCs/>
                  <w:sz w:val="20"/>
                  <w:szCs w:val="20"/>
                  <w:vertAlign w:val="subscript"/>
                  <w:lang w:val="fr-FR"/>
                </w:rPr>
                <w:t xml:space="preserve"> </w:t>
              </w:r>
            </w:ins>
            <w:ins w:id="1327" w:author="ERCOT" w:date="2024-02-19T08:46:00Z">
              <w:r w:rsidRPr="00865B19">
                <w:rPr>
                  <w:rFonts w:eastAsia="SimSun"/>
                  <w:bCs/>
                  <w:i/>
                  <w:iCs/>
                  <w:sz w:val="20"/>
                  <w:szCs w:val="20"/>
                  <w:vertAlign w:val="subscript"/>
                  <w:lang w:val="fr-FR"/>
                </w:rPr>
                <w:t>q,</w:t>
              </w:r>
            </w:ins>
            <w:ins w:id="1328" w:author="ERCOT" w:date="2024-03-19T09:30:00Z">
              <w:r w:rsidRPr="00865B19">
                <w:rPr>
                  <w:rFonts w:eastAsia="SimSun"/>
                  <w:bCs/>
                  <w:i/>
                  <w:iCs/>
                  <w:sz w:val="20"/>
                  <w:szCs w:val="20"/>
                  <w:vertAlign w:val="subscript"/>
                  <w:lang w:val="fr-FR"/>
                </w:rPr>
                <w:t xml:space="preserve"> </w:t>
              </w:r>
            </w:ins>
            <w:ins w:id="1329" w:author="ERCOT" w:date="2024-02-19T08:46:00Z">
              <w:r w:rsidRPr="00865B19">
                <w:rPr>
                  <w:rFonts w:eastAsia="SimSun"/>
                  <w:bCs/>
                  <w:i/>
                  <w:iCs/>
                  <w:sz w:val="20"/>
                  <w:szCs w:val="20"/>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2C7750A8" w14:textId="77777777" w:rsidR="00865B19" w:rsidRPr="00865B19" w:rsidRDefault="00865B19" w:rsidP="00865B19">
            <w:pPr>
              <w:spacing w:after="60"/>
              <w:jc w:val="center"/>
              <w:rPr>
                <w:ins w:id="1330" w:author="ERCOT" w:date="2024-02-19T08:44:00Z"/>
                <w:rFonts w:eastAsia="SimSun"/>
                <w:iCs/>
                <w:sz w:val="20"/>
                <w:szCs w:val="20"/>
              </w:rPr>
            </w:pPr>
            <w:ins w:id="1331" w:author="ERCOT" w:date="2024-02-19T08:44:00Z">
              <w:r w:rsidRPr="00865B19">
                <w:rPr>
                  <w:rFonts w:eastAsia="SimSun"/>
                  <w:iCs/>
                  <w:sz w:val="20"/>
                  <w:szCs w:val="20"/>
                </w:rPr>
                <w:t>MW</w:t>
              </w:r>
            </w:ins>
          </w:p>
        </w:tc>
        <w:tc>
          <w:tcPr>
            <w:tcW w:w="3521" w:type="pct"/>
            <w:tcBorders>
              <w:top w:val="single" w:sz="6" w:space="0" w:color="auto"/>
              <w:left w:val="single" w:sz="6" w:space="0" w:color="auto"/>
              <w:bottom w:val="single" w:sz="6" w:space="0" w:color="auto"/>
              <w:right w:val="single" w:sz="4" w:space="0" w:color="auto"/>
            </w:tcBorders>
          </w:tcPr>
          <w:p w14:paraId="785DF73F" w14:textId="77777777" w:rsidR="00865B19" w:rsidRPr="00865B19" w:rsidRDefault="00865B19" w:rsidP="00865B19">
            <w:pPr>
              <w:spacing w:after="60"/>
              <w:rPr>
                <w:ins w:id="1332" w:author="ERCOT" w:date="2024-02-19T08:44:00Z"/>
                <w:rFonts w:eastAsia="SimSun"/>
                <w:i/>
                <w:iCs/>
                <w:sz w:val="20"/>
                <w:szCs w:val="20"/>
              </w:rPr>
            </w:pPr>
            <w:ins w:id="1333" w:author="ERCOT" w:date="2024-02-19T08:44:00Z">
              <w:r w:rsidRPr="00865B19">
                <w:rPr>
                  <w:rFonts w:eastAsia="SimSun"/>
                  <w:i/>
                  <w:iCs/>
                  <w:sz w:val="20"/>
                  <w:szCs w:val="20"/>
                </w:rPr>
                <w:t>DRRS Trade Sale per QSE at Snap</w:t>
              </w:r>
            </w:ins>
            <w:ins w:id="1334" w:author="ERCOT" w:date="2024-02-19T08:45:00Z">
              <w:r w:rsidRPr="00865B19">
                <w:rPr>
                  <w:rFonts w:eastAsia="SimSun"/>
                  <w:i/>
                  <w:iCs/>
                  <w:sz w:val="20"/>
                  <w:szCs w:val="20"/>
                </w:rPr>
                <w:t>shot</w:t>
              </w:r>
            </w:ins>
            <w:ins w:id="1335" w:author="ERCOT" w:date="2024-02-19T08:44:00Z">
              <w:r w:rsidRPr="00865B19">
                <w:rPr>
                  <w:rFonts w:eastAsia="SimSun"/>
                  <w:i/>
                  <w:iCs/>
                  <w:sz w:val="20"/>
                  <w:szCs w:val="20"/>
                </w:rPr>
                <w:t>—</w:t>
              </w:r>
              <w:r w:rsidRPr="00865B19">
                <w:rPr>
                  <w:rFonts w:eastAsia="SimSun"/>
                  <w:sz w:val="20"/>
                  <w:szCs w:val="20"/>
                </w:rPr>
                <w:t xml:space="preserve">QSE q’s total time-weighted average capacity Trade Sale for DRRS, </w:t>
              </w:r>
            </w:ins>
            <w:ins w:id="1336" w:author="ERCOT" w:date="2024-02-19T08:46:00Z">
              <w:r w:rsidRPr="00865B19">
                <w:rPr>
                  <w:rFonts w:eastAsia="SimSun"/>
                  <w:iCs/>
                  <w:sz w:val="20"/>
                  <w:szCs w:val="20"/>
                </w:rPr>
                <w:t xml:space="preserve">according to the COP and Trades Snapshot for the RUC process </w:t>
              </w:r>
              <w:proofErr w:type="spellStart"/>
              <w:r w:rsidRPr="00865B19">
                <w:rPr>
                  <w:rFonts w:eastAsia="SimSun"/>
                  <w:i/>
                  <w:sz w:val="20"/>
                  <w:szCs w:val="20"/>
                </w:rPr>
                <w:t>ruc</w:t>
              </w:r>
              <w:proofErr w:type="spellEnd"/>
              <w:r w:rsidRPr="00865B19">
                <w:rPr>
                  <w:rFonts w:eastAsia="SimSun"/>
                  <w:iCs/>
                  <w:sz w:val="20"/>
                  <w:szCs w:val="20"/>
                </w:rPr>
                <w:t xml:space="preserve"> for the hour</w:t>
              </w:r>
            </w:ins>
            <w:ins w:id="1337" w:author="ERCOT" w:date="2024-02-19T08:47:00Z">
              <w:r w:rsidRPr="00865B19">
                <w:rPr>
                  <w:rFonts w:eastAsia="SimSun"/>
                  <w:iCs/>
                  <w:sz w:val="20"/>
                  <w:szCs w:val="20"/>
                </w:rPr>
                <w:t xml:space="preserve"> </w:t>
              </w:r>
              <w:r w:rsidRPr="00865B19">
                <w:rPr>
                  <w:rFonts w:eastAsia="SimSun"/>
                  <w:i/>
                  <w:sz w:val="20"/>
                  <w:szCs w:val="20"/>
                </w:rPr>
                <w:t>h</w:t>
              </w:r>
            </w:ins>
            <w:ins w:id="1338" w:author="ERCOT" w:date="2024-02-19T08:46:00Z">
              <w:r w:rsidRPr="00865B19">
                <w:rPr>
                  <w:rFonts w:eastAsia="SimSun"/>
                  <w:sz w:val="20"/>
                  <w:szCs w:val="20"/>
                </w:rPr>
                <w:t>.</w:t>
              </w:r>
            </w:ins>
            <w:ins w:id="1339" w:author="ERCOT" w:date="2024-02-19T08:44:00Z">
              <w:r w:rsidRPr="00865B19">
                <w:rPr>
                  <w:rFonts w:eastAsia="SimSun"/>
                  <w:sz w:val="20"/>
                  <w:szCs w:val="20"/>
                </w:rPr>
                <w:t xml:space="preserve">  The time-weighted average value is rounded to 0.1 MW.</w:t>
              </w:r>
            </w:ins>
          </w:p>
        </w:tc>
      </w:tr>
      <w:tr w:rsidR="00865B19" w:rsidRPr="00865B19" w14:paraId="37485AAE" w14:textId="77777777" w:rsidTr="00C812E5">
        <w:trPr>
          <w:cantSplit/>
          <w:ins w:id="1340"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1E5971A" w14:textId="77777777" w:rsidR="00865B19" w:rsidRPr="00865B19" w:rsidRDefault="00865B19" w:rsidP="00865B19">
            <w:pPr>
              <w:spacing w:after="60"/>
              <w:rPr>
                <w:ins w:id="1341" w:author="ERCOT" w:date="2024-02-19T08:44:00Z"/>
                <w:rFonts w:eastAsia="SimSun"/>
                <w:iCs/>
                <w:sz w:val="20"/>
                <w:szCs w:val="20"/>
              </w:rPr>
            </w:pPr>
            <w:ins w:id="1342" w:author="ERCOT" w:date="2024-02-19T08:48:00Z">
              <w:r w:rsidRPr="00865B19">
                <w:rPr>
                  <w:rFonts w:eastAsia="SimSun"/>
                  <w:i/>
                  <w:iCs/>
                  <w:sz w:val="20"/>
                  <w:szCs w:val="20"/>
                </w:rPr>
                <w:t>q</w:t>
              </w:r>
            </w:ins>
          </w:p>
        </w:tc>
        <w:tc>
          <w:tcPr>
            <w:tcW w:w="383" w:type="pct"/>
            <w:tcBorders>
              <w:top w:val="single" w:sz="6" w:space="0" w:color="auto"/>
              <w:left w:val="single" w:sz="6" w:space="0" w:color="auto"/>
              <w:bottom w:val="single" w:sz="6" w:space="0" w:color="auto"/>
              <w:right w:val="single" w:sz="6" w:space="0" w:color="auto"/>
            </w:tcBorders>
          </w:tcPr>
          <w:p w14:paraId="0FE2B064" w14:textId="77777777" w:rsidR="00865B19" w:rsidRPr="00865B19" w:rsidRDefault="00865B19" w:rsidP="00865B19">
            <w:pPr>
              <w:spacing w:after="60"/>
              <w:jc w:val="center"/>
              <w:rPr>
                <w:ins w:id="1343" w:author="ERCOT" w:date="2024-02-19T08:44:00Z"/>
                <w:rFonts w:eastAsia="SimSun"/>
                <w:iCs/>
                <w:sz w:val="20"/>
                <w:szCs w:val="20"/>
              </w:rPr>
            </w:pPr>
            <w:ins w:id="1344"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0695AE32" w14:textId="77777777" w:rsidR="00865B19" w:rsidRPr="00865B19" w:rsidRDefault="00865B19" w:rsidP="00865B19">
            <w:pPr>
              <w:spacing w:after="60"/>
              <w:rPr>
                <w:ins w:id="1345" w:author="ERCOT" w:date="2024-02-19T08:44:00Z"/>
                <w:rFonts w:eastAsia="SimSun"/>
                <w:i/>
                <w:iCs/>
                <w:sz w:val="20"/>
                <w:szCs w:val="20"/>
              </w:rPr>
            </w:pPr>
            <w:ins w:id="1346" w:author="ERCOT" w:date="2024-02-19T08:48:00Z">
              <w:r w:rsidRPr="00865B19">
                <w:rPr>
                  <w:rFonts w:eastAsia="SimSun"/>
                  <w:iCs/>
                  <w:sz w:val="20"/>
                  <w:szCs w:val="20"/>
                </w:rPr>
                <w:t>A QSE.</w:t>
              </w:r>
            </w:ins>
          </w:p>
        </w:tc>
      </w:tr>
      <w:tr w:rsidR="00865B19" w:rsidRPr="00865B19" w14:paraId="0FF25CC1" w14:textId="77777777" w:rsidTr="00C812E5">
        <w:trPr>
          <w:cantSplit/>
          <w:ins w:id="134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6DCB869F" w14:textId="77777777" w:rsidR="00865B19" w:rsidRPr="00865B19" w:rsidRDefault="00865B19" w:rsidP="00865B19">
            <w:pPr>
              <w:spacing w:after="60"/>
              <w:rPr>
                <w:ins w:id="1348" w:author="ERCOT" w:date="2024-02-19T08:44:00Z"/>
                <w:rFonts w:eastAsia="SimSun"/>
                <w:iCs/>
                <w:sz w:val="20"/>
                <w:szCs w:val="20"/>
              </w:rPr>
            </w:pPr>
            <w:ins w:id="1349" w:author="ERCOT" w:date="2024-02-19T08:48:00Z">
              <w:r w:rsidRPr="00865B19">
                <w:rPr>
                  <w:rFonts w:eastAsia="SimSun"/>
                  <w:i/>
                  <w:iCs/>
                  <w:sz w:val="20"/>
                  <w:szCs w:val="20"/>
                </w:rPr>
                <w:t>r</w:t>
              </w:r>
            </w:ins>
          </w:p>
        </w:tc>
        <w:tc>
          <w:tcPr>
            <w:tcW w:w="383" w:type="pct"/>
            <w:tcBorders>
              <w:top w:val="single" w:sz="6" w:space="0" w:color="auto"/>
              <w:left w:val="single" w:sz="6" w:space="0" w:color="auto"/>
              <w:bottom w:val="single" w:sz="6" w:space="0" w:color="auto"/>
              <w:right w:val="single" w:sz="6" w:space="0" w:color="auto"/>
            </w:tcBorders>
          </w:tcPr>
          <w:p w14:paraId="33F8718E" w14:textId="77777777" w:rsidR="00865B19" w:rsidRPr="00865B19" w:rsidRDefault="00865B19" w:rsidP="00865B19">
            <w:pPr>
              <w:spacing w:after="60"/>
              <w:jc w:val="center"/>
              <w:rPr>
                <w:ins w:id="1350" w:author="ERCOT" w:date="2024-02-19T08:44:00Z"/>
                <w:rFonts w:eastAsia="SimSun"/>
                <w:iCs/>
                <w:sz w:val="20"/>
                <w:szCs w:val="20"/>
              </w:rPr>
            </w:pPr>
            <w:ins w:id="1351"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5D292EB9" w14:textId="77777777" w:rsidR="00865B19" w:rsidRPr="00865B19" w:rsidRDefault="00865B19" w:rsidP="00865B19">
            <w:pPr>
              <w:spacing w:after="60"/>
              <w:rPr>
                <w:ins w:id="1352" w:author="ERCOT" w:date="2024-02-19T08:44:00Z"/>
                <w:rFonts w:eastAsia="SimSun"/>
                <w:iCs/>
                <w:sz w:val="20"/>
                <w:szCs w:val="20"/>
              </w:rPr>
            </w:pPr>
            <w:ins w:id="1353" w:author="ERCOT" w:date="2024-02-19T08:48:00Z">
              <w:r w:rsidRPr="00865B19">
                <w:rPr>
                  <w:rFonts w:eastAsia="SimSun"/>
                  <w:iCs/>
                  <w:sz w:val="20"/>
                  <w:szCs w:val="20"/>
                </w:rPr>
                <w:t>A Generation Resource</w:t>
              </w:r>
            </w:ins>
            <w:ins w:id="1354" w:author="ERCOT" w:date="2024-04-23T11:37:00Z">
              <w:r w:rsidRPr="00865B19">
                <w:rPr>
                  <w:rFonts w:eastAsia="SimSun"/>
                  <w:iCs/>
                  <w:sz w:val="20"/>
                  <w:szCs w:val="20"/>
                </w:rPr>
                <w:t>.</w:t>
              </w:r>
            </w:ins>
          </w:p>
        </w:tc>
      </w:tr>
      <w:tr w:rsidR="00865B19" w:rsidRPr="00865B19" w14:paraId="3743078B" w14:textId="77777777" w:rsidTr="00C812E5">
        <w:trPr>
          <w:cantSplit/>
          <w:ins w:id="1355" w:author="ERCOT" w:date="2024-02-19T08:48:00Z"/>
        </w:trPr>
        <w:tc>
          <w:tcPr>
            <w:tcW w:w="1096" w:type="pct"/>
            <w:tcBorders>
              <w:top w:val="single" w:sz="6" w:space="0" w:color="auto"/>
              <w:left w:val="single" w:sz="4" w:space="0" w:color="auto"/>
              <w:bottom w:val="single" w:sz="6" w:space="0" w:color="auto"/>
              <w:right w:val="single" w:sz="6" w:space="0" w:color="auto"/>
            </w:tcBorders>
          </w:tcPr>
          <w:p w14:paraId="5FDD2104" w14:textId="77777777" w:rsidR="00865B19" w:rsidRPr="00865B19" w:rsidRDefault="00865B19" w:rsidP="00865B19">
            <w:pPr>
              <w:spacing w:after="60"/>
              <w:rPr>
                <w:ins w:id="1356" w:author="ERCOT" w:date="2024-02-19T08:48:00Z"/>
                <w:rFonts w:eastAsia="SimSun"/>
                <w:i/>
                <w:sz w:val="20"/>
                <w:szCs w:val="20"/>
              </w:rPr>
            </w:pPr>
            <w:ins w:id="1357" w:author="ERCOT" w:date="2024-02-19T08:48:00Z">
              <w:r w:rsidRPr="00865B19">
                <w:rPr>
                  <w:rFonts w:eastAsia="SimSun"/>
                  <w:i/>
                  <w:sz w:val="20"/>
                  <w:szCs w:val="20"/>
                </w:rPr>
                <w:t>z</w:t>
              </w:r>
            </w:ins>
          </w:p>
        </w:tc>
        <w:tc>
          <w:tcPr>
            <w:tcW w:w="383" w:type="pct"/>
            <w:tcBorders>
              <w:top w:val="single" w:sz="6" w:space="0" w:color="auto"/>
              <w:left w:val="single" w:sz="6" w:space="0" w:color="auto"/>
              <w:bottom w:val="single" w:sz="6" w:space="0" w:color="auto"/>
              <w:right w:val="single" w:sz="6" w:space="0" w:color="auto"/>
            </w:tcBorders>
          </w:tcPr>
          <w:p w14:paraId="41488C8A" w14:textId="77777777" w:rsidR="00865B19" w:rsidRPr="00865B19" w:rsidRDefault="00865B19" w:rsidP="00865B19">
            <w:pPr>
              <w:spacing w:after="60"/>
              <w:jc w:val="center"/>
              <w:rPr>
                <w:ins w:id="1358" w:author="ERCOT" w:date="2024-02-19T08:48:00Z"/>
                <w:rFonts w:eastAsia="SimSun"/>
                <w:iCs/>
                <w:sz w:val="20"/>
                <w:szCs w:val="20"/>
              </w:rPr>
            </w:pPr>
            <w:ins w:id="1359"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17446E2A" w14:textId="77777777" w:rsidR="00865B19" w:rsidRPr="00865B19" w:rsidRDefault="00865B19" w:rsidP="00865B19">
            <w:pPr>
              <w:spacing w:after="60"/>
              <w:rPr>
                <w:ins w:id="1360" w:author="ERCOT" w:date="2024-02-19T08:48:00Z"/>
                <w:rFonts w:eastAsia="SimSun"/>
                <w:iCs/>
                <w:sz w:val="20"/>
                <w:szCs w:val="20"/>
              </w:rPr>
            </w:pPr>
            <w:ins w:id="1361" w:author="ERCOT" w:date="2024-02-19T08:48:00Z">
              <w:r w:rsidRPr="00865B19">
                <w:rPr>
                  <w:rFonts w:eastAsia="SimSun"/>
                  <w:iCs/>
                  <w:sz w:val="20"/>
                  <w:szCs w:val="20"/>
                </w:rPr>
                <w:t>A previous RUC process for the Operating Day.</w:t>
              </w:r>
            </w:ins>
          </w:p>
        </w:tc>
      </w:tr>
      <w:tr w:rsidR="00865B19" w:rsidRPr="00865B19" w14:paraId="43A8E9CD" w14:textId="77777777" w:rsidTr="00C812E5">
        <w:trPr>
          <w:cantSplit/>
          <w:ins w:id="1362" w:author="ERCOT" w:date="2024-02-19T08:48:00Z"/>
        </w:trPr>
        <w:tc>
          <w:tcPr>
            <w:tcW w:w="1096" w:type="pct"/>
            <w:tcBorders>
              <w:top w:val="single" w:sz="6" w:space="0" w:color="auto"/>
              <w:left w:val="single" w:sz="4" w:space="0" w:color="auto"/>
              <w:bottom w:val="single" w:sz="4" w:space="0" w:color="auto"/>
              <w:right w:val="single" w:sz="6" w:space="0" w:color="auto"/>
            </w:tcBorders>
          </w:tcPr>
          <w:p w14:paraId="21852183" w14:textId="77777777" w:rsidR="00865B19" w:rsidRPr="00865B19" w:rsidRDefault="00865B19" w:rsidP="00865B19">
            <w:pPr>
              <w:spacing w:after="60"/>
              <w:rPr>
                <w:ins w:id="1363" w:author="ERCOT" w:date="2024-02-19T08:48:00Z"/>
                <w:rFonts w:eastAsia="SimSun"/>
                <w:i/>
                <w:sz w:val="20"/>
                <w:szCs w:val="20"/>
              </w:rPr>
            </w:pPr>
            <w:ins w:id="1364" w:author="ERCOT" w:date="2024-02-19T08:48:00Z">
              <w:r w:rsidRPr="00865B19">
                <w:rPr>
                  <w:rFonts w:eastAsia="SimSun"/>
                  <w:i/>
                  <w:sz w:val="20"/>
                  <w:szCs w:val="20"/>
                </w:rPr>
                <w:t>i</w:t>
              </w:r>
            </w:ins>
          </w:p>
        </w:tc>
        <w:tc>
          <w:tcPr>
            <w:tcW w:w="383" w:type="pct"/>
            <w:tcBorders>
              <w:top w:val="single" w:sz="6" w:space="0" w:color="auto"/>
              <w:left w:val="single" w:sz="6" w:space="0" w:color="auto"/>
              <w:bottom w:val="single" w:sz="4" w:space="0" w:color="auto"/>
              <w:right w:val="single" w:sz="6" w:space="0" w:color="auto"/>
            </w:tcBorders>
          </w:tcPr>
          <w:p w14:paraId="0B63530B" w14:textId="77777777" w:rsidR="00865B19" w:rsidRPr="00865B19" w:rsidRDefault="00865B19" w:rsidP="00865B19">
            <w:pPr>
              <w:spacing w:after="60"/>
              <w:jc w:val="center"/>
              <w:rPr>
                <w:ins w:id="1365" w:author="ERCOT" w:date="2024-02-19T08:48:00Z"/>
                <w:rFonts w:eastAsia="SimSun"/>
                <w:iCs/>
                <w:sz w:val="20"/>
                <w:szCs w:val="20"/>
              </w:rPr>
            </w:pPr>
            <w:ins w:id="1366"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7C75862A" w14:textId="77777777" w:rsidR="00865B19" w:rsidRPr="00865B19" w:rsidRDefault="00865B19" w:rsidP="00865B19">
            <w:pPr>
              <w:spacing w:after="60"/>
              <w:rPr>
                <w:ins w:id="1367" w:author="ERCOT" w:date="2024-02-19T08:48:00Z"/>
                <w:rFonts w:eastAsia="SimSun"/>
                <w:iCs/>
                <w:sz w:val="20"/>
                <w:szCs w:val="20"/>
              </w:rPr>
            </w:pPr>
            <w:ins w:id="1368" w:author="ERCOT" w:date="2024-02-19T08:48:00Z">
              <w:r w:rsidRPr="00865B19">
                <w:rPr>
                  <w:rFonts w:eastAsia="SimSun"/>
                  <w:iCs/>
                  <w:sz w:val="20"/>
                  <w:szCs w:val="20"/>
                </w:rPr>
                <w:t>A 15-minute Settlement Interval.</w:t>
              </w:r>
            </w:ins>
          </w:p>
        </w:tc>
      </w:tr>
      <w:tr w:rsidR="00865B19" w:rsidRPr="00865B19" w14:paraId="70AF3E51" w14:textId="77777777" w:rsidTr="00C812E5">
        <w:trPr>
          <w:cantSplit/>
          <w:ins w:id="1369" w:author="ERCOT" w:date="2024-02-19T08:48:00Z"/>
        </w:trPr>
        <w:tc>
          <w:tcPr>
            <w:tcW w:w="1096" w:type="pct"/>
            <w:tcBorders>
              <w:top w:val="single" w:sz="6" w:space="0" w:color="auto"/>
              <w:left w:val="single" w:sz="4" w:space="0" w:color="auto"/>
              <w:bottom w:val="single" w:sz="4" w:space="0" w:color="auto"/>
              <w:right w:val="single" w:sz="6" w:space="0" w:color="auto"/>
            </w:tcBorders>
          </w:tcPr>
          <w:p w14:paraId="421E30B8" w14:textId="77777777" w:rsidR="00865B19" w:rsidRPr="00865B19" w:rsidRDefault="00865B19" w:rsidP="00865B19">
            <w:pPr>
              <w:spacing w:after="60"/>
              <w:rPr>
                <w:ins w:id="1370" w:author="ERCOT" w:date="2024-02-19T08:48:00Z"/>
                <w:rFonts w:eastAsia="SimSun"/>
                <w:i/>
                <w:sz w:val="20"/>
                <w:szCs w:val="20"/>
              </w:rPr>
            </w:pPr>
            <w:ins w:id="1371" w:author="ERCOT" w:date="2024-02-19T08:48:00Z">
              <w:r w:rsidRPr="00865B19">
                <w:rPr>
                  <w:rFonts w:eastAsia="SimSun"/>
                  <w:i/>
                  <w:sz w:val="20"/>
                  <w:szCs w:val="20"/>
                </w:rPr>
                <w:t>h</w:t>
              </w:r>
            </w:ins>
          </w:p>
        </w:tc>
        <w:tc>
          <w:tcPr>
            <w:tcW w:w="383" w:type="pct"/>
            <w:tcBorders>
              <w:top w:val="single" w:sz="6" w:space="0" w:color="auto"/>
              <w:left w:val="single" w:sz="6" w:space="0" w:color="auto"/>
              <w:bottom w:val="single" w:sz="4" w:space="0" w:color="auto"/>
              <w:right w:val="single" w:sz="6" w:space="0" w:color="auto"/>
            </w:tcBorders>
          </w:tcPr>
          <w:p w14:paraId="1B3FD51E" w14:textId="77777777" w:rsidR="00865B19" w:rsidRPr="00865B19" w:rsidRDefault="00865B19" w:rsidP="00865B19">
            <w:pPr>
              <w:spacing w:after="60"/>
              <w:jc w:val="center"/>
              <w:rPr>
                <w:ins w:id="1372" w:author="ERCOT" w:date="2024-02-19T08:48:00Z"/>
                <w:rFonts w:eastAsia="SimSun"/>
                <w:iCs/>
                <w:sz w:val="20"/>
                <w:szCs w:val="20"/>
              </w:rPr>
            </w:pPr>
            <w:ins w:id="1373"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7ADFA44E" w14:textId="77777777" w:rsidR="00865B19" w:rsidRPr="00865B19" w:rsidRDefault="00865B19" w:rsidP="00865B19">
            <w:pPr>
              <w:spacing w:after="60"/>
              <w:rPr>
                <w:ins w:id="1374" w:author="ERCOT" w:date="2024-02-19T08:48:00Z"/>
                <w:rFonts w:eastAsia="SimSun"/>
                <w:iCs/>
                <w:sz w:val="20"/>
                <w:szCs w:val="20"/>
              </w:rPr>
            </w:pPr>
            <w:ins w:id="1375" w:author="ERCOT" w:date="2024-02-19T08:48:00Z">
              <w:r w:rsidRPr="00865B19">
                <w:rPr>
                  <w:rFonts w:eastAsia="SimSun"/>
                  <w:iCs/>
                  <w:sz w:val="20"/>
                  <w:szCs w:val="20"/>
                </w:rPr>
                <w:t xml:space="preserve">The hour that includes the Settlement Interval i. </w:t>
              </w:r>
            </w:ins>
          </w:p>
        </w:tc>
      </w:tr>
      <w:tr w:rsidR="00865B19" w:rsidRPr="00865B19" w14:paraId="325F5FA1" w14:textId="77777777" w:rsidTr="00C812E5">
        <w:trPr>
          <w:cantSplit/>
          <w:ins w:id="1376" w:author="ERCOT" w:date="2024-02-19T08:48:00Z"/>
        </w:trPr>
        <w:tc>
          <w:tcPr>
            <w:tcW w:w="1096" w:type="pct"/>
            <w:tcBorders>
              <w:top w:val="single" w:sz="6" w:space="0" w:color="auto"/>
              <w:left w:val="single" w:sz="4" w:space="0" w:color="auto"/>
              <w:bottom w:val="single" w:sz="4" w:space="0" w:color="auto"/>
              <w:right w:val="single" w:sz="6" w:space="0" w:color="auto"/>
            </w:tcBorders>
          </w:tcPr>
          <w:p w14:paraId="0DF69E8B" w14:textId="77777777" w:rsidR="00865B19" w:rsidRPr="00865B19" w:rsidRDefault="00865B19" w:rsidP="00865B19">
            <w:pPr>
              <w:spacing w:after="60"/>
              <w:rPr>
                <w:ins w:id="1377" w:author="ERCOT" w:date="2024-02-19T08:48:00Z"/>
                <w:rFonts w:eastAsia="SimSun"/>
                <w:i/>
                <w:sz w:val="20"/>
                <w:szCs w:val="20"/>
              </w:rPr>
            </w:pPr>
            <w:proofErr w:type="spellStart"/>
            <w:ins w:id="1378" w:author="ERCOT" w:date="2024-02-19T08:48:00Z">
              <w:r w:rsidRPr="00865B19">
                <w:rPr>
                  <w:rFonts w:eastAsia="SimSun"/>
                  <w:i/>
                  <w:sz w:val="20"/>
                  <w:szCs w:val="20"/>
                </w:rPr>
                <w:t>ruc</w:t>
              </w:r>
              <w:proofErr w:type="spellEnd"/>
            </w:ins>
          </w:p>
        </w:tc>
        <w:tc>
          <w:tcPr>
            <w:tcW w:w="383" w:type="pct"/>
            <w:tcBorders>
              <w:top w:val="single" w:sz="6" w:space="0" w:color="auto"/>
              <w:left w:val="single" w:sz="6" w:space="0" w:color="auto"/>
              <w:bottom w:val="single" w:sz="4" w:space="0" w:color="auto"/>
              <w:right w:val="single" w:sz="6" w:space="0" w:color="auto"/>
            </w:tcBorders>
          </w:tcPr>
          <w:p w14:paraId="492CEA60" w14:textId="77777777" w:rsidR="00865B19" w:rsidRPr="00865B19" w:rsidRDefault="00865B19" w:rsidP="00865B19">
            <w:pPr>
              <w:spacing w:after="60"/>
              <w:jc w:val="center"/>
              <w:rPr>
                <w:ins w:id="1379" w:author="ERCOT" w:date="2024-02-19T08:48:00Z"/>
                <w:rFonts w:eastAsia="SimSun"/>
                <w:iCs/>
                <w:sz w:val="20"/>
                <w:szCs w:val="20"/>
              </w:rPr>
            </w:pPr>
            <w:ins w:id="1380" w:author="ERCOT" w:date="2024-02-19T08:48:00Z">
              <w:r w:rsidRPr="00865B19">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5B284156" w14:textId="77777777" w:rsidR="00865B19" w:rsidRPr="00865B19" w:rsidRDefault="00865B19" w:rsidP="00865B19">
            <w:pPr>
              <w:spacing w:after="60"/>
              <w:rPr>
                <w:ins w:id="1381" w:author="ERCOT" w:date="2024-02-19T08:48:00Z"/>
                <w:rFonts w:eastAsia="SimSun"/>
                <w:iCs/>
                <w:sz w:val="20"/>
                <w:szCs w:val="20"/>
              </w:rPr>
            </w:pPr>
            <w:ins w:id="1382" w:author="ERCOT" w:date="2024-02-19T08:48:00Z">
              <w:r w:rsidRPr="00865B19">
                <w:rPr>
                  <w:rFonts w:eastAsia="SimSun"/>
                  <w:iCs/>
                  <w:sz w:val="20"/>
                  <w:szCs w:val="20"/>
                </w:rPr>
                <w:t xml:space="preserve">The RUC process for which this RUC </w:t>
              </w:r>
            </w:ins>
            <w:ins w:id="1383" w:author="ERCOT" w:date="2024-02-19T08:49:00Z">
              <w:r w:rsidRPr="00865B19">
                <w:rPr>
                  <w:rFonts w:eastAsia="SimSun"/>
                  <w:iCs/>
                  <w:sz w:val="20"/>
                  <w:szCs w:val="20"/>
                </w:rPr>
                <w:t xml:space="preserve">DRRS </w:t>
              </w:r>
            </w:ins>
            <w:ins w:id="1384" w:author="ERCOT" w:date="2024-02-19T08:48:00Z">
              <w:r w:rsidRPr="00865B19">
                <w:rPr>
                  <w:rFonts w:eastAsia="SimSun"/>
                  <w:iCs/>
                  <w:sz w:val="20"/>
                  <w:szCs w:val="20"/>
                </w:rPr>
                <w:t>Shortfall Ratio Share is calculated.</w:t>
              </w:r>
            </w:ins>
          </w:p>
        </w:tc>
      </w:tr>
    </w:tbl>
    <w:p w14:paraId="0FE45FBC" w14:textId="77777777" w:rsidR="00865B19" w:rsidRPr="00865B19" w:rsidRDefault="00865B19" w:rsidP="00865B19">
      <w:pPr>
        <w:keepNext/>
        <w:tabs>
          <w:tab w:val="left" w:pos="1620"/>
        </w:tabs>
        <w:spacing w:before="480" w:after="240"/>
        <w:outlineLvl w:val="4"/>
        <w:rPr>
          <w:ins w:id="1385" w:author="ERCOT" w:date="2024-02-15T11:49:00Z"/>
          <w:rFonts w:eastAsia="SimSun"/>
          <w:b/>
          <w:bCs/>
          <w:i/>
          <w:iCs/>
          <w:szCs w:val="26"/>
        </w:rPr>
      </w:pPr>
      <w:ins w:id="1386" w:author="ERCOT" w:date="2024-02-15T11:49:00Z">
        <w:r w:rsidRPr="00865B19">
          <w:rPr>
            <w:rFonts w:eastAsia="SimSun"/>
            <w:b/>
            <w:bCs/>
            <w:i/>
            <w:iCs/>
            <w:szCs w:val="26"/>
          </w:rPr>
          <w:t>5.7.4.1.2</w:t>
        </w:r>
        <w:r w:rsidRPr="00865B19">
          <w:rPr>
            <w:rFonts w:eastAsia="SimSun"/>
            <w:b/>
            <w:bCs/>
            <w:i/>
            <w:iCs/>
            <w:szCs w:val="26"/>
          </w:rPr>
          <w:tab/>
          <w:t>RUC DRRS Credit</w:t>
        </w:r>
      </w:ins>
    </w:p>
    <w:p w14:paraId="47396445" w14:textId="77777777" w:rsidR="00865B19" w:rsidRPr="00865B19" w:rsidRDefault="00865B19" w:rsidP="00865B19">
      <w:pPr>
        <w:spacing w:after="240"/>
        <w:ind w:left="720" w:hanging="720"/>
        <w:rPr>
          <w:ins w:id="1387" w:author="ERCOT" w:date="2024-02-15T11:49:00Z"/>
          <w:rFonts w:eastAsia="SimSun"/>
          <w:iCs/>
          <w:szCs w:val="20"/>
        </w:rPr>
      </w:pPr>
      <w:ins w:id="1388" w:author="ERCOT" w:date="2024-02-15T11:49:00Z">
        <w:r w:rsidRPr="00865B19">
          <w:rPr>
            <w:rFonts w:eastAsia="SimSun"/>
            <w:iCs/>
            <w:szCs w:val="20"/>
          </w:rPr>
          <w:t>(</w:t>
        </w:r>
      </w:ins>
      <w:ins w:id="1389" w:author="ERCOT" w:date="2024-03-19T11:19:00Z">
        <w:r w:rsidRPr="00865B19">
          <w:rPr>
            <w:rFonts w:eastAsia="SimSun"/>
            <w:iCs/>
            <w:szCs w:val="20"/>
          </w:rPr>
          <w:t>1</w:t>
        </w:r>
      </w:ins>
      <w:ins w:id="1390" w:author="ERCOT" w:date="2024-02-15T11:49:00Z">
        <w:r w:rsidRPr="00865B19">
          <w:rPr>
            <w:rFonts w:eastAsia="SimSun"/>
            <w:iCs/>
            <w:szCs w:val="20"/>
          </w:rPr>
          <w:t>)</w:t>
        </w:r>
        <w:r w:rsidRPr="00865B19">
          <w:rPr>
            <w:rFonts w:eastAsia="SimSun"/>
            <w:iCs/>
            <w:szCs w:val="20"/>
          </w:rPr>
          <w:tab/>
          <w:t xml:space="preserve">A QSE that is charged for a DRRS shortfall in one RUC process gets a credit equal to the minimum of the QSE’s DRRS shortfall (MW) or the total RUC capacity purchased multiplied by the QSE’s DRRS shortfall ratio share.  The </w:t>
        </w:r>
      </w:ins>
      <w:ins w:id="1391" w:author="ERCOT" w:date="2024-02-16T13:51:00Z">
        <w:r w:rsidRPr="00865B19">
          <w:rPr>
            <w:rFonts w:eastAsia="SimSun"/>
            <w:iCs/>
            <w:szCs w:val="20"/>
          </w:rPr>
          <w:t>DRRS</w:t>
        </w:r>
      </w:ins>
      <w:ins w:id="1392" w:author="ERCOT" w:date="2024-02-15T11:49:00Z">
        <w:r w:rsidRPr="00865B19">
          <w:rPr>
            <w:rFonts w:eastAsia="SimSun"/>
            <w:iCs/>
            <w:szCs w:val="20"/>
          </w:rPr>
          <w:t xml:space="preserve"> credit to be used in future RUC processes for the same 15-minute Settlement Interval is calculated as follows:</w:t>
        </w:r>
      </w:ins>
    </w:p>
    <w:p w14:paraId="7FC89503" w14:textId="77777777" w:rsidR="00865B19" w:rsidRPr="00865B19" w:rsidRDefault="00865B19" w:rsidP="00865B19">
      <w:pPr>
        <w:spacing w:after="240"/>
        <w:ind w:left="3690" w:hanging="2970"/>
        <w:rPr>
          <w:ins w:id="1393" w:author="ERCOT" w:date="2024-02-15T11:49:00Z"/>
          <w:rFonts w:eastAsia="SimSun"/>
        </w:rPr>
      </w:pPr>
      <w:ins w:id="1394" w:author="ERCOT" w:date="2024-02-15T11:49:00Z">
        <w:r w:rsidRPr="00865B19">
          <w:rPr>
            <w:rFonts w:eastAsia="SimSun"/>
          </w:rPr>
          <w:t>RUCDRRCREDIT</w:t>
        </w:r>
      </w:ins>
      <w:ins w:id="1395" w:author="ERCOT" w:date="2024-05-11T20:39:00Z">
        <w:r w:rsidRPr="00865B19">
          <w:rPr>
            <w:rFonts w:eastAsia="SimSun"/>
          </w:rPr>
          <w:t xml:space="preserve"> </w:t>
        </w:r>
      </w:ins>
      <w:proofErr w:type="spellStart"/>
      <w:ins w:id="1396" w:author="ERCOT" w:date="2024-02-15T11:49:00Z">
        <w:r w:rsidRPr="00865B19">
          <w:rPr>
            <w:rFonts w:eastAsia="SimSun"/>
            <w:i/>
            <w:vertAlign w:val="subscript"/>
          </w:rPr>
          <w:t>ruc</w:t>
        </w:r>
        <w:proofErr w:type="spellEnd"/>
        <w:r w:rsidRPr="00865B19">
          <w:rPr>
            <w:rFonts w:eastAsia="SimSun"/>
            <w:i/>
            <w:vertAlign w:val="subscript"/>
          </w:rPr>
          <w:t>,</w:t>
        </w:r>
      </w:ins>
      <w:ins w:id="1397" w:author="ERCOT" w:date="2024-03-19T09:31:00Z">
        <w:r w:rsidRPr="00865B19">
          <w:rPr>
            <w:rFonts w:eastAsia="SimSun"/>
            <w:i/>
            <w:vertAlign w:val="subscript"/>
          </w:rPr>
          <w:t xml:space="preserve"> </w:t>
        </w:r>
      </w:ins>
      <w:ins w:id="1398" w:author="ERCOT" w:date="2024-02-15T11:49:00Z">
        <w:r w:rsidRPr="00865B19">
          <w:rPr>
            <w:rFonts w:eastAsia="SimSun"/>
            <w:i/>
            <w:vertAlign w:val="subscript"/>
          </w:rPr>
          <w:t>i,</w:t>
        </w:r>
      </w:ins>
      <w:ins w:id="1399" w:author="ERCOT" w:date="2024-03-19T09:31:00Z">
        <w:r w:rsidRPr="00865B19">
          <w:rPr>
            <w:rFonts w:eastAsia="SimSun"/>
            <w:i/>
            <w:vertAlign w:val="subscript"/>
          </w:rPr>
          <w:t xml:space="preserve"> </w:t>
        </w:r>
      </w:ins>
      <w:ins w:id="1400" w:author="ERCOT" w:date="2024-02-15T11:49:00Z">
        <w:r w:rsidRPr="00865B19">
          <w:rPr>
            <w:rFonts w:eastAsia="SimSun"/>
            <w:i/>
            <w:vertAlign w:val="subscript"/>
          </w:rPr>
          <w:t>q</w:t>
        </w:r>
        <w:r w:rsidRPr="00865B19">
          <w:rPr>
            <w:rFonts w:eastAsia="SimSun"/>
          </w:rPr>
          <w:tab/>
          <w:t>= Min [RUC</w:t>
        </w:r>
      </w:ins>
      <w:ins w:id="1401" w:author="ERCOT" w:date="2024-02-16T14:38:00Z">
        <w:r w:rsidRPr="00865B19">
          <w:rPr>
            <w:rFonts w:eastAsia="SimSun"/>
          </w:rPr>
          <w:t>DRR</w:t>
        </w:r>
      </w:ins>
      <w:ins w:id="1402" w:author="ERCOT" w:date="2024-02-15T11:49:00Z">
        <w:r w:rsidRPr="00865B19">
          <w:rPr>
            <w:rFonts w:eastAsia="SimSun"/>
          </w:rPr>
          <w:t>SF</w:t>
        </w:r>
      </w:ins>
      <w:ins w:id="1403" w:author="ERCOT" w:date="2024-05-11T20:39:00Z">
        <w:r w:rsidRPr="00865B19">
          <w:rPr>
            <w:rFonts w:eastAsia="SimSun"/>
          </w:rPr>
          <w:t xml:space="preserve"> </w:t>
        </w:r>
      </w:ins>
      <w:proofErr w:type="spellStart"/>
      <w:ins w:id="1404" w:author="ERCOT" w:date="2024-02-15T11:49:00Z">
        <w:r w:rsidRPr="00865B19">
          <w:rPr>
            <w:rFonts w:eastAsia="SimSun"/>
            <w:i/>
            <w:iCs/>
            <w:vertAlign w:val="subscript"/>
          </w:rPr>
          <w:t>ruc</w:t>
        </w:r>
        <w:proofErr w:type="spellEnd"/>
        <w:r w:rsidRPr="00865B19">
          <w:rPr>
            <w:rFonts w:eastAsia="SimSun"/>
            <w:i/>
            <w:vertAlign w:val="subscript"/>
          </w:rPr>
          <w:t>,</w:t>
        </w:r>
      </w:ins>
      <w:ins w:id="1405" w:author="ERCOT" w:date="2024-03-19T09:31:00Z">
        <w:r w:rsidRPr="00865B19">
          <w:rPr>
            <w:rFonts w:eastAsia="SimSun"/>
            <w:i/>
            <w:vertAlign w:val="subscript"/>
          </w:rPr>
          <w:t xml:space="preserve"> </w:t>
        </w:r>
      </w:ins>
      <w:ins w:id="1406" w:author="ERCOT" w:date="2024-02-15T11:49:00Z">
        <w:r w:rsidRPr="00865B19">
          <w:rPr>
            <w:rFonts w:eastAsia="SimSun"/>
            <w:i/>
            <w:vertAlign w:val="subscript"/>
          </w:rPr>
          <w:t>i,</w:t>
        </w:r>
      </w:ins>
      <w:ins w:id="1407" w:author="ERCOT" w:date="2024-03-19T09:31:00Z">
        <w:r w:rsidRPr="00865B19">
          <w:rPr>
            <w:rFonts w:eastAsia="SimSun"/>
            <w:i/>
            <w:vertAlign w:val="subscript"/>
          </w:rPr>
          <w:t xml:space="preserve"> </w:t>
        </w:r>
      </w:ins>
      <w:ins w:id="1408" w:author="ERCOT" w:date="2024-02-15T11:49:00Z">
        <w:r w:rsidRPr="00865B19">
          <w:rPr>
            <w:rFonts w:eastAsia="SimSun"/>
            <w:i/>
            <w:vertAlign w:val="subscript"/>
          </w:rPr>
          <w:t>q</w:t>
        </w:r>
        <w:r w:rsidRPr="00865B19">
          <w:rPr>
            <w:rFonts w:eastAsia="SimSun"/>
          </w:rPr>
          <w:t>, (RUCCAPTOT</w:t>
        </w:r>
      </w:ins>
      <w:ins w:id="1409" w:author="ERCOT" w:date="2024-05-11T20:39:00Z">
        <w:r w:rsidRPr="00865B19">
          <w:rPr>
            <w:rFonts w:eastAsia="SimSun"/>
          </w:rPr>
          <w:t xml:space="preserve"> </w:t>
        </w:r>
      </w:ins>
      <w:proofErr w:type="spellStart"/>
      <w:ins w:id="1410" w:author="ERCOT" w:date="2024-02-15T11:49:00Z">
        <w:r w:rsidRPr="00865B19">
          <w:rPr>
            <w:rFonts w:eastAsia="SimSun"/>
            <w:i/>
            <w:vertAlign w:val="subscript"/>
          </w:rPr>
          <w:t>ruc</w:t>
        </w:r>
        <w:proofErr w:type="spellEnd"/>
        <w:r w:rsidRPr="00865B19">
          <w:rPr>
            <w:rFonts w:eastAsia="SimSun"/>
            <w:i/>
            <w:vertAlign w:val="subscript"/>
          </w:rPr>
          <w:t>,</w:t>
        </w:r>
      </w:ins>
      <w:ins w:id="1411" w:author="ERCOT" w:date="2024-03-19T09:32:00Z">
        <w:r w:rsidRPr="00865B19">
          <w:rPr>
            <w:rFonts w:eastAsia="SimSun"/>
            <w:i/>
            <w:vertAlign w:val="subscript"/>
          </w:rPr>
          <w:t xml:space="preserve"> </w:t>
        </w:r>
      </w:ins>
      <w:ins w:id="1412" w:author="ERCOT" w:date="2024-02-15T11:49:00Z">
        <w:r w:rsidRPr="00865B19">
          <w:rPr>
            <w:rFonts w:eastAsia="SimSun"/>
            <w:i/>
            <w:vertAlign w:val="subscript"/>
          </w:rPr>
          <w:t>h</w:t>
        </w:r>
      </w:ins>
      <w:ins w:id="1413" w:author="ERCOT" w:date="2024-03-19T09:32:00Z">
        <w:r w:rsidRPr="00865B19">
          <w:rPr>
            <w:rFonts w:eastAsia="SimSun"/>
          </w:rPr>
          <w:t xml:space="preserve"> </w:t>
        </w:r>
      </w:ins>
      <w:ins w:id="1414" w:author="ERCOT" w:date="2024-02-15T11:49:00Z">
        <w:r w:rsidRPr="00865B19">
          <w:rPr>
            <w:rFonts w:eastAsia="SimSun"/>
          </w:rPr>
          <w:t>* RUC</w:t>
        </w:r>
      </w:ins>
      <w:ins w:id="1415" w:author="ERCOT" w:date="2024-02-16T14:38:00Z">
        <w:r w:rsidRPr="00865B19">
          <w:rPr>
            <w:rFonts w:eastAsia="SimSun"/>
          </w:rPr>
          <w:t>DRR</w:t>
        </w:r>
      </w:ins>
      <w:ins w:id="1416" w:author="ERCOT" w:date="2024-02-15T11:49:00Z">
        <w:r w:rsidRPr="00865B19">
          <w:rPr>
            <w:rFonts w:eastAsia="SimSun"/>
          </w:rPr>
          <w:t xml:space="preserve">SFRS </w:t>
        </w:r>
        <w:proofErr w:type="spellStart"/>
        <w:r w:rsidRPr="00865B19">
          <w:rPr>
            <w:rFonts w:eastAsia="SimSun"/>
            <w:i/>
            <w:vertAlign w:val="subscript"/>
          </w:rPr>
          <w:t>ruc</w:t>
        </w:r>
        <w:proofErr w:type="spellEnd"/>
        <w:r w:rsidRPr="00865B19">
          <w:rPr>
            <w:rFonts w:eastAsia="SimSun"/>
            <w:i/>
            <w:vertAlign w:val="subscript"/>
          </w:rPr>
          <w:t>,</w:t>
        </w:r>
      </w:ins>
      <w:ins w:id="1417" w:author="ERCOT" w:date="2024-03-19T09:32:00Z">
        <w:r w:rsidRPr="00865B19">
          <w:rPr>
            <w:rFonts w:eastAsia="SimSun"/>
            <w:i/>
            <w:vertAlign w:val="subscript"/>
          </w:rPr>
          <w:t xml:space="preserve"> </w:t>
        </w:r>
      </w:ins>
      <w:ins w:id="1418" w:author="ERCOT" w:date="2024-02-15T11:49:00Z">
        <w:r w:rsidRPr="00865B19">
          <w:rPr>
            <w:rFonts w:eastAsia="SimSun"/>
            <w:i/>
            <w:vertAlign w:val="subscript"/>
          </w:rPr>
          <w:t>i,</w:t>
        </w:r>
      </w:ins>
      <w:ins w:id="1419" w:author="ERCOT" w:date="2024-03-19T09:32:00Z">
        <w:r w:rsidRPr="00865B19">
          <w:rPr>
            <w:rFonts w:eastAsia="SimSun"/>
            <w:i/>
            <w:vertAlign w:val="subscript"/>
          </w:rPr>
          <w:t xml:space="preserve"> </w:t>
        </w:r>
      </w:ins>
      <w:ins w:id="1420" w:author="ERCOT" w:date="2024-02-15T11:49:00Z">
        <w:r w:rsidRPr="00865B19">
          <w:rPr>
            <w:rFonts w:eastAsia="SimSun"/>
            <w:i/>
            <w:vertAlign w:val="subscript"/>
          </w:rPr>
          <w:t>q</w:t>
        </w:r>
        <w:r w:rsidRPr="00865B19">
          <w:rPr>
            <w:rFonts w:eastAsia="SimSun"/>
          </w:rPr>
          <w:t>)]</w:t>
        </w:r>
      </w:ins>
    </w:p>
    <w:p w14:paraId="4D098E26" w14:textId="77777777" w:rsidR="00865B19" w:rsidRPr="00865B19" w:rsidRDefault="00865B19" w:rsidP="00865B19">
      <w:pPr>
        <w:tabs>
          <w:tab w:val="left" w:pos="2340"/>
          <w:tab w:val="left" w:pos="3420"/>
        </w:tabs>
        <w:spacing w:before="240"/>
        <w:jc w:val="both"/>
        <w:rPr>
          <w:ins w:id="1421" w:author="ERCOT" w:date="2024-02-15T12:23:00Z"/>
          <w:rFonts w:eastAsia="SimSun"/>
        </w:rPr>
      </w:pPr>
      <w:ins w:id="1422" w:author="ERCOT" w:date="2024-02-15T12:23:00Z">
        <w:r w:rsidRPr="00865B19">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865B19" w:rsidRPr="00865B19" w14:paraId="7A77F7E0" w14:textId="77777777" w:rsidTr="00C812E5">
        <w:trPr>
          <w:cantSplit/>
          <w:tblHeader/>
          <w:ins w:id="1423" w:author="ERCOT" w:date="2024-02-15T12:23:00Z"/>
        </w:trPr>
        <w:tc>
          <w:tcPr>
            <w:tcW w:w="1191" w:type="pct"/>
          </w:tcPr>
          <w:p w14:paraId="029F1D9A" w14:textId="77777777" w:rsidR="00865B19" w:rsidRPr="00865B19" w:rsidRDefault="00865B19" w:rsidP="00865B19">
            <w:pPr>
              <w:spacing w:after="240"/>
              <w:rPr>
                <w:ins w:id="1424" w:author="ERCOT" w:date="2024-02-15T12:23:00Z"/>
                <w:rFonts w:eastAsia="SimSun"/>
                <w:b/>
                <w:iCs/>
                <w:sz w:val="20"/>
                <w:szCs w:val="20"/>
              </w:rPr>
            </w:pPr>
            <w:ins w:id="1425" w:author="ERCOT" w:date="2024-02-15T12:23:00Z">
              <w:r w:rsidRPr="00865B19">
                <w:rPr>
                  <w:rFonts w:eastAsia="SimSun"/>
                  <w:b/>
                  <w:iCs/>
                  <w:sz w:val="20"/>
                  <w:szCs w:val="20"/>
                </w:rPr>
                <w:lastRenderedPageBreak/>
                <w:t>Variable</w:t>
              </w:r>
            </w:ins>
          </w:p>
        </w:tc>
        <w:tc>
          <w:tcPr>
            <w:tcW w:w="382" w:type="pct"/>
          </w:tcPr>
          <w:p w14:paraId="2D3F4F99" w14:textId="77777777" w:rsidR="00865B19" w:rsidRPr="00865B19" w:rsidRDefault="00865B19" w:rsidP="00865B19">
            <w:pPr>
              <w:spacing w:after="240"/>
              <w:jc w:val="center"/>
              <w:rPr>
                <w:ins w:id="1426" w:author="ERCOT" w:date="2024-02-15T12:23:00Z"/>
                <w:rFonts w:eastAsia="SimSun"/>
                <w:b/>
                <w:iCs/>
                <w:sz w:val="20"/>
                <w:szCs w:val="20"/>
              </w:rPr>
            </w:pPr>
            <w:ins w:id="1427" w:author="ERCOT" w:date="2024-02-15T12:23:00Z">
              <w:r w:rsidRPr="00865B19">
                <w:rPr>
                  <w:rFonts w:eastAsia="SimSun"/>
                  <w:b/>
                  <w:iCs/>
                  <w:sz w:val="20"/>
                  <w:szCs w:val="20"/>
                </w:rPr>
                <w:t>Unit</w:t>
              </w:r>
            </w:ins>
          </w:p>
        </w:tc>
        <w:tc>
          <w:tcPr>
            <w:tcW w:w="3427" w:type="pct"/>
          </w:tcPr>
          <w:p w14:paraId="70DD7254" w14:textId="77777777" w:rsidR="00865B19" w:rsidRPr="00865B19" w:rsidRDefault="00865B19" w:rsidP="00865B19">
            <w:pPr>
              <w:spacing w:after="240"/>
              <w:rPr>
                <w:ins w:id="1428" w:author="ERCOT" w:date="2024-02-15T12:23:00Z"/>
                <w:rFonts w:eastAsia="SimSun"/>
                <w:b/>
                <w:iCs/>
                <w:sz w:val="20"/>
                <w:szCs w:val="20"/>
              </w:rPr>
            </w:pPr>
            <w:ins w:id="1429" w:author="ERCOT" w:date="2024-02-15T12:23:00Z">
              <w:r w:rsidRPr="00865B19">
                <w:rPr>
                  <w:rFonts w:eastAsia="SimSun"/>
                  <w:b/>
                  <w:iCs/>
                  <w:sz w:val="20"/>
                  <w:szCs w:val="20"/>
                </w:rPr>
                <w:t>Definition</w:t>
              </w:r>
            </w:ins>
          </w:p>
        </w:tc>
      </w:tr>
      <w:tr w:rsidR="00865B19" w:rsidRPr="00865B19" w14:paraId="7B066177" w14:textId="77777777" w:rsidTr="00C812E5">
        <w:trPr>
          <w:cantSplit/>
          <w:ins w:id="1430" w:author="ERCOT" w:date="2024-02-15T12:23:00Z"/>
        </w:trPr>
        <w:tc>
          <w:tcPr>
            <w:tcW w:w="1191" w:type="pct"/>
          </w:tcPr>
          <w:p w14:paraId="676D33D9" w14:textId="77777777" w:rsidR="00865B19" w:rsidRPr="00865B19" w:rsidRDefault="00865B19" w:rsidP="00865B19">
            <w:pPr>
              <w:spacing w:after="60"/>
              <w:rPr>
                <w:ins w:id="1431" w:author="ERCOT" w:date="2024-02-15T12:23:00Z"/>
                <w:rFonts w:eastAsia="SimSun"/>
                <w:iCs/>
                <w:sz w:val="20"/>
                <w:szCs w:val="20"/>
              </w:rPr>
            </w:pPr>
            <w:ins w:id="1432" w:author="ERCOT" w:date="2024-02-19T08:50:00Z">
              <w:r w:rsidRPr="00865B19">
                <w:rPr>
                  <w:rFonts w:eastAsia="SimSun"/>
                  <w:iCs/>
                  <w:sz w:val="20"/>
                  <w:szCs w:val="20"/>
                </w:rPr>
                <w:t xml:space="preserve">RUCDRRCREDIT </w:t>
              </w:r>
            </w:ins>
            <w:proofErr w:type="spellStart"/>
            <w:ins w:id="1433" w:author="ERCOT" w:date="2024-03-19T09:31:00Z">
              <w:r w:rsidRPr="00865B19">
                <w:rPr>
                  <w:rFonts w:eastAsia="SimSun"/>
                  <w:i/>
                  <w:sz w:val="20"/>
                  <w:szCs w:val="20"/>
                  <w:vertAlign w:val="subscript"/>
                </w:rPr>
                <w:t>ruc</w:t>
              </w:r>
              <w:proofErr w:type="spellEnd"/>
              <w:r w:rsidRPr="00865B19">
                <w:rPr>
                  <w:rFonts w:eastAsia="SimSun"/>
                  <w:i/>
                  <w:sz w:val="20"/>
                  <w:szCs w:val="20"/>
                  <w:vertAlign w:val="subscript"/>
                </w:rPr>
                <w:t xml:space="preserve">, </w:t>
              </w:r>
            </w:ins>
            <w:ins w:id="1434" w:author="ERCOT" w:date="2024-02-19T08:50:00Z">
              <w:r w:rsidRPr="00865B19">
                <w:rPr>
                  <w:rFonts w:eastAsia="SimSun"/>
                  <w:i/>
                  <w:iCs/>
                  <w:sz w:val="20"/>
                  <w:szCs w:val="20"/>
                  <w:vertAlign w:val="subscript"/>
                </w:rPr>
                <w:t>q, i</w:t>
              </w:r>
            </w:ins>
          </w:p>
        </w:tc>
        <w:tc>
          <w:tcPr>
            <w:tcW w:w="382" w:type="pct"/>
          </w:tcPr>
          <w:p w14:paraId="636B0630" w14:textId="77777777" w:rsidR="00865B19" w:rsidRPr="00865B19" w:rsidRDefault="00865B19" w:rsidP="00865B19">
            <w:pPr>
              <w:spacing w:after="60"/>
              <w:jc w:val="center"/>
              <w:rPr>
                <w:ins w:id="1435" w:author="ERCOT" w:date="2024-02-15T12:23:00Z"/>
                <w:rFonts w:eastAsia="SimSun"/>
                <w:iCs/>
                <w:sz w:val="20"/>
                <w:szCs w:val="20"/>
              </w:rPr>
            </w:pPr>
            <w:ins w:id="1436" w:author="ERCOT" w:date="2024-02-19T08:50:00Z">
              <w:r w:rsidRPr="00865B19">
                <w:rPr>
                  <w:rFonts w:eastAsia="SimSun"/>
                  <w:iCs/>
                  <w:sz w:val="20"/>
                  <w:szCs w:val="20"/>
                </w:rPr>
                <w:t>MW</w:t>
              </w:r>
            </w:ins>
          </w:p>
        </w:tc>
        <w:tc>
          <w:tcPr>
            <w:tcW w:w="3427" w:type="pct"/>
          </w:tcPr>
          <w:p w14:paraId="1BD95108" w14:textId="77777777" w:rsidR="00865B19" w:rsidRPr="00865B19" w:rsidRDefault="00865B19" w:rsidP="00865B19">
            <w:pPr>
              <w:spacing w:after="60"/>
              <w:rPr>
                <w:ins w:id="1437" w:author="ERCOT" w:date="2024-02-15T12:23:00Z"/>
                <w:rFonts w:eastAsia="SimSun"/>
                <w:iCs/>
                <w:sz w:val="20"/>
                <w:szCs w:val="20"/>
              </w:rPr>
            </w:pPr>
            <w:ins w:id="1438" w:author="ERCOT" w:date="2024-02-19T08:50:00Z">
              <w:r w:rsidRPr="00865B19">
                <w:rPr>
                  <w:rFonts w:eastAsia="SimSun"/>
                  <w:i/>
                  <w:iCs/>
                  <w:sz w:val="20"/>
                  <w:szCs w:val="20"/>
                </w:rPr>
                <w:t>RUC DRRS Credit by QSE</w:t>
              </w:r>
              <w:r w:rsidRPr="00865B19">
                <w:rPr>
                  <w:rFonts w:eastAsia="SimSun"/>
                  <w:iCs/>
                  <w:sz w:val="20"/>
                  <w:szCs w:val="20"/>
                </w:rPr>
                <w:t xml:space="preserve">—The QSE </w:t>
              </w:r>
              <w:r w:rsidRPr="00865B19">
                <w:rPr>
                  <w:rFonts w:eastAsia="SimSun"/>
                  <w:i/>
                  <w:iCs/>
                  <w:sz w:val="20"/>
                  <w:szCs w:val="20"/>
                </w:rPr>
                <w:t>q</w:t>
              </w:r>
              <w:r w:rsidRPr="00865B19">
                <w:rPr>
                  <w:rFonts w:eastAsia="SimSun"/>
                  <w:iCs/>
                  <w:sz w:val="20"/>
                  <w:szCs w:val="20"/>
                </w:rPr>
                <w:t xml:space="preserve">’s DRRS credit resulting from DRRS paid through the RUC DRRS Short Amount for RUC process </w:t>
              </w:r>
              <w:r w:rsidRPr="00865B19">
                <w:rPr>
                  <w:rFonts w:eastAsia="SimSun"/>
                  <w:i/>
                  <w:iCs/>
                  <w:sz w:val="20"/>
                  <w:szCs w:val="20"/>
                </w:rPr>
                <w:t>z</w:t>
              </w:r>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w:t>
              </w:r>
            </w:ins>
          </w:p>
        </w:tc>
      </w:tr>
      <w:tr w:rsidR="00865B19" w:rsidRPr="00865B19" w14:paraId="23F5CCDC" w14:textId="77777777" w:rsidTr="00C812E5">
        <w:trPr>
          <w:cantSplit/>
          <w:ins w:id="1439" w:author="ERCOT" w:date="2024-02-19T08:50:00Z"/>
        </w:trPr>
        <w:tc>
          <w:tcPr>
            <w:tcW w:w="1191" w:type="pct"/>
          </w:tcPr>
          <w:p w14:paraId="3ED60FF6" w14:textId="77777777" w:rsidR="00865B19" w:rsidRPr="00865B19" w:rsidRDefault="00865B19" w:rsidP="00865B19">
            <w:pPr>
              <w:spacing w:after="60"/>
              <w:rPr>
                <w:ins w:id="1440" w:author="ERCOT" w:date="2024-02-19T08:50:00Z"/>
                <w:rFonts w:eastAsia="SimSun"/>
                <w:iCs/>
                <w:sz w:val="20"/>
                <w:szCs w:val="20"/>
              </w:rPr>
            </w:pPr>
            <w:ins w:id="1441" w:author="ERCOT" w:date="2024-02-19T08:51:00Z">
              <w:r w:rsidRPr="00865B19">
                <w:rPr>
                  <w:rFonts w:eastAsia="SimSun"/>
                  <w:iCs/>
                  <w:sz w:val="20"/>
                  <w:szCs w:val="20"/>
                </w:rPr>
                <w:t xml:space="preserve">RUCDRRSFRS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82" w:type="pct"/>
          </w:tcPr>
          <w:p w14:paraId="352F226A" w14:textId="77777777" w:rsidR="00865B19" w:rsidRPr="00865B19" w:rsidRDefault="00865B19" w:rsidP="00865B19">
            <w:pPr>
              <w:spacing w:after="60"/>
              <w:jc w:val="center"/>
              <w:rPr>
                <w:ins w:id="1442" w:author="ERCOT" w:date="2024-02-19T08:50:00Z"/>
                <w:rFonts w:eastAsia="SimSun"/>
                <w:iCs/>
                <w:sz w:val="20"/>
                <w:szCs w:val="20"/>
              </w:rPr>
            </w:pPr>
            <w:ins w:id="1443" w:author="ERCOT" w:date="2024-02-19T08:51:00Z">
              <w:r w:rsidRPr="00865B19">
                <w:rPr>
                  <w:rFonts w:eastAsia="SimSun"/>
                  <w:iCs/>
                  <w:sz w:val="20"/>
                  <w:szCs w:val="20"/>
                </w:rPr>
                <w:t>none</w:t>
              </w:r>
            </w:ins>
          </w:p>
        </w:tc>
        <w:tc>
          <w:tcPr>
            <w:tcW w:w="3427" w:type="pct"/>
          </w:tcPr>
          <w:p w14:paraId="6C481260" w14:textId="77777777" w:rsidR="00865B19" w:rsidRPr="00865B19" w:rsidRDefault="00865B19" w:rsidP="00865B19">
            <w:pPr>
              <w:spacing w:after="60"/>
              <w:rPr>
                <w:ins w:id="1444" w:author="ERCOT" w:date="2024-02-19T08:50:00Z"/>
                <w:rFonts w:eastAsia="SimSun"/>
                <w:i/>
                <w:iCs/>
                <w:sz w:val="20"/>
                <w:szCs w:val="20"/>
              </w:rPr>
            </w:pPr>
            <w:ins w:id="1445" w:author="ERCOT" w:date="2024-02-19T08:51:00Z">
              <w:r w:rsidRPr="00865B19">
                <w:rPr>
                  <w:rFonts w:eastAsia="SimSun"/>
                  <w:i/>
                  <w:iCs/>
                  <w:sz w:val="20"/>
                  <w:szCs w:val="20"/>
                </w:rPr>
                <w:t>RUC DRRS Shortfall Ratio Share</w:t>
              </w:r>
              <w:r w:rsidRPr="00865B19">
                <w:rPr>
                  <w:rFonts w:eastAsia="SimSun"/>
                  <w:iCs/>
                  <w:sz w:val="20"/>
                  <w:szCs w:val="20"/>
                </w:rPr>
                <w:t>—The ratio of the QSE</w:t>
              </w:r>
              <w:r w:rsidRPr="00865B19">
                <w:rPr>
                  <w:rFonts w:eastAsia="SimSun"/>
                  <w:i/>
                  <w:iCs/>
                  <w:sz w:val="20"/>
                  <w:szCs w:val="20"/>
                </w:rPr>
                <w:t xml:space="preserve"> q</w:t>
              </w:r>
              <w:r w:rsidRPr="00865B19">
                <w:rPr>
                  <w:rFonts w:eastAsia="SimSun"/>
                  <w:iCs/>
                  <w:sz w:val="20"/>
                  <w:szCs w:val="20"/>
                </w:rPr>
                <w:t>’s DRRS shortfall to the sum of all QSEs’ DRRS shortfalls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 xml:space="preserve">.  </w:t>
              </w:r>
            </w:ins>
          </w:p>
        </w:tc>
      </w:tr>
      <w:tr w:rsidR="00865B19" w:rsidRPr="00865B19" w14:paraId="5C20778F" w14:textId="77777777" w:rsidTr="00C812E5">
        <w:trPr>
          <w:cantSplit/>
          <w:ins w:id="1446" w:author="ERCOT" w:date="2024-02-19T08:50:00Z"/>
        </w:trPr>
        <w:tc>
          <w:tcPr>
            <w:tcW w:w="1191" w:type="pct"/>
          </w:tcPr>
          <w:p w14:paraId="27C0E1A0" w14:textId="77777777" w:rsidR="00865B19" w:rsidRPr="00865B19" w:rsidRDefault="00865B19" w:rsidP="00865B19">
            <w:pPr>
              <w:spacing w:after="60"/>
              <w:rPr>
                <w:ins w:id="1447" w:author="ERCOT" w:date="2024-02-19T08:50:00Z"/>
                <w:rFonts w:eastAsia="SimSun"/>
                <w:iCs/>
                <w:sz w:val="20"/>
                <w:szCs w:val="20"/>
              </w:rPr>
            </w:pPr>
            <w:ins w:id="1448" w:author="ERCOT" w:date="2024-02-19T08:51:00Z">
              <w:r w:rsidRPr="00865B19">
                <w:rPr>
                  <w:rFonts w:eastAsia="SimSun"/>
                  <w:iCs/>
                  <w:sz w:val="20"/>
                  <w:szCs w:val="20"/>
                </w:rPr>
                <w:t xml:space="preserve">RUCDRRSF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ins>
          </w:p>
        </w:tc>
        <w:tc>
          <w:tcPr>
            <w:tcW w:w="382" w:type="pct"/>
          </w:tcPr>
          <w:p w14:paraId="2D9C7877" w14:textId="77777777" w:rsidR="00865B19" w:rsidRPr="00865B19" w:rsidRDefault="00865B19" w:rsidP="00865B19">
            <w:pPr>
              <w:spacing w:after="60"/>
              <w:jc w:val="center"/>
              <w:rPr>
                <w:ins w:id="1449" w:author="ERCOT" w:date="2024-02-19T08:50:00Z"/>
                <w:rFonts w:eastAsia="SimSun"/>
                <w:iCs/>
                <w:sz w:val="20"/>
                <w:szCs w:val="20"/>
              </w:rPr>
            </w:pPr>
            <w:ins w:id="1450" w:author="ERCOT" w:date="2024-02-19T08:51:00Z">
              <w:r w:rsidRPr="00865B19">
                <w:rPr>
                  <w:rFonts w:eastAsia="SimSun"/>
                  <w:iCs/>
                  <w:sz w:val="20"/>
                  <w:szCs w:val="20"/>
                </w:rPr>
                <w:t>MW</w:t>
              </w:r>
            </w:ins>
          </w:p>
        </w:tc>
        <w:tc>
          <w:tcPr>
            <w:tcW w:w="3427" w:type="pct"/>
          </w:tcPr>
          <w:p w14:paraId="66C62FB1" w14:textId="77777777" w:rsidR="00865B19" w:rsidRPr="00865B19" w:rsidRDefault="00865B19" w:rsidP="00865B19">
            <w:pPr>
              <w:spacing w:after="60"/>
              <w:rPr>
                <w:ins w:id="1451" w:author="ERCOT" w:date="2024-02-19T08:50:00Z"/>
                <w:rFonts w:eastAsia="SimSun"/>
                <w:i/>
                <w:iCs/>
                <w:sz w:val="20"/>
                <w:szCs w:val="20"/>
              </w:rPr>
            </w:pPr>
            <w:ins w:id="1452" w:author="ERCOT" w:date="2024-02-19T08:51:00Z">
              <w:r w:rsidRPr="00865B19">
                <w:rPr>
                  <w:rFonts w:eastAsia="SimSun"/>
                  <w:i/>
                  <w:iCs/>
                  <w:sz w:val="20"/>
                  <w:szCs w:val="20"/>
                </w:rPr>
                <w:t>RUC DRRS Shortfall</w:t>
              </w:r>
              <w:r w:rsidRPr="00865B19">
                <w:rPr>
                  <w:rFonts w:eastAsia="SimSun"/>
                  <w:iCs/>
                  <w:sz w:val="20"/>
                  <w:szCs w:val="20"/>
                </w:rPr>
                <w:t>—The QSE</w:t>
              </w:r>
              <w:r w:rsidRPr="00865B19">
                <w:rPr>
                  <w:rFonts w:eastAsia="SimSun"/>
                  <w:i/>
                  <w:iCs/>
                  <w:sz w:val="20"/>
                  <w:szCs w:val="20"/>
                </w:rPr>
                <w:t xml:space="preserve"> q</w:t>
              </w:r>
              <w:r w:rsidRPr="00865B19">
                <w:rPr>
                  <w:rFonts w:eastAsia="SimSun"/>
                  <w:iCs/>
                  <w:sz w:val="20"/>
                  <w:szCs w:val="20"/>
                </w:rPr>
                <w:t xml:space="preserve">’s DRRS shortfall for a particular RUC process </w:t>
              </w:r>
              <w:proofErr w:type="spellStart"/>
              <w:r w:rsidRPr="00865B19">
                <w:rPr>
                  <w:rFonts w:eastAsia="SimSun"/>
                  <w:i/>
                  <w:iCs/>
                  <w:sz w:val="20"/>
                  <w:szCs w:val="20"/>
                </w:rPr>
                <w:t>ruc</w:t>
              </w:r>
              <w:proofErr w:type="spellEnd"/>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 xml:space="preserve">.  </w:t>
              </w:r>
            </w:ins>
          </w:p>
        </w:tc>
      </w:tr>
      <w:tr w:rsidR="00865B19" w:rsidRPr="00865B19" w14:paraId="42B76DDC" w14:textId="77777777" w:rsidTr="00C812E5">
        <w:trPr>
          <w:cantSplit/>
          <w:ins w:id="1453" w:author="ERCOT" w:date="2024-02-19T08:50:00Z"/>
        </w:trPr>
        <w:tc>
          <w:tcPr>
            <w:tcW w:w="1191" w:type="pct"/>
          </w:tcPr>
          <w:p w14:paraId="6497961E" w14:textId="77777777" w:rsidR="00865B19" w:rsidRPr="00865B19" w:rsidRDefault="00865B19" w:rsidP="00865B19">
            <w:pPr>
              <w:spacing w:after="60"/>
              <w:rPr>
                <w:ins w:id="1454" w:author="ERCOT" w:date="2024-02-19T08:50:00Z"/>
                <w:rFonts w:eastAsia="SimSun"/>
                <w:iCs/>
                <w:sz w:val="20"/>
                <w:szCs w:val="20"/>
              </w:rPr>
            </w:pPr>
            <w:ins w:id="1455" w:author="ERCOT" w:date="2024-02-19T08:51:00Z">
              <w:r w:rsidRPr="00865B19">
                <w:rPr>
                  <w:rFonts w:eastAsia="SimSun"/>
                  <w:iCs/>
                  <w:sz w:val="20"/>
                  <w:szCs w:val="20"/>
                </w:rPr>
                <w:t>RUCCAPTOT</w:t>
              </w:r>
            </w:ins>
            <w:ins w:id="1456" w:author="ERCOT" w:date="2024-03-19T11:20:00Z">
              <w:r w:rsidRPr="00865B19">
                <w:rPr>
                  <w:rFonts w:eastAsia="SimSun"/>
                  <w:iCs/>
                  <w:sz w:val="20"/>
                  <w:szCs w:val="20"/>
                </w:rPr>
                <w:t xml:space="preserve"> </w:t>
              </w:r>
            </w:ins>
            <w:proofErr w:type="spellStart"/>
            <w:ins w:id="1457" w:author="ERCOT" w:date="2024-02-19T08:51:00Z">
              <w:r w:rsidRPr="00865B19">
                <w:rPr>
                  <w:rFonts w:eastAsia="SimSun"/>
                  <w:i/>
                  <w:iCs/>
                  <w:sz w:val="20"/>
                  <w:szCs w:val="20"/>
                  <w:vertAlign w:val="subscript"/>
                </w:rPr>
                <w:t>ruc</w:t>
              </w:r>
              <w:proofErr w:type="spellEnd"/>
              <w:r w:rsidRPr="00865B19">
                <w:rPr>
                  <w:rFonts w:eastAsia="SimSun"/>
                  <w:i/>
                  <w:iCs/>
                  <w:sz w:val="20"/>
                  <w:szCs w:val="20"/>
                  <w:vertAlign w:val="subscript"/>
                </w:rPr>
                <w:t>,</w:t>
              </w:r>
            </w:ins>
            <w:ins w:id="1458" w:author="ERCOT" w:date="2024-03-19T09:32:00Z">
              <w:r w:rsidRPr="00865B19">
                <w:rPr>
                  <w:rFonts w:eastAsia="SimSun"/>
                  <w:i/>
                  <w:iCs/>
                  <w:sz w:val="20"/>
                  <w:szCs w:val="20"/>
                  <w:vertAlign w:val="subscript"/>
                </w:rPr>
                <w:t xml:space="preserve"> </w:t>
              </w:r>
            </w:ins>
            <w:ins w:id="1459" w:author="ERCOT" w:date="2024-02-19T08:51:00Z">
              <w:r w:rsidRPr="00865B19">
                <w:rPr>
                  <w:rFonts w:eastAsia="SimSun"/>
                  <w:i/>
                  <w:iCs/>
                  <w:sz w:val="20"/>
                  <w:szCs w:val="20"/>
                  <w:vertAlign w:val="subscript"/>
                </w:rPr>
                <w:t>h</w:t>
              </w:r>
            </w:ins>
          </w:p>
        </w:tc>
        <w:tc>
          <w:tcPr>
            <w:tcW w:w="382" w:type="pct"/>
          </w:tcPr>
          <w:p w14:paraId="2666EFB1" w14:textId="77777777" w:rsidR="00865B19" w:rsidRPr="00865B19" w:rsidRDefault="00865B19" w:rsidP="00865B19">
            <w:pPr>
              <w:spacing w:after="60"/>
              <w:jc w:val="center"/>
              <w:rPr>
                <w:ins w:id="1460" w:author="ERCOT" w:date="2024-02-19T08:50:00Z"/>
                <w:rFonts w:eastAsia="SimSun"/>
                <w:iCs/>
                <w:sz w:val="20"/>
                <w:szCs w:val="20"/>
              </w:rPr>
            </w:pPr>
            <w:ins w:id="1461" w:author="ERCOT" w:date="2024-02-19T08:51:00Z">
              <w:r w:rsidRPr="00865B19">
                <w:rPr>
                  <w:rFonts w:eastAsia="SimSun"/>
                  <w:iCs/>
                  <w:sz w:val="20"/>
                  <w:szCs w:val="20"/>
                </w:rPr>
                <w:t>MW</w:t>
              </w:r>
            </w:ins>
          </w:p>
        </w:tc>
        <w:tc>
          <w:tcPr>
            <w:tcW w:w="3427" w:type="pct"/>
          </w:tcPr>
          <w:p w14:paraId="56061744" w14:textId="77777777" w:rsidR="00865B19" w:rsidRPr="00865B19" w:rsidRDefault="00865B19" w:rsidP="00865B19">
            <w:pPr>
              <w:spacing w:after="60"/>
              <w:rPr>
                <w:ins w:id="1462" w:author="ERCOT" w:date="2024-02-19T08:50:00Z"/>
                <w:rFonts w:eastAsia="SimSun"/>
                <w:i/>
                <w:iCs/>
                <w:sz w:val="20"/>
                <w:szCs w:val="20"/>
              </w:rPr>
            </w:pPr>
            <w:ins w:id="1463" w:author="ERCOT" w:date="2024-02-19T08:51:00Z">
              <w:r w:rsidRPr="00865B19">
                <w:rPr>
                  <w:rFonts w:eastAsia="SimSun"/>
                  <w:i/>
                  <w:iCs/>
                  <w:sz w:val="20"/>
                  <w:szCs w:val="20"/>
                </w:rPr>
                <w:t>RUC Capacity Total</w:t>
              </w:r>
              <w:r w:rsidRPr="00865B19">
                <w:rPr>
                  <w:rFonts w:eastAsia="SimSun"/>
                  <w:iCs/>
                  <w:sz w:val="20"/>
                  <w:szCs w:val="20"/>
                </w:rPr>
                <w:t xml:space="preserve">—The total capacity of all RUC-committed Resources during the RUC process, for the hour that includes the 15-minute Settlement Interval.  </w:t>
              </w:r>
            </w:ins>
          </w:p>
        </w:tc>
      </w:tr>
      <w:tr w:rsidR="00865B19" w:rsidRPr="00865B19" w14:paraId="40868423" w14:textId="77777777" w:rsidTr="00C812E5">
        <w:trPr>
          <w:cantSplit/>
          <w:ins w:id="1464" w:author="ERCOT" w:date="2024-02-19T08:50:00Z"/>
        </w:trPr>
        <w:tc>
          <w:tcPr>
            <w:tcW w:w="1191" w:type="pct"/>
          </w:tcPr>
          <w:p w14:paraId="11FE68D1" w14:textId="77777777" w:rsidR="00865B19" w:rsidRPr="00865B19" w:rsidRDefault="00865B19" w:rsidP="00865B19">
            <w:pPr>
              <w:spacing w:after="60"/>
              <w:rPr>
                <w:ins w:id="1465" w:author="ERCOT" w:date="2024-02-19T08:50:00Z"/>
                <w:rFonts w:eastAsia="SimSun"/>
                <w:i/>
                <w:sz w:val="20"/>
                <w:szCs w:val="20"/>
              </w:rPr>
            </w:pPr>
            <w:ins w:id="1466" w:author="ERCOT" w:date="2024-02-19T08:51:00Z">
              <w:r w:rsidRPr="00865B19">
                <w:rPr>
                  <w:rFonts w:eastAsia="SimSun"/>
                  <w:i/>
                  <w:sz w:val="20"/>
                  <w:szCs w:val="20"/>
                </w:rPr>
                <w:t>q</w:t>
              </w:r>
            </w:ins>
          </w:p>
        </w:tc>
        <w:tc>
          <w:tcPr>
            <w:tcW w:w="382" w:type="pct"/>
          </w:tcPr>
          <w:p w14:paraId="6807CFDF" w14:textId="77777777" w:rsidR="00865B19" w:rsidRPr="00865B19" w:rsidRDefault="00865B19" w:rsidP="00865B19">
            <w:pPr>
              <w:spacing w:after="60"/>
              <w:jc w:val="center"/>
              <w:rPr>
                <w:ins w:id="1467" w:author="ERCOT" w:date="2024-02-19T08:50:00Z"/>
                <w:rFonts w:eastAsia="SimSun"/>
                <w:iCs/>
                <w:sz w:val="20"/>
                <w:szCs w:val="20"/>
              </w:rPr>
            </w:pPr>
            <w:ins w:id="1468" w:author="ERCOT" w:date="2024-02-19T08:50:00Z">
              <w:r w:rsidRPr="00865B19">
                <w:rPr>
                  <w:rFonts w:eastAsia="SimSun"/>
                  <w:iCs/>
                  <w:sz w:val="20"/>
                  <w:szCs w:val="20"/>
                </w:rPr>
                <w:t>none</w:t>
              </w:r>
            </w:ins>
          </w:p>
        </w:tc>
        <w:tc>
          <w:tcPr>
            <w:tcW w:w="3427" w:type="pct"/>
          </w:tcPr>
          <w:p w14:paraId="0EBE95D3" w14:textId="77777777" w:rsidR="00865B19" w:rsidRPr="00865B19" w:rsidRDefault="00865B19" w:rsidP="00865B19">
            <w:pPr>
              <w:spacing w:after="60"/>
              <w:rPr>
                <w:ins w:id="1469" w:author="ERCOT" w:date="2024-02-19T08:50:00Z"/>
                <w:rFonts w:eastAsia="SimSun"/>
                <w:i/>
                <w:iCs/>
                <w:sz w:val="20"/>
                <w:szCs w:val="20"/>
              </w:rPr>
            </w:pPr>
            <w:ins w:id="1470" w:author="ERCOT" w:date="2024-02-19T08:50:00Z">
              <w:r w:rsidRPr="00865B19">
                <w:rPr>
                  <w:rFonts w:eastAsia="SimSun"/>
                  <w:iCs/>
                  <w:sz w:val="20"/>
                  <w:szCs w:val="20"/>
                </w:rPr>
                <w:t>A QSE.</w:t>
              </w:r>
            </w:ins>
          </w:p>
        </w:tc>
      </w:tr>
      <w:tr w:rsidR="00865B19" w:rsidRPr="00865B19" w14:paraId="53A98C66" w14:textId="77777777" w:rsidTr="00C812E5">
        <w:trPr>
          <w:cantSplit/>
          <w:ins w:id="1471" w:author="ERCOT" w:date="2024-02-19T08:50:00Z"/>
        </w:trPr>
        <w:tc>
          <w:tcPr>
            <w:tcW w:w="1191" w:type="pct"/>
          </w:tcPr>
          <w:p w14:paraId="03880D4F" w14:textId="77777777" w:rsidR="00865B19" w:rsidRPr="00865B19" w:rsidRDefault="00865B19" w:rsidP="00865B19">
            <w:pPr>
              <w:spacing w:after="60"/>
              <w:rPr>
                <w:ins w:id="1472" w:author="ERCOT" w:date="2024-02-19T08:50:00Z"/>
                <w:rFonts w:eastAsia="SimSun"/>
                <w:i/>
                <w:sz w:val="20"/>
                <w:szCs w:val="20"/>
              </w:rPr>
            </w:pPr>
            <w:ins w:id="1473" w:author="ERCOT" w:date="2024-03-19T11:20:00Z">
              <w:r w:rsidRPr="00865B19">
                <w:rPr>
                  <w:rFonts w:eastAsia="SimSun"/>
                  <w:i/>
                  <w:sz w:val="20"/>
                  <w:szCs w:val="20"/>
                </w:rPr>
                <w:t>i</w:t>
              </w:r>
            </w:ins>
          </w:p>
        </w:tc>
        <w:tc>
          <w:tcPr>
            <w:tcW w:w="382" w:type="pct"/>
          </w:tcPr>
          <w:p w14:paraId="157333F8" w14:textId="77777777" w:rsidR="00865B19" w:rsidRPr="00865B19" w:rsidRDefault="00865B19" w:rsidP="00865B19">
            <w:pPr>
              <w:spacing w:after="60"/>
              <w:jc w:val="center"/>
              <w:rPr>
                <w:ins w:id="1474" w:author="ERCOT" w:date="2024-02-19T08:50:00Z"/>
                <w:rFonts w:eastAsia="SimSun"/>
                <w:iCs/>
                <w:sz w:val="20"/>
                <w:szCs w:val="20"/>
              </w:rPr>
            </w:pPr>
            <w:ins w:id="1475" w:author="ERCOT" w:date="2024-02-19T08:50:00Z">
              <w:r w:rsidRPr="00865B19">
                <w:rPr>
                  <w:rFonts w:eastAsia="SimSun"/>
                  <w:iCs/>
                  <w:sz w:val="20"/>
                  <w:szCs w:val="20"/>
                </w:rPr>
                <w:t>none</w:t>
              </w:r>
            </w:ins>
          </w:p>
        </w:tc>
        <w:tc>
          <w:tcPr>
            <w:tcW w:w="3427" w:type="pct"/>
          </w:tcPr>
          <w:p w14:paraId="7F9D6145" w14:textId="77777777" w:rsidR="00865B19" w:rsidRPr="00865B19" w:rsidRDefault="00865B19" w:rsidP="00865B19">
            <w:pPr>
              <w:spacing w:after="60"/>
              <w:rPr>
                <w:ins w:id="1476" w:author="ERCOT" w:date="2024-02-19T08:50:00Z"/>
                <w:rFonts w:eastAsia="SimSun"/>
                <w:i/>
                <w:iCs/>
                <w:sz w:val="20"/>
                <w:szCs w:val="20"/>
              </w:rPr>
            </w:pPr>
            <w:ins w:id="1477" w:author="ERCOT" w:date="2024-02-19T08:50:00Z">
              <w:r w:rsidRPr="00865B19">
                <w:rPr>
                  <w:rFonts w:eastAsia="SimSun"/>
                  <w:iCs/>
                  <w:sz w:val="20"/>
                  <w:szCs w:val="20"/>
                </w:rPr>
                <w:t>A 15-minute Settlement Interval.</w:t>
              </w:r>
            </w:ins>
          </w:p>
        </w:tc>
      </w:tr>
      <w:tr w:rsidR="00865B19" w:rsidRPr="00865B19" w14:paraId="1A2E68C5" w14:textId="77777777" w:rsidTr="00C812E5">
        <w:trPr>
          <w:cantSplit/>
          <w:ins w:id="1478" w:author="ERCOT" w:date="2024-02-19T08:50:00Z"/>
        </w:trPr>
        <w:tc>
          <w:tcPr>
            <w:tcW w:w="1191" w:type="pct"/>
          </w:tcPr>
          <w:p w14:paraId="2A7C1A78" w14:textId="77777777" w:rsidR="00865B19" w:rsidRPr="00865B19" w:rsidRDefault="00865B19" w:rsidP="00865B19">
            <w:pPr>
              <w:spacing w:after="60"/>
              <w:rPr>
                <w:ins w:id="1479" w:author="ERCOT" w:date="2024-02-19T08:50:00Z"/>
                <w:rFonts w:eastAsia="SimSun"/>
                <w:iCs/>
                <w:sz w:val="20"/>
                <w:szCs w:val="20"/>
              </w:rPr>
            </w:pPr>
            <w:ins w:id="1480" w:author="ERCOT" w:date="2024-02-19T08:50:00Z">
              <w:r w:rsidRPr="00865B19">
                <w:rPr>
                  <w:rFonts w:eastAsia="SimSun"/>
                  <w:i/>
                  <w:iCs/>
                  <w:sz w:val="20"/>
                  <w:szCs w:val="20"/>
                </w:rPr>
                <w:t>h</w:t>
              </w:r>
            </w:ins>
          </w:p>
        </w:tc>
        <w:tc>
          <w:tcPr>
            <w:tcW w:w="382" w:type="pct"/>
          </w:tcPr>
          <w:p w14:paraId="76103945" w14:textId="77777777" w:rsidR="00865B19" w:rsidRPr="00865B19" w:rsidRDefault="00865B19" w:rsidP="00865B19">
            <w:pPr>
              <w:spacing w:after="60"/>
              <w:jc w:val="center"/>
              <w:rPr>
                <w:ins w:id="1481" w:author="ERCOT" w:date="2024-02-19T08:50:00Z"/>
                <w:rFonts w:eastAsia="SimSun"/>
                <w:iCs/>
                <w:sz w:val="20"/>
                <w:szCs w:val="20"/>
              </w:rPr>
            </w:pPr>
            <w:ins w:id="1482" w:author="ERCOT" w:date="2024-02-19T08:50:00Z">
              <w:r w:rsidRPr="00865B19">
                <w:rPr>
                  <w:rFonts w:eastAsia="SimSun"/>
                  <w:iCs/>
                  <w:sz w:val="20"/>
                  <w:szCs w:val="20"/>
                </w:rPr>
                <w:t>none</w:t>
              </w:r>
            </w:ins>
          </w:p>
        </w:tc>
        <w:tc>
          <w:tcPr>
            <w:tcW w:w="3427" w:type="pct"/>
          </w:tcPr>
          <w:p w14:paraId="6771F770" w14:textId="77777777" w:rsidR="00865B19" w:rsidRPr="00865B19" w:rsidRDefault="00865B19" w:rsidP="00865B19">
            <w:pPr>
              <w:spacing w:after="60"/>
              <w:rPr>
                <w:ins w:id="1483" w:author="ERCOT" w:date="2024-02-19T08:50:00Z"/>
                <w:rFonts w:eastAsia="SimSun"/>
                <w:i/>
                <w:iCs/>
                <w:sz w:val="20"/>
                <w:szCs w:val="20"/>
              </w:rPr>
            </w:pPr>
            <w:ins w:id="1484" w:author="ERCOT" w:date="2024-02-19T08:50:00Z">
              <w:r w:rsidRPr="00865B19">
                <w:rPr>
                  <w:rFonts w:eastAsia="SimSun"/>
                  <w:iCs/>
                  <w:sz w:val="20"/>
                  <w:szCs w:val="20"/>
                </w:rPr>
                <w:t xml:space="preserve">The hour that includes the Settlement Interval </w:t>
              </w:r>
              <w:r w:rsidRPr="00865B19">
                <w:rPr>
                  <w:rFonts w:eastAsia="SimSun"/>
                  <w:i/>
                  <w:iCs/>
                  <w:sz w:val="20"/>
                  <w:szCs w:val="20"/>
                </w:rPr>
                <w:t>i</w:t>
              </w:r>
              <w:r w:rsidRPr="00865B19">
                <w:rPr>
                  <w:rFonts w:eastAsia="SimSun"/>
                  <w:iCs/>
                  <w:sz w:val="20"/>
                  <w:szCs w:val="20"/>
                </w:rPr>
                <w:t xml:space="preserve">. </w:t>
              </w:r>
            </w:ins>
          </w:p>
        </w:tc>
      </w:tr>
      <w:tr w:rsidR="00865B19" w:rsidRPr="00865B19" w14:paraId="266E37C4" w14:textId="77777777" w:rsidTr="00C812E5">
        <w:trPr>
          <w:cantSplit/>
          <w:ins w:id="1485" w:author="ERCOT" w:date="2024-02-19T08:50:00Z"/>
        </w:trPr>
        <w:tc>
          <w:tcPr>
            <w:tcW w:w="1191" w:type="pct"/>
          </w:tcPr>
          <w:p w14:paraId="01760252" w14:textId="77777777" w:rsidR="00865B19" w:rsidRPr="00865B19" w:rsidRDefault="00865B19" w:rsidP="00865B19">
            <w:pPr>
              <w:spacing w:after="60"/>
              <w:rPr>
                <w:ins w:id="1486" w:author="ERCOT" w:date="2024-02-19T08:50:00Z"/>
                <w:rFonts w:eastAsia="SimSun"/>
                <w:iCs/>
                <w:sz w:val="20"/>
                <w:szCs w:val="20"/>
              </w:rPr>
            </w:pPr>
            <w:proofErr w:type="spellStart"/>
            <w:ins w:id="1487" w:author="ERCOT" w:date="2024-02-19T08:50:00Z">
              <w:r w:rsidRPr="00865B19">
                <w:rPr>
                  <w:rFonts w:eastAsia="SimSun"/>
                  <w:i/>
                  <w:iCs/>
                  <w:sz w:val="20"/>
                  <w:szCs w:val="20"/>
                </w:rPr>
                <w:t>ruc</w:t>
              </w:r>
              <w:proofErr w:type="spellEnd"/>
            </w:ins>
          </w:p>
        </w:tc>
        <w:tc>
          <w:tcPr>
            <w:tcW w:w="382" w:type="pct"/>
          </w:tcPr>
          <w:p w14:paraId="2743B279" w14:textId="77777777" w:rsidR="00865B19" w:rsidRPr="00865B19" w:rsidRDefault="00865B19" w:rsidP="00865B19">
            <w:pPr>
              <w:spacing w:after="60"/>
              <w:jc w:val="center"/>
              <w:rPr>
                <w:ins w:id="1488" w:author="ERCOT" w:date="2024-02-19T08:50:00Z"/>
                <w:rFonts w:eastAsia="SimSun"/>
                <w:iCs/>
                <w:sz w:val="20"/>
                <w:szCs w:val="20"/>
              </w:rPr>
            </w:pPr>
            <w:ins w:id="1489" w:author="ERCOT" w:date="2024-02-19T08:50:00Z">
              <w:r w:rsidRPr="00865B19">
                <w:rPr>
                  <w:rFonts w:eastAsia="SimSun"/>
                  <w:iCs/>
                  <w:sz w:val="20"/>
                  <w:szCs w:val="20"/>
                </w:rPr>
                <w:t>none</w:t>
              </w:r>
            </w:ins>
          </w:p>
        </w:tc>
        <w:tc>
          <w:tcPr>
            <w:tcW w:w="3427" w:type="pct"/>
          </w:tcPr>
          <w:p w14:paraId="6B2285A7" w14:textId="77777777" w:rsidR="00865B19" w:rsidRPr="00865B19" w:rsidRDefault="00865B19" w:rsidP="00865B19">
            <w:pPr>
              <w:spacing w:after="60"/>
              <w:rPr>
                <w:ins w:id="1490" w:author="ERCOT" w:date="2024-02-19T08:50:00Z"/>
                <w:rFonts w:eastAsia="SimSun"/>
                <w:i/>
                <w:iCs/>
                <w:sz w:val="20"/>
                <w:szCs w:val="20"/>
              </w:rPr>
            </w:pPr>
            <w:ins w:id="1491" w:author="ERCOT" w:date="2024-02-19T08:50:00Z">
              <w:r w:rsidRPr="00865B19">
                <w:rPr>
                  <w:rFonts w:eastAsia="SimSun"/>
                  <w:iCs/>
                  <w:sz w:val="20"/>
                  <w:szCs w:val="20"/>
                </w:rPr>
                <w:t xml:space="preserve">The RUC process for which this RUC </w:t>
              </w:r>
            </w:ins>
            <w:ins w:id="1492" w:author="ERCOT" w:date="2024-02-19T08:51:00Z">
              <w:r w:rsidRPr="00865B19">
                <w:rPr>
                  <w:rFonts w:eastAsia="SimSun"/>
                  <w:iCs/>
                  <w:sz w:val="20"/>
                  <w:szCs w:val="20"/>
                </w:rPr>
                <w:t>DRRS</w:t>
              </w:r>
            </w:ins>
            <w:ins w:id="1493" w:author="ERCOT" w:date="2024-02-19T08:50:00Z">
              <w:r w:rsidRPr="00865B19">
                <w:rPr>
                  <w:rFonts w:eastAsia="SimSun"/>
                  <w:iCs/>
                  <w:sz w:val="20"/>
                  <w:szCs w:val="20"/>
                </w:rPr>
                <w:t xml:space="preserve"> Credit is calculated.</w:t>
              </w:r>
            </w:ins>
          </w:p>
        </w:tc>
      </w:tr>
    </w:tbl>
    <w:p w14:paraId="6D5E1F36" w14:textId="77777777" w:rsidR="00865B19" w:rsidRPr="00865B19" w:rsidRDefault="00865B19" w:rsidP="00865B19">
      <w:pPr>
        <w:keepNext/>
        <w:widowControl w:val="0"/>
        <w:tabs>
          <w:tab w:val="left" w:pos="1260"/>
        </w:tabs>
        <w:spacing w:before="240" w:after="240"/>
        <w:ind w:left="1267" w:hanging="1267"/>
        <w:outlineLvl w:val="3"/>
        <w:rPr>
          <w:rFonts w:eastAsia="SimSun"/>
          <w:b/>
          <w:bCs/>
          <w:snapToGrid w:val="0"/>
          <w:szCs w:val="20"/>
        </w:rPr>
      </w:pPr>
      <w:r w:rsidRPr="00865B19">
        <w:rPr>
          <w:rFonts w:eastAsia="SimSun"/>
          <w:b/>
          <w:bCs/>
          <w:snapToGrid w:val="0"/>
          <w:szCs w:val="20"/>
        </w:rPr>
        <w:t>5.7.4.</w:t>
      </w:r>
      <w:ins w:id="1494" w:author="ERCOT" w:date="2024-02-15T11:50:00Z">
        <w:r w:rsidRPr="00865B19">
          <w:rPr>
            <w:rFonts w:eastAsia="SimSun"/>
            <w:b/>
            <w:bCs/>
            <w:snapToGrid w:val="0"/>
            <w:szCs w:val="20"/>
          </w:rPr>
          <w:t>2</w:t>
        </w:r>
      </w:ins>
      <w:del w:id="1495" w:author="ERCOT" w:date="2024-02-15T11:50:00Z">
        <w:r w:rsidRPr="00865B19" w:rsidDel="002F1868">
          <w:rPr>
            <w:rFonts w:eastAsia="SimSun"/>
            <w:b/>
            <w:bCs/>
            <w:snapToGrid w:val="0"/>
            <w:szCs w:val="20"/>
          </w:rPr>
          <w:delText>1</w:delText>
        </w:r>
      </w:del>
      <w:r w:rsidRPr="00865B19">
        <w:rPr>
          <w:rFonts w:eastAsia="SimSun"/>
          <w:b/>
          <w:bCs/>
          <w:snapToGrid w:val="0"/>
          <w:szCs w:val="20"/>
        </w:rPr>
        <w:tab/>
        <w:t>RUC Capacity-Short Charge</w:t>
      </w:r>
      <w:bookmarkEnd w:id="820"/>
      <w:bookmarkEnd w:id="821"/>
      <w:bookmarkEnd w:id="822"/>
      <w:bookmarkEnd w:id="823"/>
      <w:bookmarkEnd w:id="824"/>
      <w:bookmarkEnd w:id="825"/>
      <w:bookmarkEnd w:id="826"/>
      <w:bookmarkEnd w:id="827"/>
    </w:p>
    <w:p w14:paraId="4EE03F9F" w14:textId="77777777" w:rsidR="00865B19" w:rsidRPr="00865B19" w:rsidRDefault="00865B19" w:rsidP="00865B19">
      <w:pPr>
        <w:spacing w:after="240"/>
        <w:ind w:left="720" w:hanging="720"/>
        <w:rPr>
          <w:rFonts w:eastAsia="SimSun"/>
          <w:iCs/>
          <w:szCs w:val="20"/>
        </w:rPr>
      </w:pPr>
      <w:r w:rsidRPr="00865B19">
        <w:rPr>
          <w:rFonts w:eastAsia="SimSun"/>
          <w:iCs/>
          <w:szCs w:val="20"/>
        </w:rPr>
        <w:t>(1)       The dollar amount charged to each QSE, due to capacity shortfalls for a particular RUC, for a 15-minute Settlement Interval, is the QSE’s shortfall ratio share multiplied by the total RUC Make-Whole Payments</w:t>
      </w:r>
      <w:ins w:id="1496" w:author="ERCOT" w:date="2024-02-16T13:15:00Z">
        <w:r w:rsidRPr="00865B19">
          <w:rPr>
            <w:rFonts w:eastAsia="SimSun"/>
            <w:iCs/>
            <w:szCs w:val="20"/>
          </w:rPr>
          <w:t>,</w:t>
        </w:r>
      </w:ins>
      <w:ins w:id="1497" w:author="ERCOT" w:date="2024-02-16T13:14:00Z">
        <w:r w:rsidRPr="00865B19">
          <w:rPr>
            <w:rFonts w:eastAsia="SimSun"/>
            <w:iCs/>
            <w:szCs w:val="20"/>
          </w:rPr>
          <w:t xml:space="preserve"> </w:t>
        </w:r>
        <w:r w:rsidRPr="00865B19">
          <w:rPr>
            <w:rFonts w:eastAsia="SimSun"/>
          </w:rPr>
          <w:t>less the total amount charged through the RUC DRRS-Short Charge,</w:t>
        </w:r>
      </w:ins>
      <w:del w:id="1498" w:author="ERCOT" w:date="2024-02-16T13:10:00Z">
        <w:r w:rsidRPr="00865B19" w:rsidDel="002D5144">
          <w:rPr>
            <w:rFonts w:eastAsia="SimSun"/>
            <w:iCs/>
            <w:szCs w:val="20"/>
          </w:rPr>
          <w:delText>,</w:delText>
        </w:r>
      </w:del>
      <w:r w:rsidRPr="00865B19">
        <w:rPr>
          <w:rFonts w:eastAsia="SimSun"/>
          <w:iCs/>
          <w:szCs w:val="20"/>
        </w:rPr>
        <w:t xml:space="preserve"> </w:t>
      </w:r>
      <w:del w:id="1499" w:author="ERCOT" w:date="2024-02-16T13:10:00Z">
        <w:r w:rsidRPr="00865B19">
          <w:rPr>
            <w:rFonts w:eastAsia="SimSun"/>
            <w:iCs/>
            <w:szCs w:val="20"/>
          </w:rPr>
          <w:delText xml:space="preserve">including amounts for RMR Units, </w:delText>
        </w:r>
      </w:del>
      <w:r w:rsidRPr="00865B19">
        <w:rPr>
          <w:rFonts w:eastAsia="SimSun"/>
          <w:iCs/>
          <w:szCs w:val="20"/>
        </w:rPr>
        <w:t>to all QSEs for that RUC, subject to a cap.  The cap on the charge to each QSE is two multiplied by the total RUC Make-Whole Payments</w:t>
      </w:r>
      <w:ins w:id="1500" w:author="ERCOT" w:date="2024-02-16T13:15:00Z">
        <w:r w:rsidRPr="00865B19">
          <w:rPr>
            <w:rFonts w:eastAsia="SimSun"/>
            <w:iCs/>
            <w:szCs w:val="20"/>
          </w:rPr>
          <w:t xml:space="preserve">, </w:t>
        </w:r>
        <w:r w:rsidRPr="00865B19">
          <w:rPr>
            <w:rFonts w:eastAsia="SimSun"/>
          </w:rPr>
          <w:t>less the total amount charged through the RUC DRRS-Short Charge</w:t>
        </w:r>
      </w:ins>
      <w:del w:id="1501" w:author="ERCOT" w:date="2024-02-16T13:15:00Z">
        <w:r w:rsidRPr="00865B19" w:rsidDel="00FF73CE">
          <w:rPr>
            <w:rFonts w:eastAsia="SimSun"/>
            <w:iCs/>
            <w:szCs w:val="20"/>
          </w:rPr>
          <w:delText xml:space="preserve">, </w:delText>
        </w:r>
        <w:r w:rsidRPr="00865B19">
          <w:rPr>
            <w:rFonts w:eastAsia="SimSun"/>
            <w:iCs/>
            <w:szCs w:val="20"/>
          </w:rPr>
          <w:delText>including amounts for RMR Units</w:delText>
        </w:r>
      </w:del>
      <w:r w:rsidRPr="00865B19">
        <w:rPr>
          <w:rFonts w:eastAsia="SimSun"/>
          <w:iCs/>
          <w:szCs w:val="20"/>
        </w:rPr>
        <w:t xml:space="preserve">, for all QSEs multiplied by that QSE’s capacity shortfall for that RUC process divided by the </w:t>
      </w:r>
      <w:del w:id="1502" w:author="ERCOT" w:date="2024-02-22T12:55:00Z">
        <w:r w:rsidRPr="00865B19">
          <w:rPr>
            <w:rFonts w:eastAsia="SimSun"/>
            <w:iCs/>
            <w:szCs w:val="20"/>
          </w:rPr>
          <w:delText xml:space="preserve">total </w:delText>
        </w:r>
      </w:del>
      <w:ins w:id="1503" w:author="ERCOT" w:date="2024-02-22T12:55:00Z">
        <w:r w:rsidRPr="00865B19">
          <w:rPr>
            <w:rFonts w:eastAsia="SimSun"/>
            <w:iCs/>
            <w:szCs w:val="20"/>
          </w:rPr>
          <w:t xml:space="preserve">remaining </w:t>
        </w:r>
      </w:ins>
      <w:r w:rsidRPr="00865B19">
        <w:rPr>
          <w:rFonts w:eastAsia="SimSun"/>
          <w:iCs/>
          <w:szCs w:val="20"/>
        </w:rPr>
        <w:t xml:space="preserve">capacity of </w:t>
      </w:r>
      <w:del w:id="1504" w:author="ERCOT" w:date="2024-02-22T12:55:00Z">
        <w:r w:rsidRPr="00865B19">
          <w:rPr>
            <w:rFonts w:eastAsia="SimSun"/>
            <w:iCs/>
            <w:szCs w:val="20"/>
          </w:rPr>
          <w:delText xml:space="preserve">all </w:delText>
        </w:r>
      </w:del>
      <w:r w:rsidRPr="00865B19">
        <w:rPr>
          <w:rFonts w:eastAsia="SimSun"/>
          <w:iCs/>
          <w:szCs w:val="20"/>
        </w:rPr>
        <w:t xml:space="preserve">RUC-committed Resources </w:t>
      </w:r>
      <w:ins w:id="1505" w:author="ERCOT" w:date="2024-02-22T12:54:00Z">
        <w:r w:rsidRPr="00865B19">
          <w:rPr>
            <w:rFonts w:eastAsia="SimSun"/>
            <w:iCs/>
            <w:szCs w:val="20"/>
          </w:rPr>
          <w:t xml:space="preserve">that </w:t>
        </w:r>
      </w:ins>
      <w:ins w:id="1506" w:author="ERCOT" w:date="2024-02-22T12:55:00Z">
        <w:r w:rsidRPr="00865B19">
          <w:rPr>
            <w:rFonts w:eastAsia="SimSun"/>
            <w:iCs/>
            <w:szCs w:val="20"/>
          </w:rPr>
          <w:t>h</w:t>
        </w:r>
      </w:ins>
      <w:ins w:id="1507" w:author="ERCOT" w:date="2024-02-22T12:56:00Z">
        <w:r w:rsidRPr="00865B19">
          <w:rPr>
            <w:rFonts w:eastAsia="SimSun"/>
            <w:iCs/>
            <w:szCs w:val="20"/>
          </w:rPr>
          <w:t xml:space="preserve">as not been recovered </w:t>
        </w:r>
      </w:ins>
      <w:r w:rsidRPr="00865B19">
        <w:rPr>
          <w:rFonts w:eastAsia="SimSun"/>
          <w:iCs/>
          <w:szCs w:val="20"/>
        </w:rPr>
        <w:t xml:space="preserve">during that Settlement Interval for the RUC process.  </w:t>
      </w:r>
      <w:del w:id="1508" w:author="ERCOT" w:date="2024-02-16T13:14:00Z">
        <w:r w:rsidRPr="00865B19">
          <w:rPr>
            <w:rFonts w:eastAsia="SimSun"/>
            <w:iCs/>
            <w:szCs w:val="20"/>
          </w:rPr>
          <w:delText>That</w:delText>
        </w:r>
        <w:r w:rsidRPr="00865B19" w:rsidDel="001B754D">
          <w:rPr>
            <w:rFonts w:eastAsia="SimSun"/>
            <w:iCs/>
            <w:szCs w:val="20"/>
          </w:rPr>
          <w:delText xml:space="preserve"> </w:delText>
        </w:r>
      </w:del>
      <w:ins w:id="1509" w:author="ERCOT" w:date="2024-02-16T13:14:00Z">
        <w:r w:rsidRPr="00865B19">
          <w:rPr>
            <w:rFonts w:eastAsia="SimSun"/>
            <w:iCs/>
            <w:szCs w:val="20"/>
          </w:rPr>
          <w:t xml:space="preserve">The </w:t>
        </w:r>
      </w:ins>
      <w:r w:rsidRPr="00865B19">
        <w:rPr>
          <w:rFonts w:eastAsia="SimSun"/>
          <w:iCs/>
          <w:szCs w:val="20"/>
        </w:rPr>
        <w:t>dollar amount charged to each QSE is calculated as follows:</w:t>
      </w:r>
    </w:p>
    <w:p w14:paraId="0BF58AE9" w14:textId="77777777" w:rsidR="00865B19" w:rsidRPr="00865B19" w:rsidRDefault="00865B19" w:rsidP="00865B19">
      <w:pPr>
        <w:tabs>
          <w:tab w:val="left" w:pos="2340"/>
          <w:tab w:val="left" w:pos="2880"/>
        </w:tabs>
        <w:spacing w:after="240"/>
        <w:ind w:left="3067" w:hanging="2347"/>
        <w:rPr>
          <w:rFonts w:eastAsia="SimSun"/>
          <w:b/>
          <w:lang w:val="x-none" w:eastAsia="x-none"/>
        </w:rPr>
      </w:pPr>
      <w:r w:rsidRPr="00865B19">
        <w:rPr>
          <w:rFonts w:eastAsia="SimSun"/>
          <w:b/>
          <w:lang w:val="x-none" w:eastAsia="x-none"/>
        </w:rPr>
        <w:t>RUCCSAMT</w:t>
      </w:r>
      <w:r w:rsidRPr="00865B19">
        <w:rPr>
          <w:rFonts w:eastAsia="SimSun"/>
          <w:b/>
          <w:lang w:eastAsia="x-none"/>
        </w:rPr>
        <w:t xml:space="preserve">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sidDel="009A2550">
        <w:rPr>
          <w:rFonts w:eastAsia="SimSun"/>
          <w:b/>
          <w:i/>
          <w:vertAlign w:val="subscript"/>
          <w:lang w:eastAsia="x-none"/>
        </w:rPr>
        <w:t>i</w:t>
      </w:r>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q</w:t>
      </w:r>
      <w:r w:rsidRPr="00865B19">
        <w:rPr>
          <w:rFonts w:eastAsia="SimSun"/>
          <w:b/>
          <w:lang w:val="x-none" w:eastAsia="x-none"/>
        </w:rPr>
        <w:tab/>
      </w:r>
      <w:bookmarkStart w:id="1510" w:name="_Hlk155691236"/>
      <w:r w:rsidRPr="00865B19">
        <w:rPr>
          <w:rFonts w:eastAsia="SimSun"/>
          <w:b/>
          <w:lang w:val="x-none" w:eastAsia="x-none"/>
        </w:rPr>
        <w:t>=</w:t>
      </w:r>
      <w:r w:rsidRPr="00865B19">
        <w:rPr>
          <w:rFonts w:eastAsia="SimSun"/>
          <w:b/>
          <w:lang w:val="x-none" w:eastAsia="x-none"/>
        </w:rPr>
        <w:tab/>
        <w:t>(-1) * Max [(RUCSFRS</w:t>
      </w:r>
      <w:r w:rsidRPr="00865B19">
        <w:rPr>
          <w:rFonts w:eastAsia="SimSun"/>
          <w:b/>
          <w:lang w:eastAsia="x-none"/>
        </w:rPr>
        <w:t xml:space="preserve">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i,</w:t>
      </w:r>
      <w:r w:rsidRPr="00865B19">
        <w:rPr>
          <w:rFonts w:eastAsia="SimSun"/>
          <w:b/>
          <w:i/>
          <w:vertAlign w:val="subscript"/>
          <w:lang w:eastAsia="x-none"/>
        </w:rPr>
        <w:t xml:space="preserve"> </w:t>
      </w:r>
      <w:r w:rsidRPr="00865B19">
        <w:rPr>
          <w:rFonts w:eastAsia="SimSun"/>
          <w:b/>
          <w:i/>
          <w:vertAlign w:val="subscript"/>
          <w:lang w:val="x-none" w:eastAsia="x-none"/>
        </w:rPr>
        <w:t>q</w:t>
      </w:r>
      <w:r w:rsidRPr="00865B19">
        <w:rPr>
          <w:rFonts w:eastAsia="SimSun"/>
          <w:b/>
          <w:lang w:val="x-none" w:eastAsia="x-none"/>
        </w:rPr>
        <w:t xml:space="preserve"> * </w:t>
      </w:r>
      <w:ins w:id="1511" w:author="ERCOT" w:date="2024-02-15T12:17:00Z">
        <w:r w:rsidRPr="00865B19">
          <w:rPr>
            <w:rFonts w:eastAsia="SimSun"/>
            <w:b/>
            <w:lang w:eastAsia="x-none"/>
          </w:rPr>
          <w:t xml:space="preserve">RUCMWDELTA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h</w:t>
        </w:r>
        <w:r w:rsidRPr="00865B19">
          <w:rPr>
            <w:rFonts w:eastAsia="SimSun"/>
            <w:b/>
            <w:i/>
            <w:vertAlign w:val="subscript"/>
            <w:lang w:eastAsia="x-none"/>
          </w:rPr>
          <w:t xml:space="preserve"> </w:t>
        </w:r>
      </w:ins>
      <w:del w:id="1512" w:author="ERCOT" w:date="2024-02-15T12:17:00Z">
        <w:r w:rsidRPr="00865B19" w:rsidDel="006C4DFB">
          <w:rPr>
            <w:rFonts w:eastAsia="SimSun"/>
            <w:b/>
            <w:lang w:val="x-none" w:eastAsia="x-none"/>
          </w:rPr>
          <w:delText>RUCMWAMTRUCTOT</w:delText>
        </w:r>
        <w:r w:rsidRPr="00865B19" w:rsidDel="006C4DFB">
          <w:rPr>
            <w:rFonts w:eastAsia="SimSun"/>
            <w:b/>
            <w:lang w:eastAsia="x-none"/>
          </w:rPr>
          <w:delText xml:space="preserve"> </w:delText>
        </w:r>
        <w:r w:rsidRPr="00865B19" w:rsidDel="006C4DFB">
          <w:rPr>
            <w:rFonts w:eastAsia="SimSun"/>
            <w:b/>
            <w:i/>
            <w:vertAlign w:val="subscript"/>
            <w:lang w:val="x-none" w:eastAsia="x-none"/>
          </w:rPr>
          <w:delText>ruc,</w:delText>
        </w:r>
        <w:r w:rsidRPr="00865B19" w:rsidDel="006C4DFB">
          <w:rPr>
            <w:rFonts w:eastAsia="SimSun"/>
            <w:b/>
            <w:i/>
            <w:vertAlign w:val="subscript"/>
            <w:lang w:eastAsia="x-none"/>
          </w:rPr>
          <w:delText xml:space="preserve"> </w:delText>
        </w:r>
        <w:r w:rsidRPr="00865B19" w:rsidDel="006C4DFB">
          <w:rPr>
            <w:rFonts w:eastAsia="SimSun"/>
            <w:b/>
            <w:i/>
            <w:vertAlign w:val="subscript"/>
            <w:lang w:val="x-none" w:eastAsia="x-none"/>
          </w:rPr>
          <w:delText>h</w:delText>
        </w:r>
      </w:del>
      <w:r w:rsidRPr="00865B19">
        <w:rPr>
          <w:rFonts w:eastAsia="SimSun"/>
          <w:b/>
          <w:lang w:eastAsia="x-none"/>
        </w:rPr>
        <w:t>),</w:t>
      </w:r>
      <w:r w:rsidRPr="00865B19">
        <w:rPr>
          <w:rFonts w:eastAsia="SimSun"/>
          <w:b/>
          <w:lang w:val="x-none" w:eastAsia="x-none"/>
        </w:rPr>
        <w:br/>
        <w:t>(2 * RUCSF</w:t>
      </w:r>
      <w:r w:rsidRPr="00865B19">
        <w:rPr>
          <w:rFonts w:eastAsia="SimSun"/>
          <w:b/>
          <w:lang w:eastAsia="x-none"/>
        </w:rPr>
        <w:t xml:space="preserve">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i,</w:t>
      </w:r>
      <w:r w:rsidRPr="00865B19">
        <w:rPr>
          <w:rFonts w:eastAsia="SimSun"/>
          <w:b/>
          <w:i/>
          <w:vertAlign w:val="subscript"/>
          <w:lang w:eastAsia="x-none"/>
        </w:rPr>
        <w:t xml:space="preserve"> </w:t>
      </w:r>
      <w:r w:rsidRPr="00865B19">
        <w:rPr>
          <w:rFonts w:eastAsia="SimSun"/>
          <w:b/>
          <w:i/>
          <w:vertAlign w:val="subscript"/>
          <w:lang w:val="x-none" w:eastAsia="x-none"/>
        </w:rPr>
        <w:t>q</w:t>
      </w:r>
      <w:r w:rsidRPr="00865B19">
        <w:rPr>
          <w:rFonts w:eastAsia="SimSun"/>
          <w:b/>
          <w:lang w:val="x-none" w:eastAsia="x-none"/>
        </w:rPr>
        <w:t xml:space="preserve"> * </w:t>
      </w:r>
      <w:ins w:id="1513" w:author="ERCOT" w:date="2024-02-15T12:17:00Z">
        <w:r w:rsidRPr="00865B19">
          <w:rPr>
            <w:rFonts w:eastAsia="SimSun"/>
            <w:b/>
            <w:lang w:eastAsia="x-none"/>
          </w:rPr>
          <w:t xml:space="preserve">RUCMWDELTA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h</w:t>
        </w:r>
        <w:r w:rsidRPr="00865B19">
          <w:rPr>
            <w:rFonts w:eastAsia="SimSun"/>
            <w:b/>
            <w:i/>
            <w:vertAlign w:val="subscript"/>
            <w:lang w:eastAsia="x-none"/>
          </w:rPr>
          <w:t xml:space="preserve"> </w:t>
        </w:r>
      </w:ins>
      <w:del w:id="1514" w:author="ERCOT" w:date="2024-02-15T12:17:00Z">
        <w:r w:rsidRPr="00865B19" w:rsidDel="006C4DFB">
          <w:rPr>
            <w:rFonts w:eastAsia="SimSun"/>
            <w:b/>
            <w:lang w:val="x-none" w:eastAsia="x-none"/>
          </w:rPr>
          <w:delText>RUCMWAMTRUCTOT</w:delText>
        </w:r>
        <w:r w:rsidRPr="00865B19" w:rsidDel="006C4DFB">
          <w:rPr>
            <w:rFonts w:eastAsia="SimSun"/>
            <w:b/>
            <w:lang w:eastAsia="x-none"/>
          </w:rPr>
          <w:delText xml:space="preserve"> </w:delText>
        </w:r>
        <w:r w:rsidRPr="00865B19" w:rsidDel="006C4DFB">
          <w:rPr>
            <w:rFonts w:eastAsia="SimSun"/>
            <w:b/>
            <w:i/>
            <w:vertAlign w:val="subscript"/>
            <w:lang w:val="x-none" w:eastAsia="x-none"/>
          </w:rPr>
          <w:delText>ruc,</w:delText>
        </w:r>
        <w:r w:rsidRPr="00865B19" w:rsidDel="006C4DFB">
          <w:rPr>
            <w:rFonts w:eastAsia="SimSun"/>
            <w:b/>
            <w:i/>
            <w:vertAlign w:val="subscript"/>
            <w:lang w:eastAsia="x-none"/>
          </w:rPr>
          <w:delText xml:space="preserve"> </w:delText>
        </w:r>
        <w:r w:rsidRPr="00865B19" w:rsidDel="006C4DFB">
          <w:rPr>
            <w:rFonts w:eastAsia="SimSun"/>
            <w:b/>
            <w:i/>
            <w:vertAlign w:val="subscript"/>
            <w:lang w:val="x-none" w:eastAsia="x-none"/>
          </w:rPr>
          <w:delText>h</w:delText>
        </w:r>
      </w:del>
      <w:r w:rsidRPr="00865B19">
        <w:rPr>
          <w:rFonts w:eastAsia="SimSun"/>
          <w:b/>
          <w:lang w:val="x-none" w:eastAsia="x-none"/>
        </w:rPr>
        <w:t xml:space="preserve"> / RUCCAP</w:t>
      </w:r>
      <w:ins w:id="1515" w:author="ERCOT" w:date="2024-02-22T12:59:00Z">
        <w:r w:rsidRPr="00865B19">
          <w:rPr>
            <w:rFonts w:eastAsia="SimSun"/>
            <w:b/>
            <w:lang w:eastAsia="x-none"/>
          </w:rPr>
          <w:t>DELTA</w:t>
        </w:r>
      </w:ins>
      <w:del w:id="1516" w:author="ERCOT" w:date="2024-02-22T12:59:00Z">
        <w:r w:rsidRPr="00865B19" w:rsidDel="00D91D70">
          <w:rPr>
            <w:rFonts w:eastAsia="SimSun"/>
            <w:b/>
            <w:lang w:val="x-none" w:eastAsia="x-none"/>
          </w:rPr>
          <w:delText>TOT</w:delText>
        </w:r>
      </w:del>
      <w:r w:rsidRPr="00865B19">
        <w:rPr>
          <w:rFonts w:eastAsia="SimSun"/>
          <w:b/>
          <w:lang w:eastAsia="x-none"/>
        </w:rPr>
        <w:t xml:space="preserve"> </w:t>
      </w:r>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r w:rsidRPr="00865B19">
        <w:rPr>
          <w:rFonts w:eastAsia="SimSun"/>
          <w:b/>
          <w:i/>
          <w:vertAlign w:val="subscript"/>
          <w:lang w:eastAsia="x-none"/>
        </w:rPr>
        <w:t xml:space="preserve"> </w:t>
      </w:r>
      <w:r w:rsidRPr="00865B19">
        <w:rPr>
          <w:rFonts w:eastAsia="SimSun"/>
          <w:b/>
          <w:i/>
          <w:vertAlign w:val="subscript"/>
          <w:lang w:val="x-none" w:eastAsia="x-none"/>
        </w:rPr>
        <w:t>h</w:t>
      </w:r>
      <w:r w:rsidRPr="00865B19">
        <w:rPr>
          <w:rFonts w:eastAsia="SimSun"/>
          <w:b/>
          <w:lang w:val="x-none" w:eastAsia="x-none"/>
        </w:rPr>
        <w:t>)] / 4</w:t>
      </w:r>
    </w:p>
    <w:bookmarkEnd w:id="1510"/>
    <w:p w14:paraId="65DEBF72" w14:textId="77777777" w:rsidR="00865B19" w:rsidRPr="00865B19" w:rsidRDefault="00865B19" w:rsidP="00865B19">
      <w:pPr>
        <w:spacing w:after="240"/>
        <w:ind w:left="720"/>
        <w:rPr>
          <w:rFonts w:eastAsia="SimSun"/>
          <w:szCs w:val="20"/>
        </w:rPr>
      </w:pPr>
      <w:r w:rsidRPr="00865B19">
        <w:rPr>
          <w:rFonts w:eastAsia="SimSun"/>
          <w:szCs w:val="20"/>
        </w:rPr>
        <w:t>Where:</w:t>
      </w:r>
    </w:p>
    <w:p w14:paraId="2D635819" w14:textId="77777777" w:rsidR="00865B19" w:rsidRPr="00865B19" w:rsidRDefault="00865B19" w:rsidP="00865B19">
      <w:pPr>
        <w:tabs>
          <w:tab w:val="left" w:pos="1440"/>
          <w:tab w:val="left" w:pos="2340"/>
        </w:tabs>
        <w:spacing w:after="240"/>
        <w:ind w:left="3240" w:hanging="2520"/>
        <w:rPr>
          <w:ins w:id="1517" w:author="ERCOT" w:date="2024-02-15T12:12:00Z"/>
          <w:rFonts w:eastAsia="SimSun"/>
          <w:bCs/>
          <w:lang w:eastAsia="x-none"/>
        </w:rPr>
      </w:pPr>
      <w:ins w:id="1518" w:author="ERCOT" w:date="2024-02-15T12:12:00Z">
        <w:r w:rsidRPr="00865B19">
          <w:rPr>
            <w:rFonts w:eastAsia="SimSun"/>
            <w:bCs/>
            <w:lang w:eastAsia="x-none"/>
          </w:rPr>
          <w:t>RUCMW</w:t>
        </w:r>
      </w:ins>
      <w:ins w:id="1519" w:author="ERCOT" w:date="2024-02-15T12:17:00Z">
        <w:r w:rsidRPr="00865B19">
          <w:rPr>
            <w:rFonts w:eastAsia="SimSun"/>
            <w:bCs/>
            <w:lang w:eastAsia="x-none"/>
          </w:rPr>
          <w:t>DELTA</w:t>
        </w:r>
      </w:ins>
      <w:ins w:id="1520" w:author="ERCOT" w:date="2024-02-15T12:12:00Z">
        <w:r w:rsidRPr="00865B19">
          <w:rPr>
            <w:rFonts w:eastAsia="SimSun"/>
            <w:bCs/>
            <w:lang w:eastAsia="x-none"/>
          </w:rPr>
          <w:t xml:space="preserve">  </w:t>
        </w:r>
      </w:ins>
      <w:proofErr w:type="spellStart"/>
      <w:ins w:id="1521" w:author="ERCOT" w:date="2024-02-15T12:13:00Z">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h</w:t>
        </w:r>
      </w:ins>
      <w:ins w:id="1522" w:author="ERCOT" w:date="2024-02-15T12:14:00Z">
        <w:r w:rsidRPr="00865B19">
          <w:rPr>
            <w:rFonts w:eastAsia="SimSun"/>
            <w:bCs/>
            <w:i/>
            <w:vertAlign w:val="subscript"/>
            <w:lang w:eastAsia="x-none"/>
          </w:rPr>
          <w:t xml:space="preserve"> </w:t>
        </w:r>
      </w:ins>
      <w:ins w:id="1523" w:author="ERCOT" w:date="2024-02-15T12:12:00Z">
        <w:r w:rsidRPr="00865B19">
          <w:rPr>
            <w:rFonts w:eastAsia="SimSun"/>
            <w:bCs/>
            <w:lang w:eastAsia="x-none"/>
          </w:rPr>
          <w:t xml:space="preserve"> = Min (0, </w:t>
        </w:r>
        <w:r w:rsidRPr="00865B19">
          <w:rPr>
            <w:rFonts w:eastAsia="SimSun"/>
            <w:bCs/>
            <w:lang w:val="x-none" w:eastAsia="x-none"/>
          </w:rPr>
          <w:t>RUCMWAMTRUCTOT</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h</w:t>
        </w:r>
        <w:r w:rsidRPr="00865B19">
          <w:rPr>
            <w:rFonts w:eastAsia="SimSun"/>
            <w:bCs/>
            <w:lang w:eastAsia="x-none"/>
          </w:rPr>
          <w:t xml:space="preserve"> +   </w:t>
        </w:r>
        <w:r w:rsidRPr="00865B19">
          <w:rPr>
            <w:rFonts w:eastAsia="SimSun"/>
            <w:bCs/>
            <w:iCs/>
            <w:szCs w:val="20"/>
          </w:rPr>
          <w:t>RUCDRRSAMTRUCTOT</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ins>
      <w:ins w:id="1524" w:author="ERCOT" w:date="2024-02-15T12:13:00Z">
        <w:r w:rsidRPr="00865B19">
          <w:rPr>
            <w:rFonts w:eastAsia="SimSun"/>
            <w:bCs/>
            <w:i/>
            <w:vertAlign w:val="subscript"/>
            <w:lang w:eastAsia="x-none"/>
          </w:rPr>
          <w:t xml:space="preserve"> h</w:t>
        </w:r>
      </w:ins>
      <w:ins w:id="1525" w:author="ERCOT" w:date="2024-02-15T12:12:00Z">
        <w:r w:rsidRPr="00865B19">
          <w:rPr>
            <w:rFonts w:eastAsia="SimSun"/>
            <w:bCs/>
            <w:lang w:val="x-none" w:eastAsia="x-none"/>
          </w:rPr>
          <w:t xml:space="preserve"> </w:t>
        </w:r>
        <w:r w:rsidRPr="00865B19">
          <w:rPr>
            <w:rFonts w:eastAsia="SimSun"/>
            <w:bCs/>
            <w:lang w:eastAsia="x-none"/>
          </w:rPr>
          <w:t>)</w:t>
        </w:r>
      </w:ins>
    </w:p>
    <w:p w14:paraId="57378F32" w14:textId="77777777" w:rsidR="00865B19" w:rsidRPr="00865B19" w:rsidRDefault="00865B19" w:rsidP="00865B19">
      <w:pPr>
        <w:tabs>
          <w:tab w:val="left" w:pos="1440"/>
          <w:tab w:val="left" w:pos="2340"/>
        </w:tabs>
        <w:spacing w:after="240"/>
        <w:ind w:left="720"/>
        <w:rPr>
          <w:ins w:id="1526" w:author="ERCOT" w:date="2024-02-22T12:57:00Z"/>
          <w:rFonts w:eastAsia="SimSun"/>
          <w:bCs/>
          <w:i/>
          <w:vertAlign w:val="subscript"/>
          <w:lang w:eastAsia="x-none"/>
        </w:rPr>
      </w:pPr>
      <w:ins w:id="1527" w:author="ERCOT" w:date="2024-02-22T12:56:00Z">
        <w:r w:rsidRPr="00865B19">
          <w:rPr>
            <w:rFonts w:eastAsia="SimSun"/>
            <w:bCs/>
            <w:lang w:eastAsia="x-none"/>
          </w:rPr>
          <w:t>RUCDRRSAMTRUCTOT</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h</w:t>
        </w:r>
        <w:r w:rsidRPr="00865B19">
          <w:rPr>
            <w:rFonts w:eastAsia="SimSun"/>
            <w:bCs/>
            <w:i/>
            <w:vertAlign w:val="subscript"/>
            <w:lang w:eastAsia="x-none"/>
          </w:rPr>
          <w:t xml:space="preserve"> </w:t>
        </w:r>
        <w:r w:rsidRPr="00865B19">
          <w:rPr>
            <w:rFonts w:eastAsia="SimSun"/>
            <w:bCs/>
            <w:iCs/>
            <w:lang w:eastAsia="x-none"/>
          </w:rPr>
          <w:tab/>
          <w:t>=</w:t>
        </w:r>
        <w:r w:rsidRPr="00865B19">
          <w:rPr>
            <w:rFonts w:eastAsia="SimSun"/>
            <w:bCs/>
            <w:iCs/>
            <w:lang w:eastAsia="x-none"/>
          </w:rPr>
          <w:tab/>
        </w:r>
        <w:r w:rsidR="0064163E">
          <w:rPr>
            <w:rFonts w:eastAsia="SimSun"/>
            <w:bCs/>
            <w:position w:val="-22"/>
            <w:lang w:val="x-none" w:eastAsia="x-none"/>
          </w:rPr>
          <w:pict w14:anchorId="5D6C026F">
            <v:shape id="_x0000_i1040" type="#_x0000_t75" style="width:10.8pt;height:24pt">
              <v:imagedata r:id="rId25" o:title=""/>
            </v:shape>
          </w:pict>
        </w:r>
        <w:r w:rsidR="0064163E">
          <w:rPr>
            <w:rFonts w:eastAsia="SimSun"/>
            <w:position w:val="-20"/>
          </w:rPr>
          <w:pict w14:anchorId="13A651F7">
            <v:shape id="_x0000_i1041" type="#_x0000_t75" style="width:9pt;height:24pt">
              <v:imagedata r:id="rId30" o:title=""/>
            </v:shape>
          </w:pict>
        </w:r>
        <w:r w:rsidRPr="00865B19">
          <w:rPr>
            <w:rFonts w:eastAsia="SimSun"/>
            <w:iCs/>
            <w:szCs w:val="20"/>
          </w:rPr>
          <w:t>RUCDRRSAMT</w:t>
        </w:r>
        <w:r w:rsidRPr="00865B19">
          <w:rPr>
            <w:rFonts w:eastAsia="SimSun"/>
            <w:b/>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i,</w:t>
        </w:r>
      </w:ins>
      <w:ins w:id="1528" w:author="ERCOT" w:date="2024-03-19T08:53:00Z">
        <w:r w:rsidRPr="00865B19">
          <w:rPr>
            <w:rFonts w:eastAsia="SimSun"/>
            <w:bCs/>
            <w:i/>
            <w:vertAlign w:val="subscript"/>
            <w:lang w:eastAsia="x-none"/>
          </w:rPr>
          <w:t xml:space="preserve"> q</w:t>
        </w:r>
      </w:ins>
      <w:ins w:id="1529" w:author="ERCOT" w:date="2024-02-22T12:56:00Z">
        <w:r w:rsidRPr="00865B19">
          <w:rPr>
            <w:rFonts w:eastAsia="SimSun"/>
            <w:bCs/>
            <w:i/>
            <w:vertAlign w:val="subscript"/>
            <w:lang w:eastAsia="x-none"/>
          </w:rPr>
          <w:t xml:space="preserve"> </w:t>
        </w:r>
      </w:ins>
    </w:p>
    <w:p w14:paraId="097D6262" w14:textId="77777777" w:rsidR="00865B19" w:rsidRPr="00865B19" w:rsidRDefault="00865B19" w:rsidP="00865B19">
      <w:pPr>
        <w:tabs>
          <w:tab w:val="left" w:pos="1440"/>
          <w:tab w:val="left" w:pos="2340"/>
        </w:tabs>
        <w:spacing w:after="240"/>
        <w:ind w:left="3150" w:hanging="2430"/>
        <w:rPr>
          <w:ins w:id="1530" w:author="ERCOT" w:date="2024-02-22T12:56:00Z"/>
          <w:rFonts w:eastAsia="SimSun"/>
          <w:bCs/>
          <w:iCs/>
          <w:lang w:val="pt-BR" w:eastAsia="x-none"/>
        </w:rPr>
      </w:pPr>
      <w:ins w:id="1531" w:author="ERCOT" w:date="2024-02-22T12:57:00Z">
        <w:r w:rsidRPr="00865B19">
          <w:rPr>
            <w:rFonts w:eastAsia="SimSun"/>
            <w:bCs/>
            <w:lang w:val="pt-BR" w:eastAsia="x-none"/>
          </w:rPr>
          <w:t>RUCCAPDELTA</w:t>
        </w:r>
        <w:r w:rsidRPr="00865B19">
          <w:rPr>
            <w:rFonts w:eastAsia="SimSun"/>
            <w:bCs/>
            <w:i/>
            <w:vertAlign w:val="subscript"/>
            <w:lang w:val="x-none"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val="pt-BR" w:eastAsia="x-none"/>
          </w:rPr>
          <w:t xml:space="preserve"> </w:t>
        </w:r>
        <w:r w:rsidRPr="00865B19">
          <w:rPr>
            <w:rFonts w:eastAsia="SimSun"/>
            <w:bCs/>
            <w:i/>
            <w:vertAlign w:val="subscript"/>
            <w:lang w:val="x-none" w:eastAsia="x-none"/>
          </w:rPr>
          <w:t>h</w:t>
        </w:r>
        <w:r w:rsidRPr="00865B19">
          <w:rPr>
            <w:rFonts w:eastAsia="SimSun"/>
            <w:bCs/>
            <w:i/>
            <w:vertAlign w:val="subscript"/>
            <w:lang w:val="pt-BR" w:eastAsia="x-none"/>
          </w:rPr>
          <w:t xml:space="preserve"> </w:t>
        </w:r>
        <w:r w:rsidRPr="00865B19">
          <w:rPr>
            <w:rFonts w:eastAsia="SimSun"/>
            <w:bCs/>
            <w:lang w:val="pt-BR" w:eastAsia="x-none"/>
          </w:rPr>
          <w:t xml:space="preserve"> = </w:t>
        </w:r>
      </w:ins>
      <w:ins w:id="1532" w:author="ERCOT" w:date="2024-02-22T12:58:00Z">
        <w:r w:rsidRPr="00865B19">
          <w:rPr>
            <w:rFonts w:eastAsia="SimSun"/>
            <w:bCs/>
            <w:lang w:val="pt-BR" w:eastAsia="x-none"/>
          </w:rPr>
          <w:t xml:space="preserve">RUCMWDELTA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val="pt-BR" w:eastAsia="x-none"/>
          </w:rPr>
          <w:t xml:space="preserve"> </w:t>
        </w:r>
        <w:r w:rsidRPr="00865B19">
          <w:rPr>
            <w:rFonts w:eastAsia="SimSun"/>
            <w:bCs/>
            <w:i/>
            <w:vertAlign w:val="subscript"/>
            <w:lang w:val="x-none" w:eastAsia="x-none"/>
          </w:rPr>
          <w:t>h</w:t>
        </w:r>
        <w:r w:rsidRPr="00865B19">
          <w:rPr>
            <w:rFonts w:eastAsia="SimSun"/>
            <w:bCs/>
            <w:i/>
            <w:vertAlign w:val="subscript"/>
            <w:lang w:val="pt-BR" w:eastAsia="x-none"/>
          </w:rPr>
          <w:t xml:space="preserve"> </w:t>
        </w:r>
        <w:r w:rsidRPr="00865B19">
          <w:rPr>
            <w:rFonts w:eastAsia="SimSun"/>
            <w:bCs/>
            <w:lang w:val="pt-BR" w:eastAsia="x-none"/>
          </w:rPr>
          <w:t xml:space="preserve"> / (</w:t>
        </w:r>
        <w:r w:rsidRPr="00865B19">
          <w:rPr>
            <w:rFonts w:eastAsia="SimSun"/>
            <w:bCs/>
            <w:lang w:val="x-none" w:eastAsia="x-none"/>
          </w:rPr>
          <w:t>RUCMWAMTRUCTOT</w:t>
        </w:r>
        <w:r w:rsidRPr="00865B19">
          <w:rPr>
            <w:rFonts w:eastAsia="SimSun"/>
            <w:bCs/>
            <w:lang w:val="pt-BR"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val="pt-BR" w:eastAsia="x-none"/>
          </w:rPr>
          <w:t xml:space="preserve"> </w:t>
        </w:r>
        <w:r w:rsidRPr="00865B19">
          <w:rPr>
            <w:rFonts w:eastAsia="SimSun"/>
            <w:bCs/>
            <w:i/>
            <w:vertAlign w:val="subscript"/>
            <w:lang w:val="x-none" w:eastAsia="x-none"/>
          </w:rPr>
          <w:t>h</w:t>
        </w:r>
        <w:r w:rsidRPr="00865B19">
          <w:rPr>
            <w:rFonts w:eastAsia="SimSun"/>
            <w:bCs/>
            <w:lang w:val="pt-BR" w:eastAsia="x-none"/>
          </w:rPr>
          <w:t xml:space="preserve"> / </w:t>
        </w:r>
      </w:ins>
      <w:ins w:id="1533" w:author="ERCOT" w:date="2024-02-22T12:57:00Z">
        <w:r w:rsidRPr="00865B19">
          <w:rPr>
            <w:rFonts w:eastAsia="SimSun"/>
            <w:bCs/>
            <w:lang w:val="x-none" w:eastAsia="x-none"/>
          </w:rPr>
          <w:t>RUCCAPTOT</w:t>
        </w:r>
        <w:r w:rsidRPr="00865B19">
          <w:rPr>
            <w:rFonts w:eastAsia="SimSun"/>
            <w:bCs/>
            <w:lang w:val="pt-BR"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val="pt-BR" w:eastAsia="x-none"/>
          </w:rPr>
          <w:t xml:space="preserve"> </w:t>
        </w:r>
        <w:r w:rsidRPr="00865B19">
          <w:rPr>
            <w:rFonts w:eastAsia="SimSun"/>
            <w:bCs/>
            <w:i/>
            <w:vertAlign w:val="subscript"/>
            <w:lang w:val="x-none" w:eastAsia="x-none"/>
          </w:rPr>
          <w:t>h</w:t>
        </w:r>
      </w:ins>
      <w:ins w:id="1534" w:author="ERCOT" w:date="2024-02-22T12:58:00Z">
        <w:r w:rsidRPr="00865B19">
          <w:rPr>
            <w:rFonts w:eastAsia="SimSun"/>
            <w:bCs/>
            <w:i/>
            <w:vertAlign w:val="subscript"/>
            <w:lang w:val="pt-BR" w:eastAsia="x-none"/>
          </w:rPr>
          <w:t xml:space="preserve"> </w:t>
        </w:r>
        <w:r w:rsidRPr="00865B19">
          <w:rPr>
            <w:rFonts w:eastAsia="SimSun"/>
            <w:bCs/>
            <w:iCs/>
            <w:lang w:val="pt-BR" w:eastAsia="x-none"/>
          </w:rPr>
          <w:t>)</w:t>
        </w:r>
      </w:ins>
    </w:p>
    <w:p w14:paraId="2A340EB0" w14:textId="77777777" w:rsidR="00865B19" w:rsidRPr="00865B19" w:rsidRDefault="00865B19" w:rsidP="00865B19">
      <w:pPr>
        <w:tabs>
          <w:tab w:val="left" w:pos="1440"/>
          <w:tab w:val="left" w:pos="2340"/>
        </w:tabs>
        <w:spacing w:after="240"/>
        <w:ind w:left="720"/>
        <w:rPr>
          <w:rFonts w:eastAsia="SimSun"/>
          <w:bCs/>
          <w:iCs/>
          <w:lang w:val="pt-BR" w:eastAsia="x-none"/>
        </w:rPr>
      </w:pPr>
      <w:del w:id="1535" w:author="ERCOT" w:date="2024-02-22T12:56:00Z">
        <w:r w:rsidRPr="00865B19">
          <w:rPr>
            <w:rFonts w:eastAsia="SimSun"/>
            <w:bCs/>
            <w:lang w:val="x-none" w:eastAsia="x-none"/>
          </w:rPr>
          <w:lastRenderedPageBreak/>
          <w:delText>RUCMWAMTRUCTOT</w:delText>
        </w:r>
        <w:r w:rsidRPr="00865B19">
          <w:rPr>
            <w:rFonts w:eastAsia="SimSun"/>
            <w:bCs/>
            <w:lang w:val="pt-BR" w:eastAsia="x-none"/>
          </w:rPr>
          <w:delText xml:space="preserve"> </w:delText>
        </w:r>
        <w:r w:rsidRPr="00865B19">
          <w:rPr>
            <w:rFonts w:eastAsia="SimSun"/>
            <w:bCs/>
            <w:i/>
            <w:vertAlign w:val="subscript"/>
            <w:lang w:val="x-none" w:eastAsia="x-none"/>
          </w:rPr>
          <w:delText>ruc,</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 xml:space="preserve">h </w:delText>
        </w:r>
        <w:r w:rsidRPr="00865B19">
          <w:rPr>
            <w:rFonts w:eastAsia="SimSun"/>
            <w:bCs/>
            <w:lang w:val="x-none" w:eastAsia="x-none"/>
          </w:rPr>
          <w:tab/>
          <w:delText>=</w:delText>
        </w:r>
        <w:r w:rsidRPr="00865B19">
          <w:rPr>
            <w:rFonts w:eastAsia="SimSun"/>
            <w:bCs/>
            <w:lang w:val="x-none" w:eastAsia="x-none"/>
          </w:rPr>
          <w:tab/>
        </w:r>
        <w:r w:rsidR="0064163E">
          <w:rPr>
            <w:rFonts w:eastAsia="SimSun"/>
            <w:bCs/>
            <w:position w:val="-22"/>
            <w:lang w:val="x-none" w:eastAsia="x-none"/>
          </w:rPr>
          <w:pict w14:anchorId="6EA32AF2">
            <v:shape id="_x0000_i1042" type="#_x0000_t75" style="width:5.4pt;height:24pt">
              <v:imagedata r:id="rId25" o:title=""/>
            </v:shape>
          </w:pict>
        </w:r>
        <w:r w:rsidR="0064163E">
          <w:rPr>
            <w:rFonts w:eastAsia="SimSun"/>
            <w:bCs/>
            <w:position w:val="-18"/>
            <w:lang w:val="x-none" w:eastAsia="x-none"/>
          </w:rPr>
          <w:pict w14:anchorId="04B38B4A">
            <v:shape id="_x0000_i1043" type="#_x0000_t75" style="width:5.4pt;height:24pt">
              <v:imagedata r:id="rId26" o:title=""/>
            </v:shape>
          </w:pict>
        </w:r>
        <w:r w:rsidRPr="00865B19">
          <w:rPr>
            <w:rFonts w:eastAsia="SimSun"/>
            <w:bCs/>
            <w:lang w:val="x-none" w:eastAsia="x-none"/>
          </w:rPr>
          <w:delText>RUCMWAMT</w:delText>
        </w:r>
        <w:r w:rsidRPr="00865B19">
          <w:rPr>
            <w:rFonts w:eastAsia="SimSun"/>
            <w:bCs/>
            <w:lang w:val="pt-BR" w:eastAsia="x-none"/>
          </w:rPr>
          <w:delText xml:space="preserve"> </w:delText>
        </w:r>
        <w:r w:rsidRPr="00865B19">
          <w:rPr>
            <w:rFonts w:eastAsia="SimSun"/>
            <w:bCs/>
            <w:i/>
            <w:vertAlign w:val="subscript"/>
            <w:lang w:val="x-none" w:eastAsia="x-none"/>
          </w:rPr>
          <w:delText>ruc,</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q,</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r,</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h</w:delText>
        </w:r>
        <w:r w:rsidRPr="00865B19" w:rsidDel="001907FE">
          <w:rPr>
            <w:rFonts w:eastAsia="SimSun"/>
            <w:bCs/>
            <w:lang w:val="x-none" w:eastAsia="x-none"/>
          </w:rPr>
          <w:fldChar w:fldCharType="begin"/>
        </w:r>
        <w:r w:rsidR="0064163E">
          <w:rPr>
            <w:rFonts w:eastAsia="SimSun"/>
            <w:bCs/>
            <w:lang w:val="x-none" w:eastAsia="x-none"/>
          </w:rPr>
          <w:fldChar w:fldCharType="separate"/>
        </w:r>
        <w:r w:rsidRPr="00865B19" w:rsidDel="001907FE">
          <w:rPr>
            <w:rFonts w:eastAsia="SimSun"/>
            <w:bCs/>
            <w:lang w:val="x-none" w:eastAsia="x-none"/>
          </w:rPr>
          <w:fldChar w:fldCharType="end"/>
        </w:r>
        <w:r w:rsidRPr="00865B19" w:rsidDel="001907FE">
          <w:rPr>
            <w:rFonts w:eastAsia="SimSun"/>
          </w:rPr>
          <w:fldChar w:fldCharType="begin"/>
        </w:r>
        <w:r w:rsidR="0064163E">
          <w:rPr>
            <w:rFonts w:eastAsia="SimSun"/>
          </w:rPr>
          <w:fldChar w:fldCharType="separate"/>
        </w:r>
        <w:r w:rsidRPr="00865B19" w:rsidDel="001907FE">
          <w:rPr>
            <w:rFonts w:eastAsia="SimSun"/>
          </w:rPr>
          <w:fldChar w:fldCharType="end"/>
        </w:r>
      </w:del>
    </w:p>
    <w:p w14:paraId="2A243B8C" w14:textId="77777777" w:rsidR="00865B19" w:rsidRPr="00865B19" w:rsidRDefault="00865B19" w:rsidP="00865B19">
      <w:pPr>
        <w:tabs>
          <w:tab w:val="left" w:pos="1440"/>
          <w:tab w:val="left" w:pos="2340"/>
        </w:tabs>
        <w:spacing w:after="240"/>
        <w:ind w:left="720"/>
        <w:rPr>
          <w:rFonts w:eastAsia="SimSun"/>
          <w:bCs/>
          <w:lang w:val="x-none" w:eastAsia="x-none"/>
        </w:rPr>
      </w:pPr>
      <w:del w:id="1536" w:author="ERCOT" w:date="2024-02-22T12:56:00Z">
        <w:r w:rsidRPr="00865B19">
          <w:rPr>
            <w:rFonts w:eastAsia="SimSun"/>
            <w:bCs/>
            <w:lang w:val="x-none" w:eastAsia="x-none"/>
          </w:rPr>
          <w:delText>RUCCAPTOT</w:delText>
        </w:r>
        <w:r w:rsidRPr="00865B19">
          <w:rPr>
            <w:rFonts w:eastAsia="SimSun"/>
            <w:bCs/>
            <w:lang w:val="pt-BR" w:eastAsia="x-none"/>
          </w:rPr>
          <w:delText xml:space="preserve"> </w:delText>
        </w:r>
        <w:r w:rsidRPr="00865B19">
          <w:rPr>
            <w:rFonts w:eastAsia="SimSun"/>
            <w:bCs/>
            <w:i/>
            <w:vertAlign w:val="subscript"/>
            <w:lang w:val="x-none" w:eastAsia="x-none"/>
          </w:rPr>
          <w:delText>ruc,</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h</w:delText>
        </w:r>
        <w:r w:rsidRPr="00865B19">
          <w:rPr>
            <w:rFonts w:eastAsia="SimSun"/>
            <w:bCs/>
            <w:lang w:val="x-none" w:eastAsia="x-none"/>
          </w:rPr>
          <w:tab/>
          <w:delText xml:space="preserve">    </w:delText>
        </w:r>
        <w:r w:rsidRPr="00865B19">
          <w:rPr>
            <w:rFonts w:eastAsia="SimSun"/>
            <w:bCs/>
            <w:lang w:val="x-none" w:eastAsia="x-none"/>
          </w:rPr>
          <w:tab/>
        </w:r>
        <w:r w:rsidRPr="00865B19">
          <w:rPr>
            <w:rFonts w:eastAsia="SimSun"/>
            <w:bCs/>
            <w:lang w:val="x-none" w:eastAsia="x-none"/>
          </w:rPr>
          <w:tab/>
          <w:delText xml:space="preserve"> =</w:delText>
        </w:r>
        <w:r w:rsidRPr="00865B19">
          <w:rPr>
            <w:rFonts w:eastAsia="SimSun"/>
            <w:bCs/>
            <w:lang w:val="x-none" w:eastAsia="x-none"/>
          </w:rPr>
          <w:tab/>
        </w:r>
        <w:r w:rsidR="0064163E">
          <w:rPr>
            <w:rFonts w:eastAsia="SimSun"/>
            <w:bCs/>
            <w:position w:val="-18"/>
            <w:lang w:val="x-none" w:eastAsia="x-none"/>
          </w:rPr>
          <w:pict w14:anchorId="76F355A5">
            <v:shape id="_x0000_i1044" type="#_x0000_t75" style="width:5.4pt;height:24pt">
              <v:imagedata r:id="rId27" o:title=""/>
            </v:shape>
          </w:pict>
        </w:r>
        <w:r w:rsidRPr="00865B19">
          <w:rPr>
            <w:rFonts w:eastAsia="SimSun"/>
            <w:bCs/>
            <w:lang w:val="pt-BR" w:eastAsia="x-none"/>
          </w:rPr>
          <w:delText>(</w:delText>
        </w:r>
        <w:r w:rsidRPr="00865B19">
          <w:rPr>
            <w:rFonts w:eastAsia="SimSun"/>
            <w:bCs/>
            <w:lang w:val="x-none" w:eastAsia="x-none"/>
          </w:rPr>
          <w:delText>HSL</w:delText>
        </w:r>
        <w:r w:rsidRPr="00865B19">
          <w:rPr>
            <w:rFonts w:eastAsia="SimSun"/>
            <w:bCs/>
            <w:lang w:val="pt-BR" w:eastAsia="x-none"/>
          </w:rPr>
          <w:delText xml:space="preserve"> </w:delText>
        </w:r>
        <w:r w:rsidRPr="00865B19">
          <w:rPr>
            <w:rFonts w:eastAsia="SimSun"/>
            <w:bCs/>
            <w:i/>
            <w:vertAlign w:val="subscript"/>
            <w:lang w:val="x-none" w:eastAsia="x-none"/>
          </w:rPr>
          <w:delText>ruc,</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h,</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r</w:delText>
        </w:r>
        <w:r w:rsidRPr="00865B19">
          <w:rPr>
            <w:rFonts w:eastAsia="SimSun"/>
            <w:bCs/>
            <w:lang w:val="x-none" w:eastAsia="x-none"/>
          </w:rPr>
          <w:delText xml:space="preserve"> – HSL</w:delText>
        </w:r>
        <w:r w:rsidRPr="00865B19">
          <w:rPr>
            <w:rFonts w:eastAsia="SimSun"/>
            <w:bCs/>
            <w:lang w:val="pt-BR" w:eastAsia="x-none"/>
          </w:rPr>
          <w:delText xml:space="preserve"> </w:delText>
        </w:r>
        <w:r w:rsidRPr="00865B19">
          <w:rPr>
            <w:rFonts w:eastAsia="SimSun"/>
            <w:bCs/>
            <w:i/>
            <w:vertAlign w:val="subscript"/>
            <w:lang w:val="x-none" w:eastAsia="x-none"/>
          </w:rPr>
          <w:delText>ruc,</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h,</w:delText>
        </w:r>
        <w:r w:rsidRPr="00865B19">
          <w:rPr>
            <w:rFonts w:eastAsia="SimSun"/>
            <w:bCs/>
            <w:i/>
            <w:vertAlign w:val="subscript"/>
            <w:lang w:val="pt-BR" w:eastAsia="x-none"/>
          </w:rPr>
          <w:delText xml:space="preserve"> </w:delText>
        </w:r>
        <w:r w:rsidRPr="00865B19">
          <w:rPr>
            <w:rFonts w:eastAsia="SimSun"/>
            <w:bCs/>
            <w:i/>
            <w:vertAlign w:val="subscript"/>
            <w:lang w:val="x-none" w:eastAsia="x-none"/>
          </w:rPr>
          <w:delText>beforeCCGR</w:delText>
        </w:r>
        <w:r w:rsidRPr="00865B19">
          <w:rPr>
            <w:rFonts w:eastAsia="SimSun"/>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rsidDel="002606D2" w14:paraId="21BEABBE" w14:textId="77777777" w:rsidTr="00C812E5">
        <w:trPr>
          <w:trHeight w:val="386"/>
          <w:del w:id="1537" w:author="ERCOT" w:date="2024-03-19T11:26:00Z"/>
        </w:trPr>
        <w:tc>
          <w:tcPr>
            <w:tcW w:w="9350" w:type="dxa"/>
            <w:shd w:val="pct12" w:color="auto" w:fill="auto"/>
          </w:tcPr>
          <w:p w14:paraId="4B0D39E2" w14:textId="77777777" w:rsidR="00865B19" w:rsidRPr="00865B19" w:rsidDel="002606D2" w:rsidRDefault="00865B19" w:rsidP="00865B19">
            <w:pPr>
              <w:spacing w:after="240"/>
              <w:rPr>
                <w:del w:id="1538" w:author="ERCOT" w:date="2024-03-19T11:26:00Z"/>
                <w:rFonts w:eastAsia="SimSun"/>
                <w:b/>
                <w:i/>
                <w:iCs/>
                <w:szCs w:val="20"/>
                <w:lang w:val="pt-BR"/>
              </w:rPr>
            </w:pPr>
            <w:del w:id="1539" w:author="ERCOT" w:date="2024-03-19T11:26:00Z">
              <w:r w:rsidRPr="00865B19" w:rsidDel="002606D2">
                <w:rPr>
                  <w:rFonts w:eastAsia="SimSun"/>
                  <w:b/>
                  <w:i/>
                  <w:iCs/>
                  <w:szCs w:val="20"/>
                  <w:lang w:val="pt-BR"/>
                </w:rPr>
                <w:delText>[NPRR1139:  Replace the formula “RUCCAPTOT</w:delText>
              </w:r>
              <w:r w:rsidRPr="00865B19" w:rsidDel="002606D2">
                <w:rPr>
                  <w:rFonts w:eastAsia="SimSun"/>
                  <w:b/>
                  <w:i/>
                  <w:iCs/>
                  <w:szCs w:val="20"/>
                  <w:vertAlign w:val="subscript"/>
                  <w:lang w:val="pt-BR"/>
                </w:rPr>
                <w:delText xml:space="preserve"> ruc, h</w:delText>
              </w:r>
              <w:r w:rsidRPr="00865B19" w:rsidDel="002606D2">
                <w:rPr>
                  <w:rFonts w:eastAsia="SimSun"/>
                  <w:b/>
                  <w:i/>
                  <w:iCs/>
                  <w:szCs w:val="20"/>
                  <w:lang w:val="pt-BR"/>
                </w:rPr>
                <w:delText>” above with the following upon system implementation:]</w:delText>
              </w:r>
            </w:del>
          </w:p>
          <w:p w14:paraId="55726CA4" w14:textId="77777777" w:rsidR="00865B19" w:rsidRPr="00865B19" w:rsidDel="002606D2" w:rsidRDefault="00865B19" w:rsidP="00865B19">
            <w:pPr>
              <w:tabs>
                <w:tab w:val="left" w:pos="2340"/>
                <w:tab w:val="left" w:pos="3420"/>
              </w:tabs>
              <w:spacing w:after="240"/>
              <w:ind w:left="3420" w:hanging="2700"/>
              <w:rPr>
                <w:del w:id="1540" w:author="ERCOT" w:date="2024-03-19T11:26:00Z"/>
                <w:rFonts w:eastAsia="SimSun"/>
                <w:bCs/>
                <w:szCs w:val="20"/>
                <w:lang w:val="pt-BR"/>
              </w:rPr>
            </w:pPr>
            <w:del w:id="1541" w:author="ERCOT" w:date="2024-03-19T11:26:00Z">
              <w:r w:rsidRPr="00865B19" w:rsidDel="002606D2">
                <w:rPr>
                  <w:rFonts w:eastAsia="SimSun"/>
                  <w:bCs/>
                  <w:szCs w:val="20"/>
                  <w:lang w:val="pt-BR"/>
                </w:rPr>
                <w:delText xml:space="preserve">RUCCAPTOT </w:delText>
              </w:r>
              <w:r w:rsidRPr="00865B19" w:rsidDel="002606D2">
                <w:rPr>
                  <w:rFonts w:eastAsia="SimSun"/>
                  <w:bCs/>
                  <w:i/>
                  <w:szCs w:val="20"/>
                  <w:vertAlign w:val="subscript"/>
                  <w:lang w:val="pt-BR"/>
                </w:rPr>
                <w:delText>ruc, h</w:delText>
              </w:r>
              <w:r w:rsidRPr="00865B19" w:rsidDel="002606D2">
                <w:rPr>
                  <w:rFonts w:eastAsia="SimSun"/>
                  <w:bCs/>
                  <w:szCs w:val="20"/>
                  <w:lang w:val="pt-BR"/>
                </w:rPr>
                <w:tab/>
                <w:delText xml:space="preserve">     =</w:delText>
              </w:r>
              <w:r w:rsidRPr="00865B19" w:rsidDel="002606D2">
                <w:rPr>
                  <w:rFonts w:eastAsia="SimSun"/>
                  <w:bCs/>
                  <w:szCs w:val="20"/>
                  <w:lang w:val="pt-BR"/>
                </w:rPr>
                <w:tab/>
              </w:r>
              <w:r w:rsidR="0064163E">
                <w:rPr>
                  <w:rFonts w:eastAsia="SimSun"/>
                  <w:bCs/>
                  <w:position w:val="-18"/>
                  <w:szCs w:val="20"/>
                </w:rPr>
                <w:pict w14:anchorId="70298AE2">
                  <v:shape id="_x0000_i1045" type="#_x0000_t75" style="width:12pt;height:24pt">
                    <v:imagedata r:id="rId27" o:title=""/>
                  </v:shape>
                </w:pict>
              </w:r>
              <w:r w:rsidRPr="00865B19" w:rsidDel="002606D2">
                <w:rPr>
                  <w:rFonts w:eastAsia="SimSun"/>
                  <w:bCs/>
                  <w:szCs w:val="20"/>
                  <w:lang w:val="pt-BR"/>
                </w:rPr>
                <w:delText xml:space="preserve">(RUCHSL </w:delText>
              </w:r>
              <w:r w:rsidRPr="00865B19" w:rsidDel="002606D2">
                <w:rPr>
                  <w:rFonts w:eastAsia="SimSun"/>
                  <w:bCs/>
                  <w:i/>
                  <w:szCs w:val="20"/>
                  <w:vertAlign w:val="subscript"/>
                  <w:lang w:val="pt-BR"/>
                </w:rPr>
                <w:delText>ruc, h, r</w:delText>
              </w:r>
              <w:r w:rsidRPr="00865B19" w:rsidDel="002606D2">
                <w:rPr>
                  <w:rFonts w:eastAsia="SimSun"/>
                  <w:bCs/>
                  <w:szCs w:val="20"/>
                  <w:lang w:val="pt-BR"/>
                </w:rPr>
                <w:delText xml:space="preserve"> – RUCHSL </w:delText>
              </w:r>
              <w:r w:rsidRPr="00865B19" w:rsidDel="002606D2">
                <w:rPr>
                  <w:rFonts w:eastAsia="SimSun"/>
                  <w:bCs/>
                  <w:i/>
                  <w:szCs w:val="20"/>
                  <w:vertAlign w:val="subscript"/>
                  <w:lang w:val="pt-BR"/>
                </w:rPr>
                <w:delText>ruc, h, beforeCCGR</w:delText>
              </w:r>
              <w:r w:rsidRPr="00865B19" w:rsidDel="002606D2">
                <w:rPr>
                  <w:rFonts w:eastAsia="SimSun"/>
                  <w:bCs/>
                  <w:szCs w:val="20"/>
                  <w:lang w:val="pt-BR"/>
                </w:rPr>
                <w:delText>)</w:delText>
              </w:r>
            </w:del>
          </w:p>
        </w:tc>
      </w:tr>
    </w:tbl>
    <w:p w14:paraId="2ACF5B89" w14:textId="77777777" w:rsidR="00865B19" w:rsidRPr="00865B19" w:rsidRDefault="00865B19" w:rsidP="00865B19">
      <w:pPr>
        <w:spacing w:before="240"/>
        <w:rPr>
          <w:rFonts w:eastAsia="SimSun"/>
          <w:iCs/>
          <w:szCs w:val="20"/>
        </w:rPr>
      </w:pPr>
      <w:r w:rsidRPr="00865B19">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865B19" w:rsidRPr="00865B19" w14:paraId="35685B09" w14:textId="77777777" w:rsidTr="00C812E5">
        <w:trPr>
          <w:tblHeader/>
        </w:trPr>
        <w:tc>
          <w:tcPr>
            <w:tcW w:w="1437" w:type="pct"/>
          </w:tcPr>
          <w:p w14:paraId="6FF7637E" w14:textId="77777777" w:rsidR="00865B19" w:rsidRPr="00865B19" w:rsidRDefault="00865B19" w:rsidP="00865B19">
            <w:pPr>
              <w:spacing w:after="120"/>
              <w:rPr>
                <w:rFonts w:eastAsia="SimSun"/>
                <w:b/>
                <w:iCs/>
                <w:sz w:val="20"/>
                <w:szCs w:val="20"/>
              </w:rPr>
            </w:pPr>
            <w:r w:rsidRPr="00865B19">
              <w:rPr>
                <w:rFonts w:eastAsia="SimSun"/>
                <w:b/>
                <w:iCs/>
                <w:sz w:val="20"/>
                <w:szCs w:val="20"/>
              </w:rPr>
              <w:t>Variable</w:t>
            </w:r>
          </w:p>
        </w:tc>
        <w:tc>
          <w:tcPr>
            <w:tcW w:w="342" w:type="pct"/>
          </w:tcPr>
          <w:p w14:paraId="00B0D8FB" w14:textId="77777777" w:rsidR="00865B19" w:rsidRPr="00865B19" w:rsidRDefault="00865B19" w:rsidP="00865B19">
            <w:pPr>
              <w:spacing w:after="120"/>
              <w:jc w:val="center"/>
              <w:rPr>
                <w:rFonts w:eastAsia="SimSun"/>
                <w:b/>
                <w:iCs/>
                <w:sz w:val="20"/>
                <w:szCs w:val="20"/>
              </w:rPr>
            </w:pPr>
            <w:r w:rsidRPr="00865B19">
              <w:rPr>
                <w:rFonts w:eastAsia="SimSun"/>
                <w:b/>
                <w:iCs/>
                <w:sz w:val="20"/>
                <w:szCs w:val="20"/>
              </w:rPr>
              <w:t>Unit</w:t>
            </w:r>
          </w:p>
        </w:tc>
        <w:tc>
          <w:tcPr>
            <w:tcW w:w="3221" w:type="pct"/>
          </w:tcPr>
          <w:p w14:paraId="1B80C092" w14:textId="77777777" w:rsidR="00865B19" w:rsidRPr="00865B19" w:rsidRDefault="00865B19" w:rsidP="00865B19">
            <w:pPr>
              <w:spacing w:after="120"/>
              <w:rPr>
                <w:rFonts w:eastAsia="SimSun"/>
                <w:b/>
                <w:iCs/>
                <w:sz w:val="20"/>
                <w:szCs w:val="20"/>
              </w:rPr>
            </w:pPr>
            <w:r w:rsidRPr="00865B19">
              <w:rPr>
                <w:rFonts w:eastAsia="SimSun"/>
                <w:b/>
                <w:iCs/>
                <w:sz w:val="20"/>
                <w:szCs w:val="20"/>
              </w:rPr>
              <w:t>Definition</w:t>
            </w:r>
          </w:p>
        </w:tc>
      </w:tr>
      <w:tr w:rsidR="00865B19" w:rsidRPr="00865B19" w14:paraId="1910E7A4" w14:textId="77777777" w:rsidTr="00C812E5">
        <w:tc>
          <w:tcPr>
            <w:tcW w:w="1437" w:type="pct"/>
          </w:tcPr>
          <w:p w14:paraId="7F793DDF"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RUCCSAMT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p>
        </w:tc>
        <w:tc>
          <w:tcPr>
            <w:tcW w:w="342" w:type="pct"/>
          </w:tcPr>
          <w:p w14:paraId="6947953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221" w:type="pct"/>
          </w:tcPr>
          <w:p w14:paraId="7A3331F8" w14:textId="77777777" w:rsidR="00865B19" w:rsidRPr="00865B19" w:rsidRDefault="00865B19" w:rsidP="00865B19">
            <w:pPr>
              <w:spacing w:after="60"/>
              <w:rPr>
                <w:rFonts w:eastAsia="SimSun"/>
                <w:iCs/>
                <w:sz w:val="20"/>
                <w:szCs w:val="20"/>
              </w:rPr>
            </w:pPr>
            <w:r w:rsidRPr="00865B19">
              <w:rPr>
                <w:rFonts w:eastAsia="SimSun"/>
                <w:i/>
                <w:iCs/>
                <w:sz w:val="20"/>
                <w:szCs w:val="20"/>
              </w:rPr>
              <w:t>RUC Capacity-Short Amount</w:t>
            </w:r>
            <w:r w:rsidRPr="00865B19">
              <w:rPr>
                <w:rFonts w:eastAsia="SimSun"/>
                <w:iCs/>
                <w:sz w:val="20"/>
                <w:szCs w:val="20"/>
              </w:rPr>
              <w:t xml:space="preserve">—The charge to a QSE </w:t>
            </w:r>
            <w:r w:rsidRPr="00865B19">
              <w:rPr>
                <w:rFonts w:eastAsia="SimSun"/>
                <w:i/>
                <w:iCs/>
                <w:sz w:val="20"/>
                <w:szCs w:val="20"/>
              </w:rPr>
              <w:t>q</w:t>
            </w:r>
            <w:r w:rsidRPr="00865B19">
              <w:rPr>
                <w:rFonts w:eastAsia="SimSun"/>
                <w:iCs/>
                <w:sz w:val="20"/>
                <w:szCs w:val="20"/>
              </w:rPr>
              <w:t xml:space="preserve">, due to capacity shortfall for a particular RUC process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w:t>
            </w:r>
          </w:p>
        </w:tc>
      </w:tr>
      <w:tr w:rsidR="00865B19" w:rsidRPr="00865B19" w14:paraId="37769408" w14:textId="77777777" w:rsidTr="00C812E5">
        <w:tc>
          <w:tcPr>
            <w:tcW w:w="1437" w:type="pct"/>
          </w:tcPr>
          <w:p w14:paraId="38932B76"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RUCMWAMTRUCTOT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h</w:t>
            </w:r>
          </w:p>
        </w:tc>
        <w:tc>
          <w:tcPr>
            <w:tcW w:w="342" w:type="pct"/>
          </w:tcPr>
          <w:p w14:paraId="00F72025"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221" w:type="pct"/>
          </w:tcPr>
          <w:p w14:paraId="2398C97D" w14:textId="77777777" w:rsidR="00865B19" w:rsidRPr="00865B19" w:rsidRDefault="00865B19" w:rsidP="00865B19">
            <w:pPr>
              <w:spacing w:after="60"/>
              <w:rPr>
                <w:rFonts w:eastAsia="SimSun"/>
                <w:iCs/>
                <w:sz w:val="20"/>
                <w:szCs w:val="20"/>
              </w:rPr>
            </w:pPr>
            <w:r w:rsidRPr="00865B19">
              <w:rPr>
                <w:rFonts w:eastAsia="SimSun"/>
                <w:i/>
                <w:iCs/>
                <w:sz w:val="20"/>
                <w:szCs w:val="20"/>
              </w:rPr>
              <w:t>RUC Make-Whole Amount Total per RUC</w:t>
            </w:r>
            <w:r w:rsidRPr="00865B19">
              <w:rPr>
                <w:rFonts w:eastAsia="SimSun"/>
                <w:iCs/>
                <w:sz w:val="20"/>
                <w:szCs w:val="20"/>
              </w:rPr>
              <w:t>—The sum of RUC Make-Whole Payments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including amounts for RMR Units, for the hour </w:t>
            </w:r>
            <w:r w:rsidRPr="00865B19">
              <w:rPr>
                <w:rFonts w:eastAsia="SimSun"/>
                <w:i/>
                <w:iCs/>
                <w:sz w:val="20"/>
                <w:szCs w:val="20"/>
              </w:rPr>
              <w:t>h</w:t>
            </w:r>
            <w:r w:rsidRPr="00865B19">
              <w:rPr>
                <w:rFonts w:eastAsia="SimSun"/>
                <w:iCs/>
                <w:sz w:val="20"/>
                <w:szCs w:val="20"/>
              </w:rPr>
              <w:t xml:space="preserve"> that includes the 15-minute Settlement Interval.</w:t>
            </w:r>
          </w:p>
        </w:tc>
      </w:tr>
      <w:tr w:rsidR="00865B19" w:rsidRPr="00865B19" w14:paraId="53777564" w14:textId="77777777" w:rsidTr="00C812E5">
        <w:trPr>
          <w:del w:id="1542" w:author="ERCOT" w:date="2024-02-22T12:59:00Z"/>
        </w:trPr>
        <w:tc>
          <w:tcPr>
            <w:tcW w:w="1437" w:type="pct"/>
          </w:tcPr>
          <w:p w14:paraId="5B19D128" w14:textId="77777777" w:rsidR="00865B19" w:rsidRPr="00865B19" w:rsidRDefault="00865B19" w:rsidP="00865B19">
            <w:pPr>
              <w:spacing w:after="60"/>
              <w:rPr>
                <w:del w:id="1543" w:author="ERCOT" w:date="2024-02-22T12:59:00Z"/>
                <w:rFonts w:eastAsia="SimSun"/>
                <w:iCs/>
                <w:sz w:val="20"/>
                <w:szCs w:val="20"/>
              </w:rPr>
            </w:pPr>
            <w:del w:id="1544" w:author="ERCOT" w:date="2024-02-22T12:59:00Z">
              <w:r w:rsidRPr="00865B19">
                <w:rPr>
                  <w:rFonts w:eastAsia="SimSun"/>
                  <w:iCs/>
                  <w:sz w:val="20"/>
                  <w:szCs w:val="20"/>
                </w:rPr>
                <w:delText xml:space="preserve">RUCMWAMT </w:delText>
              </w:r>
              <w:r w:rsidRPr="00865B19">
                <w:rPr>
                  <w:rFonts w:eastAsia="SimSun"/>
                  <w:i/>
                  <w:iCs/>
                  <w:sz w:val="20"/>
                  <w:szCs w:val="20"/>
                  <w:vertAlign w:val="subscript"/>
                </w:rPr>
                <w:delText>ruc, q, r, h</w:delText>
              </w:r>
            </w:del>
          </w:p>
        </w:tc>
        <w:tc>
          <w:tcPr>
            <w:tcW w:w="342" w:type="pct"/>
          </w:tcPr>
          <w:p w14:paraId="0879D063" w14:textId="77777777" w:rsidR="00865B19" w:rsidRPr="00865B19" w:rsidRDefault="00865B19" w:rsidP="00865B19">
            <w:pPr>
              <w:spacing w:after="60"/>
              <w:jc w:val="center"/>
              <w:rPr>
                <w:del w:id="1545" w:author="ERCOT" w:date="2024-02-22T12:59:00Z"/>
                <w:rFonts w:eastAsia="SimSun"/>
                <w:iCs/>
                <w:sz w:val="20"/>
                <w:szCs w:val="20"/>
              </w:rPr>
            </w:pPr>
            <w:del w:id="1546" w:author="ERCOT" w:date="2024-02-22T12:59:00Z">
              <w:r w:rsidRPr="00865B19">
                <w:rPr>
                  <w:rFonts w:eastAsia="SimSun"/>
                  <w:iCs/>
                  <w:sz w:val="20"/>
                  <w:szCs w:val="20"/>
                </w:rPr>
                <w:delText>$</w:delText>
              </w:r>
            </w:del>
          </w:p>
        </w:tc>
        <w:tc>
          <w:tcPr>
            <w:tcW w:w="3221" w:type="pct"/>
          </w:tcPr>
          <w:p w14:paraId="443C2C2C" w14:textId="77777777" w:rsidR="00865B19" w:rsidRPr="00865B19" w:rsidRDefault="00865B19" w:rsidP="00865B19">
            <w:pPr>
              <w:spacing w:after="60"/>
              <w:rPr>
                <w:del w:id="1547" w:author="ERCOT" w:date="2024-02-22T12:59:00Z"/>
                <w:rFonts w:eastAsia="SimSun"/>
                <w:iCs/>
                <w:sz w:val="20"/>
                <w:szCs w:val="20"/>
              </w:rPr>
            </w:pPr>
            <w:del w:id="1548" w:author="ERCOT" w:date="2024-02-22T12:59:00Z">
              <w:r w:rsidRPr="00865B19">
                <w:rPr>
                  <w:rFonts w:eastAsia="SimSun"/>
                  <w:i/>
                  <w:iCs/>
                  <w:sz w:val="20"/>
                  <w:szCs w:val="20"/>
                </w:rPr>
                <w:delText>RUC Make-Whole Payment</w:delText>
              </w:r>
              <w:r w:rsidRPr="00865B19">
                <w:rPr>
                  <w:rFonts w:eastAsia="SimSun"/>
                  <w:iCs/>
                  <w:sz w:val="20"/>
                  <w:szCs w:val="20"/>
                </w:rPr>
                <w:delText xml:space="preserve">—The RUC Make-Whole Payment to the QSE </w:delText>
              </w:r>
              <w:r w:rsidRPr="00865B19">
                <w:rPr>
                  <w:rFonts w:eastAsia="SimSun"/>
                  <w:i/>
                  <w:iCs/>
                  <w:sz w:val="20"/>
                  <w:szCs w:val="20"/>
                </w:rPr>
                <w:delText>q</w:delText>
              </w:r>
              <w:r w:rsidRPr="00865B19">
                <w:rPr>
                  <w:rFonts w:eastAsia="SimSun"/>
                  <w:iCs/>
                  <w:sz w:val="20"/>
                  <w:szCs w:val="20"/>
                </w:rPr>
                <w:delText xml:space="preserve"> for Resource </w:delText>
              </w:r>
              <w:r w:rsidRPr="00865B19">
                <w:rPr>
                  <w:rFonts w:eastAsia="SimSun"/>
                  <w:i/>
                  <w:iCs/>
                  <w:sz w:val="20"/>
                  <w:szCs w:val="20"/>
                </w:rPr>
                <w:delText>r</w:delText>
              </w:r>
              <w:r w:rsidRPr="00865B19">
                <w:rPr>
                  <w:rFonts w:eastAsia="SimSun"/>
                  <w:iCs/>
                  <w:sz w:val="20"/>
                  <w:szCs w:val="20"/>
                </w:rPr>
                <w:delText>, for a particular RUC process</w:delText>
              </w:r>
              <w:r w:rsidRPr="00865B19">
                <w:rPr>
                  <w:rFonts w:eastAsia="SimSun"/>
                  <w:i/>
                  <w:iCs/>
                  <w:sz w:val="20"/>
                  <w:szCs w:val="20"/>
                </w:rPr>
                <w:delText xml:space="preserve"> ruc</w:delText>
              </w:r>
              <w:r w:rsidRPr="00865B19">
                <w:rPr>
                  <w:rFonts w:eastAsia="SimSun"/>
                  <w:iCs/>
                  <w:sz w:val="20"/>
                  <w:szCs w:val="20"/>
                </w:rPr>
                <w:delText xml:space="preserve">, for the hour </w:delText>
              </w:r>
              <w:r w:rsidRPr="00865B19">
                <w:rPr>
                  <w:rFonts w:eastAsia="SimSun"/>
                  <w:i/>
                  <w:iCs/>
                  <w:sz w:val="20"/>
                  <w:szCs w:val="20"/>
                </w:rPr>
                <w:delText>h</w:delText>
              </w:r>
              <w:r w:rsidRPr="00865B19">
                <w:rPr>
                  <w:rFonts w:eastAsia="SimSun"/>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49" w:author="ERCOT" w:date="2024-03-19T09:02:00Z">
              <w:r w:rsidRPr="00865B19" w:rsidDel="00A25A6F">
                <w:rPr>
                  <w:rFonts w:eastAsia="SimSun"/>
                  <w:iCs/>
                  <w:sz w:val="20"/>
                  <w:szCs w:val="20"/>
                </w:rPr>
                <w:delText>d</w:delText>
              </w:r>
            </w:del>
            <w:del w:id="1550" w:author="ERCOT" w:date="2024-02-22T12:59:00Z">
              <w:r w:rsidRPr="00865B19">
                <w:rPr>
                  <w:rFonts w:eastAsia="SimSun"/>
                  <w:iCs/>
                  <w:sz w:val="20"/>
                  <w:szCs w:val="20"/>
                </w:rPr>
                <w:delText xml:space="preserve"> Cycle Generation Resources.</w:delText>
              </w:r>
            </w:del>
          </w:p>
        </w:tc>
      </w:tr>
      <w:tr w:rsidR="00865B19" w:rsidRPr="00865B19" w14:paraId="5B59D53A" w14:textId="77777777" w:rsidTr="00C812E5">
        <w:tc>
          <w:tcPr>
            <w:tcW w:w="1437" w:type="pct"/>
          </w:tcPr>
          <w:p w14:paraId="28DF5C4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RUCSFRS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p>
        </w:tc>
        <w:tc>
          <w:tcPr>
            <w:tcW w:w="342" w:type="pct"/>
          </w:tcPr>
          <w:p w14:paraId="1BE3558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221" w:type="pct"/>
          </w:tcPr>
          <w:p w14:paraId="7B53DD33" w14:textId="77777777" w:rsidR="00865B19" w:rsidRPr="00865B19" w:rsidRDefault="00865B19" w:rsidP="00865B19">
            <w:pPr>
              <w:spacing w:after="60"/>
              <w:rPr>
                <w:rFonts w:eastAsia="SimSun"/>
                <w:iCs/>
                <w:sz w:val="20"/>
                <w:szCs w:val="20"/>
              </w:rPr>
            </w:pPr>
            <w:r w:rsidRPr="00865B19">
              <w:rPr>
                <w:rFonts w:eastAsia="SimSun"/>
                <w:i/>
                <w:iCs/>
                <w:sz w:val="20"/>
                <w:szCs w:val="20"/>
              </w:rPr>
              <w:t>RUC Shortfall Ratio Share</w:t>
            </w:r>
            <w:r w:rsidRPr="00865B19">
              <w:rPr>
                <w:rFonts w:eastAsia="SimSun"/>
                <w:iCs/>
                <w:sz w:val="20"/>
                <w:szCs w:val="20"/>
              </w:rPr>
              <w:t>—The ratio of the QSE</w:t>
            </w:r>
            <w:r w:rsidRPr="00865B19">
              <w:rPr>
                <w:rFonts w:eastAsia="SimSun"/>
                <w:i/>
                <w:iCs/>
                <w:sz w:val="20"/>
                <w:szCs w:val="20"/>
              </w:rPr>
              <w:t xml:space="preserve"> q</w:t>
            </w:r>
            <w:r w:rsidRPr="00865B19">
              <w:rPr>
                <w:rFonts w:eastAsia="SimSun"/>
                <w:iCs/>
                <w:sz w:val="20"/>
                <w:szCs w:val="20"/>
              </w:rPr>
              <w:t>’s capacity shortfall to the sum of all QSEs’ capacity shortfalls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for the 15-minute Settlement Interval</w:t>
            </w:r>
            <w:r w:rsidRPr="00865B19">
              <w:rPr>
                <w:rFonts w:eastAsia="SimSun"/>
                <w:i/>
                <w:iCs/>
                <w:sz w:val="20"/>
                <w:szCs w:val="20"/>
              </w:rPr>
              <w:t xml:space="preserve"> i</w:t>
            </w:r>
            <w:r w:rsidRPr="00865B19">
              <w:rPr>
                <w:rFonts w:eastAsia="SimSun"/>
                <w:iCs/>
                <w:sz w:val="20"/>
                <w:szCs w:val="20"/>
              </w:rPr>
              <w:t>.  See Section 5.7.4.</w:t>
            </w:r>
            <w:ins w:id="1551" w:author="ERCOT" w:date="2024-02-19T08:52:00Z">
              <w:r w:rsidRPr="00865B19">
                <w:rPr>
                  <w:rFonts w:eastAsia="SimSun"/>
                  <w:iCs/>
                  <w:sz w:val="20"/>
                  <w:szCs w:val="20"/>
                </w:rPr>
                <w:t>2</w:t>
              </w:r>
            </w:ins>
            <w:del w:id="1552" w:author="ERCOT" w:date="2024-02-19T08:52:00Z">
              <w:r w:rsidRPr="00865B19" w:rsidDel="00BD24FB">
                <w:rPr>
                  <w:rFonts w:eastAsia="SimSun"/>
                  <w:iCs/>
                  <w:sz w:val="20"/>
                  <w:szCs w:val="20"/>
                </w:rPr>
                <w:delText>1</w:delText>
              </w:r>
            </w:del>
            <w:r w:rsidRPr="00865B19">
              <w:rPr>
                <w:rFonts w:eastAsia="SimSun"/>
                <w:iCs/>
                <w:sz w:val="20"/>
                <w:szCs w:val="20"/>
              </w:rPr>
              <w:t>.1, Capacity Shortfall Ratio Share.</w:t>
            </w:r>
          </w:p>
        </w:tc>
      </w:tr>
      <w:tr w:rsidR="00865B19" w:rsidRPr="00865B19" w14:paraId="08D287B5" w14:textId="77777777" w:rsidTr="00C812E5">
        <w:tc>
          <w:tcPr>
            <w:tcW w:w="1437" w:type="pct"/>
          </w:tcPr>
          <w:p w14:paraId="2055FAE6"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RUCSF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i, q</w:t>
            </w:r>
          </w:p>
        </w:tc>
        <w:tc>
          <w:tcPr>
            <w:tcW w:w="342" w:type="pct"/>
          </w:tcPr>
          <w:p w14:paraId="1D870174" w14:textId="77777777" w:rsidR="00865B19" w:rsidRPr="00865B19" w:rsidRDefault="00865B19" w:rsidP="00865B19">
            <w:pPr>
              <w:spacing w:after="60"/>
              <w:jc w:val="center"/>
              <w:rPr>
                <w:rFonts w:eastAsia="SimSun"/>
                <w:iCs/>
                <w:sz w:val="20"/>
                <w:szCs w:val="20"/>
              </w:rPr>
            </w:pPr>
            <w:r w:rsidRPr="00865B19">
              <w:rPr>
                <w:rFonts w:eastAsia="SimSun"/>
                <w:iCs/>
                <w:sz w:val="20"/>
                <w:szCs w:val="20"/>
              </w:rPr>
              <w:t>MW</w:t>
            </w:r>
          </w:p>
        </w:tc>
        <w:tc>
          <w:tcPr>
            <w:tcW w:w="3221" w:type="pct"/>
          </w:tcPr>
          <w:p w14:paraId="5F4F85F2" w14:textId="77777777" w:rsidR="00865B19" w:rsidRPr="00865B19" w:rsidRDefault="00865B19" w:rsidP="00865B19">
            <w:pPr>
              <w:spacing w:after="60"/>
              <w:rPr>
                <w:rFonts w:eastAsia="SimSun"/>
                <w:iCs/>
                <w:sz w:val="20"/>
                <w:szCs w:val="20"/>
              </w:rPr>
            </w:pPr>
            <w:r w:rsidRPr="00865B19">
              <w:rPr>
                <w:rFonts w:eastAsia="SimSun"/>
                <w:i/>
                <w:iCs/>
                <w:sz w:val="20"/>
                <w:szCs w:val="20"/>
              </w:rPr>
              <w:t>RUC Shortfall</w:t>
            </w:r>
            <w:r w:rsidRPr="00865B19">
              <w:rPr>
                <w:rFonts w:eastAsia="SimSun"/>
                <w:iCs/>
                <w:sz w:val="20"/>
                <w:szCs w:val="20"/>
              </w:rPr>
              <w:t>—The QSE</w:t>
            </w:r>
            <w:r w:rsidRPr="00865B19">
              <w:rPr>
                <w:rFonts w:eastAsia="SimSun"/>
                <w:i/>
                <w:iCs/>
                <w:sz w:val="20"/>
                <w:szCs w:val="20"/>
              </w:rPr>
              <w:t xml:space="preserve"> q</w:t>
            </w:r>
            <w:r w:rsidRPr="00865B19">
              <w:rPr>
                <w:rFonts w:eastAsia="SimSun"/>
                <w:iCs/>
                <w:sz w:val="20"/>
                <w:szCs w:val="20"/>
              </w:rPr>
              <w:t xml:space="preserve">’s capacity shortfall for a particular RUC process </w:t>
            </w:r>
            <w:proofErr w:type="spellStart"/>
            <w:r w:rsidRPr="00865B19">
              <w:rPr>
                <w:rFonts w:eastAsia="SimSun"/>
                <w:i/>
                <w:iCs/>
                <w:sz w:val="20"/>
                <w:szCs w:val="20"/>
              </w:rPr>
              <w:t>ruc</w:t>
            </w:r>
            <w:proofErr w:type="spellEnd"/>
            <w:r w:rsidRPr="00865B19">
              <w:rPr>
                <w:rFonts w:eastAsia="SimSun"/>
                <w:iCs/>
                <w:sz w:val="20"/>
                <w:szCs w:val="20"/>
              </w:rPr>
              <w:t xml:space="preserve"> for the 15-minute Settlement Interval</w:t>
            </w:r>
            <w:r w:rsidRPr="00865B19">
              <w:rPr>
                <w:rFonts w:eastAsia="SimSun"/>
                <w:i/>
                <w:iCs/>
                <w:sz w:val="20"/>
                <w:szCs w:val="20"/>
              </w:rPr>
              <w:t xml:space="preserve"> i</w:t>
            </w:r>
            <w:r w:rsidRPr="00865B19">
              <w:rPr>
                <w:rFonts w:eastAsia="SimSun"/>
                <w:iCs/>
                <w:sz w:val="20"/>
                <w:szCs w:val="20"/>
              </w:rPr>
              <w:t>.  See formula in Section 5.7.4.</w:t>
            </w:r>
            <w:ins w:id="1553" w:author="ERCOT" w:date="2024-02-19T08:52:00Z">
              <w:r w:rsidRPr="00865B19">
                <w:rPr>
                  <w:rFonts w:eastAsia="SimSun"/>
                  <w:iCs/>
                  <w:sz w:val="20"/>
                  <w:szCs w:val="20"/>
                </w:rPr>
                <w:t>2</w:t>
              </w:r>
            </w:ins>
            <w:del w:id="1554" w:author="ERCOT" w:date="2024-02-19T08:52:00Z">
              <w:r w:rsidRPr="00865B19" w:rsidDel="00BD24FB">
                <w:rPr>
                  <w:rFonts w:eastAsia="SimSun"/>
                  <w:iCs/>
                  <w:sz w:val="20"/>
                  <w:szCs w:val="20"/>
                </w:rPr>
                <w:delText>1</w:delText>
              </w:r>
            </w:del>
            <w:r w:rsidRPr="00865B19">
              <w:rPr>
                <w:rFonts w:eastAsia="SimSun"/>
                <w:iCs/>
                <w:sz w:val="20"/>
                <w:szCs w:val="20"/>
              </w:rPr>
              <w:t>.1.</w:t>
            </w:r>
          </w:p>
        </w:tc>
      </w:tr>
      <w:tr w:rsidR="00865B19" w:rsidRPr="00865B19" w14:paraId="6E888736" w14:textId="77777777" w:rsidTr="00C812E5">
        <w:tc>
          <w:tcPr>
            <w:tcW w:w="1437" w:type="pct"/>
          </w:tcPr>
          <w:p w14:paraId="0FACE8B9"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RUCCAPTOT </w:t>
            </w:r>
            <w:proofErr w:type="spellStart"/>
            <w:r w:rsidRPr="00865B19">
              <w:rPr>
                <w:rFonts w:eastAsia="SimSun"/>
                <w:i/>
                <w:iCs/>
                <w:sz w:val="20"/>
                <w:szCs w:val="20"/>
                <w:vertAlign w:val="subscript"/>
              </w:rPr>
              <w:t>ruc</w:t>
            </w:r>
            <w:proofErr w:type="spellEnd"/>
            <w:r w:rsidRPr="00865B19">
              <w:rPr>
                <w:rFonts w:eastAsia="SimSun"/>
                <w:i/>
                <w:iCs/>
                <w:sz w:val="20"/>
                <w:szCs w:val="20"/>
                <w:vertAlign w:val="subscript"/>
              </w:rPr>
              <w:t>, h</w:t>
            </w:r>
          </w:p>
        </w:tc>
        <w:tc>
          <w:tcPr>
            <w:tcW w:w="342" w:type="pct"/>
          </w:tcPr>
          <w:p w14:paraId="7768BCFF" w14:textId="77777777" w:rsidR="00865B19" w:rsidRPr="00865B19" w:rsidRDefault="00865B19" w:rsidP="00865B19">
            <w:pPr>
              <w:spacing w:after="60"/>
              <w:jc w:val="center"/>
              <w:rPr>
                <w:rFonts w:eastAsia="SimSun"/>
                <w:iCs/>
                <w:sz w:val="20"/>
                <w:szCs w:val="20"/>
              </w:rPr>
            </w:pPr>
            <w:r w:rsidRPr="00865B19">
              <w:rPr>
                <w:rFonts w:eastAsia="SimSun"/>
                <w:iCs/>
                <w:sz w:val="20"/>
                <w:szCs w:val="20"/>
              </w:rPr>
              <w:t>MW</w:t>
            </w:r>
          </w:p>
        </w:tc>
        <w:tc>
          <w:tcPr>
            <w:tcW w:w="3221" w:type="pct"/>
          </w:tcPr>
          <w:p w14:paraId="082780E5" w14:textId="77777777" w:rsidR="00865B19" w:rsidRPr="00865B19" w:rsidRDefault="00865B19" w:rsidP="00865B19">
            <w:pPr>
              <w:spacing w:after="60"/>
              <w:rPr>
                <w:rFonts w:eastAsia="SimSun"/>
                <w:iCs/>
                <w:sz w:val="20"/>
                <w:szCs w:val="20"/>
              </w:rPr>
            </w:pPr>
            <w:r w:rsidRPr="00865B19">
              <w:rPr>
                <w:rFonts w:eastAsia="SimSun"/>
                <w:i/>
                <w:iCs/>
                <w:sz w:val="20"/>
                <w:szCs w:val="20"/>
              </w:rPr>
              <w:t>RUC Capacity Total</w:t>
            </w:r>
            <w:r w:rsidRPr="00865B19">
              <w:rPr>
                <w:rFonts w:eastAsia="SimSun"/>
                <w:iCs/>
                <w:sz w:val="20"/>
                <w:szCs w:val="20"/>
              </w:rPr>
              <w:t>—The sum of the High Sustained Limits (HSLs) of all RUC-committed Resources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that includes the 15-minute Settlement Interval.  See formula in Section 5.7.4.</w:t>
            </w:r>
            <w:ins w:id="1555" w:author="ERCOT" w:date="2024-02-19T08:52:00Z">
              <w:r w:rsidRPr="00865B19">
                <w:rPr>
                  <w:rFonts w:eastAsia="SimSun"/>
                  <w:iCs/>
                  <w:sz w:val="20"/>
                  <w:szCs w:val="20"/>
                </w:rPr>
                <w:t>2</w:t>
              </w:r>
            </w:ins>
            <w:del w:id="1556" w:author="ERCOT" w:date="2024-02-19T08:52:00Z">
              <w:r w:rsidRPr="00865B19" w:rsidDel="00BD24FB">
                <w:rPr>
                  <w:rFonts w:eastAsia="SimSun"/>
                  <w:iCs/>
                  <w:sz w:val="20"/>
                  <w:szCs w:val="20"/>
                </w:rPr>
                <w:delText>1</w:delText>
              </w:r>
            </w:del>
            <w:r w:rsidRPr="00865B19">
              <w:rPr>
                <w:rFonts w:eastAsia="SimSun"/>
                <w:iCs/>
                <w:sz w:val="20"/>
                <w:szCs w:val="20"/>
              </w:rPr>
              <w:t xml:space="preserve">.1. </w:t>
            </w:r>
          </w:p>
        </w:tc>
      </w:tr>
      <w:tr w:rsidR="00865B19" w:rsidRPr="00865B19" w14:paraId="1F6605DA" w14:textId="77777777" w:rsidTr="00C812E5">
        <w:trPr>
          <w:ins w:id="1557" w:author="ERCOT" w:date="2024-02-19T08:55:00Z"/>
        </w:trPr>
        <w:tc>
          <w:tcPr>
            <w:tcW w:w="1437" w:type="pct"/>
          </w:tcPr>
          <w:p w14:paraId="06B82166" w14:textId="77777777" w:rsidR="00865B19" w:rsidRPr="00865B19" w:rsidRDefault="00865B19" w:rsidP="00865B19">
            <w:pPr>
              <w:spacing w:after="60"/>
              <w:rPr>
                <w:ins w:id="1558" w:author="ERCOT" w:date="2024-02-19T08:55:00Z"/>
                <w:rFonts w:eastAsia="SimSun"/>
                <w:iCs/>
                <w:sz w:val="20"/>
                <w:szCs w:val="20"/>
              </w:rPr>
            </w:pPr>
            <w:ins w:id="1559" w:author="ERCOT" w:date="2024-02-19T08:55:00Z">
              <w:r w:rsidRPr="00865B19">
                <w:rPr>
                  <w:rFonts w:eastAsia="SimSun"/>
                  <w:bCs/>
                  <w:sz w:val="20"/>
                  <w:szCs w:val="20"/>
                  <w:lang w:eastAsia="x-none"/>
                </w:rPr>
                <w:t>RUCMWDELTA</w:t>
              </w:r>
              <w:r w:rsidRPr="00865B19">
                <w:rPr>
                  <w:rFonts w:eastAsia="SimSun"/>
                  <w:bCs/>
                  <w:lang w:eastAsia="x-none"/>
                </w:rPr>
                <w:t xml:space="preserve">  </w:t>
              </w:r>
              <w:proofErr w:type="spellStart"/>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h</w:t>
              </w:r>
              <w:r w:rsidRPr="00865B19">
                <w:rPr>
                  <w:rFonts w:eastAsia="SimSun"/>
                  <w:bCs/>
                  <w:i/>
                  <w:vertAlign w:val="subscript"/>
                  <w:lang w:eastAsia="x-none"/>
                </w:rPr>
                <w:t xml:space="preserve"> </w:t>
              </w:r>
              <w:r w:rsidRPr="00865B19">
                <w:rPr>
                  <w:rFonts w:eastAsia="SimSun"/>
                  <w:bCs/>
                  <w:lang w:eastAsia="x-none"/>
                </w:rPr>
                <w:t xml:space="preserve"> </w:t>
              </w:r>
            </w:ins>
          </w:p>
        </w:tc>
        <w:tc>
          <w:tcPr>
            <w:tcW w:w="342" w:type="pct"/>
          </w:tcPr>
          <w:p w14:paraId="60E6066B" w14:textId="77777777" w:rsidR="00865B19" w:rsidRPr="00865B19" w:rsidRDefault="00865B19" w:rsidP="00865B19">
            <w:pPr>
              <w:spacing w:after="60"/>
              <w:jc w:val="center"/>
              <w:rPr>
                <w:ins w:id="1560" w:author="ERCOT" w:date="2024-02-19T08:55:00Z"/>
                <w:rFonts w:eastAsia="SimSun"/>
                <w:iCs/>
                <w:sz w:val="20"/>
                <w:szCs w:val="20"/>
              </w:rPr>
            </w:pPr>
            <w:ins w:id="1561" w:author="ERCOT" w:date="2024-02-19T08:55:00Z">
              <w:r w:rsidRPr="00865B19">
                <w:rPr>
                  <w:rFonts w:eastAsia="SimSun"/>
                  <w:iCs/>
                  <w:sz w:val="20"/>
                  <w:szCs w:val="20"/>
                </w:rPr>
                <w:t>$</w:t>
              </w:r>
            </w:ins>
          </w:p>
        </w:tc>
        <w:tc>
          <w:tcPr>
            <w:tcW w:w="3221" w:type="pct"/>
          </w:tcPr>
          <w:p w14:paraId="739111D5" w14:textId="77777777" w:rsidR="00865B19" w:rsidRPr="00865B19" w:rsidRDefault="00865B19" w:rsidP="00865B19">
            <w:pPr>
              <w:spacing w:after="60"/>
              <w:rPr>
                <w:ins w:id="1562" w:author="ERCOT" w:date="2024-02-19T08:55:00Z"/>
                <w:rFonts w:eastAsia="SimSun"/>
                <w:sz w:val="20"/>
                <w:szCs w:val="20"/>
              </w:rPr>
            </w:pPr>
            <w:ins w:id="1563" w:author="ERCOT" w:date="2024-02-19T08:55:00Z">
              <w:r w:rsidRPr="00865B19">
                <w:rPr>
                  <w:rFonts w:eastAsia="SimSun"/>
                  <w:i/>
                  <w:iCs/>
                  <w:sz w:val="20"/>
                  <w:szCs w:val="20"/>
                </w:rPr>
                <w:t xml:space="preserve">RUC Make-Whole Delta – </w:t>
              </w:r>
              <w:r w:rsidRPr="00865B19">
                <w:rPr>
                  <w:rFonts w:eastAsia="SimSun"/>
                  <w:sz w:val="20"/>
                  <w:szCs w:val="20"/>
                </w:rPr>
                <w:t>The</w:t>
              </w:r>
            </w:ins>
            <w:ins w:id="1564" w:author="ERCOT" w:date="2024-02-19T08:58:00Z">
              <w:r w:rsidRPr="00865B19">
                <w:rPr>
                  <w:rFonts w:eastAsia="SimSun"/>
                  <w:sz w:val="20"/>
                  <w:szCs w:val="20"/>
                </w:rPr>
                <w:t xml:space="preserve"> remaining</w:t>
              </w:r>
            </w:ins>
            <w:ins w:id="1565" w:author="ERCOT" w:date="2024-02-19T08:55:00Z">
              <w:r w:rsidRPr="00865B19">
                <w:rPr>
                  <w:rFonts w:eastAsia="SimSun"/>
                  <w:sz w:val="20"/>
                  <w:szCs w:val="20"/>
                </w:rPr>
                <w:t xml:space="preserve"> </w:t>
              </w:r>
            </w:ins>
            <w:ins w:id="1566" w:author="ERCOT" w:date="2024-02-19T08:56:00Z">
              <w:r w:rsidRPr="00865B19">
                <w:rPr>
                  <w:rFonts w:eastAsia="SimSun"/>
                  <w:sz w:val="20"/>
                  <w:szCs w:val="20"/>
                </w:rPr>
                <w:t xml:space="preserve">RUC Make-Whole amount </w:t>
              </w:r>
            </w:ins>
            <w:ins w:id="1567" w:author="ERCOT" w:date="2024-02-19T08:58:00Z">
              <w:r w:rsidRPr="00865B19">
                <w:rPr>
                  <w:rFonts w:eastAsia="SimSun"/>
                  <w:sz w:val="20"/>
                  <w:szCs w:val="20"/>
                </w:rPr>
                <w:t xml:space="preserve">that has not been </w:t>
              </w:r>
            </w:ins>
            <w:ins w:id="1568" w:author="ERCOT" w:date="2024-02-19T08:59:00Z">
              <w:r w:rsidRPr="00865B19">
                <w:rPr>
                  <w:rFonts w:eastAsia="SimSun"/>
                  <w:sz w:val="20"/>
                  <w:szCs w:val="20"/>
                </w:rPr>
                <w:t xml:space="preserve">covered by RUC DRRS Short Charges, </w:t>
              </w:r>
            </w:ins>
            <w:ins w:id="1569" w:author="ERCOT" w:date="2024-02-19T08:58:00Z">
              <w:r w:rsidRPr="00865B19">
                <w:rPr>
                  <w:rFonts w:eastAsia="SimSun"/>
                  <w:iCs/>
                  <w:sz w:val="20"/>
                  <w:szCs w:val="20"/>
                </w:rPr>
                <w:t>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that includes the 15-minute Settlement Interval.</w:t>
              </w:r>
            </w:ins>
          </w:p>
        </w:tc>
      </w:tr>
      <w:tr w:rsidR="00865B19" w:rsidRPr="00865B19" w14:paraId="35EC515F" w14:textId="77777777" w:rsidTr="00C812E5">
        <w:trPr>
          <w:ins w:id="1570" w:author="ERCOT" w:date="2024-02-02T15:49:00Z"/>
        </w:trPr>
        <w:tc>
          <w:tcPr>
            <w:tcW w:w="1437" w:type="pct"/>
          </w:tcPr>
          <w:p w14:paraId="27FB3E35" w14:textId="77777777" w:rsidR="00865B19" w:rsidRPr="00865B19" w:rsidRDefault="00865B19" w:rsidP="00865B19">
            <w:pPr>
              <w:spacing w:after="60"/>
              <w:rPr>
                <w:ins w:id="1571" w:author="ERCOT" w:date="2024-02-02T15:49:00Z"/>
                <w:rFonts w:eastAsia="SimSun"/>
                <w:iCs/>
                <w:sz w:val="20"/>
                <w:szCs w:val="20"/>
              </w:rPr>
            </w:pPr>
            <w:ins w:id="1572" w:author="ERCOT" w:date="2024-02-02T15:49:00Z">
              <w:r w:rsidRPr="00865B19">
                <w:rPr>
                  <w:rFonts w:eastAsia="SimSun"/>
                  <w:iCs/>
                  <w:sz w:val="20"/>
                  <w:szCs w:val="20"/>
                </w:rPr>
                <w:t>RUCDRR</w:t>
              </w:r>
            </w:ins>
            <w:ins w:id="1573" w:author="ERCOT" w:date="2024-02-15T11:53:00Z">
              <w:r w:rsidRPr="00865B19">
                <w:rPr>
                  <w:rFonts w:eastAsia="SimSun"/>
                  <w:iCs/>
                  <w:sz w:val="20"/>
                  <w:szCs w:val="20"/>
                </w:rPr>
                <w:t>S</w:t>
              </w:r>
            </w:ins>
            <w:ins w:id="1574" w:author="ERCOT" w:date="2024-02-02T15:49:00Z">
              <w:r w:rsidRPr="00865B19">
                <w:rPr>
                  <w:rFonts w:eastAsia="SimSun"/>
                  <w:iCs/>
                  <w:sz w:val="20"/>
                  <w:szCs w:val="20"/>
                </w:rPr>
                <w:t xml:space="preserve">AMT  </w:t>
              </w:r>
              <w:proofErr w:type="spellStart"/>
              <w:r w:rsidRPr="00865B19">
                <w:rPr>
                  <w:rFonts w:eastAsia="SimSun"/>
                  <w:i/>
                  <w:sz w:val="20"/>
                  <w:szCs w:val="20"/>
                  <w:vertAlign w:val="subscript"/>
                </w:rPr>
                <w:t>ruc</w:t>
              </w:r>
              <w:proofErr w:type="spellEnd"/>
              <w:r w:rsidRPr="00865B19">
                <w:rPr>
                  <w:rFonts w:eastAsia="SimSun"/>
                  <w:i/>
                  <w:sz w:val="20"/>
                  <w:szCs w:val="20"/>
                  <w:vertAlign w:val="subscript"/>
                </w:rPr>
                <w:t>, i, q</w:t>
              </w:r>
            </w:ins>
          </w:p>
        </w:tc>
        <w:tc>
          <w:tcPr>
            <w:tcW w:w="342" w:type="pct"/>
          </w:tcPr>
          <w:p w14:paraId="6C8E5211" w14:textId="77777777" w:rsidR="00865B19" w:rsidRPr="00865B19" w:rsidRDefault="00865B19" w:rsidP="00865B19">
            <w:pPr>
              <w:spacing w:after="60"/>
              <w:jc w:val="center"/>
              <w:rPr>
                <w:ins w:id="1575" w:author="ERCOT" w:date="2024-02-02T15:49:00Z"/>
                <w:rFonts w:eastAsia="SimSun"/>
                <w:iCs/>
                <w:sz w:val="20"/>
                <w:szCs w:val="20"/>
              </w:rPr>
            </w:pPr>
            <w:ins w:id="1576" w:author="ERCOT" w:date="2024-02-02T15:49:00Z">
              <w:r w:rsidRPr="00865B19">
                <w:rPr>
                  <w:rFonts w:eastAsia="SimSun"/>
                  <w:iCs/>
                  <w:sz w:val="20"/>
                  <w:szCs w:val="20"/>
                </w:rPr>
                <w:t>$</w:t>
              </w:r>
            </w:ins>
          </w:p>
        </w:tc>
        <w:tc>
          <w:tcPr>
            <w:tcW w:w="3221" w:type="pct"/>
          </w:tcPr>
          <w:p w14:paraId="2AEF35B6" w14:textId="77777777" w:rsidR="00865B19" w:rsidRPr="00865B19" w:rsidRDefault="00865B19" w:rsidP="00865B19">
            <w:pPr>
              <w:spacing w:after="60"/>
              <w:rPr>
                <w:ins w:id="1577" w:author="ERCOT" w:date="2024-02-02T15:49:00Z"/>
                <w:rFonts w:eastAsia="SimSun"/>
                <w:i/>
                <w:iCs/>
                <w:sz w:val="20"/>
                <w:szCs w:val="20"/>
              </w:rPr>
            </w:pPr>
            <w:ins w:id="1578" w:author="ERCOT" w:date="2024-02-02T15:49:00Z">
              <w:r w:rsidRPr="00865B19">
                <w:rPr>
                  <w:rFonts w:eastAsia="SimSun"/>
                  <w:i/>
                  <w:iCs/>
                  <w:sz w:val="20"/>
                  <w:szCs w:val="20"/>
                </w:rPr>
                <w:t xml:space="preserve">RUC </w:t>
              </w:r>
            </w:ins>
            <w:ins w:id="1579" w:author="ERCOT" w:date="2024-03-19T09:04:00Z">
              <w:r w:rsidRPr="00865B19">
                <w:rPr>
                  <w:rFonts w:eastAsia="SimSun"/>
                  <w:i/>
                  <w:iCs/>
                  <w:sz w:val="20"/>
                  <w:szCs w:val="20"/>
                </w:rPr>
                <w:t>DRRS</w:t>
              </w:r>
            </w:ins>
            <w:ins w:id="1580" w:author="ERCOT" w:date="2024-02-02T15:49:00Z">
              <w:r w:rsidRPr="00865B19">
                <w:rPr>
                  <w:rFonts w:eastAsia="SimSun"/>
                  <w:i/>
                  <w:iCs/>
                  <w:sz w:val="20"/>
                  <w:szCs w:val="20"/>
                </w:rPr>
                <w:t xml:space="preserve"> </w:t>
              </w:r>
            </w:ins>
            <w:ins w:id="1581" w:author="ERCOT" w:date="2024-02-15T11:53:00Z">
              <w:r w:rsidRPr="00865B19">
                <w:rPr>
                  <w:rFonts w:eastAsia="SimSun"/>
                  <w:i/>
                  <w:iCs/>
                  <w:sz w:val="20"/>
                  <w:szCs w:val="20"/>
                </w:rPr>
                <w:t xml:space="preserve">Short </w:t>
              </w:r>
            </w:ins>
            <w:ins w:id="1582" w:author="ERCOT" w:date="2024-02-02T15:49:00Z">
              <w:r w:rsidRPr="00865B19">
                <w:rPr>
                  <w:rFonts w:eastAsia="SimSun"/>
                  <w:i/>
                  <w:iCs/>
                  <w:sz w:val="20"/>
                  <w:szCs w:val="20"/>
                </w:rPr>
                <w:t xml:space="preserve">Amount – </w:t>
              </w:r>
              <w:r w:rsidRPr="00865B19">
                <w:rPr>
                  <w:rFonts w:eastAsia="SimSun"/>
                  <w:sz w:val="20"/>
                  <w:szCs w:val="20"/>
                </w:rPr>
                <w:t xml:space="preserve">The charge to QSE </w:t>
              </w:r>
              <w:r w:rsidRPr="00865B19">
                <w:rPr>
                  <w:rFonts w:eastAsia="SimSun"/>
                  <w:i/>
                  <w:iCs/>
                  <w:sz w:val="20"/>
                  <w:szCs w:val="20"/>
                </w:rPr>
                <w:t xml:space="preserve">q, </w:t>
              </w:r>
              <w:r w:rsidRPr="00865B19">
                <w:rPr>
                  <w:rFonts w:eastAsia="SimSun"/>
                  <w:sz w:val="20"/>
                  <w:szCs w:val="20"/>
                </w:rPr>
                <w:t xml:space="preserve">due to a DRRS shortfall for a particular RUC process </w:t>
              </w:r>
              <w:proofErr w:type="spellStart"/>
              <w:r w:rsidRPr="00865B19">
                <w:rPr>
                  <w:rFonts w:eastAsia="SimSun"/>
                  <w:i/>
                  <w:iCs/>
                  <w:sz w:val="20"/>
                  <w:szCs w:val="20"/>
                </w:rPr>
                <w:t>ruc</w:t>
              </w:r>
              <w:proofErr w:type="spellEnd"/>
              <w:r w:rsidRPr="00865B19">
                <w:rPr>
                  <w:rFonts w:eastAsia="SimSun"/>
                  <w:i/>
                  <w:iCs/>
                  <w:sz w:val="20"/>
                  <w:szCs w:val="20"/>
                </w:rPr>
                <w:t xml:space="preserve">, </w:t>
              </w:r>
              <w:r w:rsidRPr="00865B19">
                <w:rPr>
                  <w:rFonts w:eastAsia="SimSun"/>
                  <w:sz w:val="20"/>
                  <w:szCs w:val="20"/>
                </w:rPr>
                <w:t xml:space="preserve">for the 15-minute Settlement Interval </w:t>
              </w:r>
              <w:r w:rsidRPr="00865B19">
                <w:rPr>
                  <w:rFonts w:eastAsia="SimSun"/>
                  <w:i/>
                  <w:iCs/>
                  <w:sz w:val="20"/>
                  <w:szCs w:val="20"/>
                </w:rPr>
                <w:t xml:space="preserve">i. </w:t>
              </w:r>
            </w:ins>
          </w:p>
        </w:tc>
      </w:tr>
      <w:tr w:rsidR="00865B19" w:rsidRPr="00865B19" w14:paraId="6FC30CF7" w14:textId="77777777" w:rsidTr="00C812E5">
        <w:trPr>
          <w:ins w:id="1583" w:author="ERCOT" w:date="2024-02-02T15:47:00Z"/>
        </w:trPr>
        <w:tc>
          <w:tcPr>
            <w:tcW w:w="1437" w:type="pct"/>
          </w:tcPr>
          <w:p w14:paraId="45FA8393" w14:textId="77777777" w:rsidR="00865B19" w:rsidRPr="00865B19" w:rsidRDefault="00865B19" w:rsidP="00865B19">
            <w:pPr>
              <w:spacing w:after="60"/>
              <w:rPr>
                <w:ins w:id="1584" w:author="ERCOT" w:date="2024-02-02T15:47:00Z"/>
                <w:rFonts w:eastAsia="SimSun"/>
                <w:iCs/>
                <w:sz w:val="20"/>
                <w:szCs w:val="20"/>
              </w:rPr>
            </w:pPr>
            <w:ins w:id="1585" w:author="ERCOT" w:date="2024-02-02T15:47:00Z">
              <w:r w:rsidRPr="00865B19">
                <w:rPr>
                  <w:rFonts w:eastAsia="SimSun"/>
                  <w:iCs/>
                  <w:sz w:val="20"/>
                  <w:szCs w:val="20"/>
                </w:rPr>
                <w:t>RUCDRR</w:t>
              </w:r>
            </w:ins>
            <w:ins w:id="1586" w:author="ERCOT" w:date="2024-02-15T11:53:00Z">
              <w:r w:rsidRPr="00865B19">
                <w:rPr>
                  <w:rFonts w:eastAsia="SimSun"/>
                  <w:iCs/>
                  <w:sz w:val="20"/>
                  <w:szCs w:val="20"/>
                </w:rPr>
                <w:t>S</w:t>
              </w:r>
            </w:ins>
            <w:ins w:id="1587" w:author="ERCOT" w:date="2024-02-02T15:47:00Z">
              <w:r w:rsidRPr="00865B19">
                <w:rPr>
                  <w:rFonts w:eastAsia="SimSun"/>
                  <w:iCs/>
                  <w:sz w:val="20"/>
                  <w:szCs w:val="20"/>
                </w:rPr>
                <w:t xml:space="preserve">AMTRUCTOT </w:t>
              </w:r>
              <w:proofErr w:type="spellStart"/>
              <w:r w:rsidRPr="00865B19">
                <w:rPr>
                  <w:rFonts w:eastAsia="SimSun"/>
                  <w:bCs/>
                  <w:i/>
                  <w:sz w:val="20"/>
                  <w:szCs w:val="20"/>
                  <w:vertAlign w:val="subscript"/>
                  <w:lang w:val="x-none" w:eastAsia="x-none"/>
                </w:rPr>
                <w:t>ruc</w:t>
              </w:r>
              <w:proofErr w:type="spellEnd"/>
              <w:r w:rsidRPr="00865B19">
                <w:rPr>
                  <w:rFonts w:eastAsia="SimSun"/>
                  <w:bCs/>
                  <w:i/>
                  <w:sz w:val="20"/>
                  <w:szCs w:val="20"/>
                  <w:vertAlign w:val="subscript"/>
                  <w:lang w:val="x-none" w:eastAsia="x-none"/>
                </w:rPr>
                <w:t>,</w:t>
              </w:r>
              <w:r w:rsidRPr="00865B19">
                <w:rPr>
                  <w:rFonts w:eastAsia="SimSun"/>
                  <w:bCs/>
                  <w:i/>
                  <w:sz w:val="20"/>
                  <w:szCs w:val="20"/>
                  <w:vertAlign w:val="subscript"/>
                  <w:lang w:eastAsia="x-none"/>
                </w:rPr>
                <w:t xml:space="preserve"> </w:t>
              </w:r>
              <w:r w:rsidRPr="00865B19">
                <w:rPr>
                  <w:rFonts w:eastAsia="SimSun"/>
                  <w:bCs/>
                  <w:i/>
                  <w:sz w:val="20"/>
                  <w:szCs w:val="20"/>
                  <w:vertAlign w:val="subscript"/>
                  <w:lang w:val="x-none" w:eastAsia="x-none"/>
                </w:rPr>
                <w:t>h</w:t>
              </w:r>
            </w:ins>
          </w:p>
        </w:tc>
        <w:tc>
          <w:tcPr>
            <w:tcW w:w="342" w:type="pct"/>
          </w:tcPr>
          <w:p w14:paraId="369684FB" w14:textId="77777777" w:rsidR="00865B19" w:rsidRPr="00865B19" w:rsidRDefault="00865B19" w:rsidP="00865B19">
            <w:pPr>
              <w:spacing w:after="60"/>
              <w:jc w:val="center"/>
              <w:rPr>
                <w:ins w:id="1588" w:author="ERCOT" w:date="2024-02-02T15:47:00Z"/>
                <w:rFonts w:eastAsia="SimSun"/>
                <w:iCs/>
                <w:sz w:val="20"/>
                <w:szCs w:val="20"/>
              </w:rPr>
            </w:pPr>
            <w:ins w:id="1589" w:author="ERCOT" w:date="2024-02-02T15:49:00Z">
              <w:r w:rsidRPr="00865B19">
                <w:rPr>
                  <w:rFonts w:eastAsia="SimSun"/>
                  <w:iCs/>
                  <w:sz w:val="20"/>
                  <w:szCs w:val="20"/>
                </w:rPr>
                <w:t>$</w:t>
              </w:r>
            </w:ins>
          </w:p>
        </w:tc>
        <w:tc>
          <w:tcPr>
            <w:tcW w:w="3221" w:type="pct"/>
          </w:tcPr>
          <w:p w14:paraId="47785E36" w14:textId="77777777" w:rsidR="00865B19" w:rsidRPr="00865B19" w:rsidRDefault="00865B19" w:rsidP="00865B19">
            <w:pPr>
              <w:spacing w:after="60"/>
              <w:rPr>
                <w:ins w:id="1590" w:author="ERCOT" w:date="2024-02-02T15:47:00Z"/>
                <w:rFonts w:eastAsia="SimSun"/>
                <w:i/>
                <w:iCs/>
                <w:sz w:val="20"/>
                <w:szCs w:val="20"/>
              </w:rPr>
            </w:pPr>
            <w:ins w:id="1591" w:author="ERCOT" w:date="2024-02-02T15:49:00Z">
              <w:r w:rsidRPr="00865B19">
                <w:rPr>
                  <w:rFonts w:eastAsia="SimSun"/>
                  <w:i/>
                  <w:iCs/>
                  <w:sz w:val="20"/>
                  <w:szCs w:val="20"/>
                </w:rPr>
                <w:t xml:space="preserve">RUC </w:t>
              </w:r>
            </w:ins>
            <w:ins w:id="1592" w:author="ERCOT" w:date="2024-03-19T09:05:00Z">
              <w:r w:rsidRPr="00865B19">
                <w:rPr>
                  <w:rFonts w:eastAsia="SimSun"/>
                  <w:i/>
                  <w:iCs/>
                  <w:sz w:val="20"/>
                  <w:szCs w:val="20"/>
                </w:rPr>
                <w:t>DRRS</w:t>
              </w:r>
            </w:ins>
            <w:ins w:id="1593" w:author="ERCOT" w:date="2024-02-02T15:49:00Z">
              <w:r w:rsidRPr="00865B19">
                <w:rPr>
                  <w:rFonts w:eastAsia="SimSun"/>
                  <w:i/>
                  <w:iCs/>
                  <w:sz w:val="20"/>
                  <w:szCs w:val="20"/>
                </w:rPr>
                <w:t xml:space="preserve"> </w:t>
              </w:r>
            </w:ins>
            <w:ins w:id="1594" w:author="ERCOT" w:date="2024-02-15T11:53:00Z">
              <w:r w:rsidRPr="00865B19">
                <w:rPr>
                  <w:rFonts w:eastAsia="SimSun"/>
                  <w:i/>
                  <w:iCs/>
                  <w:sz w:val="20"/>
                  <w:szCs w:val="20"/>
                </w:rPr>
                <w:t>Shor</w:t>
              </w:r>
            </w:ins>
            <w:ins w:id="1595" w:author="ERCOT" w:date="2024-03-19T09:05:00Z">
              <w:r w:rsidRPr="00865B19">
                <w:rPr>
                  <w:rFonts w:eastAsia="SimSun"/>
                  <w:i/>
                  <w:iCs/>
                  <w:sz w:val="20"/>
                  <w:szCs w:val="20"/>
                </w:rPr>
                <w:t>t</w:t>
              </w:r>
            </w:ins>
            <w:ins w:id="1596" w:author="ERCOT" w:date="2024-02-15T11:53:00Z">
              <w:r w:rsidRPr="00865B19">
                <w:rPr>
                  <w:rFonts w:eastAsia="SimSun"/>
                  <w:i/>
                  <w:iCs/>
                  <w:sz w:val="20"/>
                  <w:szCs w:val="20"/>
                </w:rPr>
                <w:t xml:space="preserve"> </w:t>
              </w:r>
            </w:ins>
            <w:ins w:id="1597" w:author="ERCOT" w:date="2024-02-02T15:49:00Z">
              <w:r w:rsidRPr="00865B19">
                <w:rPr>
                  <w:rFonts w:eastAsia="SimSun"/>
                  <w:i/>
                  <w:iCs/>
                  <w:sz w:val="20"/>
                  <w:szCs w:val="20"/>
                </w:rPr>
                <w:t xml:space="preserve">Amount </w:t>
              </w:r>
            </w:ins>
            <w:ins w:id="1598" w:author="ERCOT" w:date="2024-03-19T09:05:00Z">
              <w:r w:rsidRPr="00865B19">
                <w:rPr>
                  <w:rFonts w:eastAsia="SimSun"/>
                  <w:i/>
                  <w:iCs/>
                  <w:sz w:val="20"/>
                  <w:szCs w:val="20"/>
                </w:rPr>
                <w:t xml:space="preserve">Total </w:t>
              </w:r>
            </w:ins>
            <w:ins w:id="1599" w:author="ERCOT" w:date="2024-02-02T15:49:00Z">
              <w:r w:rsidRPr="00865B19">
                <w:rPr>
                  <w:rFonts w:eastAsia="SimSun"/>
                  <w:i/>
                  <w:iCs/>
                  <w:sz w:val="20"/>
                  <w:szCs w:val="20"/>
                </w:rPr>
                <w:t xml:space="preserve">per RUC – </w:t>
              </w:r>
              <w:r w:rsidRPr="00865B19">
                <w:rPr>
                  <w:rFonts w:eastAsia="SimSun"/>
                  <w:sz w:val="20"/>
                  <w:szCs w:val="20"/>
                </w:rPr>
                <w:t xml:space="preserve">The sum of </w:t>
              </w:r>
            </w:ins>
            <w:ins w:id="1600" w:author="ERCOT" w:date="2024-02-15T11:53:00Z">
              <w:r w:rsidRPr="00865B19">
                <w:rPr>
                  <w:rFonts w:eastAsia="SimSun"/>
                  <w:sz w:val="20"/>
                  <w:szCs w:val="20"/>
                </w:rPr>
                <w:t>shortfall</w:t>
              </w:r>
            </w:ins>
            <w:ins w:id="1601" w:author="ERCOT" w:date="2024-02-02T15:49:00Z">
              <w:r w:rsidRPr="00865B19">
                <w:rPr>
                  <w:rFonts w:eastAsia="SimSun"/>
                  <w:sz w:val="20"/>
                  <w:szCs w:val="20"/>
                </w:rPr>
                <w:t xml:space="preserve"> for DRRS </w:t>
              </w:r>
              <w:r w:rsidRPr="00865B19">
                <w:rPr>
                  <w:rFonts w:eastAsia="SimSun"/>
                  <w:iCs/>
                  <w:sz w:val="20"/>
                  <w:szCs w:val="20"/>
                </w:rPr>
                <w:t>Charges for a particular RUC process</w:t>
              </w:r>
              <w:r w:rsidRPr="00865B19">
                <w:rPr>
                  <w:rFonts w:eastAsia="SimSun"/>
                  <w:i/>
                  <w:iCs/>
                  <w:sz w:val="20"/>
                  <w:szCs w:val="20"/>
                </w:rPr>
                <w:t xml:space="preserve"> </w:t>
              </w:r>
              <w:proofErr w:type="spellStart"/>
              <w:r w:rsidRPr="00865B19">
                <w:rPr>
                  <w:rFonts w:eastAsia="SimSun"/>
                  <w:i/>
                  <w:iCs/>
                  <w:sz w:val="20"/>
                  <w:szCs w:val="20"/>
                </w:rPr>
                <w:t>ruc</w:t>
              </w:r>
              <w:proofErr w:type="spellEnd"/>
              <w:r w:rsidRPr="00865B19">
                <w:rPr>
                  <w:rFonts w:eastAsia="SimSun"/>
                  <w:iCs/>
                  <w:sz w:val="20"/>
                  <w:szCs w:val="20"/>
                </w:rPr>
                <w:t xml:space="preserve">, for the hour </w:t>
              </w:r>
              <w:r w:rsidRPr="00865B19">
                <w:rPr>
                  <w:rFonts w:eastAsia="SimSun"/>
                  <w:i/>
                  <w:iCs/>
                  <w:sz w:val="20"/>
                  <w:szCs w:val="20"/>
                </w:rPr>
                <w:t>h</w:t>
              </w:r>
              <w:r w:rsidRPr="00865B19">
                <w:rPr>
                  <w:rFonts w:eastAsia="SimSun"/>
                  <w:iCs/>
                  <w:sz w:val="20"/>
                  <w:szCs w:val="20"/>
                </w:rPr>
                <w:t xml:space="preserve"> that includes the 15-minute Settlement Interval.</w:t>
              </w:r>
            </w:ins>
          </w:p>
        </w:tc>
      </w:tr>
      <w:tr w:rsidR="00865B19" w:rsidRPr="00865B19" w14:paraId="3AC19457" w14:textId="77777777" w:rsidTr="00C812E5">
        <w:trPr>
          <w:ins w:id="1602" w:author="ERCOT" w:date="2024-02-22T13:00:00Z"/>
        </w:trPr>
        <w:tc>
          <w:tcPr>
            <w:tcW w:w="1437" w:type="pct"/>
          </w:tcPr>
          <w:p w14:paraId="28D54748" w14:textId="77777777" w:rsidR="00865B19" w:rsidRPr="00865B19" w:rsidRDefault="00865B19" w:rsidP="00865B19">
            <w:pPr>
              <w:spacing w:after="60"/>
              <w:rPr>
                <w:ins w:id="1603" w:author="ERCOT" w:date="2024-02-22T13:00:00Z"/>
                <w:rFonts w:eastAsia="SimSun"/>
                <w:iCs/>
                <w:sz w:val="20"/>
                <w:szCs w:val="20"/>
              </w:rPr>
            </w:pPr>
            <w:ins w:id="1604" w:author="ERCOT" w:date="2024-02-22T13:00:00Z">
              <w:r w:rsidRPr="00865B19">
                <w:rPr>
                  <w:rFonts w:eastAsia="SimSun"/>
                  <w:bCs/>
                  <w:sz w:val="20"/>
                  <w:szCs w:val="20"/>
                  <w:lang w:eastAsia="x-none"/>
                </w:rPr>
                <w:lastRenderedPageBreak/>
                <w:t>RUCCAPDELTA</w:t>
              </w:r>
              <w:r w:rsidRPr="00865B19">
                <w:rPr>
                  <w:rFonts w:eastAsia="SimSun"/>
                  <w:bCs/>
                  <w:i/>
                  <w:vertAlign w:val="subscript"/>
                  <w:lang w:val="x-none" w:eastAsia="x-none"/>
                </w:rPr>
                <w:t xml:space="preserve"> </w:t>
              </w:r>
              <w:proofErr w:type="spellStart"/>
              <w:r w:rsidRPr="00865B19">
                <w:rPr>
                  <w:rFonts w:eastAsia="SimSun"/>
                  <w:bCs/>
                  <w:i/>
                  <w:sz w:val="20"/>
                  <w:szCs w:val="20"/>
                  <w:vertAlign w:val="subscript"/>
                  <w:lang w:val="x-none" w:eastAsia="x-none"/>
                </w:rPr>
                <w:t>ruc</w:t>
              </w:r>
              <w:proofErr w:type="spellEnd"/>
              <w:r w:rsidRPr="00865B19">
                <w:rPr>
                  <w:rFonts w:eastAsia="SimSun"/>
                  <w:bCs/>
                  <w:i/>
                  <w:sz w:val="20"/>
                  <w:szCs w:val="20"/>
                  <w:vertAlign w:val="subscript"/>
                  <w:lang w:val="x-none" w:eastAsia="x-none"/>
                </w:rPr>
                <w:t>,</w:t>
              </w:r>
              <w:r w:rsidRPr="00865B19">
                <w:rPr>
                  <w:rFonts w:eastAsia="SimSun"/>
                  <w:bCs/>
                  <w:i/>
                  <w:sz w:val="20"/>
                  <w:szCs w:val="20"/>
                  <w:vertAlign w:val="subscript"/>
                  <w:lang w:eastAsia="x-none"/>
                </w:rPr>
                <w:t xml:space="preserve"> </w:t>
              </w:r>
              <w:r w:rsidRPr="00865B19">
                <w:rPr>
                  <w:rFonts w:eastAsia="SimSun"/>
                  <w:bCs/>
                  <w:i/>
                  <w:sz w:val="20"/>
                  <w:szCs w:val="20"/>
                  <w:vertAlign w:val="subscript"/>
                  <w:lang w:val="x-none" w:eastAsia="x-none"/>
                </w:rPr>
                <w:t>h</w:t>
              </w:r>
              <w:r w:rsidRPr="00865B19">
                <w:rPr>
                  <w:rFonts w:eastAsia="SimSun"/>
                  <w:bCs/>
                  <w:i/>
                  <w:sz w:val="20"/>
                  <w:szCs w:val="20"/>
                  <w:vertAlign w:val="subscript"/>
                  <w:lang w:eastAsia="x-none"/>
                </w:rPr>
                <w:t xml:space="preserve"> </w:t>
              </w:r>
              <w:r w:rsidRPr="00865B19">
                <w:rPr>
                  <w:rFonts w:eastAsia="SimSun"/>
                  <w:bCs/>
                  <w:sz w:val="20"/>
                  <w:szCs w:val="20"/>
                  <w:lang w:eastAsia="x-none"/>
                </w:rPr>
                <w:t xml:space="preserve"> </w:t>
              </w:r>
            </w:ins>
          </w:p>
        </w:tc>
        <w:tc>
          <w:tcPr>
            <w:tcW w:w="342" w:type="pct"/>
          </w:tcPr>
          <w:p w14:paraId="191C7032" w14:textId="77777777" w:rsidR="00865B19" w:rsidRPr="00865B19" w:rsidRDefault="00865B19" w:rsidP="00865B19">
            <w:pPr>
              <w:spacing w:after="60"/>
              <w:jc w:val="center"/>
              <w:rPr>
                <w:ins w:id="1605" w:author="ERCOT" w:date="2024-02-22T13:00:00Z"/>
                <w:rFonts w:eastAsia="SimSun"/>
                <w:iCs/>
                <w:sz w:val="20"/>
                <w:szCs w:val="20"/>
              </w:rPr>
            </w:pPr>
            <w:ins w:id="1606" w:author="ERCOT" w:date="2024-02-22T13:00:00Z">
              <w:r w:rsidRPr="00865B19">
                <w:rPr>
                  <w:rFonts w:eastAsia="SimSun"/>
                  <w:iCs/>
                  <w:sz w:val="20"/>
                  <w:szCs w:val="20"/>
                </w:rPr>
                <w:t>MW</w:t>
              </w:r>
            </w:ins>
          </w:p>
        </w:tc>
        <w:tc>
          <w:tcPr>
            <w:tcW w:w="3221" w:type="pct"/>
          </w:tcPr>
          <w:p w14:paraId="7308FC3D" w14:textId="77777777" w:rsidR="00865B19" w:rsidRPr="00865B19" w:rsidRDefault="00865B19" w:rsidP="00865B19">
            <w:pPr>
              <w:spacing w:after="60"/>
              <w:rPr>
                <w:ins w:id="1607" w:author="ERCOT" w:date="2024-02-22T13:00:00Z"/>
                <w:rFonts w:eastAsia="SimSun"/>
                <w:sz w:val="20"/>
                <w:szCs w:val="20"/>
              </w:rPr>
            </w:pPr>
            <w:ins w:id="1608" w:author="ERCOT" w:date="2024-02-22T13:00:00Z">
              <w:r w:rsidRPr="00865B19">
                <w:rPr>
                  <w:rFonts w:eastAsia="SimSun"/>
                  <w:i/>
                  <w:iCs/>
                  <w:sz w:val="20"/>
                  <w:szCs w:val="20"/>
                </w:rPr>
                <w:t xml:space="preserve">RUC Capacity Delta – </w:t>
              </w:r>
              <w:r w:rsidRPr="00865B19">
                <w:rPr>
                  <w:rFonts w:eastAsia="SimSun"/>
                  <w:sz w:val="20"/>
                  <w:szCs w:val="20"/>
                </w:rPr>
                <w:t xml:space="preserve">The </w:t>
              </w:r>
            </w:ins>
            <w:ins w:id="1609" w:author="ERCOT" w:date="2024-02-22T13:01:00Z">
              <w:r w:rsidRPr="00865B19">
                <w:rPr>
                  <w:rFonts w:eastAsia="SimSun"/>
                  <w:sz w:val="20"/>
                  <w:szCs w:val="20"/>
                </w:rPr>
                <w:t xml:space="preserve">remaining RUC Capacity that has not been covered by the DRRS Short Charges, for a particular RUC process </w:t>
              </w:r>
              <w:proofErr w:type="spellStart"/>
              <w:r w:rsidRPr="00865B19">
                <w:rPr>
                  <w:rFonts w:eastAsia="SimSun"/>
                  <w:i/>
                  <w:iCs/>
                  <w:sz w:val="20"/>
                  <w:szCs w:val="20"/>
                </w:rPr>
                <w:t>ruc</w:t>
              </w:r>
              <w:proofErr w:type="spellEnd"/>
              <w:r w:rsidRPr="00865B19">
                <w:rPr>
                  <w:rFonts w:eastAsia="SimSun"/>
                  <w:i/>
                  <w:iCs/>
                  <w:sz w:val="20"/>
                  <w:szCs w:val="20"/>
                </w:rPr>
                <w:t>,</w:t>
              </w:r>
              <w:r w:rsidRPr="00865B19">
                <w:rPr>
                  <w:rFonts w:eastAsia="SimSun"/>
                  <w:sz w:val="20"/>
                  <w:szCs w:val="20"/>
                </w:rPr>
                <w:t xml:space="preserve"> </w:t>
              </w:r>
              <w:r w:rsidRPr="00865B19">
                <w:rPr>
                  <w:rFonts w:eastAsia="SimSun"/>
                  <w:iCs/>
                  <w:sz w:val="20"/>
                  <w:szCs w:val="20"/>
                </w:rPr>
                <w:t xml:space="preserve">for the hour </w:t>
              </w:r>
              <w:r w:rsidRPr="00865B19">
                <w:rPr>
                  <w:rFonts w:eastAsia="SimSun"/>
                  <w:i/>
                  <w:iCs/>
                  <w:sz w:val="20"/>
                  <w:szCs w:val="20"/>
                </w:rPr>
                <w:t>h</w:t>
              </w:r>
              <w:r w:rsidRPr="00865B19">
                <w:rPr>
                  <w:rFonts w:eastAsia="SimSun"/>
                  <w:iCs/>
                  <w:sz w:val="20"/>
                  <w:szCs w:val="20"/>
                </w:rPr>
                <w:t xml:space="preserve"> that includes the 15-minute Settlement Interval.</w:t>
              </w:r>
            </w:ins>
          </w:p>
        </w:tc>
      </w:tr>
      <w:tr w:rsidR="00865B19" w:rsidRPr="00865B19" w14:paraId="4CDC61D2" w14:textId="77777777" w:rsidTr="00C812E5">
        <w:trPr>
          <w:del w:id="1610" w:author="ERCOT" w:date="2024-02-22T13:00:00Z"/>
        </w:trPr>
        <w:tc>
          <w:tcPr>
            <w:tcW w:w="1437" w:type="pct"/>
          </w:tcPr>
          <w:p w14:paraId="2F64A1E7" w14:textId="77777777" w:rsidR="00865B19" w:rsidRPr="00865B19" w:rsidRDefault="00865B19" w:rsidP="00865B19">
            <w:pPr>
              <w:spacing w:after="60"/>
              <w:rPr>
                <w:del w:id="1611" w:author="ERCOT" w:date="2024-02-22T13:00:00Z"/>
                <w:rFonts w:eastAsia="SimSun"/>
                <w:iCs/>
                <w:sz w:val="20"/>
                <w:szCs w:val="20"/>
              </w:rPr>
            </w:pPr>
            <w:del w:id="1612" w:author="ERCOT" w:date="2024-02-22T13:00:00Z">
              <w:r w:rsidRPr="00865B19">
                <w:rPr>
                  <w:rFonts w:eastAsia="SimSun"/>
                  <w:iCs/>
                  <w:sz w:val="20"/>
                  <w:szCs w:val="20"/>
                </w:rPr>
                <w:delText xml:space="preserve">HSL </w:delText>
              </w:r>
              <w:r w:rsidRPr="00865B19">
                <w:rPr>
                  <w:rFonts w:eastAsia="SimSun"/>
                  <w:i/>
                  <w:iCs/>
                  <w:sz w:val="20"/>
                  <w:szCs w:val="20"/>
                  <w:vertAlign w:val="subscript"/>
                </w:rPr>
                <w:delText>ruc, h, r</w:delText>
              </w:r>
            </w:del>
          </w:p>
        </w:tc>
        <w:tc>
          <w:tcPr>
            <w:tcW w:w="342" w:type="pct"/>
          </w:tcPr>
          <w:p w14:paraId="42A3DBA8" w14:textId="77777777" w:rsidR="00865B19" w:rsidRPr="00865B19" w:rsidRDefault="00865B19" w:rsidP="00865B19">
            <w:pPr>
              <w:spacing w:after="60"/>
              <w:jc w:val="center"/>
              <w:rPr>
                <w:del w:id="1613" w:author="ERCOT" w:date="2024-02-22T13:00:00Z"/>
                <w:rFonts w:eastAsia="SimSun"/>
                <w:iCs/>
                <w:sz w:val="20"/>
                <w:szCs w:val="20"/>
              </w:rPr>
            </w:pPr>
            <w:del w:id="1614" w:author="ERCOT" w:date="2024-02-22T13:00:00Z">
              <w:r w:rsidRPr="00865B19">
                <w:rPr>
                  <w:rFonts w:eastAsia="SimSun"/>
                  <w:iCs/>
                  <w:sz w:val="20"/>
                  <w:szCs w:val="20"/>
                </w:rPr>
                <w:delText>MW</w:delText>
              </w:r>
            </w:del>
          </w:p>
        </w:tc>
        <w:tc>
          <w:tcPr>
            <w:tcW w:w="3221" w:type="pct"/>
          </w:tcPr>
          <w:p w14:paraId="232E937A" w14:textId="77777777" w:rsidR="00865B19" w:rsidRPr="00865B19" w:rsidRDefault="00865B19" w:rsidP="00865B19">
            <w:pPr>
              <w:spacing w:after="60"/>
              <w:rPr>
                <w:del w:id="1615" w:author="ERCOT" w:date="2024-02-22T13:00:00Z"/>
                <w:rFonts w:eastAsia="SimSun"/>
                <w:iCs/>
                <w:sz w:val="20"/>
                <w:szCs w:val="20"/>
              </w:rPr>
            </w:pPr>
            <w:del w:id="1616" w:author="ERCOT" w:date="2024-02-22T13:00:00Z">
              <w:r w:rsidRPr="00865B19">
                <w:rPr>
                  <w:rFonts w:eastAsia="SimSun"/>
                  <w:i/>
                  <w:iCs/>
                  <w:sz w:val="20"/>
                  <w:szCs w:val="20"/>
                </w:rPr>
                <w:delText>High Sustained Limit</w:delText>
              </w:r>
              <w:r w:rsidRPr="00865B19">
                <w:rPr>
                  <w:rFonts w:eastAsia="SimSun"/>
                  <w:iCs/>
                  <w:sz w:val="20"/>
                  <w:szCs w:val="20"/>
                </w:rPr>
                <w:delText xml:space="preserve">—The HSL of Generation Resource </w:delText>
              </w:r>
              <w:r w:rsidRPr="00865B19">
                <w:rPr>
                  <w:rFonts w:eastAsia="SimSun"/>
                  <w:i/>
                  <w:iCs/>
                  <w:sz w:val="20"/>
                  <w:szCs w:val="20"/>
                </w:rPr>
                <w:delText xml:space="preserve">r </w:delText>
              </w:r>
              <w:r w:rsidRPr="00865B19">
                <w:rPr>
                  <w:rFonts w:eastAsia="SimSun"/>
                  <w:iCs/>
                  <w:sz w:val="20"/>
                  <w:szCs w:val="20"/>
                </w:rPr>
                <w:delText xml:space="preserve">for a particular RUC process </w:delText>
              </w:r>
              <w:r w:rsidRPr="00865B19">
                <w:rPr>
                  <w:rFonts w:eastAsia="SimSun"/>
                  <w:i/>
                  <w:iCs/>
                  <w:sz w:val="20"/>
                  <w:szCs w:val="20"/>
                </w:rPr>
                <w:delText>ruc</w:delText>
              </w:r>
              <w:r w:rsidRPr="00865B19">
                <w:rPr>
                  <w:rFonts w:eastAsia="SimSun"/>
                  <w:iCs/>
                  <w:sz w:val="20"/>
                  <w:szCs w:val="20"/>
                </w:rPr>
                <w:delText xml:space="preserve">, for the hour </w:delText>
              </w:r>
              <w:r w:rsidRPr="00865B19">
                <w:rPr>
                  <w:rFonts w:eastAsia="SimSun"/>
                  <w:i/>
                  <w:iCs/>
                  <w:sz w:val="20"/>
                  <w:szCs w:val="20"/>
                </w:rPr>
                <w:delText xml:space="preserve">h </w:delText>
              </w:r>
              <w:r w:rsidRPr="00865B19">
                <w:rPr>
                  <w:rFonts w:eastAsia="SimSun"/>
                  <w:iCs/>
                  <w:sz w:val="20"/>
                  <w:szCs w:val="20"/>
                </w:rPr>
                <w:delText xml:space="preserve">that includes the Settlement Interval </w:delText>
              </w:r>
              <w:r w:rsidRPr="00865B19">
                <w:rPr>
                  <w:rFonts w:eastAsia="SimSun"/>
                  <w:i/>
                  <w:iCs/>
                  <w:sz w:val="20"/>
                  <w:szCs w:val="20"/>
                </w:rPr>
                <w:delText>i</w:delText>
              </w:r>
              <w:r w:rsidRPr="00865B19">
                <w:rPr>
                  <w:rFonts w:eastAsia="SimSun"/>
                  <w:iCs/>
                  <w:sz w:val="20"/>
                  <w:szCs w:val="20"/>
                </w:rPr>
                <w:delText xml:space="preserve">.  Where for a Combined Cycle Train, the Resource </w:delText>
              </w:r>
              <w:r w:rsidRPr="00865B19">
                <w:rPr>
                  <w:rFonts w:eastAsia="SimSun"/>
                  <w:i/>
                  <w:iCs/>
                  <w:sz w:val="20"/>
                  <w:szCs w:val="20"/>
                </w:rPr>
                <w:delText xml:space="preserve">r </w:delText>
              </w:r>
              <w:r w:rsidRPr="00865B19">
                <w:rPr>
                  <w:rFonts w:eastAsia="SimSun"/>
                  <w:iCs/>
                  <w:sz w:val="20"/>
                  <w:szCs w:val="20"/>
                </w:rPr>
                <w:delText>is a Combined Cycle Generation Resource within the Combined Cycle Train.</w:delText>
              </w:r>
            </w:del>
          </w:p>
        </w:tc>
      </w:tr>
      <w:tr w:rsidR="00865B19" w:rsidRPr="00865B19" w14:paraId="4A649316" w14:textId="77777777" w:rsidTr="00C812E5">
        <w:trPr>
          <w:del w:id="1617"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865B19" w:rsidRPr="00865B19" w14:paraId="7001C457" w14:textId="77777777" w:rsidTr="00C812E5">
              <w:trPr>
                <w:trHeight w:val="1205"/>
                <w:del w:id="1618" w:author="ERCOT" w:date="2024-02-22T13:00:00Z"/>
              </w:trPr>
              <w:tc>
                <w:tcPr>
                  <w:tcW w:w="9350" w:type="dxa"/>
                  <w:shd w:val="pct12" w:color="auto" w:fill="auto"/>
                </w:tcPr>
                <w:p w14:paraId="3DA19F77" w14:textId="77777777" w:rsidR="00865B19" w:rsidRPr="00865B19" w:rsidRDefault="00865B19" w:rsidP="00865B19">
                  <w:pPr>
                    <w:spacing w:after="240"/>
                    <w:rPr>
                      <w:del w:id="1619" w:author="ERCOT" w:date="2024-02-22T13:00:00Z"/>
                      <w:rFonts w:eastAsia="SimSun"/>
                      <w:b/>
                      <w:i/>
                      <w:iCs/>
                      <w:szCs w:val="20"/>
                    </w:rPr>
                  </w:pPr>
                  <w:del w:id="1620" w:author="ERCOT" w:date="2024-02-22T13:00:00Z">
                    <w:r w:rsidRPr="00865B19">
                      <w:rPr>
                        <w:rFonts w:eastAsia="SimSun"/>
                        <w:b/>
                        <w:i/>
                        <w:iCs/>
                        <w:szCs w:val="20"/>
                      </w:rPr>
                      <w:delText>[NPRR1139:  Replace the variable “HSL</w:delText>
                    </w:r>
                    <w:r w:rsidRPr="00865B19">
                      <w:rPr>
                        <w:rFonts w:eastAsia="SimSun"/>
                        <w:b/>
                        <w:i/>
                        <w:iCs/>
                        <w:szCs w:val="20"/>
                        <w:vertAlign w:val="subscript"/>
                      </w:rPr>
                      <w:delText xml:space="preserve"> ruc, h, r</w:delText>
                    </w:r>
                    <w:r w:rsidRPr="00865B19">
                      <w:rPr>
                        <w:rFonts w:eastAsia="SimSun"/>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865B19" w:rsidRPr="00865B19" w14:paraId="236AB5F4" w14:textId="77777777" w:rsidTr="00C812E5">
                    <w:trPr>
                      <w:del w:id="1621" w:author="ERCOT" w:date="2024-02-22T13:00:00Z"/>
                    </w:trPr>
                    <w:tc>
                      <w:tcPr>
                        <w:tcW w:w="1437" w:type="pct"/>
                      </w:tcPr>
                      <w:p w14:paraId="7C6F5A77" w14:textId="77777777" w:rsidR="00865B19" w:rsidRPr="00865B19" w:rsidRDefault="00865B19" w:rsidP="00865B19">
                        <w:pPr>
                          <w:spacing w:after="60"/>
                          <w:rPr>
                            <w:del w:id="1622" w:author="ERCOT" w:date="2024-02-22T13:00:00Z"/>
                            <w:rFonts w:eastAsia="SimSun"/>
                            <w:iCs/>
                            <w:sz w:val="20"/>
                            <w:szCs w:val="20"/>
                          </w:rPr>
                        </w:pPr>
                        <w:del w:id="1623" w:author="ERCOT" w:date="2024-02-22T13:00:00Z">
                          <w:r w:rsidRPr="00865B19">
                            <w:rPr>
                              <w:rFonts w:eastAsia="SimSun"/>
                              <w:iCs/>
                              <w:sz w:val="20"/>
                              <w:szCs w:val="20"/>
                            </w:rPr>
                            <w:delText xml:space="preserve">RUCHSL </w:delText>
                          </w:r>
                          <w:r w:rsidRPr="00865B19">
                            <w:rPr>
                              <w:rFonts w:eastAsia="SimSun"/>
                              <w:i/>
                              <w:iCs/>
                              <w:sz w:val="20"/>
                              <w:szCs w:val="20"/>
                              <w:vertAlign w:val="subscript"/>
                            </w:rPr>
                            <w:delText>ruc, q, r, h</w:delText>
                          </w:r>
                        </w:del>
                      </w:p>
                    </w:tc>
                    <w:tc>
                      <w:tcPr>
                        <w:tcW w:w="342" w:type="pct"/>
                      </w:tcPr>
                      <w:p w14:paraId="56EE76F3" w14:textId="77777777" w:rsidR="00865B19" w:rsidRPr="00865B19" w:rsidRDefault="00865B19" w:rsidP="00865B19">
                        <w:pPr>
                          <w:spacing w:after="60"/>
                          <w:jc w:val="center"/>
                          <w:rPr>
                            <w:del w:id="1624" w:author="ERCOT" w:date="2024-02-22T13:00:00Z"/>
                            <w:rFonts w:eastAsia="SimSun"/>
                            <w:iCs/>
                            <w:sz w:val="20"/>
                            <w:szCs w:val="20"/>
                          </w:rPr>
                        </w:pPr>
                        <w:del w:id="1625" w:author="ERCOT" w:date="2024-02-22T13:00:00Z">
                          <w:r w:rsidRPr="00865B19">
                            <w:rPr>
                              <w:rFonts w:eastAsia="SimSun"/>
                              <w:iCs/>
                              <w:sz w:val="20"/>
                              <w:szCs w:val="20"/>
                            </w:rPr>
                            <w:delText>MW</w:delText>
                          </w:r>
                        </w:del>
                      </w:p>
                    </w:tc>
                    <w:tc>
                      <w:tcPr>
                        <w:tcW w:w="3221" w:type="pct"/>
                      </w:tcPr>
                      <w:p w14:paraId="15561B87" w14:textId="77777777" w:rsidR="00865B19" w:rsidRPr="00865B19" w:rsidRDefault="00865B19" w:rsidP="00865B19">
                        <w:pPr>
                          <w:spacing w:after="60"/>
                          <w:rPr>
                            <w:del w:id="1626" w:author="ERCOT" w:date="2024-02-22T13:00:00Z"/>
                            <w:rFonts w:eastAsia="SimSun"/>
                            <w:iCs/>
                            <w:sz w:val="20"/>
                            <w:szCs w:val="20"/>
                          </w:rPr>
                        </w:pPr>
                        <w:del w:id="1627" w:author="ERCOT" w:date="2024-02-22T13:00:00Z">
                          <w:r w:rsidRPr="00865B19">
                            <w:rPr>
                              <w:rFonts w:eastAsia="SimSun"/>
                              <w:i/>
                              <w:iCs/>
                              <w:sz w:val="20"/>
                              <w:szCs w:val="20"/>
                            </w:rPr>
                            <w:delText>High Sustained Limit at RUC Snapshot</w:delText>
                          </w:r>
                          <w:r w:rsidRPr="00865B19">
                            <w:rPr>
                              <w:rFonts w:eastAsia="SimSun"/>
                              <w:iCs/>
                              <w:sz w:val="20"/>
                              <w:szCs w:val="20"/>
                            </w:rPr>
                            <w:delText xml:space="preserve">—The HSL of Generation Resource </w:delText>
                          </w:r>
                          <w:r w:rsidRPr="00865B19">
                            <w:rPr>
                              <w:rFonts w:eastAsia="SimSun"/>
                              <w:i/>
                              <w:iCs/>
                              <w:sz w:val="20"/>
                              <w:szCs w:val="20"/>
                            </w:rPr>
                            <w:delText xml:space="preserve">r </w:delText>
                          </w:r>
                          <w:r w:rsidRPr="00865B19">
                            <w:rPr>
                              <w:rFonts w:eastAsia="SimSun"/>
                              <w:sz w:val="20"/>
                              <w:szCs w:val="20"/>
                            </w:rPr>
                            <w:delText xml:space="preserve">represented by QSE </w:delText>
                          </w:r>
                          <w:r w:rsidRPr="00865B19">
                            <w:rPr>
                              <w:rFonts w:eastAsia="SimSun"/>
                              <w:i/>
                              <w:iCs/>
                              <w:sz w:val="20"/>
                              <w:szCs w:val="20"/>
                            </w:rPr>
                            <w:delText>q</w:delText>
                          </w:r>
                          <w:r w:rsidRPr="00865B19">
                            <w:rPr>
                              <w:rFonts w:eastAsia="SimSun"/>
                              <w:sz w:val="20"/>
                              <w:szCs w:val="20"/>
                            </w:rPr>
                            <w:delText xml:space="preserve"> for the hour </w:delText>
                          </w:r>
                          <w:r w:rsidRPr="00865B19">
                            <w:rPr>
                              <w:rFonts w:eastAsia="SimSun"/>
                              <w:i/>
                              <w:iCs/>
                              <w:sz w:val="20"/>
                              <w:szCs w:val="20"/>
                            </w:rPr>
                            <w:delText>h</w:delText>
                          </w:r>
                          <w:r w:rsidRPr="00865B19">
                            <w:rPr>
                              <w:rFonts w:eastAsia="SimSun"/>
                              <w:sz w:val="20"/>
                              <w:szCs w:val="20"/>
                            </w:rPr>
                            <w:delText xml:space="preserve">, according to the </w:delText>
                          </w:r>
                          <w:r w:rsidRPr="00865B19">
                            <w:rPr>
                              <w:rFonts w:eastAsia="SimSun"/>
                              <w:iCs/>
                              <w:sz w:val="20"/>
                              <w:szCs w:val="20"/>
                            </w:rPr>
                            <w:delText xml:space="preserve">COP and Trades Snapshot for the RUC process </w:delText>
                          </w:r>
                          <w:r w:rsidRPr="00865B19">
                            <w:rPr>
                              <w:rFonts w:eastAsia="SimSun"/>
                              <w:i/>
                              <w:iCs/>
                              <w:sz w:val="20"/>
                              <w:szCs w:val="20"/>
                            </w:rPr>
                            <w:delText>ruc</w:delText>
                          </w:r>
                          <w:r w:rsidRPr="00865B19">
                            <w:rPr>
                              <w:rFonts w:eastAsia="SimSun"/>
                              <w:iCs/>
                              <w:sz w:val="20"/>
                              <w:szCs w:val="20"/>
                            </w:rPr>
                            <w:delText xml:space="preserve">.  Where for a Combined Cycle Train, the Resource </w:delText>
                          </w:r>
                          <w:r w:rsidRPr="00865B19">
                            <w:rPr>
                              <w:rFonts w:eastAsia="SimSun"/>
                              <w:i/>
                              <w:iCs/>
                              <w:sz w:val="20"/>
                              <w:szCs w:val="20"/>
                            </w:rPr>
                            <w:delText xml:space="preserve">r </w:delText>
                          </w:r>
                          <w:r w:rsidRPr="00865B19">
                            <w:rPr>
                              <w:rFonts w:eastAsia="SimSun"/>
                              <w:iCs/>
                              <w:sz w:val="20"/>
                              <w:szCs w:val="20"/>
                            </w:rPr>
                            <w:delText>is a Combined Cycle Generation Resource within the Combined Cycle Train.</w:delText>
                          </w:r>
                        </w:del>
                      </w:p>
                    </w:tc>
                  </w:tr>
                </w:tbl>
                <w:p w14:paraId="4FD3160D" w14:textId="77777777" w:rsidR="00865B19" w:rsidRPr="00865B19" w:rsidRDefault="00865B19" w:rsidP="00865B19">
                  <w:pPr>
                    <w:tabs>
                      <w:tab w:val="left" w:pos="2340"/>
                      <w:tab w:val="left" w:pos="3420"/>
                    </w:tabs>
                    <w:spacing w:after="240"/>
                    <w:rPr>
                      <w:del w:id="1628" w:author="ERCOT" w:date="2024-02-22T13:00:00Z"/>
                      <w:rFonts w:eastAsia="SimSun"/>
                      <w:bCs/>
                      <w:szCs w:val="20"/>
                    </w:rPr>
                  </w:pPr>
                </w:p>
              </w:tc>
            </w:tr>
          </w:tbl>
          <w:p w14:paraId="0ED632B9" w14:textId="77777777" w:rsidR="00865B19" w:rsidRPr="00865B19" w:rsidRDefault="00865B19" w:rsidP="00865B19">
            <w:pPr>
              <w:spacing w:after="60"/>
              <w:rPr>
                <w:del w:id="1629" w:author="ERCOT" w:date="2024-02-22T13:00:00Z"/>
                <w:rFonts w:eastAsia="SimSun"/>
                <w:iCs/>
                <w:sz w:val="20"/>
                <w:szCs w:val="20"/>
              </w:rPr>
            </w:pPr>
          </w:p>
        </w:tc>
      </w:tr>
      <w:tr w:rsidR="00865B19" w:rsidRPr="00865B19" w14:paraId="2C4B5ADC" w14:textId="77777777" w:rsidTr="00C812E5">
        <w:tc>
          <w:tcPr>
            <w:tcW w:w="1437" w:type="pct"/>
          </w:tcPr>
          <w:p w14:paraId="0F6B8F75" w14:textId="77777777" w:rsidR="00865B19" w:rsidRPr="00865B19" w:rsidRDefault="00865B19" w:rsidP="00865B19">
            <w:pPr>
              <w:spacing w:after="60"/>
              <w:rPr>
                <w:rFonts w:eastAsia="SimSun"/>
                <w:i/>
                <w:iCs/>
                <w:sz w:val="20"/>
                <w:szCs w:val="20"/>
              </w:rPr>
            </w:pPr>
            <w:proofErr w:type="spellStart"/>
            <w:r w:rsidRPr="00865B19">
              <w:rPr>
                <w:rFonts w:eastAsia="SimSun"/>
                <w:i/>
                <w:iCs/>
                <w:sz w:val="20"/>
                <w:szCs w:val="20"/>
              </w:rPr>
              <w:t>ruc</w:t>
            </w:r>
            <w:proofErr w:type="spellEnd"/>
          </w:p>
        </w:tc>
        <w:tc>
          <w:tcPr>
            <w:tcW w:w="342" w:type="pct"/>
          </w:tcPr>
          <w:p w14:paraId="2C6B3487"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221" w:type="pct"/>
          </w:tcPr>
          <w:p w14:paraId="27CADB4A" w14:textId="77777777" w:rsidR="00865B19" w:rsidRPr="00865B19" w:rsidRDefault="00865B19" w:rsidP="00865B19">
            <w:pPr>
              <w:spacing w:after="60"/>
              <w:rPr>
                <w:rFonts w:eastAsia="SimSun"/>
                <w:iCs/>
                <w:sz w:val="20"/>
                <w:szCs w:val="20"/>
              </w:rPr>
            </w:pPr>
            <w:r w:rsidRPr="00865B19">
              <w:rPr>
                <w:rFonts w:eastAsia="SimSun"/>
                <w:iCs/>
                <w:sz w:val="20"/>
                <w:szCs w:val="20"/>
              </w:rPr>
              <w:t>The RUC process for which the RUC Capacity-Short Charge is calculated.</w:t>
            </w:r>
          </w:p>
        </w:tc>
      </w:tr>
      <w:tr w:rsidR="00865B19" w:rsidRPr="00865B19" w14:paraId="18DD1A31" w14:textId="77777777" w:rsidTr="00C812E5">
        <w:tc>
          <w:tcPr>
            <w:tcW w:w="1437" w:type="pct"/>
          </w:tcPr>
          <w:p w14:paraId="61E96D81" w14:textId="77777777" w:rsidR="00865B19" w:rsidRPr="00865B19" w:rsidRDefault="00865B19" w:rsidP="00865B19">
            <w:pPr>
              <w:spacing w:after="60"/>
              <w:rPr>
                <w:rFonts w:eastAsia="SimSun"/>
                <w:i/>
                <w:iCs/>
                <w:sz w:val="20"/>
                <w:szCs w:val="20"/>
                <w:highlight w:val="yellow"/>
              </w:rPr>
            </w:pPr>
            <w:r w:rsidRPr="00865B19">
              <w:rPr>
                <w:rFonts w:eastAsia="SimSun"/>
                <w:i/>
                <w:iCs/>
                <w:sz w:val="20"/>
                <w:szCs w:val="20"/>
              </w:rPr>
              <w:t>i</w:t>
            </w:r>
          </w:p>
        </w:tc>
        <w:tc>
          <w:tcPr>
            <w:tcW w:w="342" w:type="pct"/>
          </w:tcPr>
          <w:p w14:paraId="531AE7E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221" w:type="pct"/>
          </w:tcPr>
          <w:p w14:paraId="4A401E74" w14:textId="77777777" w:rsidR="00865B19" w:rsidRPr="00865B19" w:rsidRDefault="00865B19" w:rsidP="00865B19">
            <w:pPr>
              <w:spacing w:after="60"/>
              <w:rPr>
                <w:rFonts w:eastAsia="SimSun"/>
                <w:iCs/>
                <w:sz w:val="20"/>
                <w:szCs w:val="20"/>
              </w:rPr>
            </w:pPr>
            <w:r w:rsidRPr="00865B19">
              <w:rPr>
                <w:rFonts w:eastAsia="SimSun"/>
                <w:iCs/>
                <w:sz w:val="20"/>
                <w:szCs w:val="20"/>
              </w:rPr>
              <w:t>A 15-minute Settlement Interval.</w:t>
            </w:r>
          </w:p>
        </w:tc>
      </w:tr>
      <w:tr w:rsidR="00865B19" w:rsidRPr="00865B19" w14:paraId="79146B1C" w14:textId="77777777" w:rsidTr="00C812E5">
        <w:tc>
          <w:tcPr>
            <w:tcW w:w="1437" w:type="pct"/>
          </w:tcPr>
          <w:p w14:paraId="7542794D" w14:textId="77777777" w:rsidR="00865B19" w:rsidRPr="00865B19" w:rsidRDefault="00865B19" w:rsidP="00865B19">
            <w:pPr>
              <w:spacing w:after="60"/>
              <w:rPr>
                <w:rFonts w:eastAsia="SimSun"/>
                <w:i/>
                <w:iCs/>
                <w:sz w:val="20"/>
                <w:szCs w:val="20"/>
                <w:highlight w:val="yellow"/>
              </w:rPr>
            </w:pPr>
            <w:r w:rsidRPr="00865B19">
              <w:rPr>
                <w:rFonts w:eastAsia="SimSun"/>
                <w:i/>
                <w:iCs/>
                <w:sz w:val="20"/>
                <w:szCs w:val="20"/>
              </w:rPr>
              <w:t>q</w:t>
            </w:r>
          </w:p>
        </w:tc>
        <w:tc>
          <w:tcPr>
            <w:tcW w:w="342" w:type="pct"/>
          </w:tcPr>
          <w:p w14:paraId="12348552"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221" w:type="pct"/>
          </w:tcPr>
          <w:p w14:paraId="03EB687E"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2BFB3D41" w14:textId="77777777" w:rsidTr="00C812E5">
        <w:tc>
          <w:tcPr>
            <w:tcW w:w="1437" w:type="pct"/>
          </w:tcPr>
          <w:p w14:paraId="1F5DFA00" w14:textId="77777777" w:rsidR="00865B19" w:rsidRPr="00865B19" w:rsidRDefault="00865B19" w:rsidP="00865B19">
            <w:pPr>
              <w:spacing w:after="60"/>
              <w:rPr>
                <w:rFonts w:eastAsia="SimSun"/>
                <w:i/>
                <w:iCs/>
                <w:sz w:val="20"/>
                <w:szCs w:val="20"/>
                <w:highlight w:val="yellow"/>
              </w:rPr>
            </w:pPr>
            <w:r w:rsidRPr="00865B19">
              <w:rPr>
                <w:rFonts w:eastAsia="SimSun"/>
                <w:i/>
                <w:iCs/>
                <w:sz w:val="20"/>
                <w:szCs w:val="20"/>
              </w:rPr>
              <w:t>h</w:t>
            </w:r>
          </w:p>
        </w:tc>
        <w:tc>
          <w:tcPr>
            <w:tcW w:w="342" w:type="pct"/>
          </w:tcPr>
          <w:p w14:paraId="734C89F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221" w:type="pct"/>
          </w:tcPr>
          <w:p w14:paraId="5A55E33B"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The hour that includes the Settlement Interval </w:t>
            </w:r>
            <w:r w:rsidRPr="00865B19">
              <w:rPr>
                <w:rFonts w:eastAsia="SimSun"/>
                <w:i/>
                <w:iCs/>
                <w:sz w:val="20"/>
                <w:szCs w:val="20"/>
              </w:rPr>
              <w:t>i</w:t>
            </w:r>
            <w:r w:rsidRPr="00865B19">
              <w:rPr>
                <w:rFonts w:eastAsia="SimSun"/>
                <w:iCs/>
                <w:sz w:val="20"/>
                <w:szCs w:val="20"/>
              </w:rPr>
              <w:t xml:space="preserve">. </w:t>
            </w:r>
          </w:p>
        </w:tc>
      </w:tr>
      <w:tr w:rsidR="00865B19" w:rsidRPr="00865B19" w14:paraId="113FE92B" w14:textId="77777777" w:rsidTr="00C812E5">
        <w:trPr>
          <w:del w:id="1630" w:author="ERCOT" w:date="2024-03-15T16:09:00Z"/>
        </w:trPr>
        <w:tc>
          <w:tcPr>
            <w:tcW w:w="1437" w:type="pct"/>
          </w:tcPr>
          <w:p w14:paraId="6069B2E3" w14:textId="77777777" w:rsidR="00865B19" w:rsidRPr="00865B19" w:rsidRDefault="00865B19" w:rsidP="00865B19">
            <w:pPr>
              <w:spacing w:after="60"/>
              <w:rPr>
                <w:del w:id="1631" w:author="ERCOT" w:date="2024-03-15T16:09:00Z"/>
                <w:rFonts w:eastAsia="SimSun"/>
                <w:i/>
                <w:iCs/>
                <w:sz w:val="20"/>
                <w:szCs w:val="20"/>
              </w:rPr>
            </w:pPr>
            <w:del w:id="1632" w:author="ERCOT" w:date="2024-03-15T16:09:00Z">
              <w:r w:rsidRPr="00865B19">
                <w:rPr>
                  <w:rFonts w:eastAsia="SimSun"/>
                  <w:i/>
                  <w:iCs/>
                  <w:sz w:val="20"/>
                  <w:szCs w:val="20"/>
                </w:rPr>
                <w:delText>r</w:delText>
              </w:r>
            </w:del>
          </w:p>
        </w:tc>
        <w:tc>
          <w:tcPr>
            <w:tcW w:w="342" w:type="pct"/>
          </w:tcPr>
          <w:p w14:paraId="5200AB38" w14:textId="77777777" w:rsidR="00865B19" w:rsidRPr="00865B19" w:rsidRDefault="00865B19" w:rsidP="00865B19">
            <w:pPr>
              <w:spacing w:after="60"/>
              <w:jc w:val="center"/>
              <w:rPr>
                <w:del w:id="1633" w:author="ERCOT" w:date="2024-03-15T16:09:00Z"/>
                <w:rFonts w:eastAsia="SimSun"/>
                <w:iCs/>
                <w:sz w:val="20"/>
                <w:szCs w:val="20"/>
              </w:rPr>
            </w:pPr>
            <w:del w:id="1634" w:author="ERCOT" w:date="2024-03-15T16:09:00Z">
              <w:r w:rsidRPr="00865B19">
                <w:rPr>
                  <w:rFonts w:eastAsia="SimSun"/>
                  <w:iCs/>
                  <w:sz w:val="20"/>
                  <w:szCs w:val="20"/>
                </w:rPr>
                <w:delText>none</w:delText>
              </w:r>
            </w:del>
          </w:p>
        </w:tc>
        <w:tc>
          <w:tcPr>
            <w:tcW w:w="3221" w:type="pct"/>
          </w:tcPr>
          <w:p w14:paraId="7EB56DBD" w14:textId="77777777" w:rsidR="00865B19" w:rsidRPr="00865B19" w:rsidRDefault="00865B19" w:rsidP="00865B19">
            <w:pPr>
              <w:spacing w:after="60"/>
              <w:rPr>
                <w:del w:id="1635" w:author="ERCOT" w:date="2024-03-15T16:09:00Z"/>
                <w:rFonts w:eastAsia="SimSun"/>
                <w:iCs/>
                <w:sz w:val="20"/>
                <w:szCs w:val="20"/>
              </w:rPr>
            </w:pPr>
            <w:del w:id="1636" w:author="ERCOT" w:date="2024-03-15T16:09:00Z">
              <w:r w:rsidRPr="00865B19">
                <w:rPr>
                  <w:rFonts w:eastAsia="SimSun"/>
                  <w:iCs/>
                  <w:sz w:val="20"/>
                  <w:szCs w:val="20"/>
                </w:rPr>
                <w:delText>A Generation Resource that is RUC-committed for t</w:delText>
              </w:r>
            </w:del>
            <w:del w:id="1637" w:author="ERCOT" w:date="2024-03-15T17:41:00Z">
              <w:r w:rsidRPr="00865B19" w:rsidDel="00FF1E0F">
                <w:rPr>
                  <w:rFonts w:eastAsia="SimSun"/>
                  <w:iCs/>
                  <w:sz w:val="20"/>
                  <w:szCs w:val="20"/>
                </w:rPr>
                <w:delText>h</w:delText>
              </w:r>
            </w:del>
            <w:del w:id="1638" w:author="ERCOT" w:date="2024-03-15T16:09:00Z">
              <w:r w:rsidRPr="00865B19">
                <w:rPr>
                  <w:rFonts w:eastAsia="SimSun"/>
                  <w:iCs/>
                  <w:sz w:val="20"/>
                  <w:szCs w:val="20"/>
                </w:rPr>
                <w:delText xml:space="preserve">e hour that includes the Settlement Interval </w:delText>
              </w:r>
              <w:r w:rsidRPr="00865B19">
                <w:rPr>
                  <w:rFonts w:eastAsia="SimSun"/>
                  <w:i/>
                  <w:iCs/>
                  <w:sz w:val="20"/>
                  <w:szCs w:val="20"/>
                </w:rPr>
                <w:delText>i</w:delText>
              </w:r>
              <w:r w:rsidRPr="00865B19">
                <w:rPr>
                  <w:rFonts w:eastAsia="SimSun"/>
                  <w:iCs/>
                  <w:sz w:val="20"/>
                  <w:szCs w:val="20"/>
                </w:rPr>
                <w:delText>, as a result of a particular RUC process.</w:delText>
              </w:r>
            </w:del>
          </w:p>
        </w:tc>
      </w:tr>
      <w:tr w:rsidR="00865B19" w:rsidRPr="00865B19" w:rsidDel="00F63F84" w14:paraId="2437D00B" w14:textId="77777777" w:rsidTr="00C812E5">
        <w:trPr>
          <w:del w:id="1639" w:author="ERCOT" w:date="2024-03-19T09:07:00Z"/>
        </w:trPr>
        <w:tc>
          <w:tcPr>
            <w:tcW w:w="1437" w:type="pct"/>
          </w:tcPr>
          <w:p w14:paraId="5BE0D3B0" w14:textId="77777777" w:rsidR="00865B19" w:rsidRPr="00865B19" w:rsidDel="00F63F84" w:rsidRDefault="00865B19" w:rsidP="00865B19">
            <w:pPr>
              <w:spacing w:after="60"/>
              <w:rPr>
                <w:del w:id="1640" w:author="ERCOT" w:date="2024-03-19T09:07:00Z"/>
                <w:rFonts w:eastAsia="SimSun"/>
                <w:i/>
                <w:iCs/>
                <w:sz w:val="20"/>
                <w:szCs w:val="20"/>
              </w:rPr>
            </w:pPr>
            <w:bookmarkStart w:id="1641" w:name="_Hlk161731657"/>
            <w:del w:id="1642" w:author="ERCOT" w:date="2024-03-19T09:07:00Z">
              <w:r w:rsidRPr="00865B19" w:rsidDel="00F63F84">
                <w:rPr>
                  <w:rFonts w:eastAsia="SimSun"/>
                  <w:i/>
                  <w:iCs/>
                  <w:sz w:val="20"/>
                  <w:szCs w:val="20"/>
                </w:rPr>
                <w:delText>beforeCCGR</w:delText>
              </w:r>
            </w:del>
          </w:p>
        </w:tc>
        <w:tc>
          <w:tcPr>
            <w:tcW w:w="342" w:type="pct"/>
          </w:tcPr>
          <w:p w14:paraId="5B25E233" w14:textId="77777777" w:rsidR="00865B19" w:rsidRPr="00865B19" w:rsidDel="00F63F84" w:rsidRDefault="00865B19" w:rsidP="00865B19">
            <w:pPr>
              <w:spacing w:after="60"/>
              <w:jc w:val="center"/>
              <w:rPr>
                <w:del w:id="1643" w:author="ERCOT" w:date="2024-03-19T09:07:00Z"/>
                <w:rFonts w:eastAsia="SimSun"/>
                <w:iCs/>
                <w:sz w:val="20"/>
                <w:szCs w:val="20"/>
              </w:rPr>
            </w:pPr>
            <w:del w:id="1644" w:author="ERCOT" w:date="2024-03-19T09:07:00Z">
              <w:r w:rsidRPr="00865B19" w:rsidDel="00F63F84">
                <w:rPr>
                  <w:rFonts w:eastAsia="SimSun"/>
                  <w:iCs/>
                  <w:sz w:val="20"/>
                  <w:szCs w:val="20"/>
                </w:rPr>
                <w:delText>none</w:delText>
              </w:r>
            </w:del>
          </w:p>
        </w:tc>
        <w:tc>
          <w:tcPr>
            <w:tcW w:w="3221" w:type="pct"/>
          </w:tcPr>
          <w:p w14:paraId="5763A182" w14:textId="77777777" w:rsidR="00865B19" w:rsidRPr="00865B19" w:rsidDel="00F63F84" w:rsidRDefault="00865B19" w:rsidP="00865B19">
            <w:pPr>
              <w:spacing w:after="60"/>
              <w:rPr>
                <w:del w:id="1645" w:author="ERCOT" w:date="2024-03-19T09:07:00Z"/>
                <w:rFonts w:eastAsia="SimSun"/>
                <w:iCs/>
                <w:sz w:val="20"/>
                <w:szCs w:val="20"/>
              </w:rPr>
            </w:pPr>
            <w:del w:id="1646" w:author="ERCOT" w:date="2024-03-19T09:07:00Z">
              <w:r w:rsidRPr="00865B19" w:rsidDel="00F63F84">
                <w:rPr>
                  <w:rFonts w:eastAsia="SimSun"/>
                  <w:iCs/>
                  <w:sz w:val="20"/>
                  <w:szCs w:val="20"/>
                </w:rPr>
                <w:delText>The Combined Cycle Generation Resource that was QSE-committed in a RUCAC-Interval.</w:delText>
              </w:r>
            </w:del>
          </w:p>
        </w:tc>
      </w:tr>
    </w:tbl>
    <w:p w14:paraId="0C350B58" w14:textId="77777777" w:rsidR="00865B19" w:rsidRPr="00865B19" w:rsidRDefault="00865B19" w:rsidP="00865B19">
      <w:pPr>
        <w:keepNext/>
        <w:tabs>
          <w:tab w:val="left" w:pos="1620"/>
        </w:tabs>
        <w:spacing w:before="480" w:after="240"/>
        <w:ind w:left="1627" w:hanging="1627"/>
        <w:outlineLvl w:val="4"/>
        <w:rPr>
          <w:rFonts w:eastAsia="SimSun"/>
          <w:b/>
          <w:bCs/>
          <w:i/>
          <w:iCs/>
          <w:szCs w:val="26"/>
        </w:rPr>
      </w:pPr>
      <w:bookmarkStart w:id="1647" w:name="_Toc60038365"/>
      <w:bookmarkStart w:id="1648" w:name="_Toc400547198"/>
      <w:bookmarkStart w:id="1649" w:name="_Toc405384303"/>
      <w:bookmarkStart w:id="1650" w:name="_Toc405543570"/>
      <w:bookmarkStart w:id="1651" w:name="_Toc428178079"/>
      <w:bookmarkStart w:id="1652" w:name="_Toc440872709"/>
      <w:bookmarkStart w:id="1653" w:name="_Toc458766254"/>
      <w:bookmarkStart w:id="1654" w:name="_Toc459292659"/>
      <w:bookmarkStart w:id="1655" w:name="_Toc60038366"/>
      <w:bookmarkStart w:id="1656" w:name="_Toc73215970"/>
      <w:bookmarkStart w:id="1657" w:name="_Toc397504905"/>
      <w:bookmarkStart w:id="1658" w:name="_Toc402357033"/>
      <w:bookmarkStart w:id="1659" w:name="_Toc422486413"/>
      <w:bookmarkStart w:id="1660" w:name="_Toc433093265"/>
      <w:bookmarkStart w:id="1661" w:name="_Toc433093423"/>
      <w:bookmarkStart w:id="1662" w:name="_Toc440874654"/>
      <w:bookmarkStart w:id="1663" w:name="_Toc448142209"/>
      <w:bookmarkStart w:id="1664" w:name="_Toc448142366"/>
      <w:bookmarkStart w:id="1665" w:name="_Toc458770202"/>
      <w:bookmarkStart w:id="1666" w:name="_Toc459294170"/>
      <w:bookmarkStart w:id="1667" w:name="_Toc463262663"/>
      <w:bookmarkStart w:id="1668" w:name="_Toc468286735"/>
      <w:bookmarkStart w:id="1669" w:name="_Toc481502781"/>
      <w:bookmarkStart w:id="1670" w:name="_Toc496079951"/>
      <w:bookmarkStart w:id="1671" w:name="_Toc135992206"/>
      <w:bookmarkStart w:id="1672" w:name="_Toc135992230"/>
      <w:bookmarkEnd w:id="1641"/>
      <w:r w:rsidRPr="00865B19">
        <w:rPr>
          <w:rFonts w:eastAsia="SimSun"/>
          <w:b/>
          <w:bCs/>
          <w:i/>
          <w:iCs/>
          <w:szCs w:val="26"/>
        </w:rPr>
        <w:t>5.7.4.</w:t>
      </w:r>
      <w:ins w:id="1673" w:author="ERCOT" w:date="2024-02-21T14:53:00Z">
        <w:r w:rsidRPr="00865B19">
          <w:rPr>
            <w:rFonts w:eastAsia="SimSun"/>
            <w:b/>
            <w:bCs/>
            <w:i/>
            <w:iCs/>
            <w:szCs w:val="26"/>
          </w:rPr>
          <w:t>2</w:t>
        </w:r>
      </w:ins>
      <w:del w:id="1674" w:author="ERCOT" w:date="2024-02-21T14:53:00Z">
        <w:r w:rsidRPr="00865B19" w:rsidDel="0071160C">
          <w:rPr>
            <w:rFonts w:eastAsia="SimSun"/>
            <w:b/>
            <w:bCs/>
            <w:i/>
            <w:iCs/>
            <w:szCs w:val="26"/>
          </w:rPr>
          <w:delText>1</w:delText>
        </w:r>
      </w:del>
      <w:r w:rsidRPr="00865B19">
        <w:rPr>
          <w:rFonts w:eastAsia="SimSun"/>
          <w:b/>
          <w:bCs/>
          <w:i/>
          <w:iCs/>
          <w:szCs w:val="26"/>
        </w:rPr>
        <w:t>.2</w:t>
      </w:r>
      <w:r w:rsidRPr="00865B19">
        <w:rPr>
          <w:rFonts w:eastAsia="SimSun"/>
          <w:b/>
          <w:bCs/>
          <w:i/>
          <w:iCs/>
          <w:szCs w:val="26"/>
        </w:rPr>
        <w:tab/>
        <w:t>RUC Capacity Credit</w:t>
      </w:r>
      <w:bookmarkEnd w:id="1647"/>
    </w:p>
    <w:p w14:paraId="6A00DE2C"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3E582875" w14:textId="77777777" w:rsidR="00865B19" w:rsidRPr="00865B19" w:rsidRDefault="00865B19" w:rsidP="00865B19">
      <w:pPr>
        <w:tabs>
          <w:tab w:val="left" w:pos="2340"/>
          <w:tab w:val="left" w:pos="2880"/>
        </w:tabs>
        <w:spacing w:after="240"/>
        <w:ind w:left="3067" w:hanging="2347"/>
        <w:rPr>
          <w:rFonts w:eastAsia="SimSun"/>
          <w:b/>
          <w:lang w:val="x-none" w:eastAsia="x-none"/>
        </w:rPr>
      </w:pPr>
      <w:proofErr w:type="spellStart"/>
      <w:r w:rsidRPr="00865B19">
        <w:rPr>
          <w:rFonts w:eastAsia="SimSun"/>
          <w:b/>
          <w:lang w:val="x-none" w:eastAsia="x-none"/>
        </w:rPr>
        <w:t>RUCCAPCREDIT</w:t>
      </w:r>
      <w:r w:rsidRPr="00865B19">
        <w:rPr>
          <w:rFonts w:eastAsia="SimSun"/>
          <w:b/>
          <w:i/>
          <w:vertAlign w:val="subscript"/>
          <w:lang w:val="x-none" w:eastAsia="x-none"/>
        </w:rPr>
        <w:t>ruc,i,q</w:t>
      </w:r>
      <w:proofErr w:type="spellEnd"/>
      <w:r w:rsidRPr="00865B19">
        <w:rPr>
          <w:rFonts w:eastAsia="SimSun"/>
          <w:b/>
          <w:lang w:val="x-none" w:eastAsia="x-none"/>
        </w:rPr>
        <w:tab/>
        <w:t>=</w:t>
      </w:r>
      <w:r w:rsidRPr="00865B19">
        <w:rPr>
          <w:rFonts w:eastAsia="SimSun"/>
          <w:b/>
          <w:lang w:val="x-none" w:eastAsia="x-none"/>
        </w:rPr>
        <w:tab/>
        <w:t>Min [</w:t>
      </w:r>
      <w:proofErr w:type="spellStart"/>
      <w:r w:rsidRPr="00865B19">
        <w:rPr>
          <w:rFonts w:eastAsia="SimSun"/>
          <w:b/>
          <w:lang w:val="x-none" w:eastAsia="x-none"/>
        </w:rPr>
        <w:t>RUCSF</w:t>
      </w:r>
      <w:r w:rsidRPr="00865B19">
        <w:rPr>
          <w:rFonts w:eastAsia="SimSun"/>
          <w:b/>
          <w:i/>
          <w:vertAlign w:val="subscript"/>
          <w:lang w:val="x-none" w:eastAsia="x-none"/>
        </w:rPr>
        <w:t>ruc</w:t>
      </w:r>
      <w:proofErr w:type="spellEnd"/>
      <w:r w:rsidRPr="00865B19">
        <w:rPr>
          <w:rFonts w:eastAsia="SimSun"/>
          <w:b/>
          <w:i/>
          <w:vertAlign w:val="subscript"/>
          <w:lang w:val="x-none" w:eastAsia="x-none"/>
        </w:rPr>
        <w:t>,</w:t>
      </w:r>
      <w:ins w:id="1675" w:author="ERCOT" w:date="2024-03-19T09:34:00Z">
        <w:r w:rsidRPr="00865B19">
          <w:rPr>
            <w:rFonts w:eastAsia="SimSun"/>
            <w:b/>
            <w:i/>
            <w:vertAlign w:val="subscript"/>
            <w:lang w:eastAsia="x-none"/>
          </w:rPr>
          <w:t xml:space="preserve"> </w:t>
        </w:r>
      </w:ins>
      <w:r w:rsidRPr="00865B19">
        <w:rPr>
          <w:rFonts w:eastAsia="SimSun"/>
          <w:b/>
          <w:i/>
          <w:vertAlign w:val="subscript"/>
          <w:lang w:val="x-none" w:eastAsia="x-none"/>
        </w:rPr>
        <w:t>i,</w:t>
      </w:r>
      <w:ins w:id="1676" w:author="ERCOT" w:date="2024-03-19T09:34:00Z">
        <w:r w:rsidRPr="00865B19">
          <w:rPr>
            <w:rFonts w:eastAsia="SimSun"/>
            <w:b/>
            <w:i/>
            <w:vertAlign w:val="subscript"/>
            <w:lang w:eastAsia="x-none"/>
          </w:rPr>
          <w:t xml:space="preserve"> </w:t>
        </w:r>
      </w:ins>
      <w:r w:rsidRPr="00865B19">
        <w:rPr>
          <w:rFonts w:eastAsia="SimSun"/>
          <w:b/>
          <w:i/>
          <w:vertAlign w:val="subscript"/>
          <w:lang w:val="x-none" w:eastAsia="x-none"/>
        </w:rPr>
        <w:t>q</w:t>
      </w:r>
      <w:r w:rsidRPr="00865B19">
        <w:rPr>
          <w:rFonts w:eastAsia="SimSun"/>
          <w:b/>
          <w:lang w:val="x-none" w:eastAsia="x-none"/>
        </w:rPr>
        <w:t>, (RUCCAP</w:t>
      </w:r>
      <w:del w:id="1677" w:author="ERCOT" w:date="2024-02-22T13:02:00Z">
        <w:r w:rsidRPr="00865B19" w:rsidDel="00434807">
          <w:rPr>
            <w:rFonts w:eastAsia="SimSun"/>
            <w:b/>
            <w:lang w:val="x-none" w:eastAsia="x-none"/>
          </w:rPr>
          <w:delText>TOT</w:delText>
        </w:r>
      </w:del>
      <w:ins w:id="1678" w:author="ERCOT" w:date="2024-02-22T13:02:00Z">
        <w:r w:rsidRPr="00865B19">
          <w:rPr>
            <w:rFonts w:eastAsia="SimSun"/>
            <w:b/>
            <w:lang w:eastAsia="x-none"/>
          </w:rPr>
          <w:t>DELTA</w:t>
        </w:r>
      </w:ins>
      <w:ins w:id="1679" w:author="ERCOT" w:date="2024-03-19T11:30:00Z">
        <w:r w:rsidRPr="00865B19">
          <w:rPr>
            <w:rFonts w:eastAsia="SimSun"/>
            <w:b/>
            <w:lang w:val="x-none" w:eastAsia="x-none"/>
          </w:rPr>
          <w:t xml:space="preserve"> </w:t>
        </w:r>
      </w:ins>
      <w:proofErr w:type="spellStart"/>
      <w:r w:rsidRPr="00865B19">
        <w:rPr>
          <w:rFonts w:eastAsia="SimSun"/>
          <w:b/>
          <w:i/>
          <w:vertAlign w:val="subscript"/>
          <w:lang w:val="x-none" w:eastAsia="x-none"/>
        </w:rPr>
        <w:t>ruc</w:t>
      </w:r>
      <w:proofErr w:type="spellEnd"/>
      <w:r w:rsidRPr="00865B19">
        <w:rPr>
          <w:rFonts w:eastAsia="SimSun"/>
          <w:b/>
          <w:i/>
          <w:vertAlign w:val="subscript"/>
          <w:lang w:val="x-none" w:eastAsia="x-none"/>
        </w:rPr>
        <w:t>,</w:t>
      </w:r>
      <w:ins w:id="1680" w:author="ERCOT" w:date="2024-03-19T09:34:00Z">
        <w:r w:rsidRPr="00865B19">
          <w:rPr>
            <w:rFonts w:eastAsia="SimSun"/>
            <w:b/>
            <w:i/>
            <w:vertAlign w:val="subscript"/>
            <w:lang w:eastAsia="x-none"/>
          </w:rPr>
          <w:t xml:space="preserve"> </w:t>
        </w:r>
      </w:ins>
      <w:r w:rsidRPr="00865B19">
        <w:rPr>
          <w:rFonts w:eastAsia="SimSun"/>
          <w:b/>
          <w:i/>
          <w:vertAlign w:val="subscript"/>
          <w:lang w:val="x-none" w:eastAsia="x-none"/>
        </w:rPr>
        <w:t>h</w:t>
      </w:r>
      <w:ins w:id="1681" w:author="ERCOT" w:date="2024-03-19T09:34:00Z">
        <w:r w:rsidRPr="00865B19">
          <w:rPr>
            <w:rFonts w:eastAsia="SimSun"/>
            <w:b/>
            <w:lang w:val="x-none" w:eastAsia="x-none"/>
          </w:rPr>
          <w:t xml:space="preserve"> </w:t>
        </w:r>
      </w:ins>
      <w:r w:rsidRPr="00865B19">
        <w:rPr>
          <w:rFonts w:eastAsia="SimSun"/>
          <w:b/>
          <w:lang w:val="x-none" w:eastAsia="x-none"/>
        </w:rPr>
        <w:t xml:space="preserve">* </w:t>
      </w:r>
      <w:proofErr w:type="spellStart"/>
      <w:r w:rsidRPr="00865B19">
        <w:rPr>
          <w:rFonts w:eastAsia="SimSun"/>
          <w:b/>
          <w:lang w:val="x-none" w:eastAsia="x-none"/>
        </w:rPr>
        <w:t>RUCSFRS</w:t>
      </w:r>
      <w:r w:rsidRPr="00865B19">
        <w:rPr>
          <w:rFonts w:eastAsia="SimSun"/>
          <w:b/>
          <w:i/>
          <w:vertAlign w:val="subscript"/>
          <w:lang w:val="x-none" w:eastAsia="x-none"/>
        </w:rPr>
        <w:t>ruc</w:t>
      </w:r>
      <w:proofErr w:type="spellEnd"/>
      <w:r w:rsidRPr="00865B19">
        <w:rPr>
          <w:rFonts w:eastAsia="SimSun"/>
          <w:b/>
          <w:i/>
          <w:vertAlign w:val="subscript"/>
          <w:lang w:val="x-none" w:eastAsia="x-none"/>
        </w:rPr>
        <w:t>,</w:t>
      </w:r>
      <w:ins w:id="1682" w:author="ERCOT" w:date="2024-03-19T09:34:00Z">
        <w:r w:rsidRPr="00865B19">
          <w:rPr>
            <w:rFonts w:eastAsia="SimSun"/>
            <w:b/>
            <w:i/>
            <w:vertAlign w:val="subscript"/>
            <w:lang w:eastAsia="x-none"/>
          </w:rPr>
          <w:t xml:space="preserve"> </w:t>
        </w:r>
      </w:ins>
      <w:r w:rsidRPr="00865B19">
        <w:rPr>
          <w:rFonts w:eastAsia="SimSun"/>
          <w:b/>
          <w:i/>
          <w:vertAlign w:val="subscript"/>
          <w:lang w:val="x-none" w:eastAsia="x-none"/>
        </w:rPr>
        <w:t>i,</w:t>
      </w:r>
      <w:ins w:id="1683" w:author="ERCOT" w:date="2024-03-19T09:34:00Z">
        <w:r w:rsidRPr="00865B19">
          <w:rPr>
            <w:rFonts w:eastAsia="SimSun"/>
            <w:b/>
            <w:i/>
            <w:vertAlign w:val="subscript"/>
            <w:lang w:eastAsia="x-none"/>
          </w:rPr>
          <w:t xml:space="preserve"> </w:t>
        </w:r>
      </w:ins>
      <w:r w:rsidRPr="00865B19">
        <w:rPr>
          <w:rFonts w:eastAsia="SimSun"/>
          <w:b/>
          <w:i/>
          <w:vertAlign w:val="subscript"/>
          <w:lang w:val="x-none" w:eastAsia="x-none"/>
        </w:rPr>
        <w:t>q</w:t>
      </w:r>
      <w:r w:rsidRPr="00865B19">
        <w:rPr>
          <w:rFonts w:eastAsia="SimSun"/>
          <w:b/>
          <w:lang w:val="x-none" w:eastAsia="x-none"/>
        </w:rPr>
        <w:t>)]</w:t>
      </w:r>
    </w:p>
    <w:p w14:paraId="5714EE9D" w14:textId="77777777" w:rsidR="00865B19" w:rsidRPr="00865B19" w:rsidRDefault="00865B19" w:rsidP="00865B19">
      <w:pPr>
        <w:spacing w:after="240"/>
        <w:rPr>
          <w:rFonts w:eastAsia="SimSun"/>
          <w:iCs/>
          <w:szCs w:val="20"/>
        </w:rPr>
      </w:pPr>
      <w:r w:rsidRPr="00865B19">
        <w:rPr>
          <w:rFonts w:eastAsia="SimSun"/>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865B19" w:rsidRPr="00865B19" w14:paraId="5380FC93" w14:textId="77777777" w:rsidTr="00C812E5">
        <w:trPr>
          <w:tblHeader/>
        </w:trPr>
        <w:tc>
          <w:tcPr>
            <w:tcW w:w="1268" w:type="pct"/>
          </w:tcPr>
          <w:p w14:paraId="5912DC45" w14:textId="77777777" w:rsidR="00865B19" w:rsidRPr="00865B19" w:rsidRDefault="00865B19" w:rsidP="00865B19">
            <w:pPr>
              <w:spacing w:after="120"/>
              <w:rPr>
                <w:rFonts w:eastAsia="SimSun"/>
                <w:b/>
                <w:iCs/>
                <w:sz w:val="20"/>
                <w:szCs w:val="20"/>
              </w:rPr>
            </w:pPr>
            <w:r w:rsidRPr="00865B19">
              <w:rPr>
                <w:rFonts w:eastAsia="SimSun"/>
                <w:b/>
                <w:iCs/>
                <w:sz w:val="20"/>
                <w:szCs w:val="20"/>
              </w:rPr>
              <w:t>Variable</w:t>
            </w:r>
          </w:p>
        </w:tc>
        <w:tc>
          <w:tcPr>
            <w:tcW w:w="342" w:type="pct"/>
          </w:tcPr>
          <w:p w14:paraId="439917BC" w14:textId="77777777" w:rsidR="00865B19" w:rsidRPr="00865B19" w:rsidRDefault="00865B19" w:rsidP="00865B19">
            <w:pPr>
              <w:spacing w:after="120"/>
              <w:jc w:val="center"/>
              <w:rPr>
                <w:rFonts w:eastAsia="SimSun"/>
                <w:b/>
                <w:iCs/>
                <w:sz w:val="20"/>
                <w:szCs w:val="20"/>
              </w:rPr>
            </w:pPr>
            <w:r w:rsidRPr="00865B19">
              <w:rPr>
                <w:rFonts w:eastAsia="SimSun"/>
                <w:b/>
                <w:iCs/>
                <w:sz w:val="20"/>
                <w:szCs w:val="20"/>
              </w:rPr>
              <w:t>Unit</w:t>
            </w:r>
          </w:p>
        </w:tc>
        <w:tc>
          <w:tcPr>
            <w:tcW w:w="3390" w:type="pct"/>
          </w:tcPr>
          <w:p w14:paraId="63306AE0" w14:textId="77777777" w:rsidR="00865B19" w:rsidRPr="00865B19" w:rsidRDefault="00865B19" w:rsidP="00865B19">
            <w:pPr>
              <w:spacing w:after="120"/>
              <w:rPr>
                <w:rFonts w:eastAsia="SimSun"/>
                <w:b/>
                <w:iCs/>
                <w:sz w:val="20"/>
                <w:szCs w:val="20"/>
              </w:rPr>
            </w:pPr>
            <w:r w:rsidRPr="00865B19">
              <w:rPr>
                <w:rFonts w:eastAsia="SimSun"/>
                <w:b/>
                <w:iCs/>
                <w:sz w:val="20"/>
                <w:szCs w:val="20"/>
              </w:rPr>
              <w:t>Definition</w:t>
            </w:r>
          </w:p>
        </w:tc>
      </w:tr>
      <w:tr w:rsidR="00865B19" w:rsidRPr="00865B19" w14:paraId="65339051" w14:textId="77777777" w:rsidTr="00C812E5">
        <w:tc>
          <w:tcPr>
            <w:tcW w:w="1268" w:type="pct"/>
          </w:tcPr>
          <w:p w14:paraId="16666E25"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RUCCAPCREDIT</w:t>
            </w:r>
            <w:r w:rsidRPr="00865B19">
              <w:rPr>
                <w:rFonts w:eastAsia="SimSun"/>
                <w:i/>
                <w:iCs/>
                <w:sz w:val="20"/>
                <w:szCs w:val="20"/>
                <w:vertAlign w:val="subscript"/>
              </w:rPr>
              <w:t>ruc,i,q</w:t>
            </w:r>
            <w:proofErr w:type="spellEnd"/>
          </w:p>
        </w:tc>
        <w:tc>
          <w:tcPr>
            <w:tcW w:w="342" w:type="pct"/>
          </w:tcPr>
          <w:p w14:paraId="729C33A4" w14:textId="77777777" w:rsidR="00865B19" w:rsidRPr="00865B19" w:rsidRDefault="00865B19" w:rsidP="00865B19">
            <w:pPr>
              <w:spacing w:after="60"/>
              <w:jc w:val="center"/>
              <w:rPr>
                <w:rFonts w:eastAsia="SimSun"/>
                <w:iCs/>
                <w:sz w:val="20"/>
                <w:szCs w:val="20"/>
              </w:rPr>
            </w:pPr>
            <w:r w:rsidRPr="00865B19">
              <w:rPr>
                <w:rFonts w:eastAsia="SimSun"/>
                <w:iCs/>
                <w:sz w:val="20"/>
                <w:szCs w:val="20"/>
              </w:rPr>
              <w:t>MW</w:t>
            </w:r>
          </w:p>
        </w:tc>
        <w:tc>
          <w:tcPr>
            <w:tcW w:w="3390" w:type="pct"/>
          </w:tcPr>
          <w:p w14:paraId="6D760F3D" w14:textId="77777777" w:rsidR="00865B19" w:rsidRPr="00865B19" w:rsidRDefault="00865B19" w:rsidP="00865B19">
            <w:pPr>
              <w:spacing w:after="60"/>
              <w:rPr>
                <w:rFonts w:eastAsia="SimSun"/>
                <w:iCs/>
                <w:sz w:val="20"/>
                <w:szCs w:val="20"/>
              </w:rPr>
            </w:pPr>
            <w:r w:rsidRPr="00865B19">
              <w:rPr>
                <w:rFonts w:eastAsia="SimSun"/>
                <w:i/>
                <w:iCs/>
                <w:sz w:val="20"/>
                <w:szCs w:val="20"/>
              </w:rPr>
              <w:t>RUC Capacity Credit by QSE</w:t>
            </w:r>
            <w:r w:rsidRPr="00865B19">
              <w:rPr>
                <w:rFonts w:eastAsia="SimSun"/>
                <w:iCs/>
                <w:sz w:val="20"/>
                <w:szCs w:val="20"/>
              </w:rPr>
              <w:t xml:space="preserve">—The capacity credit resulting from capacity paid through the RUC Capacity-Short Charge for the 15-minute Settlement Interval.  </w:t>
            </w:r>
          </w:p>
        </w:tc>
      </w:tr>
      <w:tr w:rsidR="00865B19" w:rsidRPr="00865B19" w14:paraId="67B68824" w14:textId="77777777" w:rsidTr="00C812E5">
        <w:tc>
          <w:tcPr>
            <w:tcW w:w="1268" w:type="pct"/>
          </w:tcPr>
          <w:p w14:paraId="063468B1"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RUCSF</w:t>
            </w:r>
            <w:r w:rsidRPr="00865B19">
              <w:rPr>
                <w:rFonts w:eastAsia="SimSun"/>
                <w:i/>
                <w:iCs/>
                <w:sz w:val="20"/>
                <w:szCs w:val="20"/>
                <w:vertAlign w:val="subscript"/>
              </w:rPr>
              <w:t>ruc,i,q</w:t>
            </w:r>
            <w:proofErr w:type="spellEnd"/>
          </w:p>
        </w:tc>
        <w:tc>
          <w:tcPr>
            <w:tcW w:w="342" w:type="pct"/>
          </w:tcPr>
          <w:p w14:paraId="23A10C0B" w14:textId="77777777" w:rsidR="00865B19" w:rsidRPr="00865B19" w:rsidRDefault="00865B19" w:rsidP="00865B19">
            <w:pPr>
              <w:spacing w:after="60"/>
              <w:jc w:val="center"/>
              <w:rPr>
                <w:rFonts w:eastAsia="SimSun"/>
                <w:iCs/>
                <w:sz w:val="20"/>
                <w:szCs w:val="20"/>
              </w:rPr>
            </w:pPr>
            <w:r w:rsidRPr="00865B19">
              <w:rPr>
                <w:rFonts w:eastAsia="SimSun"/>
                <w:iCs/>
                <w:sz w:val="20"/>
                <w:szCs w:val="20"/>
              </w:rPr>
              <w:t>MW</w:t>
            </w:r>
          </w:p>
        </w:tc>
        <w:tc>
          <w:tcPr>
            <w:tcW w:w="3390" w:type="pct"/>
          </w:tcPr>
          <w:p w14:paraId="7457CF3F" w14:textId="77777777" w:rsidR="00865B19" w:rsidRPr="00865B19" w:rsidRDefault="00865B19" w:rsidP="00865B19">
            <w:pPr>
              <w:spacing w:after="60"/>
              <w:rPr>
                <w:rFonts w:eastAsia="SimSun"/>
                <w:iCs/>
                <w:sz w:val="20"/>
                <w:szCs w:val="20"/>
              </w:rPr>
            </w:pPr>
            <w:r w:rsidRPr="00865B19">
              <w:rPr>
                <w:rFonts w:eastAsia="SimSun"/>
                <w:i/>
                <w:iCs/>
                <w:sz w:val="20"/>
                <w:szCs w:val="20"/>
              </w:rPr>
              <w:t>RUC Shortfall</w:t>
            </w:r>
            <w:r w:rsidRPr="00865B19">
              <w:rPr>
                <w:rFonts w:eastAsia="SimSun"/>
                <w:iCs/>
                <w:sz w:val="20"/>
                <w:szCs w:val="20"/>
              </w:rPr>
              <w:t>—The QSE’s capacity shortfall for the RUC process for the 15-minute Settlement Interval.</w:t>
            </w:r>
          </w:p>
        </w:tc>
      </w:tr>
      <w:tr w:rsidR="00865B19" w:rsidRPr="00865B19" w14:paraId="5D145A3E" w14:textId="77777777" w:rsidTr="00C812E5">
        <w:tc>
          <w:tcPr>
            <w:tcW w:w="1268" w:type="pct"/>
          </w:tcPr>
          <w:p w14:paraId="6091A86A"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lastRenderedPageBreak/>
              <w:t>RUCSFRS</w:t>
            </w:r>
            <w:r w:rsidRPr="00865B19">
              <w:rPr>
                <w:rFonts w:eastAsia="SimSun"/>
                <w:i/>
                <w:iCs/>
                <w:sz w:val="20"/>
                <w:szCs w:val="20"/>
                <w:vertAlign w:val="subscript"/>
              </w:rPr>
              <w:t>ruc,i,q</w:t>
            </w:r>
            <w:proofErr w:type="spellEnd"/>
          </w:p>
        </w:tc>
        <w:tc>
          <w:tcPr>
            <w:tcW w:w="342" w:type="pct"/>
          </w:tcPr>
          <w:p w14:paraId="4EF6D475"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390" w:type="pct"/>
          </w:tcPr>
          <w:p w14:paraId="6E416032" w14:textId="77777777" w:rsidR="00865B19" w:rsidRPr="00865B19" w:rsidRDefault="00865B19" w:rsidP="00865B19">
            <w:pPr>
              <w:spacing w:after="60"/>
              <w:rPr>
                <w:rFonts w:eastAsia="SimSun"/>
                <w:i/>
                <w:iCs/>
                <w:sz w:val="20"/>
                <w:szCs w:val="20"/>
              </w:rPr>
            </w:pPr>
            <w:r w:rsidRPr="00865B19">
              <w:rPr>
                <w:rFonts w:eastAsia="SimSun"/>
                <w:i/>
                <w:iCs/>
                <w:sz w:val="20"/>
                <w:szCs w:val="20"/>
              </w:rPr>
              <w:t>RUC Shortfall Ratio Share</w:t>
            </w:r>
            <w:r w:rsidRPr="00865B19">
              <w:rPr>
                <w:rFonts w:eastAsia="SimSun"/>
                <w:iCs/>
                <w:sz w:val="20"/>
                <w:szCs w:val="20"/>
              </w:rPr>
              <w:t>—The ratio of the QSE’s capacity shortfall to the sum of all QSEs’ capacity shortfalls, for the RUC process, for the 15-minute Settlement Interval.</w:t>
            </w:r>
          </w:p>
        </w:tc>
      </w:tr>
      <w:tr w:rsidR="00865B19" w:rsidRPr="00865B19" w14:paraId="2E24A5E4" w14:textId="77777777" w:rsidTr="00C812E5">
        <w:trPr>
          <w:del w:id="1684" w:author="ERCOT" w:date="2024-02-22T13:05:00Z"/>
        </w:trPr>
        <w:tc>
          <w:tcPr>
            <w:tcW w:w="1268" w:type="pct"/>
            <w:tcBorders>
              <w:top w:val="single" w:sz="6" w:space="0" w:color="auto"/>
              <w:left w:val="single" w:sz="4" w:space="0" w:color="auto"/>
              <w:bottom w:val="single" w:sz="6" w:space="0" w:color="auto"/>
              <w:right w:val="single" w:sz="6" w:space="0" w:color="auto"/>
            </w:tcBorders>
          </w:tcPr>
          <w:p w14:paraId="70D6F4EE" w14:textId="77777777" w:rsidR="00865B19" w:rsidRPr="00865B19" w:rsidRDefault="00865B19" w:rsidP="00865B19">
            <w:pPr>
              <w:spacing w:after="60"/>
              <w:rPr>
                <w:del w:id="1685" w:author="ERCOT" w:date="2024-02-22T13:05:00Z"/>
                <w:rFonts w:eastAsia="SimSun"/>
                <w:iCs/>
                <w:sz w:val="20"/>
                <w:szCs w:val="20"/>
              </w:rPr>
            </w:pPr>
            <w:del w:id="1686" w:author="ERCOT" w:date="2024-02-22T13:05:00Z">
              <w:r w:rsidRPr="00865B19">
                <w:rPr>
                  <w:rFonts w:eastAsia="SimSun"/>
                  <w:iCs/>
                  <w:sz w:val="20"/>
                  <w:szCs w:val="20"/>
                </w:rPr>
                <w:delText>RUCCAP</w:delText>
              </w:r>
            </w:del>
            <w:del w:id="1687" w:author="ERCOT" w:date="2024-02-22T13:03:00Z">
              <w:r w:rsidRPr="00865B19">
                <w:rPr>
                  <w:rFonts w:eastAsia="SimSun"/>
                  <w:iCs/>
                  <w:sz w:val="20"/>
                  <w:szCs w:val="20"/>
                </w:rPr>
                <w:delText>TOT</w:delText>
              </w:r>
            </w:del>
            <w:del w:id="1688" w:author="ERCOT" w:date="2024-02-22T13:05:00Z">
              <w:r w:rsidRPr="00865B19">
                <w:rPr>
                  <w:rFonts w:eastAsia="SimSun"/>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017F4AB2" w14:textId="77777777" w:rsidR="00865B19" w:rsidRPr="00865B19" w:rsidRDefault="00865B19" w:rsidP="00865B19">
            <w:pPr>
              <w:spacing w:after="60"/>
              <w:jc w:val="center"/>
              <w:rPr>
                <w:del w:id="1689" w:author="ERCOT" w:date="2024-02-22T13:05:00Z"/>
                <w:rFonts w:eastAsia="SimSun"/>
                <w:iCs/>
                <w:sz w:val="20"/>
                <w:szCs w:val="20"/>
              </w:rPr>
            </w:pPr>
            <w:del w:id="1690" w:author="ERCOT" w:date="2024-02-22T13:05:00Z">
              <w:r w:rsidRPr="00865B19">
                <w:rPr>
                  <w:rFonts w:eastAsia="SimSun"/>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0B614870" w14:textId="77777777" w:rsidR="00865B19" w:rsidRPr="00865B19" w:rsidRDefault="00865B19" w:rsidP="00865B19">
            <w:pPr>
              <w:spacing w:after="60"/>
              <w:rPr>
                <w:del w:id="1691" w:author="ERCOT" w:date="2024-02-22T13:05:00Z"/>
                <w:rFonts w:eastAsia="SimSun"/>
                <w:i/>
                <w:iCs/>
                <w:sz w:val="20"/>
                <w:szCs w:val="20"/>
              </w:rPr>
            </w:pPr>
            <w:del w:id="1692" w:author="ERCOT" w:date="2024-02-22T13:05:00Z">
              <w:r w:rsidRPr="00865B19">
                <w:rPr>
                  <w:rFonts w:eastAsia="SimSun"/>
                  <w:i/>
                  <w:iCs/>
                  <w:sz w:val="20"/>
                  <w:szCs w:val="20"/>
                </w:rPr>
                <w:delText xml:space="preserve">RUC Capacity </w:delText>
              </w:r>
            </w:del>
            <w:del w:id="1693" w:author="ERCOT" w:date="2024-02-22T13:03:00Z">
              <w:r w:rsidRPr="00865B19">
                <w:rPr>
                  <w:rFonts w:eastAsia="SimSun"/>
                  <w:i/>
                  <w:iCs/>
                  <w:sz w:val="20"/>
                  <w:szCs w:val="20"/>
                </w:rPr>
                <w:delText>Total</w:delText>
              </w:r>
            </w:del>
            <w:del w:id="1694" w:author="ERCOT" w:date="2024-02-22T13:05:00Z">
              <w:r w:rsidRPr="00865B19">
                <w:rPr>
                  <w:rFonts w:eastAsia="SimSun"/>
                  <w:iCs/>
                  <w:sz w:val="20"/>
                  <w:szCs w:val="20"/>
                </w:rPr>
                <w:delText xml:space="preserve">—The </w:delText>
              </w:r>
            </w:del>
            <w:del w:id="1695" w:author="ERCOT" w:date="2024-02-22T13:03:00Z">
              <w:r w:rsidRPr="00865B19">
                <w:rPr>
                  <w:rFonts w:eastAsia="SimSun"/>
                  <w:iCs/>
                  <w:sz w:val="20"/>
                  <w:szCs w:val="20"/>
                </w:rPr>
                <w:delText xml:space="preserve">total </w:delText>
              </w:r>
            </w:del>
            <w:del w:id="1696" w:author="ERCOT" w:date="2024-02-22T13:05:00Z">
              <w:r w:rsidRPr="00865B19">
                <w:rPr>
                  <w:rFonts w:eastAsia="SimSun"/>
                  <w:iCs/>
                  <w:sz w:val="20"/>
                  <w:szCs w:val="20"/>
                </w:rPr>
                <w:delText xml:space="preserve">capacity </w:delText>
              </w:r>
            </w:del>
            <w:del w:id="1697" w:author="ERCOT" w:date="2024-02-22T13:04:00Z">
              <w:r w:rsidRPr="00865B19">
                <w:rPr>
                  <w:rFonts w:eastAsia="SimSun"/>
                  <w:iCs/>
                  <w:sz w:val="20"/>
                  <w:szCs w:val="20"/>
                </w:rPr>
                <w:delText xml:space="preserve">of all RUC-committed Resources during </w:delText>
              </w:r>
            </w:del>
            <w:del w:id="1698" w:author="ERCOT" w:date="2024-02-22T13:05:00Z">
              <w:r w:rsidRPr="00865B19">
                <w:rPr>
                  <w:rFonts w:eastAsia="SimSun"/>
                  <w:iCs/>
                  <w:sz w:val="20"/>
                  <w:szCs w:val="20"/>
                </w:rPr>
                <w:delText xml:space="preserve">the RUC process, for the hour that includes the 15-minute Settlement Interval.  </w:delText>
              </w:r>
            </w:del>
          </w:p>
        </w:tc>
      </w:tr>
      <w:tr w:rsidR="00865B19" w:rsidRPr="00865B19" w14:paraId="673F3BA9" w14:textId="77777777" w:rsidTr="00C812E5">
        <w:trPr>
          <w:ins w:id="1699" w:author="ERCOT" w:date="2024-02-22T13:05:00Z"/>
        </w:trPr>
        <w:tc>
          <w:tcPr>
            <w:tcW w:w="1268" w:type="pct"/>
            <w:tcBorders>
              <w:top w:val="single" w:sz="6" w:space="0" w:color="auto"/>
              <w:left w:val="single" w:sz="4" w:space="0" w:color="auto"/>
              <w:bottom w:val="single" w:sz="6" w:space="0" w:color="auto"/>
              <w:right w:val="single" w:sz="6" w:space="0" w:color="auto"/>
            </w:tcBorders>
          </w:tcPr>
          <w:p w14:paraId="4EFCD975" w14:textId="77777777" w:rsidR="00865B19" w:rsidRPr="00865B19" w:rsidRDefault="00865B19" w:rsidP="00865B19">
            <w:pPr>
              <w:spacing w:after="60"/>
              <w:rPr>
                <w:ins w:id="1700" w:author="ERCOT" w:date="2024-02-22T13:05:00Z"/>
                <w:rFonts w:eastAsia="SimSun"/>
                <w:iCs/>
                <w:sz w:val="20"/>
                <w:szCs w:val="20"/>
              </w:rPr>
            </w:pPr>
            <w:proofErr w:type="spellStart"/>
            <w:ins w:id="1701" w:author="ERCOT" w:date="2024-02-22T13:05:00Z">
              <w:r w:rsidRPr="00865B19">
                <w:rPr>
                  <w:rFonts w:eastAsia="SimSun"/>
                  <w:iCs/>
                  <w:sz w:val="20"/>
                  <w:szCs w:val="20"/>
                </w:rPr>
                <w:t>RUCCAPDELTA</w:t>
              </w:r>
              <w:r w:rsidRPr="00865B19">
                <w:rPr>
                  <w:rFonts w:eastAsia="SimSun"/>
                  <w:i/>
                  <w:iCs/>
                  <w:sz w:val="20"/>
                  <w:szCs w:val="20"/>
                  <w:vertAlign w:val="subscript"/>
                </w:rPr>
                <w:t>ruc,h</w:t>
              </w:r>
              <w:proofErr w:type="spellEnd"/>
            </w:ins>
          </w:p>
        </w:tc>
        <w:tc>
          <w:tcPr>
            <w:tcW w:w="342" w:type="pct"/>
            <w:tcBorders>
              <w:top w:val="single" w:sz="6" w:space="0" w:color="auto"/>
              <w:left w:val="single" w:sz="6" w:space="0" w:color="auto"/>
              <w:bottom w:val="single" w:sz="6" w:space="0" w:color="auto"/>
              <w:right w:val="single" w:sz="6" w:space="0" w:color="auto"/>
            </w:tcBorders>
          </w:tcPr>
          <w:p w14:paraId="552F337C" w14:textId="77777777" w:rsidR="00865B19" w:rsidRPr="00865B19" w:rsidRDefault="00865B19" w:rsidP="00865B19">
            <w:pPr>
              <w:spacing w:after="60"/>
              <w:jc w:val="center"/>
              <w:rPr>
                <w:ins w:id="1702" w:author="ERCOT" w:date="2024-02-22T13:05:00Z"/>
                <w:rFonts w:eastAsia="SimSun"/>
                <w:iCs/>
                <w:sz w:val="20"/>
                <w:szCs w:val="20"/>
              </w:rPr>
            </w:pPr>
            <w:ins w:id="1703" w:author="ERCOT" w:date="2024-02-22T13:05:00Z">
              <w:r w:rsidRPr="00865B19">
                <w:rPr>
                  <w:rFonts w:eastAsia="SimSun"/>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0ED6F344" w14:textId="77777777" w:rsidR="00865B19" w:rsidRPr="00865B19" w:rsidRDefault="00865B19" w:rsidP="00865B19">
            <w:pPr>
              <w:spacing w:after="60"/>
              <w:rPr>
                <w:ins w:id="1704" w:author="ERCOT" w:date="2024-02-22T13:05:00Z"/>
                <w:rFonts w:eastAsia="SimSun"/>
                <w:i/>
                <w:iCs/>
                <w:sz w:val="20"/>
                <w:szCs w:val="20"/>
              </w:rPr>
            </w:pPr>
            <w:ins w:id="1705" w:author="ERCOT" w:date="2024-02-22T13:05:00Z">
              <w:r w:rsidRPr="00865B19">
                <w:rPr>
                  <w:rFonts w:eastAsia="SimSun"/>
                  <w:i/>
                  <w:iCs/>
                  <w:sz w:val="20"/>
                  <w:szCs w:val="20"/>
                </w:rPr>
                <w:t xml:space="preserve">RUC Capacity Delta – </w:t>
              </w:r>
              <w:r w:rsidRPr="00865B19">
                <w:rPr>
                  <w:rFonts w:eastAsia="SimSun"/>
                  <w:sz w:val="20"/>
                  <w:szCs w:val="20"/>
                </w:rPr>
                <w:t>The remaining RUC Capacity that has not been covered by the DRRS Short Charges, for A particular RU</w:t>
              </w:r>
            </w:ins>
            <w:ins w:id="1706" w:author="ERCOT" w:date="2024-05-10T19:50:00Z">
              <w:r w:rsidRPr="00865B19">
                <w:rPr>
                  <w:rFonts w:eastAsia="SimSun"/>
                  <w:sz w:val="20"/>
                  <w:szCs w:val="20"/>
                </w:rPr>
                <w:t>C</w:t>
              </w:r>
            </w:ins>
            <w:ins w:id="1707" w:author="ERCOT" w:date="2024-02-22T13:05:00Z">
              <w:r w:rsidRPr="00865B19">
                <w:rPr>
                  <w:rFonts w:eastAsia="SimSun"/>
                  <w:sz w:val="20"/>
                  <w:szCs w:val="20"/>
                </w:rPr>
                <w:t xml:space="preserve"> process </w:t>
              </w:r>
              <w:proofErr w:type="spellStart"/>
              <w:r w:rsidRPr="00865B19">
                <w:rPr>
                  <w:rFonts w:eastAsia="SimSun"/>
                  <w:i/>
                  <w:iCs/>
                  <w:sz w:val="20"/>
                  <w:szCs w:val="20"/>
                </w:rPr>
                <w:t>ruc</w:t>
              </w:r>
              <w:proofErr w:type="spellEnd"/>
              <w:r w:rsidRPr="00865B19">
                <w:rPr>
                  <w:rFonts w:eastAsia="SimSun"/>
                  <w:i/>
                  <w:iCs/>
                  <w:sz w:val="20"/>
                  <w:szCs w:val="20"/>
                </w:rPr>
                <w:t>,</w:t>
              </w:r>
              <w:r w:rsidRPr="00865B19">
                <w:rPr>
                  <w:rFonts w:eastAsia="SimSun"/>
                  <w:sz w:val="20"/>
                  <w:szCs w:val="20"/>
                </w:rPr>
                <w:t xml:space="preserve"> for the hour </w:t>
              </w:r>
              <w:r w:rsidRPr="00865B19">
                <w:rPr>
                  <w:rFonts w:eastAsia="SimSun"/>
                  <w:i/>
                  <w:iCs/>
                  <w:sz w:val="20"/>
                  <w:szCs w:val="20"/>
                </w:rPr>
                <w:t>h</w:t>
              </w:r>
              <w:r w:rsidRPr="00865B19">
                <w:rPr>
                  <w:rFonts w:eastAsia="SimSun"/>
                  <w:sz w:val="20"/>
                  <w:szCs w:val="20"/>
                </w:rPr>
                <w:t xml:space="preserve"> that includes the 15-minute Settlement Interval.</w:t>
              </w:r>
            </w:ins>
          </w:p>
        </w:tc>
      </w:tr>
      <w:tr w:rsidR="00865B19" w:rsidRPr="00865B19" w14:paraId="54420660" w14:textId="77777777" w:rsidTr="00C812E5">
        <w:tc>
          <w:tcPr>
            <w:tcW w:w="1268" w:type="pct"/>
          </w:tcPr>
          <w:p w14:paraId="7FE0B8ED"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342" w:type="pct"/>
          </w:tcPr>
          <w:p w14:paraId="6B2369EF"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390" w:type="pct"/>
          </w:tcPr>
          <w:p w14:paraId="48A3F02F"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7D0E5226" w14:textId="77777777" w:rsidTr="00C812E5">
        <w:tc>
          <w:tcPr>
            <w:tcW w:w="1268" w:type="pct"/>
          </w:tcPr>
          <w:p w14:paraId="03FB7FC6" w14:textId="77777777" w:rsidR="00865B19" w:rsidRPr="00865B19" w:rsidRDefault="00865B19" w:rsidP="00865B19">
            <w:pPr>
              <w:spacing w:after="60"/>
              <w:rPr>
                <w:rFonts w:eastAsia="SimSun"/>
                <w:i/>
                <w:iCs/>
                <w:sz w:val="20"/>
                <w:szCs w:val="20"/>
              </w:rPr>
            </w:pPr>
            <w:r w:rsidRPr="00865B19">
              <w:rPr>
                <w:rFonts w:eastAsia="SimSun"/>
                <w:i/>
                <w:iCs/>
                <w:sz w:val="20"/>
                <w:szCs w:val="20"/>
              </w:rPr>
              <w:t>i</w:t>
            </w:r>
          </w:p>
        </w:tc>
        <w:tc>
          <w:tcPr>
            <w:tcW w:w="342" w:type="pct"/>
          </w:tcPr>
          <w:p w14:paraId="62617BCF"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390" w:type="pct"/>
          </w:tcPr>
          <w:p w14:paraId="50D7ACD5" w14:textId="77777777" w:rsidR="00865B19" w:rsidRPr="00865B19" w:rsidRDefault="00865B19" w:rsidP="00865B19">
            <w:pPr>
              <w:spacing w:after="60"/>
              <w:rPr>
                <w:rFonts w:eastAsia="SimSun"/>
                <w:iCs/>
                <w:sz w:val="20"/>
                <w:szCs w:val="20"/>
              </w:rPr>
            </w:pPr>
            <w:r w:rsidRPr="00865B19">
              <w:rPr>
                <w:rFonts w:eastAsia="SimSun"/>
                <w:iCs/>
                <w:sz w:val="20"/>
                <w:szCs w:val="20"/>
              </w:rPr>
              <w:t>A 15-minute Settlement Interval.</w:t>
            </w:r>
          </w:p>
        </w:tc>
      </w:tr>
      <w:tr w:rsidR="00865B19" w:rsidRPr="00865B19" w14:paraId="523336CF" w14:textId="77777777" w:rsidTr="00C812E5">
        <w:tc>
          <w:tcPr>
            <w:tcW w:w="1268" w:type="pct"/>
          </w:tcPr>
          <w:p w14:paraId="297275CA" w14:textId="77777777" w:rsidR="00865B19" w:rsidRPr="00865B19" w:rsidRDefault="00865B19" w:rsidP="00865B19">
            <w:pPr>
              <w:spacing w:after="60"/>
              <w:rPr>
                <w:rFonts w:eastAsia="SimSun"/>
                <w:i/>
                <w:iCs/>
                <w:sz w:val="20"/>
                <w:szCs w:val="20"/>
              </w:rPr>
            </w:pPr>
            <w:r w:rsidRPr="00865B19">
              <w:rPr>
                <w:rFonts w:eastAsia="SimSun"/>
                <w:i/>
                <w:iCs/>
                <w:sz w:val="20"/>
                <w:szCs w:val="20"/>
              </w:rPr>
              <w:t>h</w:t>
            </w:r>
          </w:p>
        </w:tc>
        <w:tc>
          <w:tcPr>
            <w:tcW w:w="342" w:type="pct"/>
          </w:tcPr>
          <w:p w14:paraId="271D9522"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390" w:type="pct"/>
          </w:tcPr>
          <w:p w14:paraId="34EF0F85"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The hour that includes the Settlement Interval </w:t>
            </w:r>
            <w:r w:rsidRPr="00865B19">
              <w:rPr>
                <w:rFonts w:eastAsia="SimSun"/>
                <w:i/>
                <w:iCs/>
                <w:sz w:val="20"/>
                <w:szCs w:val="20"/>
              </w:rPr>
              <w:t>i</w:t>
            </w:r>
            <w:r w:rsidRPr="00865B19">
              <w:rPr>
                <w:rFonts w:eastAsia="SimSun"/>
                <w:iCs/>
                <w:sz w:val="20"/>
                <w:szCs w:val="20"/>
              </w:rPr>
              <w:t xml:space="preserve">. </w:t>
            </w:r>
          </w:p>
        </w:tc>
      </w:tr>
      <w:tr w:rsidR="00865B19" w:rsidRPr="00865B19" w14:paraId="1183E6F5" w14:textId="77777777" w:rsidTr="00C812E5">
        <w:tc>
          <w:tcPr>
            <w:tcW w:w="1268" w:type="pct"/>
            <w:tcBorders>
              <w:top w:val="single" w:sz="6" w:space="0" w:color="auto"/>
              <w:left w:val="single" w:sz="4" w:space="0" w:color="auto"/>
              <w:bottom w:val="single" w:sz="4" w:space="0" w:color="auto"/>
              <w:right w:val="single" w:sz="6" w:space="0" w:color="auto"/>
            </w:tcBorders>
          </w:tcPr>
          <w:p w14:paraId="11CA86B5" w14:textId="77777777" w:rsidR="00865B19" w:rsidRPr="00865B19" w:rsidRDefault="00865B19" w:rsidP="00865B19">
            <w:pPr>
              <w:spacing w:after="60"/>
              <w:rPr>
                <w:rFonts w:eastAsia="SimSun"/>
                <w:iCs/>
                <w:sz w:val="20"/>
                <w:szCs w:val="20"/>
              </w:rPr>
            </w:pPr>
            <w:proofErr w:type="spellStart"/>
            <w:r w:rsidRPr="00865B19">
              <w:rPr>
                <w:rFonts w:eastAsia="SimSun"/>
                <w:i/>
                <w:iCs/>
                <w:sz w:val="20"/>
                <w:szCs w:val="20"/>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219E89A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5A12779F" w14:textId="77777777" w:rsidR="00865B19" w:rsidRPr="00865B19" w:rsidRDefault="00865B19" w:rsidP="00865B19">
            <w:pPr>
              <w:spacing w:after="60"/>
              <w:rPr>
                <w:rFonts w:eastAsia="SimSun"/>
                <w:iCs/>
                <w:sz w:val="20"/>
                <w:szCs w:val="20"/>
              </w:rPr>
            </w:pPr>
            <w:r w:rsidRPr="00865B19">
              <w:rPr>
                <w:rFonts w:eastAsia="SimSun"/>
                <w:iCs/>
                <w:sz w:val="20"/>
                <w:szCs w:val="20"/>
              </w:rPr>
              <w:t>The RUC process for which this RUC Capacity Credit is calculated.</w:t>
            </w:r>
          </w:p>
        </w:tc>
      </w:tr>
    </w:tbl>
    <w:p w14:paraId="0C3FF077" w14:textId="77777777" w:rsidR="00865B19" w:rsidRPr="00865B19" w:rsidRDefault="00865B19" w:rsidP="00865B19">
      <w:pPr>
        <w:keepNext/>
        <w:widowControl w:val="0"/>
        <w:tabs>
          <w:tab w:val="left" w:pos="1260"/>
        </w:tabs>
        <w:spacing w:before="480" w:after="240"/>
        <w:ind w:left="1267" w:hanging="1267"/>
        <w:outlineLvl w:val="3"/>
        <w:rPr>
          <w:rFonts w:eastAsia="SimSun"/>
          <w:b/>
          <w:bCs/>
          <w:snapToGrid w:val="0"/>
          <w:szCs w:val="20"/>
        </w:rPr>
      </w:pPr>
      <w:r w:rsidRPr="00865B19">
        <w:rPr>
          <w:rFonts w:eastAsia="SimSun"/>
          <w:b/>
          <w:bCs/>
          <w:snapToGrid w:val="0"/>
          <w:szCs w:val="20"/>
        </w:rPr>
        <w:t>5.7.4.</w:t>
      </w:r>
      <w:ins w:id="1708" w:author="ERCOT" w:date="2024-02-15T11:57:00Z">
        <w:r w:rsidRPr="00865B19">
          <w:rPr>
            <w:rFonts w:eastAsia="SimSun"/>
            <w:b/>
            <w:bCs/>
            <w:snapToGrid w:val="0"/>
            <w:szCs w:val="20"/>
          </w:rPr>
          <w:t>3</w:t>
        </w:r>
      </w:ins>
      <w:del w:id="1709" w:author="ERCOT" w:date="2024-02-15T11:57:00Z">
        <w:r w:rsidRPr="00865B19" w:rsidDel="007C1861">
          <w:rPr>
            <w:rFonts w:eastAsia="SimSun"/>
            <w:b/>
            <w:bCs/>
            <w:snapToGrid w:val="0"/>
            <w:szCs w:val="20"/>
          </w:rPr>
          <w:delText>2</w:delText>
        </w:r>
      </w:del>
      <w:r w:rsidRPr="00865B19">
        <w:rPr>
          <w:rFonts w:eastAsia="SimSun"/>
          <w:b/>
          <w:bCs/>
          <w:snapToGrid w:val="0"/>
          <w:szCs w:val="20"/>
        </w:rPr>
        <w:tab/>
        <w:t>RUC Make-Whole Uplift Charge</w:t>
      </w:r>
      <w:bookmarkEnd w:id="1648"/>
      <w:bookmarkEnd w:id="1649"/>
      <w:bookmarkEnd w:id="1650"/>
      <w:bookmarkEnd w:id="1651"/>
      <w:bookmarkEnd w:id="1652"/>
      <w:bookmarkEnd w:id="1653"/>
      <w:bookmarkEnd w:id="1654"/>
      <w:bookmarkEnd w:id="1655"/>
    </w:p>
    <w:p w14:paraId="0BF8C63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 xml:space="preserve">If the revenues from the charges under </w:t>
      </w:r>
      <w:ins w:id="1710" w:author="ERCOT" w:date="2024-02-16T13:24:00Z">
        <w:r w:rsidRPr="00865B19">
          <w:rPr>
            <w:rFonts w:eastAsia="SimSun"/>
            <w:iCs/>
            <w:szCs w:val="20"/>
          </w:rPr>
          <w:t>Section 5.7.4.1</w:t>
        </w:r>
      </w:ins>
      <w:ins w:id="1711" w:author="ERCOT" w:date="2024-02-16T13:25:00Z">
        <w:r w:rsidRPr="00865B19">
          <w:rPr>
            <w:rFonts w:eastAsia="SimSun"/>
            <w:iCs/>
            <w:szCs w:val="20"/>
          </w:rPr>
          <w:t xml:space="preserve">, RUC </w:t>
        </w:r>
      </w:ins>
      <w:ins w:id="1712" w:author="ERCOT" w:date="2024-02-19T10:58:00Z">
        <w:r w:rsidRPr="00865B19">
          <w:rPr>
            <w:rFonts w:eastAsia="SimSun"/>
            <w:iCs/>
            <w:szCs w:val="20"/>
          </w:rPr>
          <w:t>DRRS</w:t>
        </w:r>
      </w:ins>
      <w:ins w:id="1713" w:author="ERCOT" w:date="2024-02-16T13:25:00Z">
        <w:r w:rsidRPr="00865B19">
          <w:rPr>
            <w:rFonts w:eastAsia="SimSun"/>
            <w:iCs/>
            <w:szCs w:val="20"/>
          </w:rPr>
          <w:t xml:space="preserve"> Short Charge and </w:t>
        </w:r>
      </w:ins>
      <w:r w:rsidRPr="00865B19">
        <w:rPr>
          <w:rFonts w:eastAsia="SimSun"/>
          <w:iCs/>
          <w:szCs w:val="20"/>
        </w:rPr>
        <w:t>Section 5.7.4.</w:t>
      </w:r>
      <w:ins w:id="1714" w:author="ERCOT" w:date="2024-02-16T13:24:00Z">
        <w:r w:rsidRPr="00865B19">
          <w:rPr>
            <w:rFonts w:eastAsia="SimSun"/>
            <w:iCs/>
            <w:szCs w:val="20"/>
          </w:rPr>
          <w:t>2</w:t>
        </w:r>
      </w:ins>
      <w:del w:id="1715" w:author="ERCOT" w:date="2024-02-16T13:24:00Z">
        <w:r w:rsidRPr="00865B19" w:rsidDel="00E60177">
          <w:rPr>
            <w:rFonts w:eastAsia="SimSun"/>
            <w:iCs/>
            <w:szCs w:val="20"/>
          </w:rPr>
          <w:delText>1</w:delText>
        </w:r>
      </w:del>
      <w:r w:rsidRPr="00865B19">
        <w:rPr>
          <w:rFonts w:eastAsia="SimSun"/>
          <w:iCs/>
          <w:szCs w:val="20"/>
        </w:rPr>
        <w:t>, RUC Capacity-Short Charge, are not enough to cover all RUC Make-Whole Payments</w:t>
      </w:r>
      <w:del w:id="1716" w:author="ERCOT" w:date="2024-02-16T13:25:00Z">
        <w:r w:rsidRPr="00865B19">
          <w:rPr>
            <w:rFonts w:eastAsia="SimSun"/>
            <w:iCs/>
            <w:szCs w:val="20"/>
          </w:rPr>
          <w:delText>, including amounts for RMR Units</w:delText>
        </w:r>
      </w:del>
      <w:del w:id="1717" w:author="ERCOT" w:date="2024-02-16T13:26:00Z">
        <w:r w:rsidRPr="00865B19">
          <w:rPr>
            <w:rFonts w:eastAsia="SimSun"/>
            <w:iCs/>
            <w:szCs w:val="20"/>
          </w:rPr>
          <w:delText>,</w:delText>
        </w:r>
      </w:del>
      <w:r w:rsidRPr="00865B19">
        <w:rPr>
          <w:rFonts w:eastAsia="SimSun"/>
          <w:iCs/>
          <w:szCs w:val="20"/>
        </w:rPr>
        <w:t xml:space="preserve"> for a 15-minute Settlement Interval, then the difference will be uplifted to all QSEs on a Load Ratio Share basis, as a RUC Make-Whole Uplift Charge, calculated as follows: </w:t>
      </w:r>
    </w:p>
    <w:p w14:paraId="61D83225" w14:textId="77777777" w:rsidR="00865B19" w:rsidRPr="00865B19" w:rsidRDefault="00865B19" w:rsidP="00865B19">
      <w:pPr>
        <w:spacing w:after="240"/>
        <w:ind w:left="2880" w:hanging="2160"/>
        <w:rPr>
          <w:rFonts w:eastAsia="SimSun"/>
        </w:rPr>
      </w:pPr>
      <w:proofErr w:type="spellStart"/>
      <w:r w:rsidRPr="00865B19">
        <w:rPr>
          <w:rFonts w:eastAsia="SimSun"/>
        </w:rPr>
        <w:t>LARUCAMT</w:t>
      </w:r>
      <w:r w:rsidRPr="00865B19">
        <w:rPr>
          <w:rFonts w:eastAsia="SimSun"/>
          <w:i/>
          <w:vertAlign w:val="subscript"/>
        </w:rPr>
        <w:t>q,i</w:t>
      </w:r>
      <w:proofErr w:type="spellEnd"/>
      <w:r w:rsidRPr="00865B19">
        <w:rPr>
          <w:rFonts w:eastAsia="SimSun"/>
        </w:rPr>
        <w:tab/>
        <w:t>=</w:t>
      </w:r>
      <w:r w:rsidRPr="00865B19">
        <w:rPr>
          <w:rFonts w:eastAsia="SimSun"/>
        </w:rPr>
        <w:tab/>
        <w:t xml:space="preserve">(-1) * </w:t>
      </w:r>
      <w:ins w:id="1718" w:author="ERCOT" w:date="2024-02-16T13:21:00Z">
        <w:r w:rsidRPr="00865B19">
          <w:rPr>
            <w:rFonts w:eastAsia="SimSun"/>
          </w:rPr>
          <w:t>Max (0,</w:t>
        </w:r>
      </w:ins>
      <w:ins w:id="1719" w:author="ERCOT" w:date="2024-02-16T13:24:00Z">
        <w:r w:rsidRPr="00865B19">
          <w:rPr>
            <w:rFonts w:eastAsia="SimSun"/>
          </w:rPr>
          <w:t xml:space="preserve"> </w:t>
        </w:r>
      </w:ins>
      <w:r w:rsidRPr="00865B19">
        <w:rPr>
          <w:rFonts w:eastAsia="SimSun"/>
        </w:rPr>
        <w:t>(</w:t>
      </w:r>
      <w:proofErr w:type="spellStart"/>
      <w:r w:rsidRPr="00865B19">
        <w:rPr>
          <w:rFonts w:eastAsia="SimSun"/>
        </w:rPr>
        <w:t>RUCMWAMTTOT</w:t>
      </w:r>
      <w:r w:rsidRPr="00865B19">
        <w:rPr>
          <w:rFonts w:eastAsia="SimSun"/>
          <w:i/>
          <w:vertAlign w:val="subscript"/>
        </w:rPr>
        <w:t>h</w:t>
      </w:r>
      <w:proofErr w:type="spellEnd"/>
      <w:r w:rsidRPr="00865B19">
        <w:rPr>
          <w:rFonts w:eastAsia="SimSun"/>
        </w:rPr>
        <w:t xml:space="preserve"> / 4 + </w:t>
      </w:r>
      <w:ins w:id="1720" w:author="ERCOT" w:date="2024-02-16T13:20:00Z">
        <w:r w:rsidRPr="00865B19">
          <w:rPr>
            <w:rFonts w:eastAsia="SimSun"/>
          </w:rPr>
          <w:t>RUCDRRSAMTTOT</w:t>
        </w:r>
      </w:ins>
      <w:ins w:id="1721" w:author="ERCOT" w:date="2024-05-10T15:47:00Z">
        <w:r w:rsidRPr="00865B19">
          <w:rPr>
            <w:rFonts w:eastAsia="SimSun"/>
          </w:rPr>
          <w:t xml:space="preserve"> </w:t>
        </w:r>
      </w:ins>
      <w:ins w:id="1722" w:author="ERCOT" w:date="2024-02-16T13:20:00Z">
        <w:r w:rsidRPr="00865B19">
          <w:rPr>
            <w:rFonts w:eastAsia="SimSun"/>
            <w:i/>
            <w:vertAlign w:val="subscript"/>
          </w:rPr>
          <w:t>i</w:t>
        </w:r>
        <w:r w:rsidRPr="00865B19">
          <w:rPr>
            <w:rFonts w:eastAsia="SimSun"/>
          </w:rPr>
          <w:t xml:space="preserve"> + </w:t>
        </w:r>
      </w:ins>
      <w:proofErr w:type="spellStart"/>
      <w:r w:rsidRPr="00865B19">
        <w:rPr>
          <w:rFonts w:eastAsia="SimSun"/>
        </w:rPr>
        <w:t>RUCCSAMTTOT</w:t>
      </w:r>
      <w:r w:rsidRPr="00865B19">
        <w:rPr>
          <w:rFonts w:eastAsia="SimSun"/>
          <w:i/>
          <w:vertAlign w:val="subscript"/>
        </w:rPr>
        <w:t>i</w:t>
      </w:r>
      <w:proofErr w:type="spellEnd"/>
      <w:r w:rsidRPr="00865B19">
        <w:rPr>
          <w:rFonts w:eastAsia="SimSun"/>
        </w:rPr>
        <w:t>)</w:t>
      </w:r>
      <w:ins w:id="1723" w:author="ERCOT" w:date="2024-02-16T13:21:00Z">
        <w:r w:rsidRPr="00865B19">
          <w:rPr>
            <w:rFonts w:eastAsia="SimSun"/>
          </w:rPr>
          <w:t>)</w:t>
        </w:r>
      </w:ins>
      <w:r w:rsidRPr="00865B19">
        <w:rPr>
          <w:rFonts w:eastAsia="SimSun"/>
        </w:rPr>
        <w:t xml:space="preserve"> * </w:t>
      </w:r>
      <w:proofErr w:type="spellStart"/>
      <w:r w:rsidRPr="00865B19">
        <w:rPr>
          <w:rFonts w:eastAsia="SimSun"/>
        </w:rPr>
        <w:t>LRS</w:t>
      </w:r>
      <w:r w:rsidRPr="00865B19">
        <w:rPr>
          <w:rFonts w:eastAsia="SimSun"/>
          <w:i/>
          <w:vertAlign w:val="subscript"/>
        </w:rPr>
        <w:t>q,i</w:t>
      </w:r>
      <w:proofErr w:type="spellEnd"/>
    </w:p>
    <w:p w14:paraId="3E08A84F" w14:textId="77777777" w:rsidR="00865B19" w:rsidRPr="00865B19" w:rsidRDefault="00865B19" w:rsidP="00865B19">
      <w:pPr>
        <w:spacing w:after="240"/>
        <w:ind w:firstLine="720"/>
        <w:rPr>
          <w:rFonts w:eastAsia="SimSun"/>
        </w:rPr>
      </w:pPr>
      <w:r w:rsidRPr="00865B19">
        <w:rPr>
          <w:rFonts w:eastAsia="SimSun"/>
        </w:rPr>
        <w:t>Where:</w:t>
      </w:r>
    </w:p>
    <w:p w14:paraId="6D2DA3A1" w14:textId="77777777" w:rsidR="00865B19" w:rsidRPr="00865B19" w:rsidRDefault="00865B19" w:rsidP="00865B19">
      <w:pPr>
        <w:tabs>
          <w:tab w:val="left" w:pos="2340"/>
          <w:tab w:val="left" w:pos="3420"/>
        </w:tabs>
        <w:spacing w:after="240"/>
        <w:ind w:left="1080" w:hanging="360"/>
        <w:rPr>
          <w:rFonts w:eastAsia="SimSun"/>
          <w:bCs/>
          <w:i/>
          <w:vertAlign w:val="subscript"/>
        </w:rPr>
      </w:pPr>
      <w:proofErr w:type="spellStart"/>
      <w:r w:rsidRPr="00865B19">
        <w:rPr>
          <w:rFonts w:eastAsia="SimSun"/>
          <w:bCs/>
        </w:rPr>
        <w:t>RUCMWAMTTOT</w:t>
      </w:r>
      <w:r w:rsidRPr="00865B19">
        <w:rPr>
          <w:rFonts w:eastAsia="SimSun"/>
          <w:bCs/>
          <w:i/>
          <w:vertAlign w:val="subscript"/>
        </w:rPr>
        <w:t>h</w:t>
      </w:r>
      <w:proofErr w:type="spellEnd"/>
      <w:r w:rsidRPr="00865B19">
        <w:rPr>
          <w:rFonts w:eastAsia="SimSun"/>
          <w:bCs/>
          <w:i/>
          <w:vertAlign w:val="subscript"/>
        </w:rPr>
        <w:t xml:space="preserve"> </w:t>
      </w:r>
      <w:r w:rsidRPr="00865B19">
        <w:rPr>
          <w:rFonts w:eastAsia="SimSun"/>
          <w:bCs/>
        </w:rPr>
        <w:tab/>
        <w:t>=</w:t>
      </w:r>
      <w:r w:rsidRPr="00865B19">
        <w:rPr>
          <w:rFonts w:eastAsia="SimSun"/>
          <w:bCs/>
        </w:rPr>
        <w:tab/>
      </w:r>
      <w:r w:rsidR="0064163E">
        <w:rPr>
          <w:rFonts w:eastAsia="SimSun"/>
          <w:bCs/>
          <w:position w:val="-20"/>
        </w:rPr>
        <w:pict w14:anchorId="04C1E855">
          <v:shape id="_x0000_i1046" type="#_x0000_t75" style="width:12pt;height:24pt">
            <v:imagedata r:id="rId31" o:title=""/>
          </v:shape>
        </w:pict>
      </w:r>
      <w:proofErr w:type="spellStart"/>
      <w:r w:rsidRPr="00865B19">
        <w:rPr>
          <w:rFonts w:eastAsia="SimSun"/>
          <w:bCs/>
        </w:rPr>
        <w:t>RUCMWAMTRUCTOT</w:t>
      </w:r>
      <w:r w:rsidRPr="00865B19">
        <w:rPr>
          <w:rFonts w:eastAsia="SimSun"/>
          <w:bCs/>
          <w:i/>
          <w:vertAlign w:val="subscript"/>
        </w:rPr>
        <w:t>ruc,h</w:t>
      </w:r>
      <w:proofErr w:type="spellEnd"/>
    </w:p>
    <w:p w14:paraId="0AEB5BE4" w14:textId="77777777" w:rsidR="00865B19" w:rsidRPr="00865B19" w:rsidRDefault="00865B19" w:rsidP="00865B19">
      <w:pPr>
        <w:tabs>
          <w:tab w:val="left" w:pos="2340"/>
          <w:tab w:val="left" w:pos="3420"/>
        </w:tabs>
        <w:spacing w:after="240"/>
        <w:ind w:left="1080" w:hanging="360"/>
        <w:rPr>
          <w:ins w:id="1724" w:author="ERCOT" w:date="2024-02-16T13:23:00Z"/>
          <w:rFonts w:eastAsia="SimSun"/>
          <w:bCs/>
          <w:lang w:val="it-IT"/>
        </w:rPr>
      </w:pPr>
      <w:ins w:id="1725" w:author="ERCOT" w:date="2024-02-16T13:23:00Z">
        <w:r w:rsidRPr="00865B19">
          <w:rPr>
            <w:rFonts w:eastAsia="SimSun"/>
            <w:bCs/>
          </w:rPr>
          <w:t>RUCDRRSAMTTOT</w:t>
        </w:r>
      </w:ins>
      <w:ins w:id="1726" w:author="ERCOT" w:date="2024-05-10T15:47:00Z">
        <w:r w:rsidRPr="00865B19">
          <w:rPr>
            <w:rFonts w:eastAsia="SimSun"/>
            <w:bCs/>
          </w:rPr>
          <w:t xml:space="preserve"> </w:t>
        </w:r>
      </w:ins>
      <w:ins w:id="1727" w:author="ERCOT" w:date="2024-02-16T13:23:00Z">
        <w:r w:rsidRPr="00865B19">
          <w:rPr>
            <w:rFonts w:eastAsia="SimSun"/>
            <w:bCs/>
            <w:i/>
            <w:vertAlign w:val="subscript"/>
          </w:rPr>
          <w:t>i</w:t>
        </w:r>
        <w:r w:rsidRPr="00865B19">
          <w:rPr>
            <w:rFonts w:eastAsia="SimSun"/>
            <w:bCs/>
            <w:i/>
            <w:vertAlign w:val="subscript"/>
          </w:rPr>
          <w:tab/>
        </w:r>
        <w:r w:rsidRPr="00865B19">
          <w:rPr>
            <w:rFonts w:eastAsia="SimSun"/>
            <w:bCs/>
            <w:lang w:val="it-IT"/>
          </w:rPr>
          <w:t xml:space="preserve"> =</w:t>
        </w:r>
        <w:r w:rsidRPr="00865B19">
          <w:rPr>
            <w:rFonts w:eastAsia="SimSun"/>
            <w:bCs/>
            <w:lang w:val="it-IT"/>
          </w:rPr>
          <w:tab/>
        </w:r>
        <w:r w:rsidR="0064163E">
          <w:rPr>
            <w:rFonts w:eastAsia="SimSun"/>
            <w:bCs/>
            <w:position w:val="-20"/>
          </w:rPr>
          <w:pict w14:anchorId="1DFAAB78">
            <v:shape id="_x0000_i1047" type="#_x0000_t75" style="width:12pt;height:24pt">
              <v:imagedata r:id="rId32" o:title=""/>
            </v:shape>
          </w:pict>
        </w:r>
        <w:r w:rsidR="0064163E">
          <w:rPr>
            <w:rFonts w:eastAsia="SimSun"/>
            <w:bCs/>
            <w:position w:val="-22"/>
          </w:rPr>
          <w:pict w14:anchorId="3490E2FA">
            <v:shape id="_x0000_i1048" type="#_x0000_t75" style="width:12pt;height:24pt">
              <v:imagedata r:id="rId25" o:title=""/>
            </v:shape>
          </w:pict>
        </w:r>
        <w:r w:rsidRPr="00865B19">
          <w:rPr>
            <w:rFonts w:eastAsia="SimSun"/>
            <w:bCs/>
            <w:iCs/>
            <w:szCs w:val="20"/>
          </w:rPr>
          <w:t xml:space="preserve"> RUCDRRSAMT</w:t>
        </w:r>
      </w:ins>
      <w:ins w:id="1728" w:author="ERCOT" w:date="2024-05-10T15:47:00Z">
        <w:r w:rsidRPr="00865B19">
          <w:rPr>
            <w:rFonts w:eastAsia="SimSun"/>
            <w:bCs/>
            <w:iCs/>
            <w:szCs w:val="20"/>
          </w:rPr>
          <w:t xml:space="preserve"> </w:t>
        </w:r>
      </w:ins>
      <w:proofErr w:type="spellStart"/>
      <w:ins w:id="1729" w:author="ERCOT" w:date="2024-02-16T13:23:00Z">
        <w:r w:rsidRPr="00865B19">
          <w:rPr>
            <w:rFonts w:eastAsia="SimSun"/>
            <w:bCs/>
            <w:i/>
            <w:vertAlign w:val="subscript"/>
            <w:lang w:val="x-none" w:eastAsia="x-none"/>
          </w:rPr>
          <w:t>ruc</w:t>
        </w:r>
        <w:proofErr w:type="spellEnd"/>
        <w:r w:rsidRPr="00865B19">
          <w:rPr>
            <w:rFonts w:eastAsia="SimSun"/>
            <w:bCs/>
            <w:i/>
            <w:vertAlign w:val="subscript"/>
            <w:lang w:val="x-none" w:eastAsia="x-none"/>
          </w:rPr>
          <w:t>,</w:t>
        </w:r>
        <w:r w:rsidRPr="00865B19">
          <w:rPr>
            <w:rFonts w:eastAsia="SimSun"/>
            <w:bCs/>
            <w:i/>
            <w:vertAlign w:val="subscript"/>
            <w:lang w:eastAsia="x-none"/>
          </w:rPr>
          <w:t xml:space="preserve"> </w:t>
        </w:r>
        <w:r w:rsidRPr="00865B19">
          <w:rPr>
            <w:rFonts w:eastAsia="SimSun"/>
            <w:bCs/>
            <w:i/>
            <w:vertAlign w:val="subscript"/>
            <w:lang w:val="x-none" w:eastAsia="x-none"/>
          </w:rPr>
          <w:t>i,</w:t>
        </w:r>
        <w:r w:rsidRPr="00865B19">
          <w:rPr>
            <w:rFonts w:eastAsia="SimSun"/>
            <w:bCs/>
            <w:i/>
            <w:vertAlign w:val="subscript"/>
            <w:lang w:eastAsia="x-none"/>
          </w:rPr>
          <w:t xml:space="preserve"> </w:t>
        </w:r>
        <w:r w:rsidRPr="00865B19">
          <w:rPr>
            <w:rFonts w:eastAsia="SimSun"/>
            <w:bCs/>
            <w:i/>
            <w:vertAlign w:val="subscript"/>
            <w:lang w:val="x-none" w:eastAsia="x-none"/>
          </w:rPr>
          <w:t>q</w:t>
        </w:r>
      </w:ins>
    </w:p>
    <w:p w14:paraId="0230EBCF" w14:textId="77777777" w:rsidR="00865B19" w:rsidRPr="00865B19" w:rsidRDefault="00865B19" w:rsidP="00865B19">
      <w:pPr>
        <w:tabs>
          <w:tab w:val="left" w:pos="2340"/>
          <w:tab w:val="left" w:pos="3420"/>
        </w:tabs>
        <w:spacing w:after="240"/>
        <w:ind w:left="1080" w:hanging="360"/>
        <w:rPr>
          <w:rFonts w:eastAsia="SimSun"/>
          <w:bCs/>
          <w:lang w:val="it-IT"/>
        </w:rPr>
      </w:pPr>
      <w:r w:rsidRPr="00865B19">
        <w:rPr>
          <w:rFonts w:eastAsia="SimSun"/>
          <w:bCs/>
          <w:lang w:val="it-IT"/>
        </w:rPr>
        <w:t>RUCCSAMTTOT</w:t>
      </w:r>
      <w:r w:rsidRPr="00865B19">
        <w:rPr>
          <w:rFonts w:eastAsia="SimSun"/>
          <w:bCs/>
          <w:i/>
          <w:vertAlign w:val="subscript"/>
          <w:lang w:val="it-IT"/>
        </w:rPr>
        <w:t>i</w:t>
      </w:r>
      <w:r w:rsidRPr="00865B19">
        <w:rPr>
          <w:rFonts w:eastAsia="SimSun"/>
          <w:bCs/>
          <w:lang w:val="it-IT"/>
        </w:rPr>
        <w:tab/>
        <w:t xml:space="preserve">    </w:t>
      </w:r>
      <w:r w:rsidRPr="00865B19">
        <w:rPr>
          <w:rFonts w:eastAsia="SimSun"/>
          <w:bCs/>
          <w:lang w:val="it-IT"/>
        </w:rPr>
        <w:tab/>
        <w:t xml:space="preserve"> =</w:t>
      </w:r>
      <w:r w:rsidRPr="00865B19">
        <w:rPr>
          <w:rFonts w:eastAsia="SimSun"/>
          <w:bCs/>
          <w:lang w:val="it-IT"/>
        </w:rPr>
        <w:tab/>
      </w:r>
      <w:r w:rsidR="0064163E">
        <w:rPr>
          <w:rFonts w:eastAsia="SimSun"/>
          <w:bCs/>
          <w:position w:val="-20"/>
        </w:rPr>
        <w:pict w14:anchorId="35605621">
          <v:shape id="_x0000_i1049" type="#_x0000_t75" style="width:12pt;height:24pt">
            <v:imagedata r:id="rId32" o:title=""/>
          </v:shape>
        </w:pict>
      </w:r>
      <w:r w:rsidR="0064163E">
        <w:rPr>
          <w:rFonts w:eastAsia="SimSun"/>
          <w:bCs/>
          <w:position w:val="-22"/>
        </w:rPr>
        <w:pict w14:anchorId="4BD50A80">
          <v:shape id="_x0000_i1050" type="#_x0000_t75" style="width:12pt;height:24pt">
            <v:imagedata r:id="rId25" o:title=""/>
          </v:shape>
        </w:pict>
      </w:r>
      <w:r w:rsidRPr="00865B19">
        <w:rPr>
          <w:rFonts w:eastAsia="SimSun"/>
          <w:bCs/>
          <w:lang w:val="it-IT"/>
        </w:rPr>
        <w:t>RUCCSAMT</w:t>
      </w:r>
      <w:r w:rsidRPr="00865B19">
        <w:rPr>
          <w:rFonts w:eastAsia="SimSun"/>
          <w:bCs/>
          <w:i/>
          <w:vertAlign w:val="subscript"/>
          <w:lang w:val="it-IT"/>
        </w:rPr>
        <w:t>ruc</w:t>
      </w:r>
      <w:r w:rsidRPr="00865B19" w:rsidDel="00C241EA">
        <w:rPr>
          <w:rFonts w:eastAsia="SimSun"/>
          <w:bCs/>
          <w:i/>
          <w:vertAlign w:val="subscript"/>
          <w:lang w:val="it-IT"/>
        </w:rPr>
        <w:t>,i</w:t>
      </w:r>
      <w:r w:rsidRPr="00865B19">
        <w:rPr>
          <w:rFonts w:eastAsia="SimSun"/>
          <w:bCs/>
          <w:i/>
          <w:vertAlign w:val="subscript"/>
          <w:lang w:val="it-IT"/>
        </w:rPr>
        <w:t>,q</w:t>
      </w:r>
    </w:p>
    <w:p w14:paraId="29D31D99" w14:textId="77777777" w:rsidR="00865B19" w:rsidRPr="00865B19" w:rsidRDefault="00865B19" w:rsidP="00865B19">
      <w:pPr>
        <w:rPr>
          <w:rFonts w:eastAsia="SimSun"/>
        </w:rPr>
      </w:pPr>
      <w:r w:rsidRPr="00865B19">
        <w:rPr>
          <w:rFonts w:eastAsia="SimSun"/>
        </w:rP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865B19" w:rsidRPr="00865B19" w14:paraId="0264B086" w14:textId="77777777" w:rsidTr="00C812E5">
        <w:tc>
          <w:tcPr>
            <w:tcW w:w="1181" w:type="pct"/>
          </w:tcPr>
          <w:p w14:paraId="23232F4F" w14:textId="77777777" w:rsidR="00865B19" w:rsidRPr="00865B19" w:rsidRDefault="00865B19" w:rsidP="00865B19">
            <w:pPr>
              <w:spacing w:after="240"/>
              <w:rPr>
                <w:rFonts w:eastAsia="SimSun"/>
                <w:b/>
                <w:iCs/>
                <w:sz w:val="20"/>
                <w:szCs w:val="20"/>
              </w:rPr>
            </w:pPr>
            <w:r w:rsidRPr="00865B19">
              <w:rPr>
                <w:rFonts w:eastAsia="SimSun"/>
                <w:b/>
                <w:iCs/>
                <w:sz w:val="20"/>
                <w:szCs w:val="20"/>
              </w:rPr>
              <w:t>Variable</w:t>
            </w:r>
          </w:p>
        </w:tc>
        <w:tc>
          <w:tcPr>
            <w:tcW w:w="356" w:type="pct"/>
          </w:tcPr>
          <w:p w14:paraId="17DAA113" w14:textId="77777777" w:rsidR="00865B19" w:rsidRPr="00865B19" w:rsidRDefault="00865B19" w:rsidP="00865B19">
            <w:pPr>
              <w:spacing w:after="240"/>
              <w:jc w:val="center"/>
              <w:rPr>
                <w:rFonts w:eastAsia="SimSun"/>
                <w:b/>
                <w:iCs/>
                <w:sz w:val="20"/>
                <w:szCs w:val="20"/>
              </w:rPr>
            </w:pPr>
            <w:r w:rsidRPr="00865B19">
              <w:rPr>
                <w:rFonts w:eastAsia="SimSun"/>
                <w:b/>
                <w:iCs/>
                <w:sz w:val="20"/>
                <w:szCs w:val="20"/>
              </w:rPr>
              <w:t>Unit</w:t>
            </w:r>
          </w:p>
        </w:tc>
        <w:tc>
          <w:tcPr>
            <w:tcW w:w="3463" w:type="pct"/>
          </w:tcPr>
          <w:p w14:paraId="3962124C" w14:textId="77777777" w:rsidR="00865B19" w:rsidRPr="00865B19" w:rsidRDefault="00865B19" w:rsidP="00865B19">
            <w:pPr>
              <w:spacing w:after="240"/>
              <w:rPr>
                <w:rFonts w:eastAsia="SimSun"/>
                <w:b/>
                <w:iCs/>
                <w:sz w:val="20"/>
                <w:szCs w:val="20"/>
              </w:rPr>
            </w:pPr>
            <w:r w:rsidRPr="00865B19">
              <w:rPr>
                <w:rFonts w:eastAsia="SimSun"/>
                <w:b/>
                <w:iCs/>
                <w:sz w:val="20"/>
                <w:szCs w:val="20"/>
              </w:rPr>
              <w:t>Definition</w:t>
            </w:r>
          </w:p>
        </w:tc>
      </w:tr>
      <w:tr w:rsidR="00865B19" w:rsidRPr="00865B19" w14:paraId="27EB71F8" w14:textId="77777777" w:rsidTr="00C812E5">
        <w:tc>
          <w:tcPr>
            <w:tcW w:w="1181" w:type="pct"/>
          </w:tcPr>
          <w:p w14:paraId="6BD4C005"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LARUCAMT</w:t>
            </w:r>
            <w:r w:rsidRPr="00865B19">
              <w:rPr>
                <w:rFonts w:eastAsia="SimSun"/>
                <w:i/>
                <w:iCs/>
                <w:sz w:val="20"/>
                <w:szCs w:val="20"/>
                <w:vertAlign w:val="subscript"/>
              </w:rPr>
              <w:t>q,i</w:t>
            </w:r>
            <w:proofErr w:type="spellEnd"/>
          </w:p>
        </w:tc>
        <w:tc>
          <w:tcPr>
            <w:tcW w:w="356" w:type="pct"/>
          </w:tcPr>
          <w:p w14:paraId="5BD77AA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463" w:type="pct"/>
          </w:tcPr>
          <w:p w14:paraId="748831CD" w14:textId="77777777" w:rsidR="00865B19" w:rsidRPr="00865B19" w:rsidRDefault="00865B19" w:rsidP="00865B19">
            <w:pPr>
              <w:spacing w:after="60"/>
              <w:rPr>
                <w:rFonts w:eastAsia="SimSun"/>
                <w:iCs/>
                <w:sz w:val="20"/>
                <w:szCs w:val="20"/>
              </w:rPr>
            </w:pPr>
            <w:r w:rsidRPr="00865B19">
              <w:rPr>
                <w:rFonts w:eastAsia="SimSun"/>
                <w:i/>
                <w:iCs/>
                <w:sz w:val="20"/>
                <w:szCs w:val="20"/>
              </w:rPr>
              <w:t>RUC Make-Whole Uplift Charge</w:t>
            </w:r>
            <w:r w:rsidRPr="00865B19">
              <w:rPr>
                <w:rFonts w:eastAsia="SimSun"/>
                <w:iCs/>
                <w:sz w:val="20"/>
                <w:szCs w:val="20"/>
              </w:rPr>
              <w:t>—The amount owed from the QSE based on Load Ratio Share, for the 15-minute Settlement Interval.</w:t>
            </w:r>
          </w:p>
        </w:tc>
      </w:tr>
      <w:tr w:rsidR="00865B19" w:rsidRPr="00865B19" w14:paraId="6F47C9E3" w14:textId="77777777" w:rsidTr="00C812E5">
        <w:tc>
          <w:tcPr>
            <w:tcW w:w="1181" w:type="pct"/>
          </w:tcPr>
          <w:p w14:paraId="0E801189"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RUCMWAMTTOT</w:t>
            </w:r>
            <w:r w:rsidRPr="00865B19">
              <w:rPr>
                <w:rFonts w:eastAsia="SimSun"/>
                <w:i/>
                <w:iCs/>
                <w:sz w:val="20"/>
                <w:szCs w:val="20"/>
                <w:vertAlign w:val="subscript"/>
              </w:rPr>
              <w:t>h</w:t>
            </w:r>
            <w:proofErr w:type="spellEnd"/>
          </w:p>
        </w:tc>
        <w:tc>
          <w:tcPr>
            <w:tcW w:w="356" w:type="pct"/>
          </w:tcPr>
          <w:p w14:paraId="622D7176"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463" w:type="pct"/>
          </w:tcPr>
          <w:p w14:paraId="04669AA8" w14:textId="77777777" w:rsidR="00865B19" w:rsidRPr="00865B19" w:rsidRDefault="00865B19" w:rsidP="00865B19">
            <w:pPr>
              <w:spacing w:after="60"/>
              <w:rPr>
                <w:rFonts w:eastAsia="SimSun"/>
                <w:iCs/>
                <w:sz w:val="20"/>
                <w:szCs w:val="20"/>
              </w:rPr>
            </w:pPr>
            <w:r w:rsidRPr="00865B19">
              <w:rPr>
                <w:rFonts w:eastAsia="SimSun"/>
                <w:i/>
                <w:iCs/>
                <w:sz w:val="20"/>
                <w:szCs w:val="20"/>
              </w:rPr>
              <w:t>RUC Make-Whole Amount Total</w:t>
            </w:r>
            <w:r w:rsidRPr="00865B19">
              <w:rPr>
                <w:rFonts w:eastAsia="SimSun"/>
                <w:iCs/>
                <w:sz w:val="20"/>
                <w:szCs w:val="20"/>
              </w:rPr>
              <w:t>—The sum of RUC Make-Whole Payments for all RUC processes, including amounts for RMR Units, for the hour that includes the 15-minute Settlement Interval.</w:t>
            </w:r>
          </w:p>
        </w:tc>
      </w:tr>
      <w:tr w:rsidR="00865B19" w:rsidRPr="00865B19" w14:paraId="14EF234A" w14:textId="77777777" w:rsidTr="00C812E5">
        <w:tc>
          <w:tcPr>
            <w:tcW w:w="1181" w:type="pct"/>
          </w:tcPr>
          <w:p w14:paraId="301905C6"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RUCMWAMTRUCTOT</w:t>
            </w:r>
            <w:r w:rsidRPr="00865B19">
              <w:rPr>
                <w:rFonts w:eastAsia="SimSun"/>
                <w:i/>
                <w:iCs/>
                <w:sz w:val="20"/>
                <w:szCs w:val="20"/>
                <w:vertAlign w:val="subscript"/>
              </w:rPr>
              <w:t>ruc,h</w:t>
            </w:r>
            <w:proofErr w:type="spellEnd"/>
          </w:p>
        </w:tc>
        <w:tc>
          <w:tcPr>
            <w:tcW w:w="356" w:type="pct"/>
          </w:tcPr>
          <w:p w14:paraId="4AFF3D98"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463" w:type="pct"/>
          </w:tcPr>
          <w:p w14:paraId="3CEAC0B1" w14:textId="77777777" w:rsidR="00865B19" w:rsidRPr="00865B19" w:rsidRDefault="00865B19" w:rsidP="00865B19">
            <w:pPr>
              <w:spacing w:after="60"/>
              <w:rPr>
                <w:rFonts w:eastAsia="SimSun"/>
                <w:iCs/>
                <w:sz w:val="20"/>
                <w:szCs w:val="20"/>
              </w:rPr>
            </w:pPr>
            <w:r w:rsidRPr="00865B19">
              <w:rPr>
                <w:rFonts w:eastAsia="SimSun"/>
                <w:i/>
                <w:iCs/>
                <w:sz w:val="20"/>
                <w:szCs w:val="20"/>
              </w:rPr>
              <w:t>RUC Make-Whole Amount Total per RUC</w:t>
            </w:r>
            <w:r w:rsidRPr="00865B19">
              <w:rPr>
                <w:rFonts w:eastAsia="SimSun"/>
                <w:iCs/>
                <w:sz w:val="20"/>
                <w:szCs w:val="20"/>
              </w:rPr>
              <w:t>—The sum of RUC Make-Whole Payments for a particular RUC process, including payments for RMR Units, for the hour that includes the 15-minute Settlement Interval.</w:t>
            </w:r>
          </w:p>
        </w:tc>
      </w:tr>
      <w:tr w:rsidR="00865B19" w:rsidRPr="00865B19" w14:paraId="7A5F5D95" w14:textId="77777777" w:rsidTr="00C812E5">
        <w:trPr>
          <w:ins w:id="1730" w:author="ERCOT" w:date="2024-02-16T13:27:00Z"/>
        </w:trPr>
        <w:tc>
          <w:tcPr>
            <w:tcW w:w="1181" w:type="pct"/>
          </w:tcPr>
          <w:p w14:paraId="35299152" w14:textId="77777777" w:rsidR="00865B19" w:rsidRPr="00865B19" w:rsidRDefault="00865B19" w:rsidP="00865B19">
            <w:pPr>
              <w:spacing w:after="60"/>
              <w:rPr>
                <w:ins w:id="1731" w:author="ERCOT" w:date="2024-02-16T13:27:00Z"/>
                <w:rFonts w:eastAsia="SimSun"/>
                <w:iCs/>
                <w:sz w:val="20"/>
                <w:szCs w:val="20"/>
              </w:rPr>
            </w:pPr>
            <w:ins w:id="1732" w:author="ERCOT" w:date="2024-02-16T13:27:00Z">
              <w:r w:rsidRPr="00865B19">
                <w:rPr>
                  <w:rFonts w:eastAsia="SimSun"/>
                  <w:iCs/>
                  <w:sz w:val="20"/>
                  <w:szCs w:val="20"/>
                </w:rPr>
                <w:lastRenderedPageBreak/>
                <w:t>RUCDRR</w:t>
              </w:r>
              <w:r w:rsidRPr="00865B19">
                <w:rPr>
                  <w:rFonts w:eastAsia="SimSun"/>
                  <w:sz w:val="20"/>
                  <w:szCs w:val="20"/>
                </w:rPr>
                <w:t>S</w:t>
              </w:r>
              <w:r w:rsidRPr="00865B19">
                <w:rPr>
                  <w:rFonts w:eastAsia="SimSun"/>
                  <w:iCs/>
                  <w:sz w:val="20"/>
                  <w:szCs w:val="20"/>
                </w:rPr>
                <w:t xml:space="preserve">AMT  </w:t>
              </w:r>
              <w:proofErr w:type="spellStart"/>
              <w:r w:rsidRPr="00865B19">
                <w:rPr>
                  <w:rFonts w:eastAsia="SimSun"/>
                  <w:i/>
                  <w:sz w:val="20"/>
                  <w:szCs w:val="20"/>
                  <w:vertAlign w:val="subscript"/>
                </w:rPr>
                <w:t>ruc</w:t>
              </w:r>
              <w:proofErr w:type="spellEnd"/>
              <w:r w:rsidRPr="00865B19">
                <w:rPr>
                  <w:rFonts w:eastAsia="SimSun"/>
                  <w:i/>
                  <w:sz w:val="20"/>
                  <w:szCs w:val="20"/>
                  <w:vertAlign w:val="subscript"/>
                </w:rPr>
                <w:t>, i, q</w:t>
              </w:r>
            </w:ins>
          </w:p>
        </w:tc>
        <w:tc>
          <w:tcPr>
            <w:tcW w:w="356" w:type="pct"/>
          </w:tcPr>
          <w:p w14:paraId="16B8BC8D" w14:textId="77777777" w:rsidR="00865B19" w:rsidRPr="00865B19" w:rsidRDefault="00865B19" w:rsidP="00865B19">
            <w:pPr>
              <w:spacing w:after="60"/>
              <w:jc w:val="center"/>
              <w:rPr>
                <w:ins w:id="1733" w:author="ERCOT" w:date="2024-02-16T13:27:00Z"/>
                <w:rFonts w:eastAsia="SimSun"/>
                <w:iCs/>
                <w:sz w:val="20"/>
                <w:szCs w:val="20"/>
              </w:rPr>
            </w:pPr>
            <w:ins w:id="1734" w:author="ERCOT" w:date="2024-02-16T13:27:00Z">
              <w:r w:rsidRPr="00865B19">
                <w:rPr>
                  <w:rFonts w:eastAsia="SimSun"/>
                  <w:iCs/>
                  <w:sz w:val="20"/>
                  <w:szCs w:val="20"/>
                </w:rPr>
                <w:t>$</w:t>
              </w:r>
            </w:ins>
          </w:p>
        </w:tc>
        <w:tc>
          <w:tcPr>
            <w:tcW w:w="3463" w:type="pct"/>
          </w:tcPr>
          <w:p w14:paraId="482624D2" w14:textId="77777777" w:rsidR="00865B19" w:rsidRPr="00865B19" w:rsidRDefault="00865B19" w:rsidP="00865B19">
            <w:pPr>
              <w:spacing w:after="60"/>
              <w:rPr>
                <w:ins w:id="1735" w:author="ERCOT" w:date="2024-02-16T13:27:00Z"/>
                <w:rFonts w:eastAsia="SimSun"/>
                <w:i/>
                <w:iCs/>
                <w:sz w:val="20"/>
                <w:szCs w:val="20"/>
              </w:rPr>
            </w:pPr>
            <w:ins w:id="1736" w:author="ERCOT" w:date="2024-02-16T13:27:00Z">
              <w:r w:rsidRPr="00865B19">
                <w:rPr>
                  <w:rFonts w:eastAsia="SimSun"/>
                  <w:i/>
                  <w:iCs/>
                  <w:sz w:val="20"/>
                  <w:szCs w:val="20"/>
                </w:rPr>
                <w:t xml:space="preserve">RUC DRRS </w:t>
              </w:r>
              <w:r w:rsidRPr="00865B19">
                <w:rPr>
                  <w:rFonts w:eastAsia="SimSun"/>
                  <w:i/>
                  <w:sz w:val="20"/>
                  <w:szCs w:val="20"/>
                </w:rPr>
                <w:t xml:space="preserve">Shortfall </w:t>
              </w:r>
              <w:r w:rsidRPr="00865B19">
                <w:rPr>
                  <w:rFonts w:eastAsia="SimSun"/>
                  <w:i/>
                  <w:iCs/>
                  <w:sz w:val="20"/>
                  <w:szCs w:val="20"/>
                </w:rPr>
                <w:t xml:space="preserve">Amount – </w:t>
              </w:r>
              <w:r w:rsidRPr="00865B19">
                <w:rPr>
                  <w:rFonts w:eastAsia="SimSun"/>
                  <w:iCs/>
                  <w:sz w:val="20"/>
                  <w:szCs w:val="20"/>
                </w:rPr>
                <w:t xml:space="preserve">The charge to QSE </w:t>
              </w:r>
              <w:r w:rsidRPr="00865B19">
                <w:rPr>
                  <w:rFonts w:eastAsia="SimSun"/>
                  <w:i/>
                  <w:iCs/>
                  <w:sz w:val="20"/>
                  <w:szCs w:val="20"/>
                </w:rPr>
                <w:t xml:space="preserve">q, </w:t>
              </w:r>
              <w:r w:rsidRPr="00865B19">
                <w:rPr>
                  <w:rFonts w:eastAsia="SimSun"/>
                  <w:iCs/>
                  <w:sz w:val="20"/>
                  <w:szCs w:val="20"/>
                </w:rPr>
                <w:t xml:space="preserve">due to a DRRS shortfall for a particular RUC process </w:t>
              </w:r>
              <w:proofErr w:type="spellStart"/>
              <w:r w:rsidRPr="00865B19">
                <w:rPr>
                  <w:rFonts w:eastAsia="SimSun"/>
                  <w:i/>
                  <w:iCs/>
                  <w:sz w:val="20"/>
                  <w:szCs w:val="20"/>
                </w:rPr>
                <w:t>ruc</w:t>
              </w:r>
              <w:proofErr w:type="spellEnd"/>
              <w:r w:rsidRPr="00865B19">
                <w:rPr>
                  <w:rFonts w:eastAsia="SimSun"/>
                  <w:i/>
                  <w:iCs/>
                  <w:sz w:val="20"/>
                  <w:szCs w:val="20"/>
                </w:rPr>
                <w:t xml:space="preserve">, </w:t>
              </w:r>
              <w:r w:rsidRPr="00865B19">
                <w:rPr>
                  <w:rFonts w:eastAsia="SimSun"/>
                  <w:iCs/>
                  <w:sz w:val="20"/>
                  <w:szCs w:val="20"/>
                </w:rPr>
                <w:t xml:space="preserve">for the 15-minute Settlement Interval </w:t>
              </w:r>
              <w:r w:rsidRPr="00865B19">
                <w:rPr>
                  <w:rFonts w:eastAsia="SimSun"/>
                  <w:i/>
                  <w:iCs/>
                  <w:sz w:val="20"/>
                  <w:szCs w:val="20"/>
                </w:rPr>
                <w:t xml:space="preserve">i. </w:t>
              </w:r>
            </w:ins>
          </w:p>
        </w:tc>
      </w:tr>
      <w:tr w:rsidR="00865B19" w:rsidRPr="00865B19" w14:paraId="634E0E92" w14:textId="77777777" w:rsidTr="00C812E5">
        <w:trPr>
          <w:ins w:id="1737" w:author="ERCOT" w:date="2024-02-16T13:27:00Z"/>
        </w:trPr>
        <w:tc>
          <w:tcPr>
            <w:tcW w:w="1181" w:type="pct"/>
          </w:tcPr>
          <w:p w14:paraId="37962067" w14:textId="77777777" w:rsidR="00865B19" w:rsidRPr="00865B19" w:rsidRDefault="00865B19" w:rsidP="00865B19">
            <w:pPr>
              <w:spacing w:after="60"/>
              <w:rPr>
                <w:ins w:id="1738" w:author="ERCOT" w:date="2024-02-16T13:27:00Z"/>
                <w:rFonts w:eastAsia="SimSun"/>
                <w:iCs/>
                <w:sz w:val="20"/>
                <w:szCs w:val="20"/>
              </w:rPr>
            </w:pPr>
            <w:ins w:id="1739" w:author="ERCOT" w:date="2024-02-16T13:27:00Z">
              <w:r w:rsidRPr="00865B19">
                <w:rPr>
                  <w:rFonts w:eastAsia="SimSun"/>
                  <w:iCs/>
                  <w:sz w:val="20"/>
                  <w:szCs w:val="20"/>
                </w:rPr>
                <w:t>RUCDRR</w:t>
              </w:r>
              <w:r w:rsidRPr="00865B19">
                <w:rPr>
                  <w:rFonts w:eastAsia="SimSun"/>
                  <w:sz w:val="20"/>
                  <w:szCs w:val="20"/>
                </w:rPr>
                <w:t>S</w:t>
              </w:r>
              <w:r w:rsidRPr="00865B19">
                <w:rPr>
                  <w:rFonts w:eastAsia="SimSun"/>
                  <w:iCs/>
                  <w:sz w:val="20"/>
                  <w:szCs w:val="20"/>
                </w:rPr>
                <w:t>AMTTOT</w:t>
              </w:r>
              <w:r w:rsidRPr="00865B19">
                <w:rPr>
                  <w:rFonts w:eastAsia="SimSun"/>
                  <w:i/>
                  <w:sz w:val="20"/>
                  <w:szCs w:val="20"/>
                  <w:vertAlign w:val="subscript"/>
                </w:rPr>
                <w:t xml:space="preserve"> i</w:t>
              </w:r>
            </w:ins>
          </w:p>
        </w:tc>
        <w:tc>
          <w:tcPr>
            <w:tcW w:w="356" w:type="pct"/>
          </w:tcPr>
          <w:p w14:paraId="1565F240" w14:textId="77777777" w:rsidR="00865B19" w:rsidRPr="00865B19" w:rsidRDefault="00865B19" w:rsidP="00865B19">
            <w:pPr>
              <w:spacing w:after="60"/>
              <w:jc w:val="center"/>
              <w:rPr>
                <w:ins w:id="1740" w:author="ERCOT" w:date="2024-02-16T13:27:00Z"/>
                <w:rFonts w:eastAsia="SimSun"/>
                <w:iCs/>
                <w:sz w:val="20"/>
                <w:szCs w:val="20"/>
              </w:rPr>
            </w:pPr>
            <w:ins w:id="1741" w:author="ERCOT" w:date="2024-02-16T13:27:00Z">
              <w:r w:rsidRPr="00865B19">
                <w:rPr>
                  <w:rFonts w:eastAsia="SimSun"/>
                  <w:iCs/>
                  <w:sz w:val="20"/>
                  <w:szCs w:val="20"/>
                </w:rPr>
                <w:t>$</w:t>
              </w:r>
            </w:ins>
          </w:p>
        </w:tc>
        <w:tc>
          <w:tcPr>
            <w:tcW w:w="3463" w:type="pct"/>
          </w:tcPr>
          <w:p w14:paraId="030B4B22" w14:textId="77777777" w:rsidR="00865B19" w:rsidRPr="00865B19" w:rsidRDefault="00865B19" w:rsidP="00865B19">
            <w:pPr>
              <w:spacing w:after="60"/>
              <w:rPr>
                <w:ins w:id="1742" w:author="ERCOT" w:date="2024-02-16T13:27:00Z"/>
                <w:rFonts w:eastAsia="SimSun"/>
                <w:i/>
                <w:iCs/>
                <w:sz w:val="20"/>
                <w:szCs w:val="20"/>
              </w:rPr>
            </w:pPr>
            <w:ins w:id="1743" w:author="ERCOT" w:date="2024-02-16T13:27:00Z">
              <w:r w:rsidRPr="00865B19">
                <w:rPr>
                  <w:rFonts w:eastAsia="SimSun"/>
                  <w:i/>
                  <w:iCs/>
                  <w:sz w:val="20"/>
                  <w:szCs w:val="20"/>
                </w:rPr>
                <w:t xml:space="preserve">RUC DRRS </w:t>
              </w:r>
              <w:r w:rsidRPr="00865B19">
                <w:rPr>
                  <w:rFonts w:eastAsia="SimSun"/>
                  <w:i/>
                  <w:sz w:val="20"/>
                  <w:szCs w:val="20"/>
                </w:rPr>
                <w:t xml:space="preserve">Shortfall </w:t>
              </w:r>
              <w:r w:rsidRPr="00865B19">
                <w:rPr>
                  <w:rFonts w:eastAsia="SimSun"/>
                  <w:i/>
                  <w:iCs/>
                  <w:sz w:val="20"/>
                  <w:szCs w:val="20"/>
                </w:rPr>
                <w:t>Amount</w:t>
              </w:r>
            </w:ins>
            <w:ins w:id="1744" w:author="ERCOT" w:date="2024-02-16T13:28:00Z">
              <w:r w:rsidRPr="00865B19">
                <w:rPr>
                  <w:rFonts w:eastAsia="SimSun"/>
                  <w:i/>
                  <w:iCs/>
                  <w:sz w:val="20"/>
                  <w:szCs w:val="20"/>
                </w:rPr>
                <w:t xml:space="preserve"> Total</w:t>
              </w:r>
            </w:ins>
            <w:ins w:id="1745" w:author="ERCOT" w:date="2024-02-16T13:27:00Z">
              <w:r w:rsidRPr="00865B19">
                <w:rPr>
                  <w:rFonts w:eastAsia="SimSun"/>
                  <w:i/>
                  <w:iCs/>
                  <w:sz w:val="20"/>
                  <w:szCs w:val="20"/>
                </w:rPr>
                <w:t xml:space="preserve"> – </w:t>
              </w:r>
              <w:r w:rsidRPr="00865B19">
                <w:rPr>
                  <w:rFonts w:eastAsia="SimSun"/>
                  <w:iCs/>
                  <w:sz w:val="20"/>
                  <w:szCs w:val="20"/>
                </w:rPr>
                <w:t>The</w:t>
              </w:r>
            </w:ins>
            <w:ins w:id="1746" w:author="ERCOT" w:date="2024-02-16T13:28:00Z">
              <w:r w:rsidRPr="00865B19">
                <w:rPr>
                  <w:rFonts w:eastAsia="SimSun"/>
                  <w:iCs/>
                  <w:sz w:val="20"/>
                  <w:szCs w:val="20"/>
                </w:rPr>
                <w:t xml:space="preserve"> sum of </w:t>
              </w:r>
            </w:ins>
            <w:ins w:id="1747" w:author="ERCOT" w:date="2024-02-16T13:29:00Z">
              <w:r w:rsidRPr="00865B19">
                <w:rPr>
                  <w:rFonts w:eastAsia="SimSun"/>
                  <w:iCs/>
                  <w:sz w:val="20"/>
                  <w:szCs w:val="20"/>
                </w:rPr>
                <w:t>RUC DRRS Short C</w:t>
              </w:r>
            </w:ins>
            <w:ins w:id="1748" w:author="ERCOT" w:date="2024-02-16T13:27:00Z">
              <w:r w:rsidRPr="00865B19">
                <w:rPr>
                  <w:rFonts w:eastAsia="SimSun"/>
                  <w:iCs/>
                  <w:sz w:val="20"/>
                  <w:szCs w:val="20"/>
                </w:rPr>
                <w:t>harge</w:t>
              </w:r>
            </w:ins>
            <w:ins w:id="1749" w:author="ERCOT" w:date="2024-02-16T13:28:00Z">
              <w:r w:rsidRPr="00865B19">
                <w:rPr>
                  <w:rFonts w:eastAsia="SimSun"/>
                  <w:iCs/>
                  <w:sz w:val="20"/>
                  <w:szCs w:val="20"/>
                </w:rPr>
                <w:t xml:space="preserve">s for all </w:t>
              </w:r>
            </w:ins>
            <w:ins w:id="1750" w:author="ERCOT" w:date="2024-02-16T13:27:00Z">
              <w:r w:rsidRPr="00865B19">
                <w:rPr>
                  <w:rFonts w:eastAsia="SimSun"/>
                  <w:iCs/>
                  <w:sz w:val="20"/>
                  <w:szCs w:val="20"/>
                </w:rPr>
                <w:t>QSE</w:t>
              </w:r>
            </w:ins>
            <w:ins w:id="1751" w:author="ERCOT" w:date="2024-02-16T13:28:00Z">
              <w:r w:rsidRPr="00865B19">
                <w:rPr>
                  <w:rFonts w:eastAsia="SimSun"/>
                  <w:iCs/>
                  <w:sz w:val="20"/>
                  <w:szCs w:val="20"/>
                </w:rPr>
                <w:t>s and RUC processes</w:t>
              </w:r>
            </w:ins>
            <w:ins w:id="1752" w:author="ERCOT" w:date="2024-02-16T13:27:00Z">
              <w:r w:rsidRPr="00865B19">
                <w:rPr>
                  <w:rFonts w:eastAsia="SimSun"/>
                  <w:i/>
                  <w:iCs/>
                  <w:sz w:val="20"/>
                  <w:szCs w:val="20"/>
                </w:rPr>
                <w:t xml:space="preserve">, </w:t>
              </w:r>
              <w:r w:rsidRPr="00865B19">
                <w:rPr>
                  <w:rFonts w:eastAsia="SimSun"/>
                  <w:iCs/>
                  <w:sz w:val="20"/>
                  <w:szCs w:val="20"/>
                </w:rPr>
                <w:t xml:space="preserve">for the 15-minute Settlement Interval </w:t>
              </w:r>
              <w:r w:rsidRPr="00865B19">
                <w:rPr>
                  <w:rFonts w:eastAsia="SimSun"/>
                  <w:i/>
                  <w:iCs/>
                  <w:sz w:val="20"/>
                  <w:szCs w:val="20"/>
                </w:rPr>
                <w:t xml:space="preserve">i. </w:t>
              </w:r>
            </w:ins>
          </w:p>
        </w:tc>
      </w:tr>
      <w:tr w:rsidR="00865B19" w:rsidRPr="00865B19" w14:paraId="47C17EA9" w14:textId="77777777" w:rsidTr="00C812E5">
        <w:tc>
          <w:tcPr>
            <w:tcW w:w="1181" w:type="pct"/>
          </w:tcPr>
          <w:p w14:paraId="4491F239"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RUCCSAMTTOT</w:t>
            </w:r>
            <w:r w:rsidRPr="00865B19">
              <w:rPr>
                <w:rFonts w:eastAsia="SimSun"/>
                <w:i/>
                <w:iCs/>
                <w:sz w:val="20"/>
                <w:szCs w:val="20"/>
                <w:vertAlign w:val="subscript"/>
              </w:rPr>
              <w:t>i</w:t>
            </w:r>
            <w:proofErr w:type="spellEnd"/>
          </w:p>
        </w:tc>
        <w:tc>
          <w:tcPr>
            <w:tcW w:w="356" w:type="pct"/>
          </w:tcPr>
          <w:p w14:paraId="2E0656DD"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463" w:type="pct"/>
          </w:tcPr>
          <w:p w14:paraId="443F342D" w14:textId="77777777" w:rsidR="00865B19" w:rsidRPr="00865B19" w:rsidRDefault="00865B19" w:rsidP="00865B19">
            <w:pPr>
              <w:spacing w:after="60"/>
              <w:rPr>
                <w:rFonts w:eastAsia="SimSun"/>
                <w:iCs/>
                <w:sz w:val="20"/>
                <w:szCs w:val="20"/>
              </w:rPr>
            </w:pPr>
            <w:r w:rsidRPr="00865B19">
              <w:rPr>
                <w:rFonts w:eastAsia="SimSun"/>
                <w:i/>
                <w:iCs/>
                <w:sz w:val="20"/>
                <w:szCs w:val="20"/>
              </w:rPr>
              <w:t>RUC Capacity Amount Total</w:t>
            </w:r>
            <w:r w:rsidRPr="00865B19">
              <w:rPr>
                <w:rFonts w:eastAsia="SimSun"/>
                <w:iCs/>
                <w:sz w:val="20"/>
                <w:szCs w:val="20"/>
              </w:rPr>
              <w:t>—The sum of RUC Capacity-Short Charges for all QSEs and RUC processes, including payments for RMR Units, for the 15-minute Settlement Interval.</w:t>
            </w:r>
          </w:p>
        </w:tc>
      </w:tr>
      <w:tr w:rsidR="00865B19" w:rsidRPr="00865B19" w14:paraId="06FDC511" w14:textId="77777777" w:rsidTr="00C812E5">
        <w:tc>
          <w:tcPr>
            <w:tcW w:w="1181" w:type="pct"/>
          </w:tcPr>
          <w:p w14:paraId="6524EAD7"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RUCCSAMT</w:t>
            </w:r>
            <w:r w:rsidRPr="00865B19">
              <w:rPr>
                <w:rFonts w:eastAsia="SimSun"/>
                <w:i/>
                <w:iCs/>
                <w:sz w:val="20"/>
                <w:szCs w:val="20"/>
                <w:vertAlign w:val="subscript"/>
              </w:rPr>
              <w:t>ruc,i,q</w:t>
            </w:r>
            <w:proofErr w:type="spellEnd"/>
          </w:p>
        </w:tc>
        <w:tc>
          <w:tcPr>
            <w:tcW w:w="356" w:type="pct"/>
          </w:tcPr>
          <w:p w14:paraId="545224F4" w14:textId="77777777" w:rsidR="00865B19" w:rsidRPr="00865B19" w:rsidRDefault="00865B19" w:rsidP="00865B19">
            <w:pPr>
              <w:spacing w:after="60"/>
              <w:jc w:val="center"/>
              <w:rPr>
                <w:rFonts w:eastAsia="SimSun"/>
                <w:iCs/>
                <w:sz w:val="20"/>
                <w:szCs w:val="20"/>
              </w:rPr>
            </w:pPr>
            <w:r w:rsidRPr="00865B19">
              <w:rPr>
                <w:rFonts w:eastAsia="SimSun"/>
                <w:iCs/>
                <w:sz w:val="20"/>
                <w:szCs w:val="20"/>
              </w:rPr>
              <w:t>$</w:t>
            </w:r>
          </w:p>
        </w:tc>
        <w:tc>
          <w:tcPr>
            <w:tcW w:w="3463" w:type="pct"/>
          </w:tcPr>
          <w:p w14:paraId="6E607F3A" w14:textId="77777777" w:rsidR="00865B19" w:rsidRPr="00865B19" w:rsidRDefault="00865B19" w:rsidP="00865B19">
            <w:pPr>
              <w:spacing w:after="60"/>
              <w:rPr>
                <w:rFonts w:eastAsia="SimSun"/>
                <w:iCs/>
                <w:sz w:val="20"/>
                <w:szCs w:val="20"/>
              </w:rPr>
            </w:pPr>
            <w:r w:rsidRPr="00865B19">
              <w:rPr>
                <w:rFonts w:eastAsia="SimSun"/>
                <w:i/>
                <w:iCs/>
                <w:sz w:val="20"/>
                <w:szCs w:val="20"/>
              </w:rPr>
              <w:t>RUC Capacity-Short Amount</w:t>
            </w:r>
            <w:r w:rsidRPr="00865B19">
              <w:rPr>
                <w:rFonts w:eastAsia="SimSun"/>
                <w:iCs/>
                <w:sz w:val="20"/>
                <w:szCs w:val="20"/>
              </w:rPr>
              <w:t>—The charge to a QSE</w:t>
            </w:r>
            <w:r w:rsidRPr="00865B19" w:rsidDel="00BD580B">
              <w:rPr>
                <w:rFonts w:eastAsia="SimSun"/>
                <w:iCs/>
                <w:sz w:val="20"/>
                <w:szCs w:val="20"/>
              </w:rPr>
              <w:t>,</w:t>
            </w:r>
            <w:r w:rsidRPr="00865B19">
              <w:rPr>
                <w:rFonts w:eastAsia="SimSun"/>
                <w:iCs/>
                <w:sz w:val="20"/>
                <w:szCs w:val="20"/>
              </w:rPr>
              <w:t xml:space="preserve"> due to </w:t>
            </w:r>
            <w:r w:rsidRPr="00865B19" w:rsidDel="00BD580B">
              <w:rPr>
                <w:rFonts w:eastAsia="SimSun"/>
                <w:iCs/>
                <w:sz w:val="20"/>
                <w:szCs w:val="20"/>
              </w:rPr>
              <w:t xml:space="preserve">capacity </w:t>
            </w:r>
            <w:r w:rsidRPr="00865B19">
              <w:rPr>
                <w:rFonts w:eastAsia="SimSun"/>
                <w:iCs/>
                <w:sz w:val="20"/>
                <w:szCs w:val="20"/>
              </w:rPr>
              <w:t xml:space="preserve">shortfall </w:t>
            </w:r>
            <w:r w:rsidRPr="00865B19" w:rsidDel="00BD580B">
              <w:rPr>
                <w:rFonts w:eastAsia="SimSun"/>
                <w:iCs/>
                <w:sz w:val="20"/>
                <w:szCs w:val="20"/>
              </w:rPr>
              <w:t xml:space="preserve">for a particular RUC process, </w:t>
            </w:r>
            <w:r w:rsidRPr="00865B19">
              <w:rPr>
                <w:rFonts w:eastAsia="SimSun"/>
                <w:iCs/>
                <w:sz w:val="20"/>
                <w:szCs w:val="20"/>
              </w:rPr>
              <w:t>for the 15-minute Settlement Interval.</w:t>
            </w:r>
          </w:p>
        </w:tc>
      </w:tr>
      <w:tr w:rsidR="00865B19" w:rsidRPr="00865B19" w14:paraId="702BFDF0" w14:textId="77777777" w:rsidTr="00C812E5">
        <w:tc>
          <w:tcPr>
            <w:tcW w:w="1181" w:type="pct"/>
          </w:tcPr>
          <w:p w14:paraId="507DCD5B"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LRS</w:t>
            </w:r>
            <w:r w:rsidRPr="00865B19">
              <w:rPr>
                <w:rFonts w:eastAsia="SimSun"/>
                <w:i/>
                <w:iCs/>
                <w:sz w:val="20"/>
                <w:szCs w:val="20"/>
                <w:vertAlign w:val="subscript"/>
              </w:rPr>
              <w:t>q,i</w:t>
            </w:r>
            <w:proofErr w:type="spellEnd"/>
          </w:p>
        </w:tc>
        <w:tc>
          <w:tcPr>
            <w:tcW w:w="356" w:type="pct"/>
          </w:tcPr>
          <w:p w14:paraId="053BEE09"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463" w:type="pct"/>
          </w:tcPr>
          <w:p w14:paraId="672777CE" w14:textId="77777777" w:rsidR="00865B19" w:rsidRPr="00865B19" w:rsidRDefault="00865B19" w:rsidP="00865B19">
            <w:pPr>
              <w:spacing w:after="60"/>
              <w:rPr>
                <w:rFonts w:eastAsia="SimSun"/>
                <w:i/>
                <w:iCs/>
                <w:sz w:val="20"/>
                <w:szCs w:val="20"/>
              </w:rPr>
            </w:pPr>
            <w:r w:rsidRPr="00865B19">
              <w:rPr>
                <w:rFonts w:eastAsia="SimSun"/>
                <w:i/>
                <w:iCs/>
                <w:sz w:val="20"/>
                <w:szCs w:val="20"/>
              </w:rPr>
              <w:t>Load Ratio Share</w:t>
            </w:r>
            <w:r w:rsidRPr="00865B19">
              <w:rPr>
                <w:rFonts w:eastAsia="SimSun"/>
                <w:iCs/>
                <w:sz w:val="20"/>
                <w:szCs w:val="20"/>
              </w:rPr>
              <w:t>—The ratio of Adjusted Metered Load to the total ERCOT Adjusted Metered Load for the 15-minute Settlement Interval.  See Section 6.6.2, Load Ratio Share, item (2).</w:t>
            </w:r>
          </w:p>
        </w:tc>
      </w:tr>
      <w:tr w:rsidR="00865B19" w:rsidRPr="00865B19" w14:paraId="61BA8561" w14:textId="77777777" w:rsidTr="00C812E5">
        <w:tc>
          <w:tcPr>
            <w:tcW w:w="1181" w:type="pct"/>
          </w:tcPr>
          <w:p w14:paraId="62B9D3CD" w14:textId="77777777" w:rsidR="00865B19" w:rsidRPr="00865B19" w:rsidRDefault="00865B19" w:rsidP="00865B19">
            <w:pPr>
              <w:spacing w:after="60"/>
              <w:rPr>
                <w:rFonts w:eastAsia="SimSun"/>
                <w:i/>
                <w:iCs/>
                <w:sz w:val="20"/>
                <w:szCs w:val="20"/>
              </w:rPr>
            </w:pPr>
            <w:r w:rsidRPr="00865B19">
              <w:rPr>
                <w:rFonts w:eastAsia="SimSun"/>
                <w:i/>
                <w:iCs/>
                <w:sz w:val="20"/>
                <w:szCs w:val="20"/>
              </w:rPr>
              <w:t>i</w:t>
            </w:r>
          </w:p>
        </w:tc>
        <w:tc>
          <w:tcPr>
            <w:tcW w:w="356" w:type="pct"/>
          </w:tcPr>
          <w:p w14:paraId="0DFF43CE"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463" w:type="pct"/>
          </w:tcPr>
          <w:p w14:paraId="14D8F1A2" w14:textId="77777777" w:rsidR="00865B19" w:rsidRPr="00865B19" w:rsidRDefault="00865B19" w:rsidP="00865B19">
            <w:pPr>
              <w:spacing w:after="60"/>
              <w:rPr>
                <w:rFonts w:eastAsia="SimSun"/>
                <w:iCs/>
                <w:sz w:val="20"/>
                <w:szCs w:val="20"/>
              </w:rPr>
            </w:pPr>
            <w:r w:rsidRPr="00865B19">
              <w:rPr>
                <w:rFonts w:eastAsia="SimSun"/>
                <w:iCs/>
                <w:sz w:val="20"/>
                <w:szCs w:val="20"/>
              </w:rPr>
              <w:t>A 15-minute Settlement Interval.</w:t>
            </w:r>
          </w:p>
        </w:tc>
      </w:tr>
      <w:tr w:rsidR="00865B19" w:rsidRPr="00865B19" w14:paraId="3E39B6AF" w14:textId="77777777" w:rsidTr="00C812E5">
        <w:tc>
          <w:tcPr>
            <w:tcW w:w="1181" w:type="pct"/>
          </w:tcPr>
          <w:p w14:paraId="4B9BB68D" w14:textId="77777777" w:rsidR="00865B19" w:rsidRPr="00865B19" w:rsidRDefault="00865B19" w:rsidP="00865B19">
            <w:pPr>
              <w:spacing w:after="60"/>
              <w:rPr>
                <w:rFonts w:eastAsia="SimSun"/>
                <w:i/>
                <w:iCs/>
                <w:sz w:val="20"/>
                <w:szCs w:val="20"/>
              </w:rPr>
            </w:pPr>
            <w:r w:rsidRPr="00865B19">
              <w:rPr>
                <w:rFonts w:eastAsia="SimSun"/>
                <w:i/>
                <w:iCs/>
                <w:sz w:val="20"/>
                <w:szCs w:val="20"/>
              </w:rPr>
              <w:t>h</w:t>
            </w:r>
          </w:p>
        </w:tc>
        <w:tc>
          <w:tcPr>
            <w:tcW w:w="356" w:type="pct"/>
          </w:tcPr>
          <w:p w14:paraId="2FB710AC"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463" w:type="pct"/>
          </w:tcPr>
          <w:p w14:paraId="1D075AF9"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The hour that includes the Settlement Interval </w:t>
            </w:r>
            <w:r w:rsidRPr="00865B19">
              <w:rPr>
                <w:rFonts w:eastAsia="SimSun"/>
                <w:i/>
                <w:iCs/>
                <w:sz w:val="20"/>
                <w:szCs w:val="20"/>
              </w:rPr>
              <w:t>i</w:t>
            </w:r>
            <w:r w:rsidRPr="00865B19">
              <w:rPr>
                <w:rFonts w:eastAsia="SimSun"/>
                <w:iCs/>
                <w:sz w:val="20"/>
                <w:szCs w:val="20"/>
              </w:rPr>
              <w:t xml:space="preserve">. </w:t>
            </w:r>
          </w:p>
        </w:tc>
      </w:tr>
      <w:tr w:rsidR="00865B19" w:rsidRPr="00865B19" w14:paraId="054D6983" w14:textId="77777777" w:rsidTr="00C812E5">
        <w:tc>
          <w:tcPr>
            <w:tcW w:w="1181" w:type="pct"/>
            <w:tcBorders>
              <w:top w:val="single" w:sz="6" w:space="0" w:color="auto"/>
              <w:left w:val="single" w:sz="4" w:space="0" w:color="auto"/>
              <w:bottom w:val="single" w:sz="4" w:space="0" w:color="auto"/>
              <w:right w:val="single" w:sz="6" w:space="0" w:color="auto"/>
            </w:tcBorders>
          </w:tcPr>
          <w:p w14:paraId="47222234" w14:textId="77777777" w:rsidR="00865B19" w:rsidRPr="00865B19" w:rsidRDefault="00865B19" w:rsidP="00865B19">
            <w:pPr>
              <w:spacing w:after="60"/>
              <w:rPr>
                <w:rFonts w:eastAsia="SimSun"/>
                <w:iCs/>
                <w:sz w:val="20"/>
                <w:szCs w:val="20"/>
              </w:rPr>
            </w:pPr>
            <w:proofErr w:type="spellStart"/>
            <w:r w:rsidRPr="00865B19">
              <w:rPr>
                <w:rFonts w:eastAsia="SimSun"/>
                <w:i/>
                <w:iCs/>
                <w:sz w:val="20"/>
                <w:szCs w:val="20"/>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386FB7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463" w:type="pct"/>
            <w:tcBorders>
              <w:top w:val="single" w:sz="6" w:space="0" w:color="auto"/>
              <w:left w:val="single" w:sz="6" w:space="0" w:color="auto"/>
              <w:bottom w:val="single" w:sz="4" w:space="0" w:color="auto"/>
              <w:right w:val="single" w:sz="4" w:space="0" w:color="auto"/>
            </w:tcBorders>
          </w:tcPr>
          <w:p w14:paraId="6C68A34B" w14:textId="77777777" w:rsidR="00865B19" w:rsidRPr="00865B19" w:rsidRDefault="00865B19" w:rsidP="00865B19">
            <w:pPr>
              <w:spacing w:after="60"/>
              <w:rPr>
                <w:rFonts w:eastAsia="SimSun"/>
                <w:iCs/>
                <w:sz w:val="20"/>
                <w:szCs w:val="20"/>
              </w:rPr>
            </w:pPr>
            <w:r w:rsidRPr="00865B19">
              <w:rPr>
                <w:rFonts w:eastAsia="SimSun"/>
                <w:iCs/>
                <w:sz w:val="20"/>
                <w:szCs w:val="20"/>
              </w:rPr>
              <w:t>A RUC Process.</w:t>
            </w:r>
          </w:p>
        </w:tc>
      </w:tr>
      <w:tr w:rsidR="00865B19" w:rsidRPr="00865B19" w14:paraId="69DC21FD" w14:textId="77777777" w:rsidTr="00C812E5">
        <w:tc>
          <w:tcPr>
            <w:tcW w:w="1181" w:type="pct"/>
            <w:tcBorders>
              <w:top w:val="single" w:sz="6" w:space="0" w:color="auto"/>
              <w:left w:val="single" w:sz="4" w:space="0" w:color="auto"/>
              <w:bottom w:val="single" w:sz="6" w:space="0" w:color="auto"/>
              <w:right w:val="single" w:sz="6" w:space="0" w:color="auto"/>
            </w:tcBorders>
          </w:tcPr>
          <w:p w14:paraId="05D58469"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356" w:type="pct"/>
            <w:tcBorders>
              <w:top w:val="single" w:sz="6" w:space="0" w:color="auto"/>
              <w:left w:val="single" w:sz="6" w:space="0" w:color="auto"/>
              <w:bottom w:val="single" w:sz="6" w:space="0" w:color="auto"/>
              <w:right w:val="single" w:sz="6" w:space="0" w:color="auto"/>
            </w:tcBorders>
          </w:tcPr>
          <w:p w14:paraId="6B455E00" w14:textId="77777777" w:rsidR="00865B19" w:rsidRPr="00865B19" w:rsidRDefault="00865B19" w:rsidP="00865B19">
            <w:pPr>
              <w:spacing w:after="60"/>
              <w:jc w:val="center"/>
              <w:rPr>
                <w:rFonts w:eastAsia="SimSun"/>
                <w:iCs/>
                <w:sz w:val="20"/>
                <w:szCs w:val="20"/>
              </w:rPr>
            </w:pPr>
            <w:r w:rsidRPr="00865B19">
              <w:rPr>
                <w:rFonts w:eastAsia="SimSun"/>
                <w:iCs/>
                <w:sz w:val="20"/>
                <w:szCs w:val="20"/>
              </w:rPr>
              <w:t>none</w:t>
            </w:r>
          </w:p>
        </w:tc>
        <w:tc>
          <w:tcPr>
            <w:tcW w:w="3463" w:type="pct"/>
            <w:tcBorders>
              <w:top w:val="single" w:sz="6" w:space="0" w:color="auto"/>
              <w:left w:val="single" w:sz="6" w:space="0" w:color="auto"/>
              <w:bottom w:val="single" w:sz="6" w:space="0" w:color="auto"/>
              <w:right w:val="single" w:sz="4" w:space="0" w:color="auto"/>
            </w:tcBorders>
          </w:tcPr>
          <w:p w14:paraId="5F340622"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bl>
    <w:p w14:paraId="3D10C65F" w14:textId="77777777" w:rsidR="00865B19" w:rsidRPr="00865B19" w:rsidRDefault="00865B19" w:rsidP="00865B19">
      <w:pPr>
        <w:keepNext/>
        <w:tabs>
          <w:tab w:val="left" w:pos="900"/>
        </w:tabs>
        <w:spacing w:before="240" w:after="240"/>
        <w:ind w:left="900" w:hanging="900"/>
        <w:outlineLvl w:val="1"/>
        <w:rPr>
          <w:rFonts w:eastAsia="SimSun"/>
          <w:b/>
          <w:szCs w:val="20"/>
        </w:rPr>
      </w:pPr>
      <w:r w:rsidRPr="00865B19">
        <w:rPr>
          <w:rFonts w:eastAsia="SimSun"/>
          <w:b/>
          <w:szCs w:val="20"/>
        </w:rPr>
        <w:t>6.1</w:t>
      </w:r>
      <w:r w:rsidRPr="00865B19">
        <w:rPr>
          <w:rFonts w:eastAsia="SimSun"/>
          <w:b/>
          <w:szCs w:val="20"/>
        </w:rPr>
        <w:tab/>
        <w:t>Introduction</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4796EDB9"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This Section addresses the following components: the Adjustment Period and Real-Time Operations, including Emergency Operations.</w:t>
      </w:r>
    </w:p>
    <w:p w14:paraId="042AA96D"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2BE100E4" w14:textId="77777777" w:rsidTr="00C812E5">
        <w:trPr>
          <w:trHeight w:val="206"/>
        </w:trPr>
        <w:tc>
          <w:tcPr>
            <w:tcW w:w="9350" w:type="dxa"/>
            <w:shd w:val="pct12" w:color="auto" w:fill="auto"/>
          </w:tcPr>
          <w:p w14:paraId="73B27E8E" w14:textId="77777777" w:rsidR="00865B19" w:rsidRPr="00865B19" w:rsidRDefault="00865B19" w:rsidP="00865B19">
            <w:pPr>
              <w:spacing w:before="120" w:after="240"/>
              <w:rPr>
                <w:rFonts w:eastAsia="SimSun"/>
                <w:b/>
                <w:i/>
                <w:iCs/>
              </w:rPr>
            </w:pPr>
            <w:r w:rsidRPr="00865B19">
              <w:rPr>
                <w:rFonts w:eastAsia="SimSun"/>
                <w:b/>
                <w:i/>
                <w:iCs/>
              </w:rPr>
              <w:t>[NPRR1010:  Replace paragraph (2) above with the following upon system implementation of the Real-Time Co-Optimization (RTC) project:]</w:t>
            </w:r>
          </w:p>
          <w:p w14:paraId="21AE0420" w14:textId="77777777" w:rsidR="00865B19" w:rsidRPr="00865B19" w:rsidRDefault="00865B19" w:rsidP="00865B19">
            <w:pPr>
              <w:spacing w:after="240"/>
              <w:ind w:left="720" w:hanging="720"/>
              <w:rPr>
                <w:rFonts w:eastAsia="SimSun"/>
              </w:rPr>
            </w:pPr>
            <w:r w:rsidRPr="00865B19">
              <w:rPr>
                <w:rFonts w:eastAsia="SimSun"/>
              </w:rPr>
              <w:t>(2)</w:t>
            </w:r>
            <w:r w:rsidRPr="00865B19">
              <w:rPr>
                <w:rFonts w:eastAsia="SimSun"/>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71EBE652"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(3)</w:t>
      </w:r>
      <w:r w:rsidRPr="00865B19">
        <w:rPr>
          <w:rFonts w:eastAsia="SimSun"/>
          <w:iCs/>
          <w:szCs w:val="20"/>
        </w:rPr>
        <w:tab/>
        <w:t>During Real-Time operations,</w:t>
      </w:r>
      <w:r w:rsidRPr="00865B19">
        <w:rPr>
          <w:rFonts w:eastAsia="SimSun"/>
          <w:b/>
          <w:iCs/>
          <w:szCs w:val="20"/>
        </w:rPr>
        <w:t xml:space="preserve"> </w:t>
      </w:r>
      <w:r w:rsidRPr="00865B19">
        <w:rPr>
          <w:rFonts w:eastAsia="SimSun"/>
          <w:iCs/>
          <w:szCs w:val="20"/>
        </w:rPr>
        <w:t xml:space="preserve">ERCOT dispatches Resources under normal system conditions and behavior based on economics and reliability to match system Load with On-Line generation while observing Resource and transmission constraints. The </w:t>
      </w:r>
      <w:r w:rsidRPr="00865B19">
        <w:rPr>
          <w:rFonts w:eastAsia="SimSun"/>
          <w:iCs/>
          <w:szCs w:val="20"/>
        </w:rPr>
        <w:lastRenderedPageBreak/>
        <w:t>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8A7E8B2" w14:textId="77777777" w:rsidTr="00865B19">
        <w:trPr>
          <w:trHeight w:val="206"/>
        </w:trPr>
        <w:tc>
          <w:tcPr>
            <w:tcW w:w="9576" w:type="dxa"/>
            <w:shd w:val="clear" w:color="auto" w:fill="D9D9D9"/>
          </w:tcPr>
          <w:p w14:paraId="01EFBA2D" w14:textId="77777777" w:rsidR="00865B19" w:rsidRPr="00865B19" w:rsidRDefault="00865B19" w:rsidP="00865B19">
            <w:pPr>
              <w:spacing w:before="120" w:after="240"/>
              <w:rPr>
                <w:rFonts w:eastAsia="SimSun"/>
                <w:b/>
                <w:i/>
                <w:iCs/>
              </w:rPr>
            </w:pPr>
            <w:r w:rsidRPr="00865B19">
              <w:rPr>
                <w:rFonts w:eastAsia="SimSun"/>
                <w:b/>
                <w:i/>
                <w:iCs/>
              </w:rPr>
              <w:t>[NPRR1010:  Replace paragraph (3) above with the following upon system implementation of the Real-Time Co-Optimization (RTC) project:]</w:t>
            </w:r>
          </w:p>
          <w:p w14:paraId="64C5F07D"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During Real-Time operations,</w:t>
            </w:r>
            <w:r w:rsidRPr="00865B19">
              <w:rPr>
                <w:rFonts w:eastAsia="SimSun"/>
                <w:b/>
                <w:bCs/>
                <w:iCs/>
                <w:szCs w:val="20"/>
              </w:rPr>
              <w:t xml:space="preserve"> </w:t>
            </w:r>
            <w:r w:rsidRPr="00865B19">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53" w:author="ERCOT" w:date="2024-05-10T19:51:00Z">
              <w:r w:rsidRPr="00865B19">
                <w:rPr>
                  <w:rFonts w:eastAsia="SimSun"/>
                  <w:iCs/>
                  <w:szCs w:val="20"/>
                </w:rPr>
                <w:t>,</w:t>
              </w:r>
            </w:ins>
            <w:r w:rsidRPr="00865B19">
              <w:rPr>
                <w:rFonts w:eastAsia="SimSun"/>
                <w:iCs/>
                <w:szCs w:val="20"/>
              </w:rPr>
              <w:t xml:space="preserve"> </w:t>
            </w:r>
            <w:ins w:id="1754" w:author="ERCOT" w:date="2024-01-10T14:46:00Z">
              <w:r w:rsidRPr="00865B19">
                <w:rPr>
                  <w:rFonts w:eastAsia="SimSun"/>
                  <w:iCs/>
                  <w:szCs w:val="20"/>
                </w:rPr>
                <w:t>except Dispatchable Reliabi</w:t>
              </w:r>
            </w:ins>
            <w:ins w:id="1755" w:author="ERCOT" w:date="2024-03-19T15:05:00Z">
              <w:r w:rsidRPr="00865B19">
                <w:rPr>
                  <w:rFonts w:eastAsia="SimSun"/>
                  <w:iCs/>
                  <w:szCs w:val="20"/>
                </w:rPr>
                <w:t>li</w:t>
              </w:r>
            </w:ins>
            <w:ins w:id="1756" w:author="ERCOT" w:date="2024-01-10T14:46:00Z">
              <w:r w:rsidRPr="00865B19">
                <w:rPr>
                  <w:rFonts w:eastAsia="SimSun"/>
                  <w:iCs/>
                  <w:szCs w:val="20"/>
                </w:rPr>
                <w:t>ty Reserve Service (DRRS)</w:t>
              </w:r>
            </w:ins>
            <w:ins w:id="1757" w:author="ERCOT" w:date="2024-05-10T19:51:00Z">
              <w:r w:rsidRPr="00865B19">
                <w:rPr>
                  <w:rFonts w:eastAsia="SimSun"/>
                  <w:iCs/>
                  <w:szCs w:val="20"/>
                </w:rPr>
                <w:t>,</w:t>
              </w:r>
            </w:ins>
            <w:ins w:id="1758" w:author="ERCOT" w:date="2024-01-10T14:46:00Z">
              <w:r w:rsidRPr="00865B19">
                <w:rPr>
                  <w:rFonts w:eastAsia="SimSun"/>
                  <w:iCs/>
                  <w:szCs w:val="20"/>
                </w:rPr>
                <w:t xml:space="preserve"> </w:t>
              </w:r>
            </w:ins>
            <w:r w:rsidRPr="00865B19">
              <w:rPr>
                <w:rFonts w:eastAsia="SimSun"/>
                <w:iCs/>
                <w:szCs w:val="20"/>
              </w:rPr>
              <w:t xml:space="preserve">for Resources.  ERCOT uses the Base Points from the SCED process and uses the deployment of Regulation Up Service (Reg-Up), Regulation Down Service (Reg-Down), ERCOT Contingency Reserve Service (ECRS), Responsive Reserve (RRS), </w:t>
            </w:r>
            <w:del w:id="1759" w:author="ERCOT" w:date="2024-03-19T14:34:00Z">
              <w:r w:rsidRPr="00865B19" w:rsidDel="009C2DEC">
                <w:rPr>
                  <w:rFonts w:eastAsia="SimSun"/>
                  <w:iCs/>
                  <w:szCs w:val="20"/>
                </w:rPr>
                <w:delText xml:space="preserve">and </w:delText>
              </w:r>
            </w:del>
            <w:r w:rsidRPr="00865B19">
              <w:rPr>
                <w:rFonts w:eastAsia="SimSun"/>
                <w:iCs/>
                <w:szCs w:val="20"/>
              </w:rPr>
              <w:t>Non-Spinning Reserve (Non-Spin)</w:t>
            </w:r>
            <w:ins w:id="1760" w:author="ERCOT" w:date="2024-01-17T13:14:00Z">
              <w:r w:rsidRPr="00865B19">
                <w:rPr>
                  <w:rFonts w:eastAsia="SimSun"/>
                  <w:iCs/>
                  <w:szCs w:val="20"/>
                </w:rPr>
                <w:t>, and DRRS</w:t>
              </w:r>
            </w:ins>
            <w:r w:rsidRPr="00865B19">
              <w:rPr>
                <w:rFonts w:eastAsia="SimSun"/>
                <w:iCs/>
                <w:szCs w:val="20"/>
              </w:rPr>
              <w:t xml:space="preserve"> to control frequency and solve potential reliability issues.</w:t>
            </w:r>
          </w:p>
        </w:tc>
      </w:tr>
    </w:tbl>
    <w:p w14:paraId="7C96B3C0"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(4)</w:t>
      </w:r>
      <w:r w:rsidRPr="00865B19">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865B19">
        <w:rPr>
          <w:rFonts w:eastAsia="SimSun"/>
          <w:iCs/>
          <w:szCs w:val="20"/>
        </w:rPr>
        <w:t>all of</w:t>
      </w:r>
      <w:proofErr w:type="gramEnd"/>
      <w:r w:rsidRPr="00865B19">
        <w:rPr>
          <w:rFonts w:eastAsia="SimSun"/>
          <w:iCs/>
          <w:szCs w:val="20"/>
        </w:rP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D5E139A" w14:textId="77777777" w:rsidTr="00C812E5">
        <w:trPr>
          <w:trHeight w:val="206"/>
        </w:trPr>
        <w:tc>
          <w:tcPr>
            <w:tcW w:w="9350" w:type="dxa"/>
            <w:shd w:val="pct12" w:color="auto" w:fill="auto"/>
          </w:tcPr>
          <w:p w14:paraId="3C7ACAB4" w14:textId="77777777" w:rsidR="00865B19" w:rsidRPr="00865B19" w:rsidRDefault="00865B19" w:rsidP="00865B19">
            <w:pPr>
              <w:spacing w:before="120" w:after="240"/>
              <w:rPr>
                <w:rFonts w:eastAsia="SimSun"/>
                <w:b/>
                <w:i/>
                <w:iCs/>
              </w:rPr>
            </w:pPr>
            <w:r w:rsidRPr="00865B19">
              <w:rPr>
                <w:rFonts w:eastAsia="SimSun"/>
                <w:b/>
                <w:i/>
                <w:iCs/>
              </w:rPr>
              <w:t>[NPRR1010:  Replace paragraph (4) above with the following upon system implementation of the Real-Time Co-Optimization (RTC) project:]</w:t>
            </w:r>
          </w:p>
          <w:p w14:paraId="4DBF4244" w14:textId="77777777" w:rsidR="00865B19" w:rsidRPr="00865B19" w:rsidRDefault="00865B19" w:rsidP="00865B19">
            <w:pPr>
              <w:spacing w:after="240"/>
              <w:ind w:left="720" w:hanging="720"/>
              <w:rPr>
                <w:rFonts w:eastAsia="SimSun"/>
              </w:rPr>
            </w:pPr>
            <w:r w:rsidRPr="00865B19">
              <w:rPr>
                <w:rFonts w:eastAsia="SimSun"/>
              </w:rPr>
              <w:t>(4)</w:t>
            </w:r>
            <w:r w:rsidRPr="00865B19">
              <w:rPr>
                <w:rFonts w:eastAsia="SimSun"/>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865B19">
              <w:rPr>
                <w:rFonts w:eastAsia="SimSun"/>
              </w:rPr>
              <w:t>all of</w:t>
            </w:r>
            <w:proofErr w:type="gramEnd"/>
            <w:r w:rsidRPr="00865B19">
              <w:rPr>
                <w:rFonts w:eastAsia="SimSun"/>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865B19">
              <w:rPr>
                <w:rFonts w:eastAsia="SimSun"/>
              </w:rPr>
              <w:t>all of</w:t>
            </w:r>
            <w:proofErr w:type="gramEnd"/>
            <w:r w:rsidRPr="00865B19">
              <w:rPr>
                <w:rFonts w:eastAsia="SimSun"/>
              </w:rPr>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tc>
      </w:tr>
    </w:tbl>
    <w:p w14:paraId="5D22E02C" w14:textId="77777777" w:rsidR="00865B19" w:rsidRPr="00865B19" w:rsidRDefault="00865B19" w:rsidP="00865B19">
      <w:pPr>
        <w:spacing w:before="240" w:after="240"/>
        <w:ind w:left="720" w:hanging="720"/>
        <w:rPr>
          <w:rFonts w:eastAsia="SimSun"/>
        </w:rPr>
      </w:pPr>
      <w:r w:rsidRPr="00865B19">
        <w:rPr>
          <w:rFonts w:eastAsia="SimSun"/>
        </w:rPr>
        <w:t>(5)</w:t>
      </w:r>
      <w:r w:rsidRPr="00865B19">
        <w:rPr>
          <w:rFonts w:eastAsia="SimSun"/>
        </w:rPr>
        <w:tab/>
        <w:t xml:space="preserve">To the extent that the ERCOT CEO or designee determines that Market Participant activities have produced an outcome inconsistent with the efficient operation of the </w:t>
      </w:r>
      <w:r w:rsidRPr="00865B19">
        <w:rPr>
          <w:rFonts w:eastAsia="SimSun"/>
        </w:rPr>
        <w:lastRenderedPageBreak/>
        <w:t>ERCOT-administered markets as defined in subsection (c)(2) of P.U.C. S</w:t>
      </w:r>
      <w:r w:rsidRPr="00865B19">
        <w:rPr>
          <w:rFonts w:eastAsia="SimSun"/>
          <w:smallCaps/>
        </w:rPr>
        <w:t>ubst</w:t>
      </w:r>
      <w:r w:rsidRPr="00865B19">
        <w:rPr>
          <w:rFonts w:eastAsia="SimSun"/>
        </w:rPr>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1DFEE109" w14:textId="77777777" w:rsidR="00865B19" w:rsidRPr="00865B19" w:rsidRDefault="00865B19" w:rsidP="00865B19">
      <w:pPr>
        <w:keepNext/>
        <w:widowControl w:val="0"/>
        <w:tabs>
          <w:tab w:val="left" w:pos="1260"/>
        </w:tabs>
        <w:spacing w:before="480" w:after="240"/>
        <w:ind w:left="1267" w:hanging="1267"/>
        <w:outlineLvl w:val="3"/>
        <w:rPr>
          <w:rFonts w:eastAsia="SimSun"/>
          <w:b/>
          <w:bCs/>
          <w:snapToGrid w:val="0"/>
          <w:szCs w:val="20"/>
        </w:rPr>
      </w:pPr>
      <w:bookmarkStart w:id="1761" w:name="_Toc135992262"/>
      <w:bookmarkEnd w:id="1672"/>
      <w:r w:rsidRPr="00865B19">
        <w:rPr>
          <w:rFonts w:eastAsia="SimSun"/>
          <w:b/>
          <w:bCs/>
          <w:snapToGrid w:val="0"/>
          <w:szCs w:val="20"/>
        </w:rPr>
        <w:t>6.5.5.2</w:t>
      </w:r>
      <w:r w:rsidRPr="00865B19">
        <w:rPr>
          <w:rFonts w:eastAsia="SimSun"/>
          <w:b/>
          <w:bCs/>
          <w:snapToGrid w:val="0"/>
          <w:szCs w:val="20"/>
        </w:rPr>
        <w:tab/>
        <w:t>Operational Data Requirements</w:t>
      </w:r>
      <w:bookmarkEnd w:id="1761"/>
    </w:p>
    <w:p w14:paraId="560BE31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1130A59"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280C5E1"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13448DD"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DDC3780"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Gross Reactive Power (in Megavolt-Amperes reactive (MVAr));</w:t>
      </w:r>
    </w:p>
    <w:p w14:paraId="644A14F2"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Net Reactive Power (in MVAr);</w:t>
      </w:r>
    </w:p>
    <w:p w14:paraId="091273E4" w14:textId="77777777" w:rsidR="00865B19" w:rsidRPr="00865B19" w:rsidRDefault="00865B19" w:rsidP="00865B19">
      <w:pPr>
        <w:spacing w:after="240"/>
        <w:ind w:left="1440" w:hanging="720"/>
        <w:rPr>
          <w:rFonts w:eastAsia="SimSun"/>
          <w:szCs w:val="20"/>
        </w:rPr>
      </w:pPr>
      <w:r w:rsidRPr="00865B19">
        <w:rPr>
          <w:rFonts w:eastAsia="SimSun"/>
          <w:szCs w:val="20"/>
        </w:rPr>
        <w:t>(e)</w:t>
      </w:r>
      <w:r w:rsidRPr="00865B19">
        <w:rPr>
          <w:rFonts w:eastAsia="SimSun"/>
          <w:szCs w:val="20"/>
        </w:rPr>
        <w:tab/>
        <w:t>Power to standby transformers serving plant auxiliary Load;</w:t>
      </w:r>
    </w:p>
    <w:p w14:paraId="23F49B7E"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(f)</w:t>
      </w:r>
      <w:r w:rsidRPr="00865B19">
        <w:rPr>
          <w:rFonts w:eastAsia="SimSun"/>
          <w:szCs w:val="20"/>
        </w:rPr>
        <w:tab/>
        <w:t>Status of switching devices in the plant switchyard not monitored by the TSP or DSP affecting flows on the ERCOT Transmission Grid;</w:t>
      </w:r>
    </w:p>
    <w:p w14:paraId="79FDE3F2"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Any data mutually agreed to by ERCOT and the QSE to adequately manage system reliability;</w:t>
      </w:r>
    </w:p>
    <w:p w14:paraId="1C1EBD71"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Generation Resource breaker and switch status;</w:t>
      </w:r>
    </w:p>
    <w:p w14:paraId="62565BB6"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 xml:space="preserve">HSL (Combined Cycle Generation Resources) shall:  </w:t>
      </w:r>
    </w:p>
    <w:p w14:paraId="26092FC8"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 xml:space="preserve">Submit the HSL of the current operating configuration; and </w:t>
      </w:r>
    </w:p>
    <w:p w14:paraId="497ADD41"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When providing ECRS, update the HSL as needed, to be consistent with Resource performance limitations of ECRS provision;</w:t>
      </w:r>
    </w:p>
    <w:p w14:paraId="0986D90A" w14:textId="77777777" w:rsidR="00865B19" w:rsidRPr="00865B19" w:rsidRDefault="00865B19" w:rsidP="00865B19">
      <w:pPr>
        <w:spacing w:after="240"/>
        <w:ind w:left="1440" w:hanging="720"/>
        <w:rPr>
          <w:rFonts w:eastAsia="SimSun"/>
        </w:rPr>
      </w:pPr>
      <w:r w:rsidRPr="00865B19">
        <w:rPr>
          <w:rFonts w:eastAsia="SimSun"/>
        </w:rPr>
        <w:t>(j)</w:t>
      </w:r>
      <w:r w:rsidRPr="00865B19">
        <w:rPr>
          <w:rFonts w:eastAsia="SimSun"/>
        </w:rPr>
        <w:tab/>
        <w:t xml:space="preserve">NFRC currently available (unloaded) and included in the HSL of the Combined Cycle Generation Resource’s current configuration; </w:t>
      </w:r>
    </w:p>
    <w:p w14:paraId="1541009E" w14:textId="77777777" w:rsidR="00865B19" w:rsidRPr="00865B19" w:rsidRDefault="00865B19" w:rsidP="00865B19">
      <w:pPr>
        <w:spacing w:after="240"/>
        <w:ind w:left="1440" w:hanging="720"/>
        <w:rPr>
          <w:rFonts w:eastAsia="SimSun"/>
          <w:szCs w:val="20"/>
        </w:rPr>
      </w:pPr>
      <w:r w:rsidRPr="00865B19">
        <w:rPr>
          <w:rFonts w:eastAsia="SimSun"/>
          <w:szCs w:val="20"/>
        </w:rPr>
        <w:t>(k)</w:t>
      </w:r>
      <w:r w:rsidRPr="00865B19">
        <w:rPr>
          <w:rFonts w:eastAsia="SimSun"/>
          <w:szCs w:val="20"/>
        </w:rPr>
        <w:tab/>
        <w:t>High Emergency Limit (HEL), under Section 6.5.9.2, Failure of the SCED Process;</w:t>
      </w:r>
    </w:p>
    <w:p w14:paraId="79C178C6" w14:textId="77777777" w:rsidR="00865B19" w:rsidRPr="00865B19" w:rsidRDefault="00865B19" w:rsidP="00865B19">
      <w:pPr>
        <w:spacing w:after="240"/>
        <w:ind w:left="1440" w:hanging="720"/>
        <w:rPr>
          <w:rFonts w:eastAsia="SimSun"/>
          <w:szCs w:val="20"/>
        </w:rPr>
      </w:pPr>
      <w:r w:rsidRPr="00865B19">
        <w:rPr>
          <w:rFonts w:eastAsia="SimSun"/>
          <w:szCs w:val="20"/>
        </w:rPr>
        <w:t>(l)</w:t>
      </w:r>
      <w:r w:rsidRPr="00865B19">
        <w:rPr>
          <w:rFonts w:eastAsia="SimSun"/>
          <w:szCs w:val="20"/>
        </w:rPr>
        <w:tab/>
        <w:t xml:space="preserve">Low Emergency Limit (LEL), under Section 6.5.9.2; </w:t>
      </w:r>
    </w:p>
    <w:p w14:paraId="0E4339CC" w14:textId="77777777" w:rsidR="00865B19" w:rsidRPr="00865B19" w:rsidRDefault="00865B19" w:rsidP="00865B19">
      <w:pPr>
        <w:spacing w:after="240"/>
        <w:ind w:left="1440" w:hanging="720"/>
        <w:rPr>
          <w:rFonts w:eastAsia="SimSun"/>
          <w:szCs w:val="20"/>
        </w:rPr>
      </w:pPr>
      <w:r w:rsidRPr="00865B19">
        <w:rPr>
          <w:rFonts w:eastAsia="SimSun"/>
          <w:szCs w:val="20"/>
        </w:rPr>
        <w:t>(m)</w:t>
      </w:r>
      <w:r w:rsidRPr="00865B19">
        <w:rPr>
          <w:rFonts w:eastAsia="SimSun"/>
          <w:szCs w:val="20"/>
        </w:rPr>
        <w:tab/>
        <w:t>LSL;</w:t>
      </w:r>
    </w:p>
    <w:p w14:paraId="440CEFF2" w14:textId="77777777" w:rsidR="00865B19" w:rsidRPr="00865B19" w:rsidRDefault="00865B19" w:rsidP="00865B19">
      <w:pPr>
        <w:spacing w:after="240"/>
        <w:ind w:left="1440" w:hanging="720"/>
        <w:rPr>
          <w:rFonts w:eastAsia="SimSun"/>
          <w:szCs w:val="20"/>
        </w:rPr>
      </w:pPr>
      <w:r w:rsidRPr="00865B19">
        <w:rPr>
          <w:rFonts w:eastAsia="SimSun"/>
          <w:szCs w:val="20"/>
        </w:rPr>
        <w:t>(n)</w:t>
      </w:r>
      <w:r w:rsidRPr="00865B19">
        <w:rPr>
          <w:rFonts w:eastAsia="SimSun"/>
          <w:szCs w:val="20"/>
        </w:rPr>
        <w:tab/>
        <w:t>Configuration identification for Combined Cycle Generation Resources;</w:t>
      </w:r>
    </w:p>
    <w:p w14:paraId="3F5DF087" w14:textId="77777777" w:rsidR="00865B19" w:rsidRPr="00865B19" w:rsidRDefault="00865B19" w:rsidP="00865B19">
      <w:pPr>
        <w:spacing w:after="240"/>
        <w:ind w:left="1440" w:hanging="720"/>
        <w:rPr>
          <w:rFonts w:eastAsia="SimSun"/>
          <w:szCs w:val="20"/>
        </w:rPr>
      </w:pPr>
      <w:r w:rsidRPr="00865B19">
        <w:rPr>
          <w:rFonts w:eastAsia="SimSun"/>
          <w:szCs w:val="20"/>
        </w:rPr>
        <w:t>(o)</w:t>
      </w:r>
      <w:r w:rsidRPr="00865B19">
        <w:rPr>
          <w:rFonts w:eastAsia="SimSun"/>
          <w:szCs w:val="20"/>
        </w:rPr>
        <w:tab/>
        <w:t>Ancillary Service Schedule for each quantity of ECRS and Non-Spin which is equal to the Ancillary Service Resource Responsibility minus the amount of Ancillary Service deployment;</w:t>
      </w:r>
    </w:p>
    <w:p w14:paraId="11E14E2D"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 xml:space="preserve">For On-line Non-Spin, Ancillary Service Schedule shall be set to zero;  </w:t>
      </w:r>
    </w:p>
    <w:p w14:paraId="0B80D3BE"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 xml:space="preserve">For Off-Line Non-Spin and for On-Line Non-Spin using Off-Line power augmentation technology the Ancillary Service Schedule shall equal the Non-Spin obligation and then </w:t>
      </w:r>
      <w:r w:rsidRPr="00865B19">
        <w:rPr>
          <w:rFonts w:eastAsia="SimSun"/>
          <w:color w:val="000000"/>
          <w:szCs w:val="20"/>
        </w:rPr>
        <w:t>shall</w:t>
      </w:r>
      <w:r w:rsidRPr="00865B19">
        <w:rPr>
          <w:rFonts w:eastAsia="SimSun"/>
          <w:color w:val="595959"/>
          <w:szCs w:val="20"/>
        </w:rPr>
        <w:t xml:space="preserve"> </w:t>
      </w:r>
      <w:r w:rsidRPr="00865B19">
        <w:rPr>
          <w:rFonts w:eastAsia="SimSun"/>
          <w:szCs w:val="20"/>
        </w:rPr>
        <w:t>be set to zero within 20 minutes following Non-Spin deployment;</w:t>
      </w:r>
    </w:p>
    <w:p w14:paraId="6847C6C2" w14:textId="77777777" w:rsidR="00865B19" w:rsidRPr="00865B19" w:rsidRDefault="00865B19" w:rsidP="00865B19">
      <w:pPr>
        <w:spacing w:after="240"/>
        <w:ind w:left="1440" w:hanging="720"/>
        <w:rPr>
          <w:rFonts w:eastAsia="SimSun"/>
          <w:szCs w:val="20"/>
        </w:rPr>
      </w:pPr>
      <w:r w:rsidRPr="00865B19">
        <w:rPr>
          <w:rFonts w:eastAsia="SimSun"/>
          <w:szCs w:val="20"/>
        </w:rPr>
        <w:t>(p)</w:t>
      </w:r>
      <w:r w:rsidRPr="00865B19">
        <w:rPr>
          <w:rFonts w:eastAsia="SimSun"/>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4A0FD29" w14:textId="77777777" w:rsidR="00865B19" w:rsidRPr="00865B19" w:rsidRDefault="00865B19" w:rsidP="00865B19">
      <w:pPr>
        <w:spacing w:after="240"/>
        <w:ind w:left="1440" w:hanging="720"/>
        <w:rPr>
          <w:rFonts w:eastAsia="SimSun"/>
        </w:rPr>
      </w:pPr>
      <w:r w:rsidRPr="00865B19">
        <w:rPr>
          <w:rFonts w:eastAsia="SimSun"/>
        </w:rPr>
        <w:t>(q)</w:t>
      </w:r>
      <w:r w:rsidRPr="00865B19">
        <w:rPr>
          <w:rFonts w:eastAsia="SimSun"/>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F1CCAF6" w14:textId="77777777" w:rsidR="00865B19" w:rsidRPr="00865B19" w:rsidRDefault="00865B19" w:rsidP="00865B19">
      <w:pPr>
        <w:spacing w:after="240"/>
        <w:ind w:left="1440" w:hanging="720"/>
        <w:rPr>
          <w:rFonts w:eastAsia="SimSun"/>
        </w:rPr>
      </w:pPr>
      <w:r w:rsidRPr="00865B19">
        <w:rPr>
          <w:rFonts w:eastAsia="SimSun"/>
        </w:rPr>
        <w:lastRenderedPageBreak/>
        <w:t>(r)</w:t>
      </w:r>
      <w:r w:rsidRPr="00865B19">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6E42462" w14:textId="77777777" w:rsidTr="00C812E5">
        <w:trPr>
          <w:trHeight w:val="566"/>
        </w:trPr>
        <w:tc>
          <w:tcPr>
            <w:tcW w:w="9576" w:type="dxa"/>
            <w:shd w:val="pct12" w:color="auto" w:fill="auto"/>
          </w:tcPr>
          <w:p w14:paraId="1EA31AA2" w14:textId="77777777" w:rsidR="00865B19" w:rsidRPr="00865B19" w:rsidRDefault="00865B19" w:rsidP="00865B19">
            <w:pPr>
              <w:spacing w:before="120" w:after="240"/>
              <w:rPr>
                <w:rFonts w:eastAsia="SimSun"/>
                <w:b/>
                <w:i/>
                <w:iCs/>
              </w:rPr>
            </w:pPr>
            <w:r w:rsidRPr="00865B19">
              <w:rPr>
                <w:rFonts w:eastAsia="SimSun"/>
                <w:b/>
                <w:i/>
                <w:iCs/>
              </w:rPr>
              <w:t>[NPRR1010, NPRR1014, and NPRR1029:  Replace applicable portions of paragraph (2) above with the following upon system implementation for NPRR1014 or NPRR1029; or upon system implementation of the Real-Time Co-Optimization (RTC) project for NPRR1010:]</w:t>
            </w:r>
          </w:p>
          <w:p w14:paraId="72417577" w14:textId="77777777" w:rsidR="00865B19" w:rsidRPr="00865B19" w:rsidRDefault="00865B19" w:rsidP="00865B19">
            <w:pPr>
              <w:spacing w:after="240"/>
              <w:ind w:left="720" w:hanging="720"/>
              <w:rPr>
                <w:rFonts w:eastAsia="SimSun"/>
              </w:rPr>
            </w:pPr>
            <w:r w:rsidRPr="00865B19">
              <w:rPr>
                <w:rFonts w:eastAsia="SimSun"/>
              </w:rPr>
              <w:t>(2)</w:t>
            </w:r>
            <w:r w:rsidRPr="00865B19">
              <w:rPr>
                <w:rFonts w:eastAsia="SimSun"/>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4445469"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5C67157D"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9B031FA"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Gross Reactive Power (in Megavolt-Amperes reactive (MVAr));</w:t>
            </w:r>
          </w:p>
          <w:p w14:paraId="777A2E4A"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Net Reactive Power (in MVAr);</w:t>
            </w:r>
          </w:p>
          <w:p w14:paraId="254ED16F"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Power to standby transformers serving plant auxiliary Load;</w:t>
            </w:r>
          </w:p>
          <w:p w14:paraId="5BC54F3D" w14:textId="77777777" w:rsidR="00865B19" w:rsidRPr="00865B19" w:rsidRDefault="00865B19" w:rsidP="00865B19">
            <w:pPr>
              <w:spacing w:after="240"/>
              <w:ind w:left="1440" w:hanging="720"/>
              <w:rPr>
                <w:rFonts w:eastAsia="SimSun"/>
              </w:rPr>
            </w:pPr>
            <w:r w:rsidRPr="00865B19">
              <w:rPr>
                <w:rFonts w:eastAsia="SimSun"/>
              </w:rPr>
              <w:t>(f)</w:t>
            </w:r>
            <w:r w:rsidRPr="00865B19">
              <w:rPr>
                <w:rFonts w:eastAsia="SimSun"/>
              </w:rPr>
              <w:tab/>
              <w:t>Status of switching devices in the plant switchyard not monitored by the TSP or DSP affecting flows on the ERCOT Transmission Grid;</w:t>
            </w:r>
          </w:p>
          <w:p w14:paraId="3B7DAEAD" w14:textId="77777777" w:rsidR="00865B19" w:rsidRPr="00865B19" w:rsidRDefault="00865B19" w:rsidP="00865B19">
            <w:pPr>
              <w:spacing w:after="240"/>
              <w:ind w:left="1440" w:hanging="720"/>
              <w:rPr>
                <w:rFonts w:eastAsia="SimSun"/>
              </w:rPr>
            </w:pPr>
            <w:r w:rsidRPr="00865B19">
              <w:rPr>
                <w:rFonts w:eastAsia="SimSun"/>
              </w:rPr>
              <w:t>(g)</w:t>
            </w:r>
            <w:r w:rsidRPr="00865B19">
              <w:rPr>
                <w:rFonts w:eastAsia="SimSun"/>
              </w:rPr>
              <w:tab/>
              <w:t>Any data mutually agreed to by ERCOT and the QSE to adequately manage system reliability;</w:t>
            </w:r>
          </w:p>
          <w:p w14:paraId="5FA302AE" w14:textId="77777777" w:rsidR="00865B19" w:rsidRPr="00865B19" w:rsidRDefault="00865B19" w:rsidP="00865B19">
            <w:pPr>
              <w:spacing w:after="240"/>
              <w:ind w:left="1440" w:hanging="720"/>
              <w:rPr>
                <w:rFonts w:eastAsia="SimSun"/>
              </w:rPr>
            </w:pPr>
            <w:r w:rsidRPr="00865B19">
              <w:rPr>
                <w:rFonts w:eastAsia="SimSun"/>
              </w:rPr>
              <w:lastRenderedPageBreak/>
              <w:t>(h)</w:t>
            </w:r>
            <w:r w:rsidRPr="00865B19">
              <w:rPr>
                <w:rFonts w:eastAsia="SimSun"/>
              </w:rPr>
              <w:tab/>
              <w:t>Generation Resource breaker and switch status;</w:t>
            </w:r>
          </w:p>
          <w:p w14:paraId="0BAAB344" w14:textId="77777777" w:rsidR="00865B19" w:rsidRPr="00865B19" w:rsidRDefault="00865B19" w:rsidP="00865B19">
            <w:pPr>
              <w:spacing w:after="240"/>
              <w:ind w:left="1440" w:hanging="720"/>
              <w:rPr>
                <w:rFonts w:eastAsia="SimSun"/>
              </w:rPr>
            </w:pPr>
            <w:r w:rsidRPr="00865B19">
              <w:rPr>
                <w:rFonts w:eastAsia="SimSun"/>
              </w:rPr>
              <w:t>(i)</w:t>
            </w:r>
            <w:r w:rsidRPr="00865B19">
              <w:rPr>
                <w:rFonts w:eastAsia="SimSun"/>
              </w:rPr>
              <w:tab/>
              <w:t xml:space="preserve">HSL (Combined Cycle Generation Resources) shall:  </w:t>
            </w:r>
          </w:p>
          <w:p w14:paraId="2EABFA51"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 xml:space="preserve">Submit the HSL of the current operating configuration; and </w:t>
            </w:r>
          </w:p>
          <w:p w14:paraId="16AEBB43"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When providing ECRS, update the HSL as needed, to be consistent with Resource performance limitations of ECRS provision;</w:t>
            </w:r>
          </w:p>
          <w:p w14:paraId="4852B7E8" w14:textId="77777777" w:rsidR="00865B19" w:rsidRPr="00865B19" w:rsidRDefault="00865B19" w:rsidP="00865B19">
            <w:pPr>
              <w:spacing w:after="240"/>
              <w:ind w:left="1440" w:hanging="720"/>
              <w:rPr>
                <w:rFonts w:eastAsia="SimSun"/>
              </w:rPr>
            </w:pPr>
            <w:r w:rsidRPr="00865B19">
              <w:rPr>
                <w:rFonts w:eastAsia="SimSun"/>
              </w:rPr>
              <w:t>(j)</w:t>
            </w:r>
            <w:r w:rsidRPr="00865B19">
              <w:rPr>
                <w:rFonts w:eastAsia="SimSun"/>
              </w:rPr>
              <w:tab/>
              <w:t xml:space="preserve">For Resources with capacity that is not capable of providing Primary Frequency Response (PFR), the current FRC of the Resource; </w:t>
            </w:r>
          </w:p>
          <w:p w14:paraId="28660C76" w14:textId="77777777" w:rsidR="00865B19" w:rsidRPr="00865B19" w:rsidRDefault="00865B19" w:rsidP="00865B19">
            <w:pPr>
              <w:spacing w:after="240"/>
              <w:ind w:left="1440" w:hanging="720"/>
              <w:rPr>
                <w:rFonts w:eastAsia="SimSun"/>
              </w:rPr>
            </w:pPr>
            <w:r w:rsidRPr="00865B19">
              <w:rPr>
                <w:rFonts w:eastAsia="SimSun"/>
              </w:rPr>
              <w:t>(k)</w:t>
            </w:r>
            <w:r w:rsidRPr="00865B19">
              <w:rPr>
                <w:rFonts w:eastAsia="SimSun"/>
              </w:rPr>
              <w:tab/>
              <w:t>High Emergency Limit (HEL), under Section 6.5.9.2, Failure of the SCED Process;</w:t>
            </w:r>
          </w:p>
          <w:p w14:paraId="6DF8C1CA" w14:textId="77777777" w:rsidR="00865B19" w:rsidRPr="00865B19" w:rsidRDefault="00865B19" w:rsidP="00865B19">
            <w:pPr>
              <w:spacing w:after="240"/>
              <w:ind w:left="1440" w:hanging="720"/>
              <w:rPr>
                <w:rFonts w:eastAsia="SimSun"/>
              </w:rPr>
            </w:pPr>
            <w:r w:rsidRPr="00865B19">
              <w:rPr>
                <w:rFonts w:eastAsia="SimSun"/>
              </w:rPr>
              <w:t>(l)</w:t>
            </w:r>
            <w:r w:rsidRPr="00865B19">
              <w:rPr>
                <w:rFonts w:eastAsia="SimSun"/>
              </w:rPr>
              <w:tab/>
              <w:t xml:space="preserve">Low Emergency Limit (LEL), under Section 6.5.9.2; </w:t>
            </w:r>
          </w:p>
          <w:p w14:paraId="7B2F41B0" w14:textId="77777777" w:rsidR="00865B19" w:rsidRPr="00865B19" w:rsidRDefault="00865B19" w:rsidP="00865B19">
            <w:pPr>
              <w:spacing w:after="240"/>
              <w:ind w:left="1440" w:hanging="720"/>
              <w:rPr>
                <w:rFonts w:eastAsia="SimSun"/>
              </w:rPr>
            </w:pPr>
            <w:r w:rsidRPr="00865B19">
              <w:rPr>
                <w:rFonts w:eastAsia="SimSun"/>
              </w:rPr>
              <w:t>(m)</w:t>
            </w:r>
            <w:r w:rsidRPr="00865B19">
              <w:rPr>
                <w:rFonts w:eastAsia="SimSun"/>
              </w:rPr>
              <w:tab/>
              <w:t>LSL;</w:t>
            </w:r>
          </w:p>
          <w:p w14:paraId="5EF7FEF0" w14:textId="77777777" w:rsidR="00865B19" w:rsidRPr="00865B19" w:rsidRDefault="00865B19" w:rsidP="00865B19">
            <w:pPr>
              <w:spacing w:after="240"/>
              <w:ind w:left="1440" w:hanging="720"/>
              <w:rPr>
                <w:rFonts w:eastAsia="SimSun"/>
              </w:rPr>
            </w:pPr>
            <w:r w:rsidRPr="00865B19">
              <w:rPr>
                <w:rFonts w:eastAsia="SimSun"/>
              </w:rPr>
              <w:t>(n)</w:t>
            </w:r>
            <w:r w:rsidRPr="00865B19">
              <w:rPr>
                <w:rFonts w:eastAsia="SimSun"/>
              </w:rPr>
              <w:tab/>
              <w:t>Configuration identification for Combined Cycle Generation Resources;</w:t>
            </w:r>
          </w:p>
          <w:p w14:paraId="6AFC1CB8" w14:textId="77777777" w:rsidR="00865B19" w:rsidRPr="00865B19" w:rsidRDefault="00865B19" w:rsidP="00865B19">
            <w:pPr>
              <w:spacing w:after="240"/>
              <w:ind w:left="1440" w:hanging="720"/>
              <w:rPr>
                <w:rFonts w:eastAsia="SimSun"/>
              </w:rPr>
            </w:pPr>
            <w:r w:rsidRPr="00865B19">
              <w:rPr>
                <w:rFonts w:eastAsia="SimSun"/>
              </w:rPr>
              <w:t>(o)</w:t>
            </w:r>
            <w:r w:rsidRPr="00865B19">
              <w:rPr>
                <w:rFonts w:eastAsia="SimSun"/>
              </w:rPr>
              <w:tab/>
              <w:t>For Resources with capacity that is not capable of providing PFR, the high and low limits in MW of the Resource’s capacity that is frequency responsive;</w:t>
            </w:r>
          </w:p>
          <w:p w14:paraId="64E6AF62" w14:textId="77777777" w:rsidR="00865B19" w:rsidRPr="00865B19" w:rsidRDefault="00865B19" w:rsidP="00865B19">
            <w:pPr>
              <w:spacing w:after="240"/>
              <w:ind w:left="1440" w:hanging="720"/>
              <w:rPr>
                <w:rFonts w:eastAsia="SimSun"/>
              </w:rPr>
            </w:pPr>
            <w:r w:rsidRPr="00865B19">
              <w:rPr>
                <w:rFonts w:eastAsia="SimSun"/>
              </w:rPr>
              <w:t>(p)</w:t>
            </w:r>
            <w:r w:rsidRPr="00865B19">
              <w:rPr>
                <w:rFonts w:eastAsia="SimSun"/>
              </w:rPr>
              <w:tab/>
              <w:t>For RRS, including any sub-categories of RRS, the physical capability (in MW) of the Resource to provide RRS;</w:t>
            </w:r>
          </w:p>
          <w:p w14:paraId="00E33C37" w14:textId="77777777" w:rsidR="00865B19" w:rsidRPr="00865B19" w:rsidRDefault="00865B19" w:rsidP="00865B19">
            <w:pPr>
              <w:spacing w:after="240"/>
              <w:ind w:left="1440" w:hanging="720"/>
              <w:rPr>
                <w:rFonts w:eastAsia="SimSun"/>
              </w:rPr>
            </w:pPr>
            <w:r w:rsidRPr="00865B19">
              <w:rPr>
                <w:rFonts w:eastAsia="SimSun"/>
              </w:rPr>
              <w:t>(q)</w:t>
            </w:r>
            <w:r w:rsidRPr="00865B19">
              <w:rPr>
                <w:rFonts w:eastAsia="SimSun"/>
              </w:rPr>
              <w:tab/>
              <w:t>For Ancillary Services other than RRS, a blended Normal Ramp Rate (in MW/min) that reflects the physical capability of the Resource to provide that specific type of Ancillary Service;</w:t>
            </w:r>
          </w:p>
          <w:p w14:paraId="2889B5E4" w14:textId="77777777" w:rsidR="00865B19" w:rsidRPr="00865B19" w:rsidRDefault="00865B19" w:rsidP="00865B19">
            <w:pPr>
              <w:spacing w:after="240"/>
              <w:ind w:left="1440" w:hanging="720"/>
              <w:rPr>
                <w:rFonts w:eastAsia="SimSun"/>
              </w:rPr>
            </w:pPr>
            <w:r w:rsidRPr="00865B19">
              <w:rPr>
                <w:rFonts w:eastAsia="SimSun"/>
              </w:rPr>
              <w:t>(r)</w:t>
            </w:r>
            <w:r w:rsidRPr="00865B19">
              <w:rPr>
                <w:rFonts w:eastAsia="SimSun"/>
              </w:rPr>
              <w:tab/>
              <w:t>Five-minute blended Normal Ramp Rates (up and down);</w:t>
            </w:r>
          </w:p>
          <w:p w14:paraId="4613B03D" w14:textId="77777777" w:rsidR="00865B19" w:rsidRPr="00865B19" w:rsidRDefault="00865B19" w:rsidP="00865B19">
            <w:pPr>
              <w:spacing w:after="240"/>
              <w:ind w:left="1440" w:hanging="720"/>
              <w:rPr>
                <w:rFonts w:eastAsia="SimSun"/>
              </w:rPr>
            </w:pPr>
            <w:r w:rsidRPr="00865B19">
              <w:rPr>
                <w:rFonts w:eastAsia="SimSun"/>
              </w:rPr>
              <w:t>(s)</w:t>
            </w:r>
            <w:r w:rsidRPr="00865B19">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del w:id="1762" w:author="ERCOT" w:date="2024-03-19T11:39:00Z">
              <w:r w:rsidRPr="00865B19" w:rsidDel="00BC5075">
                <w:rPr>
                  <w:rFonts w:eastAsia="SimSun"/>
                </w:rPr>
                <w:delText xml:space="preserve"> and</w:delText>
              </w:r>
            </w:del>
          </w:p>
          <w:p w14:paraId="7C5CF347" w14:textId="77777777" w:rsidR="00865B19" w:rsidRPr="00865B19" w:rsidRDefault="00865B19" w:rsidP="00865B19">
            <w:pPr>
              <w:spacing w:after="240"/>
              <w:ind w:left="1440" w:hanging="720"/>
              <w:rPr>
                <w:ins w:id="1763" w:author="ERCOT" w:date="2024-01-10T10:55:00Z"/>
                <w:rFonts w:eastAsia="SimSun"/>
              </w:rPr>
            </w:pPr>
            <w:r w:rsidRPr="00865B19">
              <w:rPr>
                <w:rFonts w:eastAsia="SimSun"/>
              </w:rPr>
              <w:t>(t)</w:t>
            </w:r>
            <w:r w:rsidRPr="00865B19">
              <w:rPr>
                <w:rFonts w:eastAsia="SimSun"/>
              </w:rPr>
              <w:tab/>
              <w:t>The telemetered MW of power augmentation capacity that is not On-Line for Resources that have power augmentation capacity included in HSL</w:t>
            </w:r>
            <w:ins w:id="1764" w:author="ERCOT" w:date="2024-03-19T11:39:00Z">
              <w:r w:rsidRPr="00865B19">
                <w:rPr>
                  <w:rFonts w:eastAsia="SimSun"/>
                </w:rPr>
                <w:t>; and</w:t>
              </w:r>
            </w:ins>
            <w:del w:id="1765" w:author="ERCOT" w:date="2024-03-19T11:39:00Z">
              <w:r w:rsidRPr="00865B19" w:rsidDel="00BC5075">
                <w:rPr>
                  <w:rFonts w:eastAsia="SimSun"/>
                </w:rPr>
                <w:delText>.</w:delText>
              </w:r>
            </w:del>
          </w:p>
          <w:p w14:paraId="14EDEE85" w14:textId="77777777" w:rsidR="00865B19" w:rsidRPr="00865B19" w:rsidRDefault="00865B19" w:rsidP="00865B19">
            <w:pPr>
              <w:spacing w:after="240"/>
              <w:ind w:left="1440" w:hanging="720"/>
              <w:rPr>
                <w:rFonts w:eastAsia="SimSun"/>
              </w:rPr>
            </w:pPr>
            <w:ins w:id="1766" w:author="ERCOT" w:date="2024-01-10T10:55:00Z">
              <w:r w:rsidRPr="00865B19">
                <w:rPr>
                  <w:rFonts w:eastAsia="SimSun"/>
                </w:rPr>
                <w:t>(</w:t>
              </w:r>
            </w:ins>
            <w:ins w:id="1767" w:author="ERCOT" w:date="2024-02-05T17:35:00Z">
              <w:r w:rsidRPr="00865B19">
                <w:rPr>
                  <w:rFonts w:eastAsia="SimSun"/>
                </w:rPr>
                <w:t>u</w:t>
              </w:r>
            </w:ins>
            <w:ins w:id="1768" w:author="ERCOT" w:date="2024-01-10T10:55:00Z">
              <w:r w:rsidRPr="00865B19">
                <w:rPr>
                  <w:rFonts w:eastAsia="SimSun"/>
                </w:rPr>
                <w:t>)</w:t>
              </w:r>
              <w:r w:rsidRPr="00865B19">
                <w:rPr>
                  <w:rFonts w:eastAsia="SimSun"/>
                </w:rPr>
                <w:tab/>
                <w:t>Ancillary Service Resource Responsibility</w:t>
              </w:r>
            </w:ins>
            <w:ins w:id="1769" w:author="ERCOT" w:date="2024-05-11T20:40:00Z">
              <w:r w:rsidRPr="00865B19">
                <w:rPr>
                  <w:rFonts w:eastAsia="SimSun"/>
                </w:rPr>
                <w:t xml:space="preserve"> for DRRS</w:t>
              </w:r>
            </w:ins>
            <w:ins w:id="1770" w:author="ERCOT" w:date="2024-01-10T10:55:00Z">
              <w:r w:rsidRPr="00865B19">
                <w:rPr>
                  <w:rFonts w:eastAsia="SimSun"/>
                </w:rPr>
                <w:t xml:space="preserve"> for each quantity of </w:t>
              </w:r>
            </w:ins>
            <w:ins w:id="1771" w:author="ERCOT" w:date="2024-01-10T10:57:00Z">
              <w:r w:rsidRPr="00865B19">
                <w:rPr>
                  <w:rFonts w:eastAsia="SimSun"/>
                </w:rPr>
                <w:t>DRRS</w:t>
              </w:r>
            </w:ins>
            <w:ins w:id="1772" w:author="ERCOT" w:date="2024-01-10T10:55:00Z">
              <w:r w:rsidRPr="00865B19">
                <w:rPr>
                  <w:rFonts w:eastAsia="SimSun"/>
                </w:rPr>
                <w:t xml:space="preserve">.  </w:t>
              </w:r>
            </w:ins>
          </w:p>
        </w:tc>
      </w:tr>
    </w:tbl>
    <w:p w14:paraId="795482B0" w14:textId="77777777" w:rsidR="00865B19" w:rsidRPr="00865B19" w:rsidRDefault="00865B19" w:rsidP="00865B19">
      <w:pPr>
        <w:spacing w:before="240" w:after="240"/>
        <w:ind w:left="720" w:hanging="720"/>
        <w:rPr>
          <w:rFonts w:eastAsia="SimSun"/>
          <w:szCs w:val="20"/>
        </w:rPr>
      </w:pPr>
      <w:r w:rsidRPr="00865B19">
        <w:rPr>
          <w:rFonts w:eastAsia="SimSun"/>
          <w:szCs w:val="20"/>
        </w:rPr>
        <w:lastRenderedPageBreak/>
        <w:t>(3)</w:t>
      </w:r>
      <w:r w:rsidRPr="00865B19">
        <w:rPr>
          <w:rFonts w:eastAsia="SimSun"/>
          <w:szCs w:val="20"/>
        </w:rPr>
        <w:tab/>
        <w:t xml:space="preserve">For each </w:t>
      </w:r>
      <w:r w:rsidRPr="00865B19">
        <w:rPr>
          <w:rFonts w:eastAsia="SimSun"/>
          <w:iCs/>
          <w:szCs w:val="20"/>
        </w:rPr>
        <w:t>Intermittent Renewable Resource (IRR)</w:t>
      </w:r>
      <w:r w:rsidRPr="00865B19">
        <w:rPr>
          <w:rFonts w:eastAsia="SimSun"/>
          <w:szCs w:val="20"/>
        </w:rPr>
        <w:t xml:space="preserve">, the QSE shall set the HSL equal to the current net output capability of the facility.  The net output capability should consider the </w:t>
      </w:r>
      <w:r w:rsidRPr="00865B19">
        <w:rPr>
          <w:rFonts w:eastAsia="SimSun"/>
          <w:szCs w:val="20"/>
        </w:rPr>
        <w:lastRenderedPageBreak/>
        <w:t>net real power of the IRR generation equipment, IRR generation equipment availability, weather conditions, and whether the IRR net output is being affected by compliance with a SCED Dispatch Instruction.</w:t>
      </w:r>
    </w:p>
    <w:p w14:paraId="3A2697E5" w14:textId="77777777" w:rsidR="00865B19" w:rsidRPr="00865B19" w:rsidRDefault="00865B19" w:rsidP="00865B19">
      <w:pPr>
        <w:spacing w:after="240"/>
        <w:ind w:left="720" w:hanging="720"/>
        <w:rPr>
          <w:rFonts w:eastAsia="SimSun"/>
          <w:szCs w:val="20"/>
        </w:rPr>
      </w:pPr>
      <w:r w:rsidRPr="00865B19">
        <w:rPr>
          <w:rFonts w:eastAsia="SimSun"/>
          <w:iCs/>
          <w:szCs w:val="20"/>
        </w:rPr>
        <w:t>(4)</w:t>
      </w:r>
      <w:r w:rsidRPr="00865B19">
        <w:rPr>
          <w:rFonts w:eastAsia="SimSun"/>
          <w:iCs/>
          <w:szCs w:val="20"/>
        </w:rPr>
        <w:tab/>
        <w:t>For each Aggregate Generation Resource (AGR), the QSE shall telemeter the number of its generators online.</w:t>
      </w:r>
    </w:p>
    <w:p w14:paraId="759DECB4" w14:textId="77777777" w:rsidR="00865B19" w:rsidRPr="00865B19" w:rsidRDefault="00865B19" w:rsidP="00865B19">
      <w:pPr>
        <w:spacing w:after="240"/>
        <w:ind w:left="720" w:hanging="720"/>
        <w:rPr>
          <w:rFonts w:eastAsia="SimSun"/>
          <w:iCs/>
          <w:szCs w:val="20"/>
        </w:rPr>
      </w:pPr>
      <w:r w:rsidRPr="00865B19">
        <w:rPr>
          <w:rFonts w:eastAsia="SimSun"/>
          <w:iCs/>
          <w:szCs w:val="20"/>
        </w:rPr>
        <w:t>(5)</w:t>
      </w:r>
      <w:r w:rsidRPr="00865B19">
        <w:rPr>
          <w:rFonts w:eastAsia="SimSun"/>
          <w:iCs/>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865B19">
        <w:rPr>
          <w:rFonts w:eastAsia="SimSun"/>
          <w:b/>
          <w:iCs/>
          <w:szCs w:val="20"/>
        </w:rPr>
        <w:t xml:space="preserve"> </w:t>
      </w:r>
    </w:p>
    <w:p w14:paraId="468E9E4A"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Load Resource net real power consumption (in MW);</w:t>
      </w:r>
    </w:p>
    <w:p w14:paraId="685B621C"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Any data mutually agreed to by ERCOT and the QSE to adequately manage system reliability;</w:t>
      </w:r>
    </w:p>
    <w:p w14:paraId="14CFB539"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Load Resource breaker status, if applicable;</w:t>
      </w:r>
    </w:p>
    <w:p w14:paraId="7F681881" w14:textId="77777777" w:rsidR="00865B19" w:rsidRPr="00865B19" w:rsidRDefault="00865B19" w:rsidP="00865B19">
      <w:pPr>
        <w:spacing w:after="240"/>
        <w:ind w:left="1440" w:hanging="720"/>
        <w:rPr>
          <w:rFonts w:eastAsia="SimSun"/>
          <w:szCs w:val="20"/>
          <w:lang w:val="it-IT"/>
        </w:rPr>
      </w:pPr>
      <w:r w:rsidRPr="00865B19">
        <w:rPr>
          <w:rFonts w:eastAsia="SimSun"/>
          <w:szCs w:val="20"/>
          <w:lang w:val="it-IT"/>
        </w:rPr>
        <w:t>(d)</w:t>
      </w:r>
      <w:r w:rsidRPr="00865B19">
        <w:rPr>
          <w:rFonts w:eastAsia="SimSun"/>
          <w:szCs w:val="20"/>
          <w:lang w:val="it-IT"/>
        </w:rPr>
        <w:tab/>
        <w:t>LPC (in MW);</w:t>
      </w:r>
    </w:p>
    <w:p w14:paraId="57811408" w14:textId="77777777" w:rsidR="00865B19" w:rsidRPr="00865B19" w:rsidRDefault="00865B19" w:rsidP="00865B19">
      <w:pPr>
        <w:spacing w:after="240"/>
        <w:ind w:left="1440" w:hanging="720"/>
        <w:rPr>
          <w:rFonts w:eastAsia="SimSun"/>
          <w:szCs w:val="20"/>
          <w:lang w:val="it-IT"/>
        </w:rPr>
      </w:pPr>
      <w:r w:rsidRPr="00865B19">
        <w:rPr>
          <w:rFonts w:eastAsia="SimSun"/>
          <w:szCs w:val="20"/>
          <w:lang w:val="it-IT"/>
        </w:rPr>
        <w:t>(e)</w:t>
      </w:r>
      <w:r w:rsidRPr="00865B19">
        <w:rPr>
          <w:rFonts w:eastAsia="SimSun"/>
          <w:szCs w:val="20"/>
          <w:lang w:val="it-IT"/>
        </w:rPr>
        <w:tab/>
        <w:t>MPC (in MW);</w:t>
      </w:r>
    </w:p>
    <w:p w14:paraId="0DEA6AD3" w14:textId="77777777" w:rsidR="00865B19" w:rsidRPr="00865B19" w:rsidRDefault="00865B19" w:rsidP="00865B19">
      <w:pPr>
        <w:spacing w:after="240"/>
        <w:ind w:left="1440" w:hanging="720"/>
        <w:rPr>
          <w:rFonts w:eastAsia="SimSun"/>
          <w:szCs w:val="20"/>
        </w:rPr>
      </w:pPr>
      <w:r w:rsidRPr="00865B19">
        <w:rPr>
          <w:rFonts w:eastAsia="SimSun"/>
          <w:szCs w:val="20"/>
        </w:rPr>
        <w:t>(f)</w:t>
      </w:r>
      <w:r w:rsidRPr="00865B19">
        <w:rPr>
          <w:rFonts w:eastAsia="SimSun"/>
          <w:szCs w:val="20"/>
        </w:rPr>
        <w:tab/>
        <w:t xml:space="preserve">Ancillary Service Schedule (in MW) for each quantity of RRS, ECRS, and Non-Spin, which is equal to the Ancillary Service Resource Responsibility minus the amount of Ancillary Service deployment; </w:t>
      </w:r>
    </w:p>
    <w:p w14:paraId="7510D40D"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Ancillary Service Resource Responsibility (in MW) for each quantity of Reg-Up and Reg-Down for Controllable Load Resources, and RRS, ECRS, and Non-Spin for all Load Resources;</w:t>
      </w:r>
    </w:p>
    <w:p w14:paraId="21A3E7CB"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8000DF8"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 xml:space="preserve">For a Controllable Load Resource providing Non-Spin, the Scheduled Power Consumption that represents zero Ancillary Service deployments; </w:t>
      </w:r>
    </w:p>
    <w:p w14:paraId="2524B7EA" w14:textId="77777777" w:rsidR="00865B19" w:rsidRPr="00865B19" w:rsidRDefault="00865B19" w:rsidP="00865B19">
      <w:pPr>
        <w:spacing w:after="240"/>
        <w:ind w:left="1440" w:hanging="720"/>
        <w:rPr>
          <w:rFonts w:eastAsia="SimSun"/>
          <w:szCs w:val="20"/>
        </w:rPr>
      </w:pPr>
      <w:r w:rsidRPr="00865B19">
        <w:rPr>
          <w:rFonts w:eastAsia="SimSun"/>
          <w:szCs w:val="20"/>
        </w:rPr>
        <w:t>(j)</w:t>
      </w:r>
      <w:r w:rsidRPr="00865B19">
        <w:rPr>
          <w:rFonts w:eastAsia="SimSun"/>
          <w:szCs w:val="20"/>
        </w:rPr>
        <w:tab/>
        <w:t>For a single-site Controllable Load Resource with registered maximum Demand response capacity of ten MW or greater, net Reactive Power (in MVAr);</w:t>
      </w:r>
    </w:p>
    <w:p w14:paraId="0CB0572A" w14:textId="77777777" w:rsidR="00865B19" w:rsidRPr="00865B19" w:rsidRDefault="00865B19" w:rsidP="00865B19">
      <w:pPr>
        <w:spacing w:after="240"/>
        <w:ind w:left="1440" w:hanging="720"/>
        <w:rPr>
          <w:rFonts w:eastAsia="SimSun"/>
          <w:szCs w:val="20"/>
        </w:rPr>
      </w:pPr>
      <w:r w:rsidRPr="00865B19">
        <w:rPr>
          <w:rFonts w:eastAsia="SimSun"/>
          <w:szCs w:val="20"/>
        </w:rPr>
        <w:t>(k)</w:t>
      </w:r>
      <w:r w:rsidRPr="00865B19">
        <w:rPr>
          <w:rFonts w:eastAsia="SimSun"/>
          <w:szCs w:val="20"/>
        </w:rPr>
        <w:tab/>
        <w:t xml:space="preserve">Resource Status (Resource Status shall be ONRL if high-set under-frequency relay is active); </w:t>
      </w:r>
    </w:p>
    <w:p w14:paraId="640CA0DA" w14:textId="77777777" w:rsidR="00865B19" w:rsidRPr="00865B19" w:rsidRDefault="00865B19" w:rsidP="00865B19">
      <w:pPr>
        <w:spacing w:after="240"/>
        <w:ind w:left="1440" w:hanging="720"/>
        <w:rPr>
          <w:rFonts w:eastAsia="SimSun"/>
        </w:rPr>
      </w:pPr>
      <w:r w:rsidRPr="00865B19">
        <w:rPr>
          <w:rFonts w:eastAsia="SimSun"/>
        </w:rPr>
        <w:lastRenderedPageBreak/>
        <w:t>(l)</w:t>
      </w:r>
      <w:r w:rsidRPr="00865B19">
        <w:rPr>
          <w:rFonts w:eastAsia="SimSun"/>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5383A6AF" w14:textId="77777777" w:rsidR="00865B19" w:rsidRPr="00865B19" w:rsidRDefault="00865B19" w:rsidP="00865B19">
      <w:pPr>
        <w:spacing w:after="240"/>
        <w:ind w:left="1440" w:hanging="720"/>
        <w:rPr>
          <w:rFonts w:eastAsia="SimSun"/>
          <w:szCs w:val="20"/>
        </w:rPr>
      </w:pPr>
      <w:r w:rsidRPr="00865B19">
        <w:rPr>
          <w:rFonts w:eastAsia="SimSun"/>
          <w:szCs w:val="20"/>
        </w:rPr>
        <w:t>(m)</w:t>
      </w:r>
      <w:r w:rsidRPr="00865B19">
        <w:rPr>
          <w:rFonts w:eastAsia="SimSun"/>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377EDF2" w14:textId="77777777" w:rsidTr="00C812E5">
        <w:trPr>
          <w:trHeight w:val="566"/>
        </w:trPr>
        <w:tc>
          <w:tcPr>
            <w:tcW w:w="9350" w:type="dxa"/>
            <w:shd w:val="pct12" w:color="auto" w:fill="auto"/>
          </w:tcPr>
          <w:p w14:paraId="7C9E5918" w14:textId="77777777" w:rsidR="00865B19" w:rsidRPr="00865B19" w:rsidRDefault="00865B19" w:rsidP="00865B19">
            <w:pPr>
              <w:spacing w:before="120" w:after="240"/>
              <w:rPr>
                <w:rFonts w:eastAsia="SimSun"/>
                <w:b/>
                <w:i/>
                <w:iCs/>
              </w:rPr>
            </w:pPr>
            <w:r w:rsidRPr="00865B19">
              <w:rPr>
                <w:rFonts w:eastAsia="SimSun"/>
                <w:b/>
                <w:i/>
                <w:iCs/>
              </w:rPr>
              <w:t>[NPRR1010, NPRR1029, and NPRR1131:  Replace applicable portions of paragraph (5) above with the following upon system implementation for NPRR1029 or NPRR1131; or upon system implementation of the Real-Time Co-Optimization (RTC) project for NPRR1010:]</w:t>
            </w:r>
          </w:p>
          <w:p w14:paraId="61CCDF88" w14:textId="77777777" w:rsidR="00865B19" w:rsidRPr="00865B19" w:rsidRDefault="00865B19" w:rsidP="00865B19">
            <w:pPr>
              <w:spacing w:after="240"/>
              <w:ind w:left="720" w:hanging="720"/>
              <w:rPr>
                <w:rFonts w:eastAsia="SimSun"/>
              </w:rPr>
            </w:pPr>
            <w:r w:rsidRPr="00865B19">
              <w:rPr>
                <w:rFonts w:eastAsia="SimSun"/>
              </w:rPr>
              <w:t>(5)</w:t>
            </w:r>
            <w:r w:rsidRPr="00865B19">
              <w:rPr>
                <w:rFonts w:eastAsia="SimSun"/>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865B19">
              <w:rPr>
                <w:rFonts w:eastAsia="SimSun"/>
                <w:b/>
              </w:rPr>
              <w:t xml:space="preserve"> </w:t>
            </w:r>
          </w:p>
          <w:p w14:paraId="0BA86151"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Load Resource net real power consumption (in MW);</w:t>
            </w:r>
          </w:p>
          <w:p w14:paraId="55AA0C08"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Any data mutually agreed to by ERCOT and the QSE to adequately manage system reliability;</w:t>
            </w:r>
          </w:p>
          <w:p w14:paraId="779C842A"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Load Resource breaker status, if applicable;</w:t>
            </w:r>
          </w:p>
          <w:p w14:paraId="4A8749BA" w14:textId="77777777" w:rsidR="00865B19" w:rsidRPr="00865B19" w:rsidRDefault="00865B19" w:rsidP="00865B19">
            <w:pPr>
              <w:spacing w:after="240"/>
              <w:ind w:left="1440" w:hanging="720"/>
              <w:rPr>
                <w:rFonts w:eastAsia="SimSun"/>
                <w:lang w:val="it-IT"/>
              </w:rPr>
            </w:pPr>
            <w:r w:rsidRPr="00865B19">
              <w:rPr>
                <w:rFonts w:eastAsia="SimSun"/>
                <w:lang w:val="it-IT"/>
              </w:rPr>
              <w:t>(d)</w:t>
            </w:r>
            <w:r w:rsidRPr="00865B19">
              <w:rPr>
                <w:rFonts w:eastAsia="SimSun"/>
                <w:lang w:val="it-IT"/>
              </w:rPr>
              <w:tab/>
              <w:t>LPC (in MW);</w:t>
            </w:r>
          </w:p>
          <w:p w14:paraId="432431D2" w14:textId="77777777" w:rsidR="00865B19" w:rsidRPr="00865B19" w:rsidRDefault="00865B19" w:rsidP="00865B19">
            <w:pPr>
              <w:spacing w:after="240"/>
              <w:ind w:left="1440" w:hanging="720"/>
              <w:rPr>
                <w:rFonts w:eastAsia="SimSun"/>
                <w:lang w:val="it-IT"/>
              </w:rPr>
            </w:pPr>
            <w:r w:rsidRPr="00865B19">
              <w:rPr>
                <w:rFonts w:eastAsia="SimSun"/>
                <w:lang w:val="it-IT"/>
              </w:rPr>
              <w:t>(e)</w:t>
            </w:r>
            <w:r w:rsidRPr="00865B19">
              <w:rPr>
                <w:rFonts w:eastAsia="SimSun"/>
                <w:lang w:val="it-IT"/>
              </w:rPr>
              <w:tab/>
              <w:t>MPC (in MW);</w:t>
            </w:r>
          </w:p>
          <w:p w14:paraId="5E98298B" w14:textId="77777777" w:rsidR="00865B19" w:rsidRPr="00865B19" w:rsidRDefault="00865B19" w:rsidP="00865B19">
            <w:pPr>
              <w:spacing w:after="240"/>
              <w:ind w:left="1440" w:hanging="720"/>
              <w:rPr>
                <w:rFonts w:eastAsia="SimSun"/>
              </w:rPr>
            </w:pPr>
            <w:r w:rsidRPr="00865B19">
              <w:rPr>
                <w:rFonts w:eastAsia="SimSun"/>
              </w:rPr>
              <w:t>(f)</w:t>
            </w:r>
            <w:r w:rsidRPr="00865B19">
              <w:rPr>
                <w:rFonts w:eastAsia="SimSun"/>
              </w:rPr>
              <w:tab/>
              <w:t>The Load Resource’s Ancillary Service self-provision (in MW) for RRS and/or ECRS provided via under-frequency relay;</w:t>
            </w:r>
          </w:p>
          <w:p w14:paraId="0E7E94B0" w14:textId="77777777" w:rsidR="00865B19" w:rsidRPr="00865B19" w:rsidRDefault="00865B19" w:rsidP="00865B19">
            <w:pPr>
              <w:spacing w:before="240" w:after="240"/>
              <w:ind w:left="1440" w:hanging="720"/>
              <w:rPr>
                <w:rFonts w:eastAsia="SimSun"/>
              </w:rPr>
            </w:pPr>
            <w:r w:rsidRPr="00865B19">
              <w:rPr>
                <w:rFonts w:eastAsia="SimSun"/>
              </w:rPr>
              <w:t>(g)</w:t>
            </w:r>
            <w:r w:rsidRPr="00865B19">
              <w:rPr>
                <w:rFonts w:eastAsia="SimSun"/>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91AD996" w14:textId="77777777" w:rsidR="00865B19" w:rsidRPr="00865B19" w:rsidRDefault="00865B19" w:rsidP="00865B19">
            <w:pPr>
              <w:spacing w:after="240"/>
              <w:ind w:left="1440" w:hanging="720"/>
              <w:rPr>
                <w:rFonts w:eastAsia="SimSun"/>
              </w:rPr>
            </w:pPr>
            <w:r w:rsidRPr="00865B19">
              <w:rPr>
                <w:rFonts w:eastAsia="SimSun"/>
              </w:rPr>
              <w:t>(h)</w:t>
            </w:r>
            <w:r w:rsidRPr="00865B19">
              <w:rPr>
                <w:rFonts w:eastAsia="SimSun"/>
              </w:rPr>
              <w:tab/>
              <w:t xml:space="preserve">For a Controllable Load Resource providing Non-Spin, the Scheduled Power Consumption that represents zero Ancillary Service deployments; </w:t>
            </w:r>
          </w:p>
          <w:p w14:paraId="061A2B6F" w14:textId="77777777" w:rsidR="00865B19" w:rsidRPr="00865B19" w:rsidRDefault="00865B19" w:rsidP="00865B19">
            <w:pPr>
              <w:spacing w:after="240"/>
              <w:ind w:left="1440" w:hanging="720"/>
              <w:rPr>
                <w:rFonts w:eastAsia="SimSun"/>
              </w:rPr>
            </w:pPr>
            <w:r w:rsidRPr="00865B19">
              <w:rPr>
                <w:rFonts w:eastAsia="SimSun"/>
              </w:rPr>
              <w:lastRenderedPageBreak/>
              <w:t>(i)</w:t>
            </w:r>
            <w:r w:rsidRPr="00865B19">
              <w:rPr>
                <w:rFonts w:eastAsia="SimSun"/>
              </w:rPr>
              <w:tab/>
              <w:t>For a single-site Controllable Load Resource with registered maximum Demand response capacity of ten MW or greater, net Reactive Power (in MVAr);</w:t>
            </w:r>
          </w:p>
          <w:p w14:paraId="3500EFEE" w14:textId="77777777" w:rsidR="00865B19" w:rsidRPr="00865B19" w:rsidRDefault="00865B19" w:rsidP="00865B19">
            <w:pPr>
              <w:spacing w:after="240"/>
              <w:ind w:left="1440" w:hanging="720"/>
              <w:rPr>
                <w:rFonts w:eastAsia="SimSun"/>
              </w:rPr>
            </w:pPr>
            <w:r w:rsidRPr="00865B19">
              <w:rPr>
                <w:rFonts w:eastAsia="SimSun"/>
              </w:rPr>
              <w:t>(j)</w:t>
            </w:r>
            <w:r w:rsidRPr="00865B19">
              <w:rPr>
                <w:rFonts w:eastAsia="SimSun"/>
              </w:rPr>
              <w:tab/>
              <w:t xml:space="preserve">Resource Status; </w:t>
            </w:r>
          </w:p>
          <w:p w14:paraId="0001568E" w14:textId="77777777" w:rsidR="00865B19" w:rsidRPr="00865B19" w:rsidRDefault="00865B19" w:rsidP="00865B19">
            <w:pPr>
              <w:spacing w:after="240"/>
              <w:ind w:left="1440" w:hanging="720"/>
              <w:rPr>
                <w:rFonts w:eastAsia="SimSun"/>
              </w:rPr>
            </w:pPr>
            <w:r w:rsidRPr="00865B19">
              <w:rPr>
                <w:rFonts w:eastAsia="SimSun"/>
              </w:rPr>
              <w:t>(k)</w:t>
            </w:r>
            <w:r w:rsidRPr="00865B19">
              <w:rPr>
                <w:rFonts w:eastAsia="SimSun"/>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4E6237F0" w14:textId="77777777" w:rsidR="00865B19" w:rsidRPr="00865B19" w:rsidRDefault="00865B19" w:rsidP="00865B19">
            <w:pPr>
              <w:spacing w:after="240"/>
              <w:ind w:left="1440" w:hanging="720"/>
              <w:rPr>
                <w:rFonts w:eastAsia="SimSun"/>
              </w:rPr>
            </w:pPr>
            <w:r w:rsidRPr="00865B19">
              <w:rPr>
                <w:rFonts w:eastAsia="SimSun"/>
              </w:rPr>
              <w:t>(l)</w:t>
            </w:r>
            <w:r w:rsidRPr="00865B19">
              <w:rPr>
                <w:rFonts w:eastAsia="SimSun"/>
              </w:rPr>
              <w:tab/>
              <w:t>For RRS, including any sub-categories of RRS, the current physical capability (in MW) of the Resource to provide RRS;</w:t>
            </w:r>
          </w:p>
          <w:p w14:paraId="2908CE6D" w14:textId="77777777" w:rsidR="00865B19" w:rsidRPr="00865B19" w:rsidRDefault="00865B19" w:rsidP="00865B19">
            <w:pPr>
              <w:spacing w:after="240"/>
              <w:ind w:left="1440" w:hanging="720"/>
              <w:rPr>
                <w:rFonts w:eastAsia="SimSun"/>
              </w:rPr>
            </w:pPr>
            <w:r w:rsidRPr="00865B19">
              <w:rPr>
                <w:rFonts w:eastAsia="SimSun"/>
              </w:rPr>
              <w:t>(m)</w:t>
            </w:r>
            <w:r w:rsidRPr="00865B19">
              <w:rPr>
                <w:rFonts w:eastAsia="SimSun"/>
              </w:rPr>
              <w:tab/>
              <w:t>For Ancillary Service products other than RRS, a blended Normal Ramp Rate (in MW/min) that reflects the current physical capability of the Resource’s ability to provide a particular Ancillary Service product; and</w:t>
            </w:r>
          </w:p>
          <w:p w14:paraId="51E403F0" w14:textId="77777777" w:rsidR="00865B19" w:rsidRPr="00865B19" w:rsidRDefault="00865B19" w:rsidP="00865B19">
            <w:pPr>
              <w:spacing w:after="240"/>
              <w:ind w:left="1440" w:hanging="720"/>
              <w:rPr>
                <w:rFonts w:eastAsia="SimSun"/>
              </w:rPr>
            </w:pPr>
            <w:r w:rsidRPr="00865B19">
              <w:rPr>
                <w:rFonts w:eastAsia="SimSun"/>
              </w:rPr>
              <w:t>(n)</w:t>
            </w:r>
            <w:r w:rsidRPr="00865B19">
              <w:rPr>
                <w:rFonts w:eastAsia="SimSun"/>
              </w:rPr>
              <w:tab/>
              <w:t>For a Controllable Load Resource, 5-minute blended Normal Ramp Rates (up and down).</w:t>
            </w:r>
          </w:p>
        </w:tc>
      </w:tr>
    </w:tbl>
    <w:p w14:paraId="1AF03C00" w14:textId="77777777" w:rsidR="00865B19" w:rsidRPr="00865B19" w:rsidRDefault="00865B19" w:rsidP="00865B19">
      <w:pPr>
        <w:rPr>
          <w:rFonts w:eastAsia="SimSun"/>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F69FE54" w14:textId="77777777" w:rsidTr="00C812E5">
        <w:trPr>
          <w:trHeight w:val="206"/>
        </w:trPr>
        <w:tc>
          <w:tcPr>
            <w:tcW w:w="9350" w:type="dxa"/>
            <w:shd w:val="pct12" w:color="auto" w:fill="auto"/>
          </w:tcPr>
          <w:p w14:paraId="0D3A92BC" w14:textId="77777777" w:rsidR="00865B19" w:rsidRPr="00865B19" w:rsidRDefault="00865B19" w:rsidP="00865B19">
            <w:pPr>
              <w:spacing w:before="120" w:after="240"/>
              <w:rPr>
                <w:rFonts w:eastAsia="SimSun"/>
                <w:b/>
                <w:i/>
                <w:iCs/>
              </w:rPr>
            </w:pPr>
            <w:r w:rsidRPr="00865B19">
              <w:rPr>
                <w:rFonts w:eastAsia="SimSun"/>
                <w:b/>
                <w:i/>
                <w:iCs/>
              </w:rPr>
              <w:t>[NPRR1014 and NPRR1029:  Insert applicable portions of paragraph (6) below upon system implementation and renumber accordingly:]</w:t>
            </w:r>
          </w:p>
          <w:p w14:paraId="1B1BFBC2" w14:textId="77777777" w:rsidR="00865B19" w:rsidRPr="00865B19" w:rsidRDefault="00865B19" w:rsidP="00865B19">
            <w:pPr>
              <w:spacing w:after="240"/>
              <w:ind w:left="720" w:hanging="720"/>
              <w:rPr>
                <w:rFonts w:eastAsia="SimSun"/>
              </w:rPr>
            </w:pPr>
            <w:r w:rsidRPr="00865B19">
              <w:rPr>
                <w:rFonts w:eastAsia="SimSun"/>
              </w:rPr>
              <w:t>(6)</w:t>
            </w:r>
            <w:r w:rsidRPr="00865B19">
              <w:rPr>
                <w:rFonts w:eastAsia="SimSun"/>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B960391"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138D18"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w:t>
            </w:r>
            <w:r w:rsidRPr="00865B19">
              <w:rPr>
                <w:rFonts w:eastAsia="SimSun"/>
              </w:rPr>
              <w:lastRenderedPageBreak/>
              <w:t>Resource Entity and provided to ERCOT through the Resource Registration process;</w:t>
            </w:r>
          </w:p>
          <w:p w14:paraId="3A18AD22"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Gross Reactive Power (in Megavolt-Amperes reactive (MVAr));</w:t>
            </w:r>
          </w:p>
          <w:p w14:paraId="5FB6BBE7"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Net Reactive Power (in MVAr);</w:t>
            </w:r>
          </w:p>
          <w:p w14:paraId="005382DC"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Power to standby transformers serving plant auxiliary Load;</w:t>
            </w:r>
          </w:p>
          <w:p w14:paraId="1ECFE1A7" w14:textId="77777777" w:rsidR="00865B19" w:rsidRPr="00865B19" w:rsidRDefault="00865B19" w:rsidP="00865B19">
            <w:pPr>
              <w:spacing w:after="240"/>
              <w:ind w:left="1440" w:hanging="720"/>
              <w:rPr>
                <w:rFonts w:eastAsia="SimSun"/>
              </w:rPr>
            </w:pPr>
            <w:r w:rsidRPr="00865B19">
              <w:rPr>
                <w:rFonts w:eastAsia="SimSun"/>
              </w:rPr>
              <w:t>(f)</w:t>
            </w:r>
            <w:r w:rsidRPr="00865B19">
              <w:rPr>
                <w:rFonts w:eastAsia="SimSun"/>
              </w:rPr>
              <w:tab/>
              <w:t>Status of switching devices in the plant switchyard not monitored by the TSP or DSP affecting flows on the ERCOT Transmission Grid;</w:t>
            </w:r>
          </w:p>
          <w:p w14:paraId="28109232" w14:textId="77777777" w:rsidR="00865B19" w:rsidRPr="00865B19" w:rsidRDefault="00865B19" w:rsidP="00865B19">
            <w:pPr>
              <w:spacing w:after="240"/>
              <w:ind w:left="1440" w:hanging="720"/>
              <w:rPr>
                <w:rFonts w:eastAsia="SimSun"/>
              </w:rPr>
            </w:pPr>
            <w:r w:rsidRPr="00865B19">
              <w:rPr>
                <w:rFonts w:eastAsia="SimSun"/>
              </w:rPr>
              <w:t>(g)</w:t>
            </w:r>
            <w:r w:rsidRPr="00865B19">
              <w:rPr>
                <w:rFonts w:eastAsia="SimSun"/>
              </w:rPr>
              <w:tab/>
              <w:t>Any data mutually agreed to by ERCOT and the QSE to adequately manage system reliability;</w:t>
            </w:r>
          </w:p>
          <w:p w14:paraId="1EC557D1" w14:textId="77777777" w:rsidR="00865B19" w:rsidRPr="00865B19" w:rsidRDefault="00865B19" w:rsidP="00865B19">
            <w:pPr>
              <w:spacing w:after="240"/>
              <w:ind w:left="1440" w:hanging="720"/>
              <w:rPr>
                <w:rFonts w:eastAsia="SimSun"/>
              </w:rPr>
            </w:pPr>
            <w:r w:rsidRPr="00865B19">
              <w:rPr>
                <w:rFonts w:eastAsia="SimSun"/>
              </w:rPr>
              <w:t>(h)</w:t>
            </w:r>
            <w:r w:rsidRPr="00865B19">
              <w:rPr>
                <w:rFonts w:eastAsia="SimSun"/>
              </w:rPr>
              <w:tab/>
              <w:t>ESR breaker and switch status;</w:t>
            </w:r>
          </w:p>
          <w:p w14:paraId="13C6A3A0" w14:textId="77777777" w:rsidR="00865B19" w:rsidRPr="00865B19" w:rsidRDefault="00865B19" w:rsidP="00865B19">
            <w:pPr>
              <w:spacing w:after="240"/>
              <w:ind w:left="1440" w:hanging="720"/>
              <w:rPr>
                <w:rFonts w:eastAsia="SimSun"/>
              </w:rPr>
            </w:pPr>
            <w:r w:rsidRPr="00865B19">
              <w:rPr>
                <w:rFonts w:eastAsia="SimSun"/>
              </w:rPr>
              <w:t>(i)</w:t>
            </w:r>
            <w:r w:rsidRPr="00865B19">
              <w:rPr>
                <w:rFonts w:eastAsia="SimSun"/>
              </w:rPr>
              <w:tab/>
              <w:t xml:space="preserve">HSL;  </w:t>
            </w:r>
          </w:p>
          <w:p w14:paraId="467FFB87" w14:textId="77777777" w:rsidR="00865B19" w:rsidRPr="00865B19" w:rsidRDefault="00865B19" w:rsidP="00865B19">
            <w:pPr>
              <w:spacing w:after="240"/>
              <w:ind w:left="1440" w:hanging="720"/>
              <w:rPr>
                <w:rFonts w:eastAsia="SimSun"/>
              </w:rPr>
            </w:pPr>
            <w:r w:rsidRPr="00865B19">
              <w:rPr>
                <w:rFonts w:eastAsia="SimSun"/>
              </w:rPr>
              <w:t>(j)</w:t>
            </w:r>
            <w:r w:rsidRPr="00865B19">
              <w:rPr>
                <w:rFonts w:eastAsia="SimSun"/>
              </w:rPr>
              <w:tab/>
              <w:t>High Emergency Limit (HEL), under Section 6.5.9.2, Failure of the SCED Process;</w:t>
            </w:r>
          </w:p>
          <w:p w14:paraId="36E1520B" w14:textId="77777777" w:rsidR="00865B19" w:rsidRPr="00865B19" w:rsidRDefault="00865B19" w:rsidP="00865B19">
            <w:pPr>
              <w:spacing w:after="240"/>
              <w:ind w:left="1440" w:hanging="720"/>
              <w:rPr>
                <w:rFonts w:eastAsia="SimSun"/>
              </w:rPr>
            </w:pPr>
            <w:r w:rsidRPr="00865B19">
              <w:rPr>
                <w:rFonts w:eastAsia="SimSun"/>
              </w:rPr>
              <w:t>(k)</w:t>
            </w:r>
            <w:r w:rsidRPr="00865B19">
              <w:rPr>
                <w:rFonts w:eastAsia="SimSun"/>
              </w:rPr>
              <w:tab/>
              <w:t xml:space="preserve">Low Emergency Limit (LEL), under Section 6.5.9.2; </w:t>
            </w:r>
          </w:p>
          <w:p w14:paraId="7D154E54" w14:textId="77777777" w:rsidR="00865B19" w:rsidRPr="00865B19" w:rsidRDefault="00865B19" w:rsidP="00865B19">
            <w:pPr>
              <w:spacing w:after="240"/>
              <w:ind w:left="1440" w:hanging="720"/>
              <w:rPr>
                <w:rFonts w:eastAsia="SimSun"/>
              </w:rPr>
            </w:pPr>
            <w:r w:rsidRPr="00865B19">
              <w:rPr>
                <w:rFonts w:eastAsia="SimSun"/>
              </w:rPr>
              <w:t>(l)</w:t>
            </w:r>
            <w:r w:rsidRPr="00865B19">
              <w:rPr>
                <w:rFonts w:eastAsia="SimSun"/>
              </w:rPr>
              <w:tab/>
              <w:t>LSL;</w:t>
            </w:r>
          </w:p>
          <w:p w14:paraId="356AE0A8" w14:textId="77777777" w:rsidR="00865B19" w:rsidRPr="00865B19" w:rsidRDefault="00865B19" w:rsidP="00865B19">
            <w:pPr>
              <w:spacing w:after="240"/>
              <w:ind w:left="1440" w:hanging="720"/>
              <w:rPr>
                <w:rFonts w:eastAsia="SimSun"/>
              </w:rPr>
            </w:pPr>
            <w:r w:rsidRPr="00865B19">
              <w:rPr>
                <w:rFonts w:eastAsia="SimSun"/>
              </w:rPr>
              <w:t>(m)</w:t>
            </w:r>
            <w:r w:rsidRPr="00865B19">
              <w:rPr>
                <w:rFonts w:eastAsia="SimSun"/>
              </w:rPr>
              <w:tab/>
              <w:t>For RRS, including any sub-category of RRS, the current physical capability (in MW) of the Resource to provide RRS;</w:t>
            </w:r>
          </w:p>
          <w:p w14:paraId="6039557C" w14:textId="77777777" w:rsidR="00865B19" w:rsidRPr="00865B19" w:rsidRDefault="00865B19" w:rsidP="00865B19">
            <w:pPr>
              <w:spacing w:after="240"/>
              <w:ind w:left="1440" w:hanging="720"/>
              <w:rPr>
                <w:rFonts w:eastAsia="SimSun"/>
              </w:rPr>
            </w:pPr>
            <w:r w:rsidRPr="00865B19">
              <w:rPr>
                <w:rFonts w:eastAsia="SimSun"/>
              </w:rPr>
              <w:t>(n)</w:t>
            </w:r>
            <w:r w:rsidRPr="00865B19">
              <w:rPr>
                <w:rFonts w:eastAsia="SimSun"/>
              </w:rPr>
              <w:tab/>
              <w:t>For Ancillary Services other than RRS, a blended ramp rate (in MW/min) that reflects the current physical capability of the Resource to provide that specific type of Ancillary Service; and</w:t>
            </w:r>
          </w:p>
          <w:p w14:paraId="129168B1" w14:textId="77777777" w:rsidR="00865B19" w:rsidRPr="00865B19" w:rsidRDefault="00865B19" w:rsidP="00865B19">
            <w:pPr>
              <w:spacing w:after="240"/>
              <w:ind w:left="1440" w:hanging="720"/>
              <w:rPr>
                <w:rFonts w:eastAsia="SimSun"/>
              </w:rPr>
            </w:pPr>
            <w:r w:rsidRPr="00865B19">
              <w:rPr>
                <w:rFonts w:eastAsia="SimSun"/>
              </w:rPr>
              <w:t>(o)</w:t>
            </w:r>
            <w:r w:rsidRPr="00865B19">
              <w:rPr>
                <w:rFonts w:eastAsia="SimSun"/>
              </w:rPr>
              <w:tab/>
              <w:t>Five-minute blended normal up and down ramp rates.</w:t>
            </w:r>
          </w:p>
        </w:tc>
      </w:tr>
    </w:tbl>
    <w:p w14:paraId="504EC6EA" w14:textId="77777777" w:rsidR="00865B19" w:rsidRPr="00865B19" w:rsidRDefault="00865B19" w:rsidP="00865B19">
      <w:pPr>
        <w:spacing w:before="240" w:after="240"/>
        <w:ind w:left="720" w:hanging="720"/>
        <w:rPr>
          <w:rFonts w:eastAsia="SimSun"/>
          <w:iCs/>
          <w:szCs w:val="20"/>
        </w:rPr>
      </w:pPr>
      <w:r w:rsidRPr="00865B19">
        <w:rPr>
          <w:rFonts w:eastAsia="SimSun"/>
          <w:iCs/>
          <w:szCs w:val="20"/>
        </w:rPr>
        <w:lastRenderedPageBreak/>
        <w:t>(6)</w:t>
      </w:r>
      <w:r w:rsidRPr="00865B19">
        <w:rPr>
          <w:rFonts w:eastAsia="SimSun"/>
          <w:iCs/>
          <w:szCs w:val="20"/>
        </w:rPr>
        <w:tab/>
        <w:t>A QSE with Resources used in SCED shall provide communications equipment to receive ERCOT-telemetered control deployments.</w:t>
      </w:r>
    </w:p>
    <w:p w14:paraId="7931D625" w14:textId="77777777" w:rsidR="00865B19" w:rsidRPr="00865B19" w:rsidRDefault="00865B19" w:rsidP="00865B19">
      <w:pPr>
        <w:spacing w:after="240"/>
        <w:ind w:left="720" w:hanging="720"/>
        <w:rPr>
          <w:rFonts w:eastAsia="SimSun"/>
          <w:iCs/>
          <w:szCs w:val="20"/>
        </w:rPr>
      </w:pPr>
      <w:r w:rsidRPr="00865B19">
        <w:rPr>
          <w:rFonts w:eastAsia="SimSun"/>
          <w:iCs/>
          <w:szCs w:val="20"/>
        </w:rPr>
        <w:t>(7)</w:t>
      </w:r>
      <w:r w:rsidRPr="00865B19">
        <w:rPr>
          <w:rFonts w:eastAsia="SimSun"/>
          <w:iCs/>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7F1532A" w14:textId="77777777" w:rsidR="00865B19" w:rsidRPr="00865B19" w:rsidRDefault="00865B19" w:rsidP="00865B19">
      <w:pPr>
        <w:spacing w:after="240"/>
        <w:ind w:left="1440" w:hanging="720"/>
        <w:rPr>
          <w:rFonts w:eastAsia="SimSun"/>
          <w:iCs/>
          <w:szCs w:val="20"/>
        </w:rPr>
      </w:pPr>
      <w:r w:rsidRPr="00865B19">
        <w:rPr>
          <w:rFonts w:eastAsia="SimSun"/>
          <w:iCs/>
          <w:szCs w:val="20"/>
        </w:rPr>
        <w:t>(a)</w:t>
      </w:r>
      <w:r w:rsidRPr="00865B19">
        <w:rPr>
          <w:rFonts w:eastAsia="SimSun"/>
          <w:iCs/>
          <w:szCs w:val="20"/>
        </w:rPr>
        <w:tab/>
        <w:t>Raise Block Status and Lower Block Status are telemetry points used in transient unit conditions to communicate to ERCOT that a Resource’s ability to adjust its output has been unexpectedly impaired.</w:t>
      </w:r>
    </w:p>
    <w:p w14:paraId="50102057" w14:textId="77777777" w:rsidR="00865B19" w:rsidRPr="00865B19" w:rsidRDefault="00865B19" w:rsidP="00865B19">
      <w:pPr>
        <w:spacing w:after="240"/>
        <w:ind w:left="1440" w:hanging="720"/>
        <w:rPr>
          <w:rFonts w:eastAsia="SimSun"/>
          <w:iCs/>
          <w:szCs w:val="20"/>
        </w:rPr>
      </w:pPr>
      <w:r w:rsidRPr="00865B19">
        <w:rPr>
          <w:rFonts w:eastAsia="SimSun"/>
          <w:iCs/>
          <w:szCs w:val="20"/>
        </w:rPr>
        <w:lastRenderedPageBreak/>
        <w:t>(b)</w:t>
      </w:r>
      <w:r w:rsidRPr="00865B19">
        <w:rPr>
          <w:rFonts w:eastAsia="SimSun"/>
          <w:iCs/>
          <w:szCs w:val="20"/>
        </w:rPr>
        <w:tab/>
        <w:t xml:space="preserve">When one or </w:t>
      </w:r>
      <w:proofErr w:type="gramStart"/>
      <w:r w:rsidRPr="00865B19">
        <w:rPr>
          <w:rFonts w:eastAsia="SimSun"/>
          <w:iCs/>
          <w:szCs w:val="20"/>
        </w:rPr>
        <w:t>both of the telemetry</w:t>
      </w:r>
      <w:proofErr w:type="gramEnd"/>
      <w:r w:rsidRPr="00865B19">
        <w:rPr>
          <w:rFonts w:eastAsia="SimSun"/>
          <w:iCs/>
          <w:szCs w:val="20"/>
        </w:rPr>
        <w:t xml:space="preserve"> points are enabled for a Resource, ERCOT will cease using the regulation capacity assigned to that Resource for Ancillary Service deployment.</w:t>
      </w:r>
    </w:p>
    <w:p w14:paraId="15B57848" w14:textId="77777777" w:rsidR="00865B19" w:rsidRPr="00865B19" w:rsidRDefault="00865B19" w:rsidP="00865B19">
      <w:pPr>
        <w:spacing w:after="240"/>
        <w:ind w:left="1440" w:hanging="720"/>
        <w:rPr>
          <w:rFonts w:eastAsia="SimSun"/>
          <w:iCs/>
          <w:szCs w:val="20"/>
        </w:rPr>
      </w:pPr>
      <w:r w:rsidRPr="00865B19">
        <w:rPr>
          <w:rFonts w:eastAsia="SimSun"/>
          <w:iCs/>
          <w:szCs w:val="20"/>
        </w:rPr>
        <w:t>(c)</w:t>
      </w:r>
      <w:r w:rsidRPr="00865B19">
        <w:rPr>
          <w:rFonts w:eastAsia="SimSun"/>
          <w:iCs/>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4F52E9D" w14:textId="77777777" w:rsidTr="00C812E5">
        <w:trPr>
          <w:trHeight w:val="206"/>
        </w:trPr>
        <w:tc>
          <w:tcPr>
            <w:tcW w:w="9350" w:type="dxa"/>
            <w:shd w:val="pct12" w:color="auto" w:fill="auto"/>
          </w:tcPr>
          <w:p w14:paraId="6DD4315A" w14:textId="77777777" w:rsidR="00865B19" w:rsidRPr="00865B19" w:rsidRDefault="00865B19" w:rsidP="00865B19">
            <w:pPr>
              <w:spacing w:before="120" w:after="240"/>
              <w:rPr>
                <w:rFonts w:eastAsia="SimSun"/>
                <w:b/>
                <w:i/>
                <w:iCs/>
              </w:rPr>
            </w:pPr>
            <w:r w:rsidRPr="00865B19">
              <w:rPr>
                <w:rFonts w:eastAsia="SimSun"/>
                <w:b/>
                <w:i/>
                <w:iCs/>
              </w:rPr>
              <w:t>[NPRR1010, NPRR1014, and NPRR1029:  Replace applicable portions of paragraph (c) above with the following upon system implementation of the Real-Time Co-Optimization (RTC) project for NPRR1010; or upon system implementation for NPRR1014 or NPRR1029:]</w:t>
            </w:r>
          </w:p>
          <w:p w14:paraId="007649AD"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This hiatus of deployment will not excuse the Resource’s obligation to provide the Ancillary Services for which it has been awarded.</w:t>
            </w:r>
          </w:p>
        </w:tc>
      </w:tr>
    </w:tbl>
    <w:p w14:paraId="5D0A22CA" w14:textId="77777777" w:rsidR="00865B19" w:rsidRPr="00865B19" w:rsidRDefault="00865B19" w:rsidP="00865B19">
      <w:pPr>
        <w:spacing w:before="240" w:after="240"/>
        <w:ind w:left="1440" w:hanging="720"/>
        <w:rPr>
          <w:rFonts w:eastAsia="SimSun"/>
          <w:iCs/>
          <w:szCs w:val="20"/>
        </w:rPr>
      </w:pPr>
      <w:r w:rsidRPr="00865B19">
        <w:rPr>
          <w:rFonts w:eastAsia="SimSun"/>
          <w:iCs/>
          <w:szCs w:val="20"/>
        </w:rPr>
        <w:t>(d)</w:t>
      </w:r>
      <w:r w:rsidRPr="00865B19">
        <w:rPr>
          <w:rFonts w:eastAsia="SimSun"/>
          <w:iCs/>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68E577F2" w14:textId="77777777" w:rsidR="00865B19" w:rsidRPr="00865B19" w:rsidRDefault="00865B19" w:rsidP="00865B19">
      <w:pPr>
        <w:spacing w:after="240"/>
        <w:ind w:left="1440" w:hanging="720"/>
        <w:rPr>
          <w:rFonts w:eastAsia="SimSun"/>
          <w:iCs/>
          <w:szCs w:val="20"/>
        </w:rPr>
      </w:pPr>
      <w:r w:rsidRPr="00865B19">
        <w:rPr>
          <w:rFonts w:eastAsia="SimSun"/>
          <w:iCs/>
          <w:szCs w:val="20"/>
        </w:rPr>
        <w:t>(e)</w:t>
      </w:r>
      <w:r w:rsidRPr="00865B19">
        <w:rPr>
          <w:rFonts w:eastAsia="SimSun"/>
          <w:iCs/>
          <w:szCs w:val="20"/>
        </w:rPr>
        <w:tab/>
        <w:t xml:space="preserve">The Resource limits and Ancillary Service telemetry shall be updated as soon as practicable.  Raise Block Status and Lower Block Status will then be disabled. </w:t>
      </w:r>
    </w:p>
    <w:p w14:paraId="46377394" w14:textId="77777777" w:rsidR="00865B19" w:rsidRPr="00865B19" w:rsidRDefault="00865B19" w:rsidP="00865B19">
      <w:pPr>
        <w:spacing w:after="240"/>
        <w:ind w:left="720" w:hanging="720"/>
        <w:rPr>
          <w:rFonts w:eastAsia="SimSun"/>
          <w:iCs/>
          <w:szCs w:val="20"/>
        </w:rPr>
      </w:pPr>
      <w:r w:rsidRPr="00865B19">
        <w:rPr>
          <w:rFonts w:eastAsia="SimSun"/>
          <w:iCs/>
          <w:szCs w:val="20"/>
        </w:rPr>
        <w:t>(8)</w:t>
      </w:r>
      <w:r w:rsidRPr="00865B19">
        <w:rPr>
          <w:rFonts w:eastAsia="SimSun"/>
          <w:iCs/>
          <w:szCs w:val="20"/>
        </w:rPr>
        <w:tab/>
        <w:t>Real-Time data for reliability purposes must be accurate to within three percent.  This telemetry may be provided from relaying accuracy instrumentation transformers.</w:t>
      </w:r>
    </w:p>
    <w:p w14:paraId="5859C77C" w14:textId="77777777" w:rsidR="00865B19" w:rsidRPr="00865B19" w:rsidRDefault="00865B19" w:rsidP="00865B19">
      <w:pPr>
        <w:spacing w:after="240"/>
        <w:ind w:left="720" w:hanging="720"/>
        <w:rPr>
          <w:rFonts w:eastAsia="SimSun"/>
          <w:iCs/>
          <w:szCs w:val="20"/>
        </w:rPr>
      </w:pPr>
      <w:r w:rsidRPr="00865B19">
        <w:rPr>
          <w:rFonts w:eastAsia="SimSun"/>
          <w:iCs/>
          <w:szCs w:val="20"/>
        </w:rPr>
        <w:t>(9)</w:t>
      </w:r>
      <w:r w:rsidRPr="00865B19">
        <w:rPr>
          <w:rFonts w:eastAsia="SimSun"/>
          <w:iCs/>
          <w:szCs w:val="20"/>
        </w:rPr>
        <w:tab/>
        <w:t xml:space="preserve">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00865B19">
        <w:rPr>
          <w:rFonts w:eastAsia="SimSun"/>
          <w:iCs/>
          <w:szCs w:val="20"/>
        </w:rPr>
        <w:t>are On-Line</w:t>
      </w:r>
      <w:proofErr w:type="gramEnd"/>
      <w:r w:rsidRPr="00865B19">
        <w:rPr>
          <w:rFonts w:eastAsia="SimSun"/>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DC6995E" w14:textId="77777777" w:rsidTr="00C812E5">
        <w:trPr>
          <w:trHeight w:val="206"/>
        </w:trPr>
        <w:tc>
          <w:tcPr>
            <w:tcW w:w="9350" w:type="dxa"/>
            <w:shd w:val="pct12" w:color="auto" w:fill="auto"/>
          </w:tcPr>
          <w:p w14:paraId="0746CE45" w14:textId="77777777" w:rsidR="00865B19" w:rsidRPr="00865B19" w:rsidRDefault="00865B19" w:rsidP="00865B19">
            <w:pPr>
              <w:spacing w:before="120" w:after="240"/>
              <w:rPr>
                <w:rFonts w:eastAsia="SimSun"/>
                <w:b/>
                <w:i/>
                <w:iCs/>
              </w:rPr>
            </w:pPr>
            <w:r w:rsidRPr="00865B19">
              <w:rPr>
                <w:rFonts w:eastAsia="SimSun"/>
                <w:b/>
                <w:i/>
                <w:iCs/>
              </w:rPr>
              <w:t>[NPRR1010, NPRR1014, and NPRR1029:  Replace applicable portions of paragraph (9) above with the following upon system implementation of the Real-Time Co-Optimization (RTC) project for NPRR1010; or upon system implementation for NPRR1014 or NPRR1029:]</w:t>
            </w:r>
          </w:p>
          <w:p w14:paraId="4263E7F6" w14:textId="77777777" w:rsidR="00865B19" w:rsidRPr="00865B19" w:rsidRDefault="00865B19" w:rsidP="00865B19">
            <w:pPr>
              <w:spacing w:after="240"/>
              <w:ind w:left="720" w:hanging="720"/>
              <w:rPr>
                <w:rFonts w:eastAsia="SimSun"/>
              </w:rPr>
            </w:pPr>
            <w:r w:rsidRPr="00865B19">
              <w:rPr>
                <w:rFonts w:eastAsia="SimSun"/>
              </w:rPr>
              <w:t>(9)</w:t>
            </w:r>
            <w:r w:rsidRPr="00865B19">
              <w:rPr>
                <w:rFonts w:eastAsia="SimSun"/>
              </w:rPr>
              <w:tab/>
              <w:t xml:space="preserve">Each QSE shall report the current configuration of combined-cycle Resources that it represents to ERCOT.  </w:t>
            </w:r>
            <w:r w:rsidRPr="00865B19">
              <w:rPr>
                <w:rFonts w:eastAsia="SimSun"/>
                <w:iCs/>
              </w:rPr>
              <w:t>The telemetered Resource Status for a Combined Cycle Generation Resource may only be assigned a Resource Status of OFF if no generation units within that Combined Cycle Generation Resource are On-Line.</w:t>
            </w:r>
          </w:p>
        </w:tc>
      </w:tr>
    </w:tbl>
    <w:p w14:paraId="16F66C30"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(10)</w:t>
      </w:r>
      <w:r w:rsidRPr="00865B19">
        <w:rPr>
          <w:rFonts w:eastAsia="SimSun"/>
          <w:iCs/>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865B19">
        <w:rPr>
          <w:rFonts w:eastAsia="SimSun"/>
          <w:iCs/>
          <w:szCs w:val="20"/>
        </w:rPr>
        <w:lastRenderedPageBreak/>
        <w:t>more of the registered Combined Cycle Generation Resource configurations.  Power augmentation methods may include:</w:t>
      </w:r>
    </w:p>
    <w:p w14:paraId="06A13A65"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Combustion turbine inlet air cooling methods;</w:t>
      </w:r>
    </w:p>
    <w:p w14:paraId="7249D6B5"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Duct firing; </w:t>
      </w:r>
    </w:p>
    <w:p w14:paraId="15BEC96E"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Other ways of temporarily increasing the output of Combined Cycle Generation Resources; and</w:t>
      </w:r>
    </w:p>
    <w:p w14:paraId="5342352F"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DFF3D11" w14:textId="77777777" w:rsidR="00865B19" w:rsidRPr="00865B19" w:rsidRDefault="00865B19" w:rsidP="00865B19">
      <w:pPr>
        <w:spacing w:after="240"/>
        <w:ind w:left="720" w:hanging="720"/>
        <w:rPr>
          <w:rFonts w:eastAsia="SimSun"/>
        </w:rPr>
      </w:pPr>
      <w:r w:rsidRPr="00865B19">
        <w:rPr>
          <w:rFonts w:eastAsia="SimSun"/>
        </w:rPr>
        <w:t>(11)</w:t>
      </w:r>
      <w:r w:rsidRPr="00865B19">
        <w:rPr>
          <w:rFonts w:eastAsia="SimSun"/>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44C297D3" w14:textId="77777777" w:rsidTr="00C812E5">
        <w:trPr>
          <w:trHeight w:val="206"/>
        </w:trPr>
        <w:tc>
          <w:tcPr>
            <w:tcW w:w="9350" w:type="dxa"/>
            <w:shd w:val="pct12" w:color="auto" w:fill="auto"/>
          </w:tcPr>
          <w:p w14:paraId="33D68BB8" w14:textId="77777777" w:rsidR="00865B19" w:rsidRPr="00865B19" w:rsidRDefault="00865B19" w:rsidP="00865B19">
            <w:pPr>
              <w:spacing w:before="120" w:after="240"/>
              <w:rPr>
                <w:rFonts w:eastAsia="SimSun"/>
                <w:b/>
                <w:i/>
                <w:iCs/>
              </w:rPr>
            </w:pPr>
            <w:r w:rsidRPr="00865B19">
              <w:rPr>
                <w:rFonts w:eastAsia="SimSun"/>
                <w:b/>
                <w:i/>
                <w:iCs/>
              </w:rPr>
              <w:t>[NPRR1010, NPRR1014, and NPRR1029:  Replace applicable portions of paragraph (11) above with the following upon system implementation of the Real-Time Co-Optimization (RTC) project for NPRR1010; or upon system implementation for NPRR1014 or NPRR1029:]</w:t>
            </w:r>
          </w:p>
          <w:p w14:paraId="48BAE3D1" w14:textId="77777777" w:rsidR="00865B19" w:rsidRPr="00865B19" w:rsidRDefault="00865B19" w:rsidP="00865B19">
            <w:pPr>
              <w:spacing w:after="240"/>
              <w:ind w:left="720" w:hanging="720"/>
              <w:rPr>
                <w:rFonts w:eastAsia="SimSun"/>
              </w:rPr>
            </w:pPr>
            <w:r w:rsidRPr="00865B19">
              <w:rPr>
                <w:rFonts w:eastAsia="SimSun"/>
              </w:rPr>
              <w:t>(11)</w:t>
            </w:r>
            <w:r w:rsidRPr="00865B19">
              <w:rPr>
                <w:rFonts w:eastAsia="SimSun"/>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78475DC1" w14:textId="77777777" w:rsidR="00865B19" w:rsidRPr="00865B19" w:rsidRDefault="00865B19" w:rsidP="00865B19">
      <w:pPr>
        <w:spacing w:before="240" w:after="240"/>
        <w:ind w:left="720" w:hanging="720"/>
        <w:rPr>
          <w:rFonts w:eastAsia="SimSun"/>
        </w:rPr>
      </w:pPr>
      <w:r w:rsidRPr="00865B19">
        <w:rPr>
          <w:rFonts w:eastAsia="SimSun"/>
        </w:rPr>
        <w:t>(12)</w:t>
      </w:r>
      <w:r w:rsidRPr="00865B19">
        <w:rPr>
          <w:rFonts w:eastAsia="SimSun"/>
        </w:rPr>
        <w:tab/>
        <w:t>A QSE representing an ESR shall provide the following Real-Time telemetry data to ERCOT for each ESR:</w:t>
      </w:r>
    </w:p>
    <w:p w14:paraId="64E4A8BA"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Maximum Operating State of Charge, in MWh;</w:t>
      </w:r>
    </w:p>
    <w:p w14:paraId="3329CBE7"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Minimum Operating State of Charge, in MWh;</w:t>
      </w:r>
    </w:p>
    <w:p w14:paraId="658018B5"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State of Charge, in MWh;</w:t>
      </w:r>
    </w:p>
    <w:p w14:paraId="7E40D601"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Maximum Operating Discharge Power Limit, in MW; and</w:t>
      </w:r>
    </w:p>
    <w:p w14:paraId="185EE70A"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Maximum Operating Charge Power Limit, in MW.</w:t>
      </w:r>
    </w:p>
    <w:p w14:paraId="0BD23C15" w14:textId="77777777" w:rsidR="00865B19" w:rsidRPr="00865B19" w:rsidRDefault="00865B19" w:rsidP="00865B19">
      <w:pPr>
        <w:spacing w:after="240"/>
        <w:ind w:left="720" w:hanging="720"/>
        <w:rPr>
          <w:rFonts w:eastAsia="SimSun"/>
        </w:rPr>
      </w:pPr>
      <w:r w:rsidRPr="00865B19">
        <w:rPr>
          <w:rFonts w:eastAsia="SimSun"/>
        </w:rPr>
        <w:t>(13)</w:t>
      </w:r>
      <w:r w:rsidRPr="00865B19">
        <w:rPr>
          <w:rFonts w:eastAsia="SimSun"/>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CDD8B7A" w14:textId="77777777" w:rsidTr="00C812E5">
        <w:trPr>
          <w:trHeight w:val="566"/>
        </w:trPr>
        <w:tc>
          <w:tcPr>
            <w:tcW w:w="9350" w:type="dxa"/>
            <w:shd w:val="pct12" w:color="auto" w:fill="auto"/>
          </w:tcPr>
          <w:p w14:paraId="1B57B61E" w14:textId="77777777" w:rsidR="00865B19" w:rsidRPr="00865B19" w:rsidRDefault="00865B19" w:rsidP="00865B19">
            <w:pPr>
              <w:spacing w:before="60" w:after="240"/>
              <w:rPr>
                <w:rFonts w:eastAsia="SimSun"/>
                <w:b/>
                <w:i/>
                <w:iCs/>
              </w:rPr>
            </w:pPr>
            <w:r w:rsidRPr="00865B19">
              <w:rPr>
                <w:rFonts w:eastAsia="SimSun"/>
                <w:b/>
                <w:i/>
                <w:iCs/>
              </w:rPr>
              <w:lastRenderedPageBreak/>
              <w:t>[NPRR1077:  Insert paragraphs (14)-(16) below upon system implementation:]</w:t>
            </w:r>
          </w:p>
          <w:p w14:paraId="0EF25120" w14:textId="77777777" w:rsidR="00865B19" w:rsidRPr="00865B19" w:rsidRDefault="00865B19" w:rsidP="00865B19">
            <w:pPr>
              <w:spacing w:before="240" w:after="240"/>
              <w:ind w:left="720" w:hanging="720"/>
              <w:rPr>
                <w:rFonts w:eastAsia="SimSun"/>
              </w:rPr>
            </w:pPr>
            <w:r w:rsidRPr="00865B19">
              <w:rPr>
                <w:rFonts w:eastAsia="SimSun"/>
              </w:rPr>
              <w:t>(14)</w:t>
            </w:r>
            <w:r w:rsidRPr="00865B19">
              <w:rPr>
                <w:rFonts w:eastAsia="SimSun"/>
              </w:rPr>
              <w:tab/>
              <w:t>Except as provided in paragraph (15) below, a QSE representing a Settlement Only Generator (SOG) shall provide ERCOT the following Real-Time telemetry:</w:t>
            </w:r>
          </w:p>
          <w:p w14:paraId="011F0342"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Net real power injection at the Point of Interconnection (POI) or Point of Common Coupling (POCC) for each site with one or more SOGs;</w:t>
            </w:r>
          </w:p>
          <w:p w14:paraId="1DCCAB28"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For any site with one or more ESSs that are registered as an SOG, net real power withdrawal at the POI or POCC;</w:t>
            </w:r>
          </w:p>
          <w:p w14:paraId="4FCEEF81"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For each inverter at the site, gross real power output measured at the generator terminals for all SOGs that are located behind that inverter, separately aggregated by fuel type;</w:t>
            </w:r>
          </w:p>
          <w:p w14:paraId="50C70243"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For SOGs at the same site that are not located behind an inverter, gross real power output measured at the generator terminals for all SOGs, separately aggregated by fuel type;</w:t>
            </w:r>
          </w:p>
          <w:p w14:paraId="7DAEB720"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For any site with one or more ESSs registered as an SOG, for each inverter, gross real power withdrawal by all such ESSs that are located behind that inverter, as measured at the generator terminals; and</w:t>
            </w:r>
          </w:p>
          <w:p w14:paraId="32B45152" w14:textId="77777777" w:rsidR="00865B19" w:rsidRPr="00865B19" w:rsidRDefault="00865B19" w:rsidP="00865B19">
            <w:pPr>
              <w:spacing w:after="240"/>
              <w:ind w:left="1440" w:hanging="720"/>
              <w:rPr>
                <w:rFonts w:eastAsia="SimSun"/>
              </w:rPr>
            </w:pPr>
            <w:r w:rsidRPr="00865B19">
              <w:rPr>
                <w:rFonts w:eastAsia="SimSun"/>
              </w:rPr>
              <w:t>(f)</w:t>
            </w:r>
            <w:r w:rsidRPr="00865B19">
              <w:rPr>
                <w:rFonts w:eastAsia="SimSun"/>
              </w:rPr>
              <w:tab/>
              <w:t>Generator breaker status.</w:t>
            </w:r>
          </w:p>
          <w:p w14:paraId="4AA072A8" w14:textId="77777777" w:rsidR="00865B19" w:rsidRPr="00865B19" w:rsidRDefault="00865B19" w:rsidP="00865B19">
            <w:pPr>
              <w:spacing w:after="240"/>
              <w:ind w:left="720" w:hanging="720"/>
              <w:rPr>
                <w:rFonts w:eastAsia="SimSun"/>
              </w:rPr>
            </w:pPr>
            <w:r w:rsidRPr="00865B19">
              <w:rPr>
                <w:rFonts w:eastAsia="SimSun"/>
              </w:rPr>
              <w:t>(15)</w:t>
            </w:r>
            <w:r w:rsidRPr="00865B19">
              <w:rPr>
                <w:rFonts w:eastAsia="SimSun"/>
              </w:rPr>
              <w:tab/>
              <w:t>A QSE is not required to provide telemetry for a Settlement Only Distribution Generator (SODG) if:</w:t>
            </w:r>
          </w:p>
          <w:p w14:paraId="085B75E5"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The site that includes the SODG has not exported more than 10 MWh in any calendar year, exclusive of any energy exported during any Settlement Interval in which an ERCOT-declared Energy Emergency Alert (EEA) is in effect; </w:t>
            </w:r>
          </w:p>
          <w:p w14:paraId="37C68405"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The QSE or Resource Entity for the SODG has submitted a written request to ERCOT seeking an exemption from the telemetry requirements under this paragraph; and</w:t>
            </w:r>
          </w:p>
          <w:p w14:paraId="55C385A3"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ERCOT has provided the QSE or Resource Entity written confirmation that the SODG is exempt from providing telemetry under this paragraph. </w:t>
            </w:r>
          </w:p>
          <w:p w14:paraId="48EAA58A" w14:textId="77777777" w:rsidR="00865B19" w:rsidRPr="00865B19" w:rsidRDefault="00865B19" w:rsidP="00865B19">
            <w:pPr>
              <w:spacing w:after="240"/>
              <w:ind w:left="720" w:hanging="720"/>
              <w:rPr>
                <w:rFonts w:eastAsia="SimSun"/>
              </w:rPr>
            </w:pPr>
            <w:r w:rsidRPr="00865B19">
              <w:rPr>
                <w:rFonts w:eastAsia="SimSun"/>
              </w:rPr>
              <w:t>(16)</w:t>
            </w:r>
            <w:r w:rsidRPr="00865B19">
              <w:rPr>
                <w:rFonts w:eastAsia="SimSun"/>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0A3CBA30" w14:textId="77777777" w:rsidR="00865B19" w:rsidRPr="00865B19" w:rsidRDefault="00865B19" w:rsidP="00865B19">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65B19" w:rsidRPr="00865B19" w14:paraId="63E67704" w14:textId="77777777" w:rsidTr="00C812E5">
        <w:trPr>
          <w:trHeight w:val="206"/>
        </w:trPr>
        <w:tc>
          <w:tcPr>
            <w:tcW w:w="9360" w:type="dxa"/>
            <w:shd w:val="pct12" w:color="auto" w:fill="auto"/>
          </w:tcPr>
          <w:p w14:paraId="56BF8872" w14:textId="77777777" w:rsidR="00865B19" w:rsidRPr="00865B19" w:rsidRDefault="00865B19" w:rsidP="00865B19">
            <w:pPr>
              <w:spacing w:before="120" w:after="240"/>
              <w:rPr>
                <w:rFonts w:eastAsia="SimSun"/>
                <w:b/>
                <w:i/>
                <w:iCs/>
              </w:rPr>
            </w:pPr>
            <w:r w:rsidRPr="00865B19">
              <w:rPr>
                <w:rFonts w:eastAsia="SimSun"/>
                <w:b/>
                <w:i/>
                <w:iCs/>
              </w:rPr>
              <w:lastRenderedPageBreak/>
              <w:t>[NPRR885:  Insert paragraph (17) below upon system implementation:]</w:t>
            </w:r>
          </w:p>
          <w:p w14:paraId="0CE2626C" w14:textId="77777777" w:rsidR="00865B19" w:rsidRPr="00865B19" w:rsidRDefault="00865B19" w:rsidP="00865B19">
            <w:pPr>
              <w:spacing w:before="240" w:after="240"/>
              <w:ind w:left="720" w:hanging="720"/>
              <w:rPr>
                <w:rFonts w:eastAsia="SimSun"/>
              </w:rPr>
            </w:pPr>
            <w:r w:rsidRPr="00865B19">
              <w:rPr>
                <w:rFonts w:eastAsia="SimSun"/>
              </w:rPr>
              <w:t>(17)</w:t>
            </w:r>
            <w:r w:rsidRPr="00865B19">
              <w:rPr>
                <w:rFonts w:eastAsia="SimSun"/>
              </w:rPr>
              <w:tab/>
              <w:t>A QSE representing a Must-Run Alternative (MRA) shall telemeter the MRA MW currently available (unloaded) and not included in the HSL.</w:t>
            </w:r>
          </w:p>
        </w:tc>
      </w:tr>
    </w:tbl>
    <w:p w14:paraId="1B70AD9F"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7B0E0A6D" w14:textId="77777777" w:rsidTr="00C812E5">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CC16615" w14:textId="77777777" w:rsidR="00865B19" w:rsidRPr="00865B19" w:rsidRDefault="00865B19" w:rsidP="00865B19">
            <w:pPr>
              <w:spacing w:before="120" w:after="240"/>
              <w:rPr>
                <w:rFonts w:eastAsia="SimSun"/>
                <w:b/>
                <w:i/>
                <w:iCs/>
              </w:rPr>
            </w:pPr>
            <w:r w:rsidRPr="00865B19">
              <w:rPr>
                <w:rFonts w:eastAsia="SimSun"/>
                <w:b/>
                <w:i/>
                <w:iCs/>
              </w:rPr>
              <w:t>[NPRR1029:  Insert paragraph (18) below upon system implementation:]</w:t>
            </w:r>
          </w:p>
          <w:p w14:paraId="32760BBF" w14:textId="77777777" w:rsidR="00865B19" w:rsidRPr="00865B19" w:rsidRDefault="00865B19" w:rsidP="00865B19">
            <w:pPr>
              <w:spacing w:before="240" w:after="240"/>
              <w:ind w:left="720" w:hanging="720"/>
              <w:rPr>
                <w:rFonts w:eastAsia="SimSun"/>
              </w:rPr>
            </w:pPr>
            <w:r w:rsidRPr="00865B19">
              <w:rPr>
                <w:rFonts w:eastAsia="SimSun"/>
              </w:rPr>
              <w:t>(18)</w:t>
            </w:r>
            <w:r w:rsidRPr="00865B19">
              <w:rPr>
                <w:rFonts w:eastAsia="SimSun"/>
              </w:rPr>
              <w:tab/>
              <w:t>A QSE representing a DC-Coupled Resource shall provide the following Real-Time telemetry data in addition to that required for other ESRs:</w:t>
            </w:r>
          </w:p>
          <w:p w14:paraId="75AD693D"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18AB349C"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Gross AC MW capability of the intermittent renewable generation component of the DC-Coupled Resource, based on Real-Time conditions.</w:t>
            </w:r>
          </w:p>
        </w:tc>
      </w:tr>
    </w:tbl>
    <w:p w14:paraId="64B2FBEB"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0B2D498B" w14:textId="77777777" w:rsidTr="00C812E5">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1775E2F" w14:textId="77777777" w:rsidR="00865B19" w:rsidRPr="00865B19" w:rsidRDefault="00865B19" w:rsidP="00865B19">
            <w:pPr>
              <w:spacing w:before="120" w:after="240"/>
              <w:rPr>
                <w:rFonts w:eastAsia="SimSun"/>
                <w:b/>
                <w:i/>
                <w:iCs/>
              </w:rPr>
            </w:pPr>
            <w:r w:rsidRPr="00865B19">
              <w:rPr>
                <w:rFonts w:eastAsia="SimSun"/>
                <w:b/>
                <w:i/>
                <w:iCs/>
              </w:rPr>
              <w:t>[NPRR995:  Insert paragraph (19) below upon system implementation:]</w:t>
            </w:r>
          </w:p>
          <w:p w14:paraId="1B64F590" w14:textId="77777777" w:rsidR="00865B19" w:rsidRPr="00865B19" w:rsidRDefault="00865B19" w:rsidP="00865B19">
            <w:pPr>
              <w:spacing w:before="240" w:after="240"/>
              <w:ind w:left="720" w:hanging="720"/>
              <w:rPr>
                <w:rFonts w:eastAsia="SimSun"/>
                <w:iCs/>
              </w:rPr>
            </w:pPr>
            <w:r w:rsidRPr="00865B19">
              <w:rPr>
                <w:rFonts w:eastAsia="SimSun"/>
              </w:rPr>
              <w:t>(19)</w:t>
            </w:r>
            <w:r w:rsidRPr="00865B19">
              <w:rPr>
                <w:rFonts w:eastAsia="SimSun"/>
              </w:rPr>
              <w:tab/>
              <w:t xml:space="preserve">A QSE representing a Settlement Only Energy Storage System (SOESS) that elects to include the </w:t>
            </w:r>
            <w:proofErr w:type="spellStart"/>
            <w:r w:rsidRPr="00865B19">
              <w:rPr>
                <w:rFonts w:eastAsia="SimSun"/>
              </w:rPr>
              <w:t>net</w:t>
            </w:r>
            <w:proofErr w:type="spellEnd"/>
            <w:r w:rsidRPr="00865B19">
              <w:rPr>
                <w:rFonts w:eastAsia="SimSun"/>
              </w:rPr>
              <w:t xml:space="preserve"> generation and/or net withdrawals of the SOESS in the estimate of Real-Time Liability (RTL) shall provide ERCOT Real-Time telemetry of the </w:t>
            </w:r>
            <w:proofErr w:type="spellStart"/>
            <w:r w:rsidRPr="00865B19">
              <w:rPr>
                <w:rFonts w:eastAsia="SimSun"/>
              </w:rPr>
              <w:t>net</w:t>
            </w:r>
            <w:proofErr w:type="spellEnd"/>
            <w:r w:rsidRPr="00865B19">
              <w:rPr>
                <w:rFonts w:eastAsia="SimSun"/>
              </w:rPr>
              <w:t xml:space="preserve"> generation and/or net withdrawals of the SOESS.</w:t>
            </w:r>
          </w:p>
        </w:tc>
      </w:tr>
    </w:tbl>
    <w:p w14:paraId="636AFDC2" w14:textId="77777777" w:rsidR="00865B19" w:rsidRPr="00865B19" w:rsidRDefault="00865B19" w:rsidP="00865B19">
      <w:pPr>
        <w:keepNext/>
        <w:tabs>
          <w:tab w:val="left" w:pos="1620"/>
        </w:tabs>
        <w:spacing w:before="480" w:after="240"/>
        <w:ind w:left="1620" w:hanging="1620"/>
        <w:outlineLvl w:val="4"/>
        <w:rPr>
          <w:rFonts w:eastAsia="SimSun"/>
          <w:b/>
          <w:bCs/>
          <w:i/>
          <w:iCs/>
          <w:szCs w:val="26"/>
        </w:rPr>
      </w:pPr>
      <w:bookmarkStart w:id="1773" w:name="_Toc135992286"/>
      <w:r w:rsidRPr="00865B19">
        <w:rPr>
          <w:rFonts w:eastAsia="SimSun"/>
          <w:b/>
          <w:bCs/>
          <w:snapToGrid w:val="0"/>
          <w:szCs w:val="20"/>
        </w:rPr>
        <w:t>6.5.7.3.1</w:t>
      </w:r>
      <w:r w:rsidRPr="00865B19">
        <w:rPr>
          <w:rFonts w:eastAsia="SimSun"/>
          <w:b/>
          <w:bCs/>
          <w:i/>
          <w:iCs/>
          <w:szCs w:val="26"/>
        </w:rPr>
        <w:tab/>
      </w:r>
      <w:r w:rsidRPr="00865B19">
        <w:rPr>
          <w:rFonts w:eastAsia="SimSun"/>
          <w:b/>
          <w:bCs/>
          <w:snapToGrid w:val="0"/>
          <w:szCs w:val="20"/>
        </w:rPr>
        <w:t>Determination of Real-Time On-Line Reliability Deployment Price Adder</w:t>
      </w:r>
      <w:bookmarkEnd w:id="1773"/>
    </w:p>
    <w:p w14:paraId="1A95F862"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The following categories of reliability deployments are considered in the determination of the Real-Time On-Line Reliability Deployment Price Adder:</w:t>
      </w:r>
    </w:p>
    <w:p w14:paraId="06669994" w14:textId="77777777" w:rsidR="00865B19" w:rsidRPr="00865B19" w:rsidRDefault="00865B19" w:rsidP="00865B19">
      <w:pPr>
        <w:spacing w:after="240"/>
        <w:ind w:left="1440" w:hanging="720"/>
        <w:rPr>
          <w:rFonts w:eastAsia="SimSun"/>
          <w:iCs/>
          <w:szCs w:val="20"/>
        </w:rPr>
      </w:pPr>
      <w:r w:rsidRPr="00865B19">
        <w:rPr>
          <w:rFonts w:eastAsia="SimSun"/>
          <w:iCs/>
          <w:szCs w:val="20"/>
        </w:rPr>
        <w:t>(a)</w:t>
      </w:r>
      <w:r w:rsidRPr="00865B19">
        <w:rPr>
          <w:rFonts w:eastAsia="SimSun"/>
          <w:iCs/>
          <w:szCs w:val="20"/>
        </w:rPr>
        <w:tab/>
        <w:t>RUC-committed Resources, except for those whose QSEs have opted out of RUC Settlement in accordance with paragraph (14) of Section 5.5.2, Reliability Unit Commitment (RUC) Process;</w:t>
      </w:r>
    </w:p>
    <w:p w14:paraId="291E6B4E" w14:textId="77777777" w:rsidR="00865B19" w:rsidRPr="00865B19" w:rsidRDefault="00865B19" w:rsidP="00865B19">
      <w:pPr>
        <w:spacing w:after="240"/>
        <w:ind w:left="1440" w:hanging="720"/>
        <w:rPr>
          <w:rFonts w:eastAsia="SimSun"/>
          <w:iCs/>
          <w:szCs w:val="20"/>
        </w:rPr>
      </w:pPr>
      <w:r w:rsidRPr="00865B19">
        <w:rPr>
          <w:rFonts w:eastAsia="SimSun"/>
          <w:iCs/>
          <w:szCs w:val="20"/>
        </w:rPr>
        <w:t>(b)</w:t>
      </w:r>
      <w:r w:rsidRPr="00865B19">
        <w:rPr>
          <w:rFonts w:eastAsia="SimSun"/>
          <w:iCs/>
          <w:szCs w:val="20"/>
        </w:rPr>
        <w:tab/>
        <w:t xml:space="preserve">RMR Resources that are On-Line, including capacity secured to prevent an Emergency Condition pursuant to paragraph (4) of Section 6.5.1.1, ERCOT Control Area Authority; </w:t>
      </w:r>
    </w:p>
    <w:p w14:paraId="0F074D15" w14:textId="77777777" w:rsidR="00865B19" w:rsidRPr="00865B19" w:rsidRDefault="00865B19" w:rsidP="00865B19">
      <w:pPr>
        <w:spacing w:after="240"/>
        <w:ind w:left="1440" w:hanging="720"/>
        <w:rPr>
          <w:rFonts w:eastAsia="SimSun"/>
          <w:iCs/>
          <w:szCs w:val="20"/>
        </w:rPr>
      </w:pPr>
      <w:r w:rsidRPr="00865B19">
        <w:rPr>
          <w:rFonts w:eastAsia="SimSun"/>
          <w:iCs/>
          <w:szCs w:val="20"/>
        </w:rPr>
        <w:t>(c)</w:t>
      </w:r>
      <w:r w:rsidRPr="00865B19">
        <w:rPr>
          <w:rFonts w:eastAsia="SimSun"/>
          <w:iCs/>
          <w:szCs w:val="20"/>
        </w:rPr>
        <w:tab/>
        <w:t>Deployed Load Resources other than Controllable Load Resources;</w:t>
      </w:r>
    </w:p>
    <w:p w14:paraId="2624C585" w14:textId="77777777" w:rsidR="00865B19" w:rsidRPr="00865B19" w:rsidRDefault="00865B19" w:rsidP="00865B19">
      <w:pPr>
        <w:spacing w:after="240"/>
        <w:ind w:left="1440" w:hanging="720"/>
        <w:rPr>
          <w:rFonts w:eastAsia="SimSun"/>
          <w:iCs/>
          <w:szCs w:val="20"/>
        </w:rPr>
      </w:pPr>
      <w:r w:rsidRPr="00865B19">
        <w:rPr>
          <w:rFonts w:eastAsia="SimSun"/>
          <w:iCs/>
          <w:szCs w:val="20"/>
        </w:rPr>
        <w:lastRenderedPageBreak/>
        <w:t>(d)</w:t>
      </w:r>
      <w:r w:rsidRPr="00865B19">
        <w:rPr>
          <w:rFonts w:eastAsia="SimSun"/>
          <w:iCs/>
          <w:szCs w:val="20"/>
        </w:rPr>
        <w:tab/>
        <w:t>Deployed ERS;</w:t>
      </w:r>
    </w:p>
    <w:p w14:paraId="6BBA3D34" w14:textId="77777777" w:rsidR="00865B19" w:rsidRPr="00865B19" w:rsidRDefault="00865B19" w:rsidP="00865B19">
      <w:pPr>
        <w:spacing w:after="240"/>
        <w:ind w:left="1440" w:hanging="720"/>
        <w:rPr>
          <w:rFonts w:eastAsia="SimSun"/>
          <w:iCs/>
          <w:szCs w:val="20"/>
        </w:rPr>
      </w:pPr>
      <w:r w:rsidRPr="00865B19">
        <w:rPr>
          <w:rFonts w:eastAsia="SimSun"/>
          <w:iCs/>
          <w:szCs w:val="20"/>
        </w:rPr>
        <w:t>(e)</w:t>
      </w:r>
      <w:r w:rsidRPr="00865B19">
        <w:rPr>
          <w:rFonts w:eastAsia="SimSun"/>
          <w:iCs/>
          <w:szCs w:val="20"/>
        </w:rPr>
        <w:tab/>
        <w:t xml:space="preserve">Real-Time DC Tie imports during an EEA where the total adjustment shall not exceed 1,250 MW in a single interval; </w:t>
      </w:r>
    </w:p>
    <w:p w14:paraId="62CAF571" w14:textId="77777777" w:rsidR="00865B19" w:rsidRPr="00865B19" w:rsidRDefault="00865B19" w:rsidP="00865B19">
      <w:pPr>
        <w:spacing w:after="240"/>
        <w:ind w:left="1440" w:hanging="720"/>
        <w:rPr>
          <w:rFonts w:eastAsia="SimSun"/>
          <w:iCs/>
          <w:szCs w:val="20"/>
        </w:rPr>
      </w:pPr>
      <w:r w:rsidRPr="00865B19">
        <w:rPr>
          <w:rFonts w:eastAsia="SimSun"/>
          <w:iCs/>
          <w:szCs w:val="20"/>
        </w:rPr>
        <w:t>(f)</w:t>
      </w:r>
      <w:r w:rsidRPr="00865B19">
        <w:rPr>
          <w:rFonts w:eastAsia="SimSun"/>
          <w:iCs/>
          <w:szCs w:val="20"/>
        </w:rPr>
        <w:tab/>
        <w:t xml:space="preserve">Real-Time DC Tie exports to address emergency conditions in the receiving electric grid; </w:t>
      </w:r>
    </w:p>
    <w:p w14:paraId="1F36CC24" w14:textId="77777777" w:rsidR="00865B19" w:rsidRPr="00865B19" w:rsidRDefault="00865B19" w:rsidP="00865B19">
      <w:pPr>
        <w:spacing w:after="240"/>
        <w:ind w:left="1440" w:hanging="720"/>
        <w:rPr>
          <w:rFonts w:eastAsia="SimSun"/>
          <w:iCs/>
          <w:szCs w:val="20"/>
        </w:rPr>
      </w:pPr>
      <w:r w:rsidRPr="00865B19">
        <w:rPr>
          <w:rFonts w:eastAsia="SimSun"/>
          <w:iCs/>
          <w:szCs w:val="20"/>
        </w:rPr>
        <w:t>(g)</w:t>
      </w:r>
      <w:r w:rsidRPr="00865B19">
        <w:rPr>
          <w:rFonts w:eastAsia="SimSun"/>
          <w:iCs/>
          <w:szCs w:val="20"/>
        </w:rPr>
        <w:tab/>
        <w:t>Energy delivered to ERCOT through registered Block Load Transfers (BLTs) during an EEA;</w:t>
      </w:r>
    </w:p>
    <w:p w14:paraId="14423DA0" w14:textId="77777777" w:rsidR="00865B19" w:rsidRPr="00865B19" w:rsidRDefault="00865B19" w:rsidP="00865B19">
      <w:pPr>
        <w:spacing w:after="240"/>
        <w:ind w:left="1440" w:hanging="720"/>
        <w:rPr>
          <w:rFonts w:eastAsia="SimSun"/>
          <w:iCs/>
          <w:szCs w:val="20"/>
        </w:rPr>
      </w:pPr>
      <w:r w:rsidRPr="00865B19">
        <w:rPr>
          <w:rFonts w:eastAsia="SimSun"/>
          <w:iCs/>
          <w:szCs w:val="20"/>
        </w:rPr>
        <w:t>(h)</w:t>
      </w:r>
      <w:r w:rsidRPr="00865B19">
        <w:rPr>
          <w:rFonts w:eastAsia="SimSun"/>
          <w:iCs/>
          <w:szCs w:val="20"/>
        </w:rPr>
        <w:tab/>
        <w:t>Energy delivered from ERCOT to another power pool through registered BLTs during emergency conditions in the receiving electric grid; and</w:t>
      </w:r>
    </w:p>
    <w:p w14:paraId="4C42CD9C" w14:textId="77777777" w:rsidR="00865B19" w:rsidRPr="00865B19" w:rsidRDefault="00865B19" w:rsidP="00865B19">
      <w:pPr>
        <w:spacing w:after="240"/>
        <w:ind w:left="1440" w:hanging="720"/>
        <w:rPr>
          <w:rFonts w:eastAsia="SimSun"/>
          <w:iCs/>
          <w:szCs w:val="20"/>
        </w:rPr>
      </w:pPr>
      <w:r w:rsidRPr="00865B19">
        <w:rPr>
          <w:rFonts w:eastAsia="SimSun"/>
          <w:iCs/>
          <w:szCs w:val="20"/>
        </w:rPr>
        <w:t>(i)</w:t>
      </w:r>
      <w:r w:rsidRPr="00865B19">
        <w:rPr>
          <w:rFonts w:eastAsia="SimSun"/>
          <w:iCs/>
          <w:szCs w:val="20"/>
        </w:rPr>
        <w:tab/>
        <w:t>ERCOT-directed firm Load shed during EEA Level 3, as described in paragraph (3) of Section 6.5.9.4.2, EEA Levels.</w:t>
      </w:r>
    </w:p>
    <w:p w14:paraId="39D6B323" w14:textId="77777777" w:rsidR="00865B19" w:rsidRPr="00865B19" w:rsidRDefault="00865B19" w:rsidP="00865B19">
      <w:pPr>
        <w:spacing w:after="240"/>
        <w:ind w:left="720" w:hanging="720"/>
        <w:rPr>
          <w:rFonts w:eastAsia="SimSun"/>
          <w:iCs/>
          <w:szCs w:val="20"/>
        </w:rPr>
      </w:pPr>
      <w:r w:rsidRPr="00865B19">
        <w:rPr>
          <w:rFonts w:eastAsia="SimSun"/>
          <w:iCs/>
          <w:szCs w:val="20"/>
        </w:rPr>
        <w:t>(2)</w:t>
      </w:r>
      <w:r w:rsidRPr="00865B19">
        <w:rPr>
          <w:rFonts w:eastAsia="SimSun"/>
          <w:iCs/>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865B19">
        <w:rPr>
          <w:rFonts w:eastAsia="SimSun"/>
          <w:iCs/>
          <w:szCs w:val="20"/>
        </w:rPr>
        <w:t>and also</w:t>
      </w:r>
      <w:proofErr w:type="gramEnd"/>
      <w:r w:rsidRPr="00865B19">
        <w:rPr>
          <w:rFonts w:eastAsia="SimSun"/>
          <w:iCs/>
          <w:szCs w:val="20"/>
        </w:rPr>
        <w:t xml:space="preserve"> after the Real-Time On-Line Reserve Price Adder and Real-Time Off-Line Reserve Price Adder have been determined, the Real-Time On-Line Reliability Deployment Price Adder is determined as follows:</w:t>
      </w:r>
    </w:p>
    <w:p w14:paraId="7CA31AE8" w14:textId="77777777" w:rsidR="00865B19" w:rsidRPr="00865B19" w:rsidRDefault="00865B19" w:rsidP="00865B19">
      <w:pPr>
        <w:spacing w:after="240"/>
        <w:ind w:left="1440" w:hanging="720"/>
        <w:rPr>
          <w:rFonts w:eastAsia="SimSun"/>
          <w:iCs/>
          <w:szCs w:val="20"/>
        </w:rPr>
      </w:pPr>
      <w:r w:rsidRPr="00865B19">
        <w:rPr>
          <w:rFonts w:eastAsia="SimSun"/>
          <w:iCs/>
          <w:szCs w:val="20"/>
        </w:rPr>
        <w:t>(a)</w:t>
      </w:r>
      <w:r w:rsidRPr="00865B19">
        <w:rPr>
          <w:rFonts w:eastAsia="SimSun"/>
          <w:iCs/>
          <w:szCs w:val="20"/>
        </w:rPr>
        <w:tab/>
        <w:t>For RUC-committed Resources with a telemetered Resource Status of ONRUC and for RMR Resources that are On-Line, set the LSL, LASL, and LDL to zero.</w:t>
      </w:r>
    </w:p>
    <w:p w14:paraId="184C2447" w14:textId="77777777" w:rsidR="00865B19" w:rsidRPr="00865B19" w:rsidRDefault="00865B19" w:rsidP="00865B19">
      <w:pPr>
        <w:spacing w:after="240"/>
        <w:ind w:left="1440" w:hanging="720"/>
        <w:rPr>
          <w:rFonts w:eastAsia="SimSun"/>
          <w:iCs/>
          <w:szCs w:val="20"/>
        </w:rPr>
      </w:pPr>
      <w:r w:rsidRPr="00865B19">
        <w:rPr>
          <w:rFonts w:eastAsia="SimSun"/>
          <w:iCs/>
          <w:szCs w:val="20"/>
        </w:rPr>
        <w:t>(b)</w:t>
      </w:r>
      <w:r w:rsidRPr="00865B19">
        <w:rPr>
          <w:rFonts w:eastAsia="SimSun"/>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3C188425" w14:textId="77777777" w:rsidR="00865B19" w:rsidRPr="00865B19" w:rsidRDefault="00865B19" w:rsidP="00865B19">
      <w:pPr>
        <w:spacing w:after="240"/>
        <w:ind w:left="1440" w:hanging="720"/>
        <w:rPr>
          <w:rFonts w:eastAsia="SimSun"/>
          <w:iCs/>
          <w:szCs w:val="20"/>
        </w:rPr>
      </w:pPr>
      <w:r w:rsidRPr="00865B19">
        <w:rPr>
          <w:rFonts w:eastAsia="SimSun"/>
          <w:iCs/>
          <w:szCs w:val="20"/>
        </w:rPr>
        <w:t xml:space="preserve">(c) </w:t>
      </w:r>
      <w:r w:rsidRPr="00865B19">
        <w:rPr>
          <w:rFonts w:eastAsia="SimSun"/>
          <w:iCs/>
          <w:szCs w:val="20"/>
        </w:rPr>
        <w:tab/>
        <w:t xml:space="preserve">For all other Generation Resources excluding ones with a telemetered status of ONRUC, ONTEST, STARTUP, SHUTDOWN, </w:t>
      </w:r>
      <w:proofErr w:type="gramStart"/>
      <w:r w:rsidRPr="00865B19">
        <w:rPr>
          <w:rFonts w:eastAsia="SimSun"/>
          <w:iCs/>
          <w:szCs w:val="20"/>
        </w:rPr>
        <w:t>and also</w:t>
      </w:r>
      <w:proofErr w:type="gramEnd"/>
      <w:r w:rsidRPr="00865B19">
        <w:rPr>
          <w:rFonts w:eastAsia="SimSun"/>
          <w:iCs/>
          <w:szCs w:val="20"/>
        </w:rPr>
        <w:t xml:space="preserve"> excluding RMR Resources that are On-Line and excluding Generation Resources with a telemetered output less than 95% of LSL:</w:t>
      </w:r>
    </w:p>
    <w:p w14:paraId="13925CCE" w14:textId="77777777" w:rsidR="00865B19" w:rsidRPr="00865B19" w:rsidRDefault="00865B19" w:rsidP="00865B19">
      <w:pPr>
        <w:spacing w:after="240"/>
        <w:ind w:left="2160" w:hanging="720"/>
        <w:rPr>
          <w:rFonts w:eastAsia="SimSun"/>
          <w:iCs/>
          <w:szCs w:val="20"/>
        </w:rPr>
      </w:pPr>
      <w:r w:rsidRPr="00865B19">
        <w:rPr>
          <w:rFonts w:eastAsia="SimSun"/>
          <w:iCs/>
          <w:szCs w:val="20"/>
        </w:rPr>
        <w:t xml:space="preserve">(i)  </w:t>
      </w:r>
      <w:r w:rsidRPr="00865B19">
        <w:rPr>
          <w:rFonts w:eastAsia="SimSun"/>
          <w:iCs/>
          <w:szCs w:val="20"/>
        </w:rPr>
        <w:tab/>
        <w:t>Set LDL to the greater of Aggregated Resource Output - (60 minutes * SCED Down Ramp Rate), or LASL; and</w:t>
      </w:r>
    </w:p>
    <w:p w14:paraId="70FF0ABF" w14:textId="77777777" w:rsidR="00865B19" w:rsidRPr="00865B19" w:rsidRDefault="00865B19" w:rsidP="00865B19">
      <w:pPr>
        <w:spacing w:after="240"/>
        <w:ind w:left="2160" w:hanging="720"/>
        <w:rPr>
          <w:rFonts w:eastAsia="SimSun"/>
          <w:iCs/>
          <w:szCs w:val="20"/>
        </w:rPr>
      </w:pPr>
      <w:r w:rsidRPr="00865B19">
        <w:rPr>
          <w:rFonts w:eastAsia="SimSun"/>
          <w:iCs/>
          <w:szCs w:val="20"/>
        </w:rPr>
        <w:t>(ii)       Set HDL to the lesser of Aggregated Resource Output + (60 minutes*SCED Up Ramp Rate), or HASL.</w:t>
      </w:r>
    </w:p>
    <w:p w14:paraId="034C3F45" w14:textId="77777777" w:rsidR="00865B19" w:rsidRPr="00865B19" w:rsidRDefault="00865B19" w:rsidP="00865B19">
      <w:pPr>
        <w:spacing w:after="240"/>
        <w:ind w:left="1440" w:hanging="720"/>
        <w:rPr>
          <w:rFonts w:eastAsia="SimSun"/>
          <w:iCs/>
          <w:szCs w:val="20"/>
        </w:rPr>
      </w:pPr>
      <w:r w:rsidRPr="00865B19">
        <w:rPr>
          <w:rFonts w:eastAsia="SimSun"/>
          <w:iCs/>
          <w:szCs w:val="20"/>
        </w:rPr>
        <w:t xml:space="preserve">(d) </w:t>
      </w:r>
      <w:r w:rsidRPr="00865B19">
        <w:rPr>
          <w:rFonts w:eastAsia="SimSun"/>
          <w:iCs/>
          <w:szCs w:val="20"/>
        </w:rPr>
        <w:tab/>
        <w:t>For all Controllable Load Resources excluding ones with a telemetered status of OUTL:</w:t>
      </w:r>
    </w:p>
    <w:p w14:paraId="1F23F38A" w14:textId="77777777" w:rsidR="00865B19" w:rsidRPr="00865B19" w:rsidRDefault="00865B19" w:rsidP="00865B19">
      <w:pPr>
        <w:spacing w:after="240"/>
        <w:ind w:left="2160" w:hanging="720"/>
        <w:rPr>
          <w:rFonts w:eastAsia="SimSun"/>
          <w:iCs/>
          <w:szCs w:val="20"/>
        </w:rPr>
      </w:pPr>
      <w:r w:rsidRPr="00865B19">
        <w:rPr>
          <w:rFonts w:eastAsia="SimSun"/>
          <w:iCs/>
          <w:szCs w:val="20"/>
        </w:rPr>
        <w:lastRenderedPageBreak/>
        <w:t xml:space="preserve">(i)  </w:t>
      </w:r>
      <w:r w:rsidRPr="00865B19">
        <w:rPr>
          <w:rFonts w:eastAsia="SimSun"/>
          <w:iCs/>
          <w:szCs w:val="20"/>
        </w:rPr>
        <w:tab/>
        <w:t>Set LDL to the greater of Aggregated Resource Output - (60 minutes * SCED Up Ramp Rate), or LASL; and</w:t>
      </w:r>
    </w:p>
    <w:p w14:paraId="4142B4D3" w14:textId="77777777" w:rsidR="00865B19" w:rsidRPr="00865B19" w:rsidRDefault="00865B19" w:rsidP="00865B19">
      <w:pPr>
        <w:spacing w:after="240"/>
        <w:ind w:left="2160" w:hanging="720"/>
        <w:rPr>
          <w:rFonts w:eastAsia="SimSun"/>
          <w:iCs/>
          <w:szCs w:val="20"/>
        </w:rPr>
      </w:pPr>
      <w:r w:rsidRPr="00865B19">
        <w:rPr>
          <w:rFonts w:eastAsia="SimSun"/>
          <w:iCs/>
          <w:szCs w:val="20"/>
        </w:rPr>
        <w:t>(ii)       Set HDL to the lesser of Aggregated Resource Output + (60 minutes*SCED Down Ramp Rate), or HASL.</w:t>
      </w:r>
    </w:p>
    <w:p w14:paraId="371FDC44" w14:textId="77777777" w:rsidR="00865B19" w:rsidRPr="00865B19" w:rsidRDefault="00865B19" w:rsidP="00865B19">
      <w:pPr>
        <w:spacing w:after="240"/>
        <w:ind w:left="1440" w:hanging="720"/>
        <w:rPr>
          <w:rFonts w:eastAsia="SimSun"/>
          <w:iCs/>
          <w:szCs w:val="20"/>
        </w:rPr>
      </w:pPr>
      <w:r w:rsidRPr="00865B19">
        <w:rPr>
          <w:rFonts w:eastAsia="SimSun"/>
          <w:iCs/>
          <w:szCs w:val="20"/>
        </w:rPr>
        <w:t>(e)</w:t>
      </w:r>
      <w:r w:rsidRPr="00865B19">
        <w:rPr>
          <w:rFonts w:eastAsia="SimSun"/>
          <w:iCs/>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C51FFD5" w14:textId="77777777" w:rsidR="00865B19" w:rsidRPr="00865B19" w:rsidRDefault="00865B19" w:rsidP="00865B19">
      <w:pPr>
        <w:spacing w:after="240"/>
        <w:ind w:left="1440" w:hanging="720"/>
        <w:rPr>
          <w:rFonts w:eastAsia="SimSun"/>
          <w:iCs/>
          <w:szCs w:val="20"/>
        </w:rPr>
      </w:pPr>
      <w:r w:rsidRPr="00865B19">
        <w:rPr>
          <w:rFonts w:eastAsia="SimSun"/>
          <w:iCs/>
          <w:szCs w:val="20"/>
        </w:rPr>
        <w:t xml:space="preserve">(f) </w:t>
      </w:r>
      <w:r w:rsidRPr="00865B19">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65B19">
        <w:rPr>
          <w:rFonts w:eastAsia="SimSun"/>
          <w:iCs/>
          <w:szCs w:val="20"/>
        </w:rPr>
        <w:t>RHours</w:t>
      </w:r>
      <w:proofErr w:type="spellEnd"/>
      <w:r w:rsidRPr="00865B19">
        <w:rPr>
          <w:rFonts w:eastAsia="SimSun"/>
          <w:iCs/>
          <w:szCs w:val="20"/>
        </w:rPr>
        <w:t>”).</w:t>
      </w:r>
    </w:p>
    <w:p w14:paraId="50D07421" w14:textId="77777777" w:rsidR="00865B19" w:rsidRPr="00865B19" w:rsidRDefault="00865B19" w:rsidP="00865B19">
      <w:pPr>
        <w:rPr>
          <w:rFonts w:eastAsia="SimSun"/>
          <w:iCs/>
        </w:rPr>
      </w:pPr>
      <w:r w:rsidRPr="00865B19">
        <w:rPr>
          <w:rFonts w:eastAsia="SimSun"/>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65B19" w:rsidRPr="00865B19" w14:paraId="754DB029" w14:textId="77777777" w:rsidTr="00C812E5">
        <w:trPr>
          <w:trHeight w:val="351"/>
          <w:tblHeader/>
        </w:trPr>
        <w:tc>
          <w:tcPr>
            <w:tcW w:w="1448" w:type="dxa"/>
          </w:tcPr>
          <w:p w14:paraId="68040973" w14:textId="77777777" w:rsidR="00865B19" w:rsidRPr="00865B19" w:rsidRDefault="00865B19" w:rsidP="00865B19">
            <w:pPr>
              <w:spacing w:after="240"/>
              <w:rPr>
                <w:rFonts w:eastAsia="SimSun"/>
                <w:b/>
                <w:iCs/>
                <w:sz w:val="20"/>
                <w:szCs w:val="20"/>
              </w:rPr>
            </w:pPr>
            <w:r w:rsidRPr="00865B19">
              <w:rPr>
                <w:rFonts w:eastAsia="SimSun"/>
                <w:b/>
                <w:iCs/>
                <w:sz w:val="20"/>
                <w:szCs w:val="20"/>
              </w:rPr>
              <w:t>Parameter</w:t>
            </w:r>
          </w:p>
        </w:tc>
        <w:tc>
          <w:tcPr>
            <w:tcW w:w="1702" w:type="dxa"/>
          </w:tcPr>
          <w:p w14:paraId="7DEB7D74"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120" w:type="dxa"/>
          </w:tcPr>
          <w:p w14:paraId="4E38D4EF" w14:textId="77777777" w:rsidR="00865B19" w:rsidRPr="00865B19" w:rsidRDefault="00865B19" w:rsidP="00865B19">
            <w:pPr>
              <w:spacing w:after="240"/>
              <w:rPr>
                <w:rFonts w:eastAsia="SimSun"/>
                <w:b/>
                <w:iCs/>
                <w:sz w:val="20"/>
                <w:szCs w:val="20"/>
              </w:rPr>
            </w:pPr>
            <w:r w:rsidRPr="00865B19">
              <w:rPr>
                <w:rFonts w:eastAsia="SimSun"/>
                <w:b/>
                <w:iCs/>
                <w:sz w:val="20"/>
                <w:szCs w:val="20"/>
              </w:rPr>
              <w:t>Current Value*</w:t>
            </w:r>
          </w:p>
        </w:tc>
      </w:tr>
      <w:tr w:rsidR="00865B19" w:rsidRPr="00865B19" w14:paraId="2163F4A6" w14:textId="77777777" w:rsidTr="00C812E5">
        <w:trPr>
          <w:trHeight w:val="519"/>
        </w:trPr>
        <w:tc>
          <w:tcPr>
            <w:tcW w:w="1448" w:type="dxa"/>
          </w:tcPr>
          <w:p w14:paraId="406BFED8"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RHours</w:t>
            </w:r>
            <w:proofErr w:type="spellEnd"/>
          </w:p>
        </w:tc>
        <w:tc>
          <w:tcPr>
            <w:tcW w:w="1702" w:type="dxa"/>
          </w:tcPr>
          <w:p w14:paraId="0A1C7851" w14:textId="77777777" w:rsidR="00865B19" w:rsidRPr="00865B19" w:rsidRDefault="00865B19" w:rsidP="00865B19">
            <w:pPr>
              <w:spacing w:after="60"/>
              <w:rPr>
                <w:rFonts w:eastAsia="SimSun"/>
                <w:iCs/>
                <w:sz w:val="20"/>
                <w:szCs w:val="20"/>
              </w:rPr>
            </w:pPr>
            <w:r w:rsidRPr="00865B19">
              <w:rPr>
                <w:rFonts w:eastAsia="SimSun"/>
                <w:iCs/>
                <w:sz w:val="20"/>
                <w:szCs w:val="20"/>
              </w:rPr>
              <w:t>Hours</w:t>
            </w:r>
          </w:p>
        </w:tc>
        <w:tc>
          <w:tcPr>
            <w:tcW w:w="6120" w:type="dxa"/>
          </w:tcPr>
          <w:p w14:paraId="014078B9" w14:textId="77777777" w:rsidR="00865B19" w:rsidRPr="00865B19" w:rsidRDefault="00865B19" w:rsidP="00865B19">
            <w:pPr>
              <w:spacing w:after="60"/>
              <w:rPr>
                <w:rFonts w:eastAsia="SimSun"/>
                <w:iCs/>
                <w:sz w:val="20"/>
                <w:szCs w:val="20"/>
              </w:rPr>
            </w:pPr>
            <w:r w:rsidRPr="00865B19">
              <w:rPr>
                <w:rFonts w:eastAsia="SimSun"/>
                <w:iCs/>
                <w:sz w:val="20"/>
                <w:szCs w:val="20"/>
              </w:rPr>
              <w:t>4.5</w:t>
            </w:r>
          </w:p>
        </w:tc>
      </w:tr>
      <w:tr w:rsidR="00865B19" w:rsidRPr="00865B19" w14:paraId="1F85F42E" w14:textId="77777777" w:rsidTr="00C812E5">
        <w:trPr>
          <w:trHeight w:val="519"/>
        </w:trPr>
        <w:tc>
          <w:tcPr>
            <w:tcW w:w="9270" w:type="dxa"/>
            <w:gridSpan w:val="3"/>
          </w:tcPr>
          <w:p w14:paraId="12AD5AE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0F53BC6" w14:textId="77777777" w:rsidR="00865B19" w:rsidRPr="00865B19" w:rsidRDefault="00865B19" w:rsidP="00865B19">
      <w:pPr>
        <w:spacing w:before="240" w:after="240"/>
        <w:ind w:left="1440" w:hanging="720"/>
        <w:rPr>
          <w:rFonts w:eastAsia="SimSun"/>
          <w:iCs/>
          <w:szCs w:val="20"/>
        </w:rPr>
      </w:pPr>
      <w:r w:rsidRPr="00865B19">
        <w:rPr>
          <w:rFonts w:eastAsia="SimSun"/>
          <w:iCs/>
          <w:szCs w:val="20"/>
        </w:rPr>
        <w:t>(g)</w:t>
      </w:r>
      <w:r w:rsidRPr="00865B19">
        <w:rPr>
          <w:rFonts w:eastAsia="SimSun"/>
          <w:iCs/>
          <w:szCs w:val="20"/>
        </w:rPr>
        <w:tab/>
        <w:t>Add the MW from Real-Time DC Tie imports during an EEA to GTBD.  The amount of MW is determined from the Dispatch Instruction and should continue over the duration of time specified by the ERCOT Operator.</w:t>
      </w:r>
    </w:p>
    <w:p w14:paraId="0B02FFD3" w14:textId="77777777" w:rsidR="00865B19" w:rsidRPr="00865B19" w:rsidRDefault="00865B19" w:rsidP="00865B19">
      <w:pPr>
        <w:spacing w:after="240"/>
        <w:ind w:left="1440" w:hanging="720"/>
        <w:rPr>
          <w:rFonts w:eastAsia="SimSun"/>
          <w:iCs/>
          <w:szCs w:val="20"/>
        </w:rPr>
      </w:pPr>
      <w:r w:rsidRPr="00865B19">
        <w:rPr>
          <w:rFonts w:eastAsia="SimSun"/>
          <w:iCs/>
          <w:szCs w:val="20"/>
        </w:rPr>
        <w:t>(h)</w:t>
      </w:r>
      <w:r w:rsidRPr="00865B19">
        <w:rPr>
          <w:rFonts w:eastAsia="SimSun"/>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0D1CF847" w14:textId="77777777" w:rsidR="00865B19" w:rsidRPr="00865B19" w:rsidRDefault="00865B19" w:rsidP="00865B19">
      <w:pPr>
        <w:spacing w:after="240"/>
        <w:ind w:left="1440" w:hanging="720"/>
        <w:rPr>
          <w:rFonts w:eastAsia="SimSun"/>
          <w:iCs/>
          <w:szCs w:val="20"/>
        </w:rPr>
      </w:pPr>
      <w:r w:rsidRPr="00865B19">
        <w:rPr>
          <w:rFonts w:eastAsia="SimSun"/>
          <w:iCs/>
          <w:szCs w:val="20"/>
        </w:rPr>
        <w:lastRenderedPageBreak/>
        <w:t>(i)</w:t>
      </w:r>
      <w:r w:rsidRPr="00865B19">
        <w:rPr>
          <w:rFonts w:eastAsia="SimSun"/>
          <w:iCs/>
          <w:szCs w:val="20"/>
        </w:rPr>
        <w:tab/>
        <w:t>Add the MW from energy delivered to ERCOT through registered BLTs during an EEA to GTBD.  The amount of MW is determined from the Dispatch Instruction and should continue over the duration of time specified by the ERCOT Operator.</w:t>
      </w:r>
    </w:p>
    <w:p w14:paraId="2B6D7F3B" w14:textId="77777777" w:rsidR="00865B19" w:rsidRPr="00865B19" w:rsidRDefault="00865B19" w:rsidP="00865B19">
      <w:pPr>
        <w:spacing w:after="240"/>
        <w:ind w:left="1440" w:hanging="720"/>
        <w:rPr>
          <w:rFonts w:eastAsia="SimSun"/>
          <w:iCs/>
          <w:szCs w:val="20"/>
        </w:rPr>
      </w:pPr>
      <w:r w:rsidRPr="00865B19">
        <w:rPr>
          <w:rFonts w:eastAsia="SimSun"/>
          <w:iCs/>
          <w:szCs w:val="20"/>
        </w:rPr>
        <w:t>(j)</w:t>
      </w:r>
      <w:r w:rsidRPr="00865B19">
        <w:rPr>
          <w:rFonts w:eastAsia="SimSun"/>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2B6C032" w14:textId="77777777" w:rsidR="00865B19" w:rsidRPr="00865B19" w:rsidRDefault="00865B19" w:rsidP="00865B19">
      <w:pPr>
        <w:spacing w:after="240"/>
        <w:ind w:left="1440" w:hanging="720"/>
        <w:rPr>
          <w:rFonts w:eastAsia="SimSun"/>
          <w:iCs/>
          <w:szCs w:val="20"/>
        </w:rPr>
      </w:pPr>
      <w:r w:rsidRPr="00865B19">
        <w:rPr>
          <w:rFonts w:eastAsia="SimSun"/>
          <w:iCs/>
          <w:szCs w:val="20"/>
        </w:rPr>
        <w:t>(k)</w:t>
      </w:r>
      <w:r w:rsidRPr="00865B19">
        <w:rPr>
          <w:rFonts w:eastAsia="SimSun"/>
          <w:iCs/>
          <w:szCs w:val="20"/>
        </w:rPr>
        <w:tab/>
        <w:t>Perform a SCED with changes to the inputs in items (a) through (j) above, considering only Competitive Constraints and the non-mitigated Energy Offer Curves.</w:t>
      </w:r>
    </w:p>
    <w:p w14:paraId="57F7F5C2" w14:textId="77777777" w:rsidR="00865B19" w:rsidRPr="00865B19" w:rsidRDefault="00865B19" w:rsidP="00865B19">
      <w:pPr>
        <w:spacing w:after="240"/>
        <w:ind w:left="1440" w:hanging="720"/>
        <w:rPr>
          <w:rFonts w:eastAsia="SimSun"/>
          <w:iCs/>
          <w:szCs w:val="20"/>
        </w:rPr>
      </w:pPr>
      <w:r w:rsidRPr="00865B19">
        <w:rPr>
          <w:rFonts w:eastAsia="SimSun"/>
          <w:iCs/>
          <w:szCs w:val="20"/>
        </w:rPr>
        <w:t>(l)</w:t>
      </w:r>
      <w:r w:rsidRPr="00865B19">
        <w:rPr>
          <w:rFonts w:eastAsia="SimSun"/>
          <w:iCs/>
          <w:szCs w:val="20"/>
        </w:rPr>
        <w:tab/>
        <w:t>Perform mitigation on the submitted Energy Offer Curves using the LMPs from the previous step as the reference LMP.</w:t>
      </w:r>
    </w:p>
    <w:p w14:paraId="5E9C0B23" w14:textId="77777777" w:rsidR="00865B19" w:rsidRPr="00865B19" w:rsidRDefault="00865B19" w:rsidP="00865B19">
      <w:pPr>
        <w:spacing w:after="240"/>
        <w:ind w:left="1440" w:hanging="720"/>
        <w:rPr>
          <w:rFonts w:eastAsia="SimSun"/>
          <w:iCs/>
          <w:szCs w:val="20"/>
        </w:rPr>
      </w:pPr>
      <w:r w:rsidRPr="00865B19">
        <w:rPr>
          <w:rFonts w:eastAsia="SimSun"/>
          <w:iCs/>
          <w:szCs w:val="20"/>
        </w:rPr>
        <w:t>(m)</w:t>
      </w:r>
      <w:r w:rsidRPr="00865B19">
        <w:rPr>
          <w:rFonts w:eastAsia="SimSun"/>
          <w:iCs/>
          <w:szCs w:val="20"/>
        </w:rPr>
        <w:tab/>
        <w:t>Perform a SCED with the changes to the inputs in items (a) through (j) above, considering both Competitive and Non-Competitive Constraints and the mitigated Energy offer Curves.</w:t>
      </w:r>
    </w:p>
    <w:p w14:paraId="23641AA1" w14:textId="77777777" w:rsidR="00865B19" w:rsidRPr="00865B19" w:rsidRDefault="00865B19" w:rsidP="00865B19">
      <w:pPr>
        <w:spacing w:before="240" w:after="240"/>
        <w:ind w:left="1440" w:hanging="720"/>
        <w:rPr>
          <w:rFonts w:eastAsia="SimSun"/>
          <w:iCs/>
          <w:szCs w:val="20"/>
        </w:rPr>
      </w:pPr>
      <w:r w:rsidRPr="00865B19">
        <w:rPr>
          <w:rFonts w:eastAsia="SimSun"/>
          <w:iCs/>
          <w:szCs w:val="20"/>
        </w:rPr>
        <w:t>(n)</w:t>
      </w:r>
      <w:r w:rsidRPr="00865B19">
        <w:rPr>
          <w:rFonts w:eastAsia="SimSun"/>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525E4EF4" w14:textId="77777777" w:rsidR="00865B19" w:rsidRPr="00865B19" w:rsidRDefault="00865B19" w:rsidP="00865B19">
      <w:pPr>
        <w:spacing w:after="240"/>
        <w:ind w:left="1440" w:hanging="720"/>
        <w:rPr>
          <w:rFonts w:eastAsia="SimSun"/>
          <w:iCs/>
          <w:szCs w:val="20"/>
        </w:rPr>
      </w:pPr>
      <w:r w:rsidRPr="00865B19">
        <w:rPr>
          <w:rFonts w:eastAsia="SimSun"/>
          <w:iCs/>
          <w:szCs w:val="20"/>
        </w:rPr>
        <w:t>(o)</w:t>
      </w:r>
      <w:r w:rsidRPr="00865B19">
        <w:rPr>
          <w:rFonts w:eastAsia="SimSun"/>
          <w:iCs/>
          <w:szCs w:val="20"/>
        </w:rPr>
        <w:tab/>
        <w:t>Determine the amount given by the Value of Lost Load (VOLL) minus the sum of the System Lambda of the second step in the two step SCED process described in paragraph (10)(b) of Section 6.5.7.3 and the Real-Time On-Line Reserve Price Adder.</w:t>
      </w:r>
    </w:p>
    <w:p w14:paraId="0707D6E3" w14:textId="77777777" w:rsidR="00865B19" w:rsidRPr="00865B19" w:rsidRDefault="00865B19" w:rsidP="00865B19">
      <w:pPr>
        <w:spacing w:after="240"/>
        <w:ind w:left="1440" w:hanging="720"/>
        <w:rPr>
          <w:rFonts w:eastAsia="SimSun"/>
          <w:szCs w:val="20"/>
        </w:rPr>
      </w:pPr>
      <w:r w:rsidRPr="00865B19">
        <w:rPr>
          <w:rFonts w:eastAsia="SimSun"/>
          <w:iCs/>
          <w:szCs w:val="20"/>
        </w:rPr>
        <w:t>(p)</w:t>
      </w:r>
      <w:r w:rsidRPr="00865B19">
        <w:rPr>
          <w:rFonts w:eastAsia="SimSun"/>
          <w:iCs/>
          <w:szCs w:val="20"/>
        </w:rPr>
        <w:tab/>
        <w:t>The Real-Time On-Line Reliability Deployment Price Adder is the minimum of items (n) and (o) above except when ERCOT is directing firm Load shed during EEA Level 3.  When ERCOT is directing firm Load shed during EEA Level 3 to</w:t>
      </w:r>
      <w:r w:rsidRPr="00865B19">
        <w:rPr>
          <w:rFonts w:eastAsia="SimSun"/>
          <w:iCs/>
          <w:szCs w:val="20"/>
          <w:highlight w:val="yellow"/>
        </w:rPr>
        <w:t xml:space="preserve"> </w:t>
      </w:r>
      <w:r w:rsidRPr="00865B19">
        <w:rPr>
          <w:rFonts w:eastAsia="SimSun"/>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65B19" w:rsidRPr="00865B19" w14:paraId="2D656BD6" w14:textId="77777777" w:rsidTr="00865B19">
        <w:trPr>
          <w:trHeight w:val="206"/>
        </w:trPr>
        <w:tc>
          <w:tcPr>
            <w:tcW w:w="9350" w:type="dxa"/>
            <w:shd w:val="clear" w:color="auto" w:fill="D9D9D9"/>
          </w:tcPr>
          <w:p w14:paraId="52CB79B0" w14:textId="77777777" w:rsidR="00865B19" w:rsidRPr="00865B19" w:rsidRDefault="00865B19" w:rsidP="00865B19">
            <w:pPr>
              <w:spacing w:before="120" w:after="240"/>
              <w:rPr>
                <w:rFonts w:eastAsia="SimSun"/>
                <w:b/>
                <w:i/>
                <w:iCs/>
              </w:rPr>
            </w:pPr>
            <w:r w:rsidRPr="00865B19">
              <w:rPr>
                <w:rFonts w:eastAsia="SimSun"/>
                <w:b/>
                <w:i/>
                <w:iCs/>
              </w:rPr>
              <w:t xml:space="preserve">[NPRR904, NPRR1006, NPRR1010, NPRR1014, NPRR1091, and NPRR1105:  Replace applicable portions of Section 6.5.7.3.1 above with the following upon system implementation </w:t>
            </w:r>
            <w:r w:rsidRPr="00865B19">
              <w:rPr>
                <w:rFonts w:eastAsia="SimSun"/>
                <w:b/>
                <w:i/>
                <w:iCs/>
              </w:rPr>
              <w:lastRenderedPageBreak/>
              <w:t>for NPRR904, NPRR1006, NPRR1014, NPRR1091, or NPRR1105; or upon system implementation of the Real-Time Co-Optimization (RTC) project for NPRR1010:]</w:t>
            </w:r>
          </w:p>
          <w:p w14:paraId="630829C1" w14:textId="77777777" w:rsidR="00865B19" w:rsidRPr="00865B19" w:rsidRDefault="00865B19" w:rsidP="00865B19">
            <w:pPr>
              <w:keepNext/>
              <w:tabs>
                <w:tab w:val="left" w:pos="1620"/>
              </w:tabs>
              <w:spacing w:before="240" w:after="240"/>
              <w:ind w:left="1620" w:hanging="1620"/>
              <w:outlineLvl w:val="4"/>
              <w:rPr>
                <w:rFonts w:eastAsia="SimSun"/>
                <w:b/>
                <w:bCs/>
                <w:i/>
                <w:iCs/>
                <w:szCs w:val="26"/>
              </w:rPr>
            </w:pPr>
            <w:bookmarkStart w:id="1774" w:name="_Toc60040621"/>
            <w:bookmarkStart w:id="1775" w:name="_Toc65151681"/>
            <w:bookmarkStart w:id="1776" w:name="_Toc80174707"/>
            <w:bookmarkStart w:id="1777" w:name="_Toc108712466"/>
            <w:bookmarkStart w:id="1778" w:name="_Toc112417586"/>
            <w:bookmarkStart w:id="1779" w:name="_Toc119310255"/>
            <w:bookmarkStart w:id="1780" w:name="_Toc125966189"/>
            <w:bookmarkStart w:id="1781" w:name="_Toc135992287"/>
            <w:r w:rsidRPr="00865B19">
              <w:rPr>
                <w:rFonts w:eastAsia="SimSun"/>
                <w:b/>
                <w:bCs/>
                <w:snapToGrid w:val="0"/>
              </w:rPr>
              <w:t>6.5.7.3.1</w:t>
            </w:r>
            <w:r w:rsidRPr="00865B19">
              <w:rPr>
                <w:rFonts w:eastAsia="SimSun"/>
                <w:b/>
                <w:bCs/>
                <w:i/>
                <w:iCs/>
                <w:szCs w:val="26"/>
              </w:rPr>
              <w:tab/>
            </w:r>
            <w:r w:rsidRPr="00865B19">
              <w:rPr>
                <w:rFonts w:eastAsia="SimSun"/>
                <w:b/>
                <w:bCs/>
                <w:snapToGrid w:val="0"/>
              </w:rPr>
              <w:t>Determination of Real-Time Reliability Deployment Price Adder</w:t>
            </w:r>
            <w:bookmarkEnd w:id="1774"/>
            <w:bookmarkEnd w:id="1775"/>
            <w:bookmarkEnd w:id="1776"/>
            <w:bookmarkEnd w:id="1777"/>
            <w:bookmarkEnd w:id="1778"/>
            <w:bookmarkEnd w:id="1779"/>
            <w:bookmarkEnd w:id="1780"/>
            <w:bookmarkEnd w:id="1781"/>
          </w:p>
          <w:p w14:paraId="4B36C2A1" w14:textId="77777777" w:rsidR="00865B19" w:rsidRPr="00865B19" w:rsidRDefault="00865B19" w:rsidP="00865B19">
            <w:pPr>
              <w:spacing w:after="240"/>
              <w:ind w:left="720" w:hanging="720"/>
              <w:rPr>
                <w:rFonts w:eastAsia="SimSun"/>
              </w:rPr>
            </w:pPr>
            <w:r w:rsidRPr="00865B19">
              <w:rPr>
                <w:rFonts w:eastAsia="SimSun"/>
              </w:rPr>
              <w:t>(1)</w:t>
            </w:r>
            <w:r w:rsidRPr="00865B19">
              <w:rPr>
                <w:rFonts w:eastAsia="SimSun"/>
              </w:rPr>
              <w:tab/>
              <w:t>The following categories of reliability deployments are considered in the determination of the Real-Time Reliability Deployment Price Adder for Energy, and the Real-Time Reliability Deployment Price Adders for Ancillary Services:</w:t>
            </w:r>
          </w:p>
          <w:p w14:paraId="0ED57B73"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RUC-committed Resources, except for those whose QSEs have opted out of RUC Settlement in accordance with paragraph (14) of Section 5.5.2, Reliability Unit Commitment (RUC) Process;</w:t>
            </w:r>
          </w:p>
          <w:p w14:paraId="2EED9FE7"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RMR Resources that are On-Line, including capacity secured to prevent an Emergency Condition pursuant to paragraph (4) of Section 6.5.1.1, ERCOT Control Area Authority; </w:t>
            </w:r>
          </w:p>
          <w:p w14:paraId="6D1C3270"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Deployed Load Resources other than Controllable Load Resources;</w:t>
            </w:r>
          </w:p>
          <w:p w14:paraId="6DC7E480"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Deployed ERS;</w:t>
            </w:r>
          </w:p>
          <w:p w14:paraId="2895FF68"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 xml:space="preserve">ERCOT-directed DC Tie imports during an EEA or transmission emergency where the total adjustment shall not exceed 1,250 MW in a single interval; </w:t>
            </w:r>
          </w:p>
          <w:p w14:paraId="1D740AD5" w14:textId="77777777" w:rsidR="00865B19" w:rsidRPr="00865B19" w:rsidRDefault="00865B19" w:rsidP="00865B19">
            <w:pPr>
              <w:spacing w:after="240"/>
              <w:ind w:left="1440" w:hanging="720"/>
              <w:rPr>
                <w:rFonts w:eastAsia="SimSun"/>
              </w:rPr>
            </w:pPr>
            <w:r w:rsidRPr="00865B19">
              <w:rPr>
                <w:rFonts w:eastAsia="SimSun"/>
              </w:rPr>
              <w:t>(f)</w:t>
            </w:r>
            <w:r w:rsidRPr="00865B19">
              <w:rPr>
                <w:rFonts w:eastAsia="SimSun"/>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7D03CE3" w14:textId="77777777" w:rsidR="00865B19" w:rsidRPr="00865B19" w:rsidRDefault="00865B19" w:rsidP="00865B19">
            <w:pPr>
              <w:spacing w:after="240"/>
              <w:ind w:left="1440" w:hanging="720"/>
              <w:rPr>
                <w:rFonts w:eastAsia="SimSun"/>
              </w:rPr>
            </w:pPr>
            <w:r w:rsidRPr="00865B19">
              <w:rPr>
                <w:rFonts w:eastAsia="SimSun"/>
              </w:rPr>
              <w:t>(g)</w:t>
            </w:r>
            <w:r w:rsidRPr="00865B19">
              <w:rPr>
                <w:rFonts w:eastAsia="SimSun"/>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ABC8A15" w14:textId="77777777" w:rsidR="00865B19" w:rsidRPr="00865B19" w:rsidRDefault="00865B19" w:rsidP="00865B19">
            <w:pPr>
              <w:spacing w:after="240"/>
              <w:ind w:left="1440" w:hanging="720"/>
              <w:rPr>
                <w:rFonts w:eastAsia="SimSun"/>
              </w:rPr>
            </w:pPr>
            <w:r w:rsidRPr="00865B19">
              <w:rPr>
                <w:rFonts w:eastAsia="SimSun"/>
              </w:rPr>
              <w:t>(h)</w:t>
            </w:r>
            <w:r w:rsidRPr="00865B19">
              <w:rPr>
                <w:rFonts w:eastAsia="SimSun"/>
              </w:rPr>
              <w:tab/>
              <w:t xml:space="preserve">ERCOT-directed DC Tie exports to address emergency conditions in the receiving electric grid where the total adjustment shall not exceed 1,250 MW in a single interval; </w:t>
            </w:r>
          </w:p>
          <w:p w14:paraId="0E0A3B9F" w14:textId="77777777" w:rsidR="00865B19" w:rsidRPr="00865B19" w:rsidRDefault="00865B19" w:rsidP="00865B19">
            <w:pPr>
              <w:spacing w:after="240"/>
              <w:ind w:left="1440" w:hanging="720"/>
              <w:rPr>
                <w:rFonts w:eastAsia="SimSun"/>
              </w:rPr>
            </w:pPr>
            <w:r w:rsidRPr="00865B19">
              <w:rPr>
                <w:rFonts w:eastAsia="SimSun"/>
                <w:lang w:val="x-none" w:eastAsia="x-none"/>
              </w:rPr>
              <w:t>(i)</w:t>
            </w:r>
            <w:r w:rsidRPr="00865B19">
              <w:rPr>
                <w:rFonts w:eastAsia="SimSun"/>
                <w:lang w:val="x-none" w:eastAsia="x-none"/>
              </w:rPr>
              <w:tab/>
              <w:t xml:space="preserve">ERCOT-directed curtailment of DC Tie exports below the DC Tie advisory </w:t>
            </w:r>
            <w:r w:rsidRPr="00865B19">
              <w:rPr>
                <w:rFonts w:eastAsia="SimSun"/>
                <w:lang w:eastAsia="x-none"/>
              </w:rPr>
              <w:t>export</w:t>
            </w:r>
            <w:r w:rsidRPr="00865B19">
              <w:rPr>
                <w:rFonts w:eastAsia="SimSun"/>
                <w:lang w:val="x-none" w:eastAsia="x-none"/>
              </w:rPr>
              <w:t xml:space="preserve"> limit as of </w:t>
            </w:r>
            <w:r w:rsidRPr="00865B19">
              <w:rPr>
                <w:rFonts w:eastAsia="SimSun"/>
                <w:lang w:eastAsia="x-none"/>
              </w:rPr>
              <w:t>06</w:t>
            </w:r>
            <w:r w:rsidRPr="00865B19">
              <w:rPr>
                <w:rFonts w:eastAsia="SimSun"/>
                <w:lang w:val="x-none" w:eastAsia="x-none"/>
              </w:rPr>
              <w:t xml:space="preserve">00 in the Day-Ahead </w:t>
            </w:r>
            <w:r w:rsidRPr="00865B19">
              <w:rPr>
                <w:rFonts w:eastAsia="SimSun"/>
                <w:lang w:eastAsia="x-none"/>
              </w:rPr>
              <w:t xml:space="preserve">or subsequent advisory export limit </w:t>
            </w:r>
            <w:r w:rsidRPr="00865B19">
              <w:rPr>
                <w:rFonts w:eastAsia="SimSun"/>
                <w:lang w:val="x-none" w:eastAsia="x-none"/>
              </w:rPr>
              <w:t>during EEA, a transmission emergency, or to address local transmission system limitations where the total adjustment shall not exceed 1,250 MW in a single interval;</w:t>
            </w:r>
          </w:p>
          <w:p w14:paraId="399DFD22" w14:textId="77777777" w:rsidR="00865B19" w:rsidRPr="00865B19" w:rsidRDefault="00865B19" w:rsidP="00865B19">
            <w:pPr>
              <w:spacing w:before="240" w:after="240"/>
              <w:ind w:left="1440" w:hanging="720"/>
              <w:rPr>
                <w:rFonts w:eastAsia="SimSun"/>
              </w:rPr>
            </w:pPr>
            <w:r w:rsidRPr="00865B19">
              <w:rPr>
                <w:rFonts w:eastAsia="SimSun"/>
              </w:rPr>
              <w:lastRenderedPageBreak/>
              <w:t>(j)</w:t>
            </w:r>
            <w:r w:rsidRPr="00865B19">
              <w:rPr>
                <w:rFonts w:eastAsia="SimSun"/>
              </w:rPr>
              <w:tab/>
              <w:t>Energy delivered to ERCOT through registered Block Load Transfers (BLTs) during an EEA;</w:t>
            </w:r>
          </w:p>
          <w:p w14:paraId="7D04C7EE" w14:textId="77777777" w:rsidR="00865B19" w:rsidRPr="00865B19" w:rsidRDefault="00865B19" w:rsidP="00865B19">
            <w:pPr>
              <w:spacing w:after="240"/>
              <w:ind w:left="1440" w:hanging="720"/>
              <w:rPr>
                <w:rFonts w:eastAsia="SimSun"/>
              </w:rPr>
            </w:pPr>
            <w:r w:rsidRPr="00865B19">
              <w:rPr>
                <w:rFonts w:eastAsia="SimSun"/>
              </w:rPr>
              <w:t>(k)</w:t>
            </w:r>
            <w:r w:rsidRPr="00865B19">
              <w:rPr>
                <w:rFonts w:eastAsia="SimSun"/>
              </w:rPr>
              <w:tab/>
              <w:t>Energy delivered from ERCOT to another power pool through registered BLTs during emergency conditions in the receiving electric grid;</w:t>
            </w:r>
          </w:p>
          <w:p w14:paraId="3B76F9B6" w14:textId="77777777" w:rsidR="00865B19" w:rsidRPr="00865B19" w:rsidRDefault="00865B19" w:rsidP="00865B19">
            <w:pPr>
              <w:spacing w:after="240"/>
              <w:ind w:left="1440" w:hanging="720"/>
              <w:rPr>
                <w:rFonts w:eastAsia="SimSun"/>
              </w:rPr>
            </w:pPr>
            <w:r w:rsidRPr="00865B19">
              <w:rPr>
                <w:rFonts w:eastAsia="SimSun"/>
              </w:rPr>
              <w:t>(l)</w:t>
            </w:r>
            <w:r w:rsidRPr="00865B19">
              <w:rPr>
                <w:rFonts w:eastAsia="SimSun"/>
              </w:rPr>
              <w:tab/>
              <w:t>ERCOT-directed deployment of TDSP standard offer Load management programs;</w:t>
            </w:r>
          </w:p>
          <w:p w14:paraId="5E568585" w14:textId="77777777" w:rsidR="00865B19" w:rsidRPr="00865B19" w:rsidRDefault="00865B19" w:rsidP="00865B19">
            <w:pPr>
              <w:spacing w:after="240" w:line="256" w:lineRule="auto"/>
              <w:ind w:left="1440" w:hanging="720"/>
              <w:rPr>
                <w:rFonts w:eastAsia="SimSun"/>
              </w:rPr>
            </w:pPr>
            <w:r w:rsidRPr="00865B19">
              <w:rPr>
                <w:rFonts w:eastAsia="SimSun"/>
              </w:rPr>
              <w:t>(m)      ERCOT-directed deployment of distribution voltage reduction measures;</w:t>
            </w:r>
            <w:del w:id="1782" w:author="ERCOT" w:date="2024-03-19T14:37:00Z">
              <w:r w:rsidRPr="00865B19" w:rsidDel="00365645">
                <w:rPr>
                  <w:rFonts w:eastAsia="SimSun"/>
                </w:rPr>
                <w:delText xml:space="preserve"> and</w:delText>
              </w:r>
            </w:del>
          </w:p>
          <w:p w14:paraId="384D2751" w14:textId="77777777" w:rsidR="00865B19" w:rsidRPr="00865B19" w:rsidRDefault="00865B19" w:rsidP="00865B19">
            <w:pPr>
              <w:spacing w:after="240"/>
              <w:ind w:left="1440" w:hanging="720"/>
              <w:rPr>
                <w:ins w:id="1783" w:author="ERCOT" w:date="2024-01-11T08:18:00Z"/>
                <w:rFonts w:eastAsia="SimSun"/>
              </w:rPr>
            </w:pPr>
            <w:r w:rsidRPr="00865B19">
              <w:rPr>
                <w:rFonts w:eastAsia="SimSun"/>
              </w:rPr>
              <w:t>(n)</w:t>
            </w:r>
            <w:r w:rsidRPr="00865B19">
              <w:rPr>
                <w:rFonts w:eastAsia="SimSun"/>
              </w:rPr>
              <w:tab/>
              <w:t>ERCOT-directed deployment of Off-Line Non-Spin</w:t>
            </w:r>
            <w:ins w:id="1784" w:author="ERCOT" w:date="2024-01-11T08:19:00Z">
              <w:r w:rsidRPr="00865B19">
                <w:rPr>
                  <w:rFonts w:eastAsia="SimSun"/>
                </w:rPr>
                <w:t>; and</w:t>
              </w:r>
            </w:ins>
            <w:del w:id="1785" w:author="ERCOT" w:date="2024-01-11T08:19:00Z">
              <w:r w:rsidRPr="00865B19" w:rsidDel="00B74994">
                <w:rPr>
                  <w:rFonts w:eastAsia="SimSun"/>
                </w:rPr>
                <w:delText>.</w:delText>
              </w:r>
            </w:del>
          </w:p>
          <w:p w14:paraId="02EA2CC4" w14:textId="77777777" w:rsidR="00865B19" w:rsidRPr="00865B19" w:rsidRDefault="00865B19" w:rsidP="00865B19">
            <w:pPr>
              <w:spacing w:after="240"/>
              <w:ind w:left="1440" w:hanging="720"/>
              <w:rPr>
                <w:rFonts w:eastAsia="SimSun"/>
              </w:rPr>
            </w:pPr>
            <w:ins w:id="1786" w:author="ERCOT" w:date="2024-01-11T08:18:00Z">
              <w:r w:rsidRPr="00865B19">
                <w:rPr>
                  <w:rFonts w:eastAsia="SimSun"/>
                </w:rPr>
                <w:t>(o</w:t>
              </w:r>
            </w:ins>
            <w:ins w:id="1787" w:author="ERCOT" w:date="2024-01-11T08:19:00Z">
              <w:r w:rsidRPr="00865B19">
                <w:rPr>
                  <w:rFonts w:eastAsia="SimSun"/>
                </w:rPr>
                <w:t>)       ERCOT</w:t>
              </w:r>
            </w:ins>
            <w:ins w:id="1788" w:author="ERCOT" w:date="2024-03-19T11:44:00Z">
              <w:r w:rsidRPr="00865B19">
                <w:rPr>
                  <w:rFonts w:eastAsia="SimSun"/>
                </w:rPr>
                <w:t>-</w:t>
              </w:r>
            </w:ins>
            <w:ins w:id="1789" w:author="ERCOT" w:date="2024-01-11T08:19:00Z">
              <w:r w:rsidRPr="00865B19">
                <w:rPr>
                  <w:rFonts w:eastAsia="SimSun"/>
                </w:rPr>
                <w:t>directed deployment of DRRS.</w:t>
              </w:r>
            </w:ins>
          </w:p>
          <w:p w14:paraId="6CC4029D" w14:textId="77777777" w:rsidR="00865B19" w:rsidRPr="00865B19" w:rsidRDefault="00865B19" w:rsidP="00865B19">
            <w:pPr>
              <w:spacing w:after="240"/>
              <w:ind w:left="720" w:hanging="720"/>
              <w:rPr>
                <w:rFonts w:eastAsia="SimSun"/>
              </w:rPr>
            </w:pPr>
            <w:r w:rsidRPr="00865B19">
              <w:rPr>
                <w:rFonts w:eastAsia="SimSun"/>
              </w:rPr>
              <w:t>(2)</w:t>
            </w:r>
            <w:r w:rsidRPr="00865B19">
              <w:rPr>
                <w:rFonts w:eastAsia="SimSun"/>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36A52FB5"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For Off-Line Non-Spin Resources that are brought On-Line by ERCOT deployment instruction, </w:t>
            </w:r>
            <w:ins w:id="1790" w:author="ERCOT" w:date="2024-04-16T12:43:00Z">
              <w:r w:rsidRPr="00865B19">
                <w:rPr>
                  <w:rFonts w:eastAsia="SimSun"/>
                </w:rPr>
                <w:t xml:space="preserve">Resources that are deployed for DRRS, </w:t>
              </w:r>
            </w:ins>
            <w:r w:rsidRPr="00865B19">
              <w:rPr>
                <w:rFonts w:eastAsia="SimSun"/>
              </w:rPr>
              <w:t>RUC-committed Resources with a telemetered Resource Status of ONRUC</w:t>
            </w:r>
            <w:ins w:id="1791" w:author="ERCOT" w:date="2024-04-16T12:42:00Z">
              <w:r w:rsidRPr="00865B19">
                <w:rPr>
                  <w:rFonts w:eastAsia="SimSun"/>
                </w:rPr>
                <w:t>,</w:t>
              </w:r>
            </w:ins>
            <w:r w:rsidRPr="00865B19">
              <w:rPr>
                <w:rFonts w:eastAsia="SimSun"/>
              </w:rPr>
              <w:t xml:space="preserve"> and for RMR Resources that are On-Line:</w:t>
            </w:r>
          </w:p>
          <w:p w14:paraId="7A240818"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Set the LSL and LDL to zero;</w:t>
            </w:r>
          </w:p>
          <w:p w14:paraId="53577CA6"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Remove all Ancillary Service Offers; and</w:t>
            </w:r>
          </w:p>
          <w:p w14:paraId="5E55D6ED"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For the first step of SCED, administratively set the Energy Offer Curve for the Resource at a value equal to the power balance penalty price for all capacity between 0 MW and the HSL of the Resource.</w:t>
            </w:r>
          </w:p>
          <w:p w14:paraId="1E232E26"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Notwithstanding item (a) above, for RUC-committed Combined Cycle Generation Resources with a telemetered Resource Status of ONRUC that were instructed by ERCOT to transition to a different configuration to provide additional capacity:</w:t>
            </w:r>
          </w:p>
          <w:p w14:paraId="46AE186F"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Set the LSL and LDL equal to the minimum of their current value and the COP HSL of the QSE-committed configuration for the RUC hour at the snapshot time of the RUC instruction;</w:t>
            </w:r>
          </w:p>
          <w:p w14:paraId="1FEC2FBF"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Set the maximum Ancillary Service capabilities of the Resource equal to the minimum of their current value and COP Ancillary Service </w:t>
            </w:r>
            <w:r w:rsidRPr="00865B19">
              <w:rPr>
                <w:rFonts w:eastAsia="SimSun"/>
              </w:rPr>
              <w:lastRenderedPageBreak/>
              <w:t>capabilities of the QSE-committed configuration for the RUC hour at the snapshot time of the RUC instruction; and</w:t>
            </w:r>
          </w:p>
          <w:p w14:paraId="42F0688F"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1BE81C4E" w14:textId="77777777" w:rsidR="00865B19" w:rsidRPr="00865B19" w:rsidRDefault="00865B19" w:rsidP="00865B19">
            <w:pPr>
              <w:spacing w:before="240" w:after="240"/>
              <w:ind w:left="1440" w:hanging="720"/>
              <w:rPr>
                <w:rFonts w:eastAsia="SimSun"/>
                <w:lang w:val="x-none" w:eastAsia="x-none"/>
              </w:rPr>
            </w:pPr>
            <w:r w:rsidRPr="00865B19">
              <w:rPr>
                <w:rFonts w:eastAsia="SimSun"/>
                <w:lang w:val="x-none" w:eastAsia="x-none"/>
              </w:rPr>
              <w:t>(</w:t>
            </w:r>
            <w:r w:rsidRPr="00865B19">
              <w:rPr>
                <w:rFonts w:eastAsia="SimSun"/>
                <w:lang w:eastAsia="x-none"/>
              </w:rPr>
              <w:t>c</w:t>
            </w:r>
            <w:r w:rsidRPr="00865B19">
              <w:rPr>
                <w:rFonts w:eastAsia="SimSun"/>
                <w:lang w:val="x-none" w:eastAsia="x-none"/>
              </w:rPr>
              <w:t>)</w:t>
            </w:r>
            <w:r w:rsidRPr="00865B19">
              <w:rPr>
                <w:rFonts w:eastAsia="SimSun"/>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2929475"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If the Generation Resource SCED Base Point is not at LDL, set LDL to the greater of Aggregated Resource Output - (60 minutes * Normal Ramp Rate down), or LSL; and</w:t>
            </w:r>
          </w:p>
          <w:p w14:paraId="3C562837"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If the Generation Resource SCED Base Point is not at HDL, set HDL to the lesser of Aggregated Resource Output + (60 minutes * Normal Ramp Rate up), or HSL. </w:t>
            </w:r>
          </w:p>
          <w:p w14:paraId="5051AC68" w14:textId="77777777" w:rsidR="00865B19" w:rsidRPr="00865B19" w:rsidRDefault="00865B19" w:rsidP="00865B19">
            <w:pPr>
              <w:spacing w:before="240" w:after="240"/>
              <w:ind w:left="1440" w:hanging="720"/>
              <w:rPr>
                <w:rFonts w:eastAsia="SimSun"/>
              </w:rPr>
            </w:pPr>
            <w:r w:rsidRPr="00865B19">
              <w:rPr>
                <w:rFonts w:eastAsia="SimSun"/>
              </w:rPr>
              <w:t>(d)</w:t>
            </w:r>
            <w:r w:rsidRPr="00865B19">
              <w:rPr>
                <w:rFonts w:eastAsia="SimSun"/>
              </w:rPr>
              <w:tab/>
              <w:t>For all On-Line ESRs:</w:t>
            </w:r>
          </w:p>
          <w:p w14:paraId="684FF73B"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If the ESR SCED Base Point is not at LDL, set LDL to the greater of Aggregated Resource Output - (60 minutes * Normal Ramp Rate down), or LSL; and</w:t>
            </w:r>
          </w:p>
          <w:p w14:paraId="5ECC9063"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If the ESR SCED Base Point is not at HDL, set HDL to the lesser of Aggregated Resource Output + (60 minutes * Normal Ramp Rate up), or HSL.</w:t>
            </w:r>
          </w:p>
          <w:p w14:paraId="68CC0CC4"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For all Controllable Load Resources excluding ones with a telemetered status of OUTL:</w:t>
            </w:r>
          </w:p>
          <w:p w14:paraId="77129D22"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If the Controllable Load Resource SCED Base Point is not at LDL, set LDL to the greater of Aggregated Resource Output - (60 minutes * Normal Ramp Rate down), or LSL; and</w:t>
            </w:r>
          </w:p>
          <w:p w14:paraId="20230AB4"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If the Controllable Load Resource SCED Base Point is not at HDL, set HDL to the lesser of Aggregated Resource Output + (60 minutes * Normal Ramp Rate up), or HSL.</w:t>
            </w:r>
          </w:p>
          <w:p w14:paraId="7B5E5DD9" w14:textId="77777777" w:rsidR="00865B19" w:rsidRPr="00865B19" w:rsidRDefault="00865B19" w:rsidP="00865B19">
            <w:pPr>
              <w:spacing w:before="240" w:after="240"/>
              <w:ind w:left="1440" w:hanging="720"/>
              <w:rPr>
                <w:rFonts w:eastAsia="SimSun"/>
              </w:rPr>
            </w:pPr>
            <w:r w:rsidRPr="00865B19">
              <w:rPr>
                <w:rFonts w:eastAsia="SimSun"/>
              </w:rPr>
              <w:lastRenderedPageBreak/>
              <w:t>(f)</w:t>
            </w:r>
            <w:r w:rsidRPr="00865B19">
              <w:rPr>
                <w:rFonts w:eastAsia="SimSun"/>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E435274" w14:textId="77777777" w:rsidR="00865B19" w:rsidRPr="00865B19" w:rsidRDefault="00865B19" w:rsidP="00865B19">
            <w:pPr>
              <w:spacing w:after="240"/>
              <w:ind w:left="1440" w:hanging="720"/>
              <w:rPr>
                <w:rFonts w:eastAsia="SimSun"/>
                <w:iCs/>
                <w:szCs w:val="20"/>
              </w:rPr>
            </w:pPr>
            <w:r w:rsidRPr="00865B19">
              <w:rPr>
                <w:rFonts w:eastAsia="SimSun"/>
                <w:iCs/>
                <w:szCs w:val="20"/>
              </w:rPr>
              <w:t>(g)</w:t>
            </w:r>
            <w:r w:rsidRPr="00865B19">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65B19">
              <w:rPr>
                <w:rFonts w:eastAsia="SimSun"/>
                <w:iCs/>
                <w:szCs w:val="20"/>
              </w:rPr>
              <w:t>RHours</w:t>
            </w:r>
            <w:proofErr w:type="spellEnd"/>
            <w:r w:rsidRPr="00865B19">
              <w:rPr>
                <w:rFonts w:eastAsia="SimSun"/>
                <w:iCs/>
                <w:szCs w:val="20"/>
              </w:rPr>
              <w:t>”).</w:t>
            </w:r>
          </w:p>
          <w:p w14:paraId="27BF1976" w14:textId="77777777" w:rsidR="00865B19" w:rsidRPr="00865B19" w:rsidRDefault="00865B19" w:rsidP="00865B19">
            <w:pPr>
              <w:rPr>
                <w:rFonts w:eastAsia="SimSun"/>
                <w:iCs/>
              </w:rPr>
            </w:pPr>
            <w:r w:rsidRPr="00865B19">
              <w:rPr>
                <w:rFonts w:eastAsia="SimSun"/>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65B19" w:rsidRPr="00865B19" w14:paraId="723739D4" w14:textId="77777777" w:rsidTr="00C812E5">
              <w:trPr>
                <w:trHeight w:val="351"/>
                <w:tblHeader/>
              </w:trPr>
              <w:tc>
                <w:tcPr>
                  <w:tcW w:w="1448" w:type="dxa"/>
                </w:tcPr>
                <w:p w14:paraId="69409E4E" w14:textId="77777777" w:rsidR="00865B19" w:rsidRPr="00865B19" w:rsidRDefault="00865B19" w:rsidP="00865B19">
                  <w:pPr>
                    <w:spacing w:after="240"/>
                    <w:rPr>
                      <w:rFonts w:eastAsia="SimSun"/>
                      <w:b/>
                      <w:iCs/>
                      <w:sz w:val="20"/>
                      <w:szCs w:val="20"/>
                    </w:rPr>
                  </w:pPr>
                  <w:r w:rsidRPr="00865B19">
                    <w:rPr>
                      <w:rFonts w:eastAsia="SimSun"/>
                      <w:b/>
                      <w:iCs/>
                      <w:sz w:val="20"/>
                      <w:szCs w:val="20"/>
                    </w:rPr>
                    <w:t>Parameter</w:t>
                  </w:r>
                </w:p>
              </w:tc>
              <w:tc>
                <w:tcPr>
                  <w:tcW w:w="1702" w:type="dxa"/>
                </w:tcPr>
                <w:p w14:paraId="6F05F963"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120" w:type="dxa"/>
                </w:tcPr>
                <w:p w14:paraId="533D501D" w14:textId="77777777" w:rsidR="00865B19" w:rsidRPr="00865B19" w:rsidRDefault="00865B19" w:rsidP="00865B19">
                  <w:pPr>
                    <w:spacing w:after="240"/>
                    <w:rPr>
                      <w:rFonts w:eastAsia="SimSun"/>
                      <w:b/>
                      <w:iCs/>
                      <w:sz w:val="20"/>
                      <w:szCs w:val="20"/>
                    </w:rPr>
                  </w:pPr>
                  <w:r w:rsidRPr="00865B19">
                    <w:rPr>
                      <w:rFonts w:eastAsia="SimSun"/>
                      <w:b/>
                      <w:iCs/>
                      <w:sz w:val="20"/>
                      <w:szCs w:val="20"/>
                    </w:rPr>
                    <w:t>Current Value*</w:t>
                  </w:r>
                </w:p>
              </w:tc>
            </w:tr>
            <w:tr w:rsidR="00865B19" w:rsidRPr="00865B19" w14:paraId="23863702" w14:textId="77777777" w:rsidTr="00C812E5">
              <w:trPr>
                <w:trHeight w:val="519"/>
              </w:trPr>
              <w:tc>
                <w:tcPr>
                  <w:tcW w:w="1448" w:type="dxa"/>
                </w:tcPr>
                <w:p w14:paraId="4BB27D4A" w14:textId="77777777" w:rsidR="00865B19" w:rsidRPr="00865B19" w:rsidRDefault="00865B19" w:rsidP="00865B19">
                  <w:pPr>
                    <w:spacing w:after="60"/>
                    <w:rPr>
                      <w:rFonts w:eastAsia="SimSun"/>
                      <w:iCs/>
                      <w:sz w:val="20"/>
                      <w:szCs w:val="20"/>
                    </w:rPr>
                  </w:pPr>
                  <w:proofErr w:type="spellStart"/>
                  <w:r w:rsidRPr="00865B19">
                    <w:rPr>
                      <w:rFonts w:eastAsia="SimSun"/>
                      <w:iCs/>
                      <w:sz w:val="20"/>
                      <w:szCs w:val="20"/>
                    </w:rPr>
                    <w:t>RHours</w:t>
                  </w:r>
                  <w:proofErr w:type="spellEnd"/>
                </w:p>
              </w:tc>
              <w:tc>
                <w:tcPr>
                  <w:tcW w:w="1702" w:type="dxa"/>
                </w:tcPr>
                <w:p w14:paraId="197D62B7" w14:textId="77777777" w:rsidR="00865B19" w:rsidRPr="00865B19" w:rsidRDefault="00865B19" w:rsidP="00865B19">
                  <w:pPr>
                    <w:spacing w:after="60"/>
                    <w:rPr>
                      <w:rFonts w:eastAsia="SimSun"/>
                      <w:iCs/>
                      <w:sz w:val="20"/>
                      <w:szCs w:val="20"/>
                    </w:rPr>
                  </w:pPr>
                  <w:r w:rsidRPr="00865B19">
                    <w:rPr>
                      <w:rFonts w:eastAsia="SimSun"/>
                      <w:iCs/>
                      <w:sz w:val="20"/>
                      <w:szCs w:val="20"/>
                    </w:rPr>
                    <w:t>Hours</w:t>
                  </w:r>
                </w:p>
              </w:tc>
              <w:tc>
                <w:tcPr>
                  <w:tcW w:w="6120" w:type="dxa"/>
                </w:tcPr>
                <w:p w14:paraId="7A40D05B" w14:textId="77777777" w:rsidR="00865B19" w:rsidRPr="00865B19" w:rsidRDefault="00865B19" w:rsidP="00865B19">
                  <w:pPr>
                    <w:spacing w:after="60"/>
                    <w:rPr>
                      <w:rFonts w:eastAsia="SimSun"/>
                      <w:iCs/>
                      <w:sz w:val="20"/>
                      <w:szCs w:val="20"/>
                    </w:rPr>
                  </w:pPr>
                  <w:r w:rsidRPr="00865B19">
                    <w:rPr>
                      <w:rFonts w:eastAsia="SimSun"/>
                      <w:iCs/>
                      <w:sz w:val="20"/>
                      <w:szCs w:val="20"/>
                    </w:rPr>
                    <w:t>4.5</w:t>
                  </w:r>
                </w:p>
              </w:tc>
            </w:tr>
            <w:tr w:rsidR="00865B19" w:rsidRPr="00865B19" w14:paraId="65CBD1E2" w14:textId="77777777" w:rsidTr="00C812E5">
              <w:trPr>
                <w:trHeight w:val="519"/>
              </w:trPr>
              <w:tc>
                <w:tcPr>
                  <w:tcW w:w="9270" w:type="dxa"/>
                  <w:gridSpan w:val="3"/>
                </w:tcPr>
                <w:p w14:paraId="6EF91C9E"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73FA7F0" w14:textId="77777777" w:rsidR="00865B19" w:rsidRPr="00865B19" w:rsidRDefault="00865B19" w:rsidP="00865B19">
            <w:pPr>
              <w:spacing w:before="240" w:after="240"/>
              <w:ind w:left="1440" w:hanging="720"/>
              <w:rPr>
                <w:rFonts w:eastAsia="SimSun"/>
              </w:rPr>
            </w:pPr>
            <w:r w:rsidRPr="00865B19">
              <w:rPr>
                <w:rFonts w:eastAsia="SimSun"/>
              </w:rPr>
              <w:t>(h)</w:t>
            </w:r>
            <w:r w:rsidRPr="00865B19">
              <w:rPr>
                <w:rFonts w:eastAsia="SimSun"/>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01A7E0D" w14:textId="77777777" w:rsidR="00865B19" w:rsidRPr="00865B19" w:rsidRDefault="00865B19" w:rsidP="00865B19">
            <w:pPr>
              <w:spacing w:after="240"/>
              <w:ind w:left="1440" w:hanging="720"/>
              <w:rPr>
                <w:rFonts w:eastAsia="SimSun"/>
                <w:lang w:eastAsia="x-none"/>
              </w:rPr>
            </w:pPr>
            <w:r w:rsidRPr="00865B19">
              <w:rPr>
                <w:rFonts w:eastAsia="SimSun"/>
                <w:lang w:val="x-none" w:eastAsia="x-none"/>
              </w:rPr>
              <w:t>(i)</w:t>
            </w:r>
            <w:r w:rsidRPr="00865B19">
              <w:rPr>
                <w:rFonts w:eastAsia="SimSun"/>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865B19">
              <w:rPr>
                <w:rFonts w:eastAsia="SimSun"/>
                <w:lang w:eastAsia="x-none"/>
              </w:rPr>
              <w:t xml:space="preserve">  The MW added to GTBD associated with any individual DC Tie shall not exceed the higher of DC Tie advisory limit for </w:t>
            </w:r>
            <w:r w:rsidRPr="00865B19">
              <w:rPr>
                <w:rFonts w:eastAsia="SimSun"/>
                <w:lang w:eastAsia="x-none"/>
              </w:rPr>
              <w:lastRenderedPageBreak/>
              <w:t>exports on that tie as of 06</w:t>
            </w:r>
            <w:r w:rsidRPr="00865B19">
              <w:rPr>
                <w:rFonts w:eastAsia="SimSun"/>
                <w:lang w:val="x-none" w:eastAsia="x-none"/>
              </w:rPr>
              <w:t>00 in the Day-Ahead</w:t>
            </w:r>
            <w:r w:rsidRPr="00865B19">
              <w:rPr>
                <w:rFonts w:eastAsia="SimSun"/>
                <w:lang w:eastAsia="x-none"/>
              </w:rPr>
              <w:t xml:space="preserve"> or subsequent advisory export limit minus the aggregate export on the DC Tie that remained scheduled following the Dispatch Instruction from the ERCOT Operator.</w:t>
            </w:r>
          </w:p>
          <w:p w14:paraId="536286B9" w14:textId="77777777" w:rsidR="00865B19" w:rsidRPr="00865B19" w:rsidRDefault="00865B19" w:rsidP="00865B19">
            <w:pPr>
              <w:spacing w:after="240"/>
              <w:ind w:left="1440" w:hanging="720"/>
              <w:rPr>
                <w:rFonts w:eastAsia="SimSun"/>
              </w:rPr>
            </w:pPr>
            <w:r w:rsidRPr="00865B19">
              <w:rPr>
                <w:rFonts w:eastAsia="SimSun"/>
              </w:rPr>
              <w:t>(j)</w:t>
            </w:r>
            <w:r w:rsidRPr="00865B19">
              <w:rPr>
                <w:rFonts w:eastAsia="SimSun"/>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5D7446C" w14:textId="77777777" w:rsidR="00865B19" w:rsidRPr="00865B19" w:rsidRDefault="00865B19" w:rsidP="00865B19">
            <w:pPr>
              <w:spacing w:before="240" w:after="240"/>
              <w:ind w:left="1440" w:hanging="720"/>
              <w:rPr>
                <w:rFonts w:eastAsia="SimSun"/>
              </w:rPr>
            </w:pPr>
            <w:r w:rsidRPr="00865B19">
              <w:rPr>
                <w:rFonts w:eastAsia="SimSun"/>
              </w:rPr>
              <w:t>(k)</w:t>
            </w:r>
            <w:r w:rsidRPr="00865B19">
              <w:rPr>
                <w:rFonts w:eastAsia="SimSun"/>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E689537" w14:textId="77777777" w:rsidR="00865B19" w:rsidRPr="00865B19" w:rsidRDefault="00865B19" w:rsidP="00865B19">
            <w:pPr>
              <w:spacing w:before="240" w:after="240"/>
              <w:ind w:left="1440" w:hanging="720"/>
              <w:rPr>
                <w:rFonts w:eastAsia="SimSun"/>
              </w:rPr>
            </w:pPr>
            <w:r w:rsidRPr="00865B19">
              <w:rPr>
                <w:rFonts w:eastAsia="SimSun"/>
              </w:rPr>
              <w:t>(l)</w:t>
            </w:r>
            <w:r w:rsidRPr="00865B19">
              <w:rPr>
                <w:rFonts w:eastAsia="SimSun"/>
              </w:rPr>
              <w:tab/>
              <w:t>Add the MW from energy delivered to ERCOT through registered BLTs during an EEA to GTBD.  The amount of MW is determined from the Dispatch Instruction and should continue over the duration of time specified by the ERCOT Operator.</w:t>
            </w:r>
          </w:p>
          <w:p w14:paraId="7D31185F" w14:textId="77777777" w:rsidR="00865B19" w:rsidRPr="00865B19" w:rsidRDefault="00865B19" w:rsidP="00865B19">
            <w:pPr>
              <w:spacing w:after="240"/>
              <w:ind w:left="1440" w:hanging="720"/>
              <w:rPr>
                <w:rFonts w:eastAsia="SimSun"/>
              </w:rPr>
            </w:pPr>
            <w:r w:rsidRPr="00865B19">
              <w:rPr>
                <w:rFonts w:eastAsia="SimSun"/>
              </w:rPr>
              <w:t>(m)</w:t>
            </w:r>
            <w:r w:rsidRPr="00865B19">
              <w:rPr>
                <w:rFonts w:eastAsia="SimSun"/>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F80F9F5" w14:textId="77777777" w:rsidR="00865B19" w:rsidRPr="00865B19" w:rsidRDefault="00865B19" w:rsidP="00865B19">
            <w:pPr>
              <w:spacing w:after="240"/>
              <w:ind w:left="1440" w:hanging="720"/>
              <w:rPr>
                <w:rFonts w:eastAsia="SimSun"/>
              </w:rPr>
            </w:pPr>
            <w:r w:rsidRPr="00865B19">
              <w:rPr>
                <w:rFonts w:eastAsia="SimSun"/>
              </w:rPr>
              <w:t>(n)</w:t>
            </w:r>
            <w:r w:rsidRPr="00865B19">
              <w:rPr>
                <w:rFonts w:eastAsia="SimSun"/>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w:t>
            </w:r>
            <w:r w:rsidRPr="00865B19">
              <w:rPr>
                <w:rFonts w:eastAsia="SimSun"/>
              </w:rPr>
              <w:lastRenderedPageBreak/>
              <w:t>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865B19">
              <w:rPr>
                <w:rFonts w:eastAsia="SimSun"/>
              </w:rPr>
              <w:t>RHours</w:t>
            </w:r>
            <w:proofErr w:type="spellEnd"/>
            <w:r w:rsidRPr="00865B19">
              <w:rPr>
                <w:rFonts w:eastAsia="SimSun"/>
              </w:rPr>
              <w:t xml:space="preserve">”) defined by item (g) above. </w:t>
            </w:r>
          </w:p>
          <w:p w14:paraId="7202192C" w14:textId="77777777" w:rsidR="00865B19" w:rsidRPr="00865B19" w:rsidRDefault="00865B19" w:rsidP="00865B19">
            <w:pPr>
              <w:spacing w:before="240" w:after="240"/>
              <w:ind w:left="1440" w:hanging="720"/>
              <w:rPr>
                <w:rFonts w:eastAsia="SimSun"/>
              </w:rPr>
            </w:pPr>
            <w:r w:rsidRPr="00865B19">
              <w:rPr>
                <w:rFonts w:eastAsia="SimSun"/>
              </w:rPr>
              <w:t>(o)</w:t>
            </w:r>
            <w:r w:rsidRPr="00865B19">
              <w:rPr>
                <w:rFonts w:eastAsia="SimSun"/>
              </w:rPr>
              <w:tab/>
              <w:t>Perform a SCED with changes to the inputs in items (a) through (m) above, considering only Competitive Constraints and the non-mitigated Energy Offer Curves.</w:t>
            </w:r>
          </w:p>
          <w:p w14:paraId="558C9FC6" w14:textId="77777777" w:rsidR="00865B19" w:rsidRPr="00865B19" w:rsidRDefault="00865B19" w:rsidP="00865B19">
            <w:pPr>
              <w:spacing w:after="240"/>
              <w:ind w:left="1440" w:hanging="720"/>
              <w:rPr>
                <w:rFonts w:eastAsia="SimSun"/>
              </w:rPr>
            </w:pPr>
            <w:r w:rsidRPr="00865B19">
              <w:rPr>
                <w:rFonts w:eastAsia="SimSun"/>
              </w:rPr>
              <w:t>(p)</w:t>
            </w:r>
            <w:r w:rsidRPr="00865B19">
              <w:rPr>
                <w:rFonts w:eastAsia="SimSun"/>
              </w:rPr>
              <w:tab/>
              <w:t>Perform mitigation on the submitted Energy Offer Curves using the LMPs from the previous step as the reference LMP.</w:t>
            </w:r>
          </w:p>
          <w:p w14:paraId="0EDA5343" w14:textId="77777777" w:rsidR="00865B19" w:rsidRPr="00865B19" w:rsidRDefault="00865B19" w:rsidP="00865B19">
            <w:pPr>
              <w:spacing w:after="240"/>
              <w:ind w:left="1440" w:hanging="720"/>
              <w:rPr>
                <w:rFonts w:eastAsia="SimSun"/>
              </w:rPr>
            </w:pPr>
            <w:r w:rsidRPr="00865B19">
              <w:rPr>
                <w:rFonts w:eastAsia="SimSun"/>
              </w:rPr>
              <w:t>(q)</w:t>
            </w:r>
            <w:r w:rsidRPr="00865B19">
              <w:rPr>
                <w:rFonts w:eastAsia="SimSun"/>
              </w:rPr>
              <w:tab/>
              <w:t>Perform a SCED with the changes to the inputs in items (a) through (m) above, considering both Competitive and Non-Competitive Constraints and the mitigated Energy Offer Curves.</w:t>
            </w:r>
          </w:p>
          <w:p w14:paraId="68B8ED21" w14:textId="77777777" w:rsidR="00865B19" w:rsidRPr="00865B19" w:rsidRDefault="00865B19" w:rsidP="00865B19">
            <w:pPr>
              <w:spacing w:before="240" w:after="240"/>
              <w:ind w:left="1440" w:hanging="720"/>
              <w:rPr>
                <w:rFonts w:eastAsia="SimSun"/>
              </w:rPr>
            </w:pPr>
            <w:r w:rsidRPr="00865B19">
              <w:rPr>
                <w:rFonts w:eastAsia="SimSun"/>
              </w:rPr>
              <w:t>(r)</w:t>
            </w:r>
            <w:r w:rsidRPr="00865B19">
              <w:rPr>
                <w:rFonts w:eastAsia="SimSun"/>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96E093F" w14:textId="77777777" w:rsidR="00865B19" w:rsidRPr="00865B19" w:rsidRDefault="00865B19" w:rsidP="00865B19">
            <w:pPr>
              <w:spacing w:after="240"/>
              <w:ind w:left="1440" w:hanging="720"/>
              <w:rPr>
                <w:rFonts w:eastAsia="SimSun"/>
              </w:rPr>
            </w:pPr>
            <w:r w:rsidRPr="00865B19">
              <w:rPr>
                <w:rFonts w:eastAsia="SimSun"/>
              </w:rPr>
              <w:t>(s)</w:t>
            </w:r>
            <w:r w:rsidRPr="00865B19">
              <w:rPr>
                <w:rFonts w:eastAsia="SimSun"/>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26E6C231" w14:textId="77777777" w:rsidR="00865B19" w:rsidRPr="00865B19" w:rsidRDefault="00865B19" w:rsidP="00865B19">
      <w:pPr>
        <w:keepNext/>
        <w:tabs>
          <w:tab w:val="left" w:pos="1800"/>
        </w:tabs>
        <w:spacing w:before="240" w:after="240"/>
        <w:ind w:left="1800" w:hanging="1800"/>
        <w:rPr>
          <w:b/>
          <w:bCs/>
        </w:rPr>
      </w:pPr>
      <w:r w:rsidRPr="00865B19">
        <w:rPr>
          <w:b/>
          <w:bCs/>
        </w:rPr>
        <w:lastRenderedPageBreak/>
        <w:t>6.5.7.5 Ancillary Services Capacity Monitor</w:t>
      </w:r>
    </w:p>
    <w:p w14:paraId="7DB49648" w14:textId="77777777" w:rsidR="00865B19" w:rsidRPr="00865B19" w:rsidRDefault="00865B19" w:rsidP="00865B19">
      <w:pPr>
        <w:spacing w:after="240"/>
        <w:ind w:left="720" w:hanging="720"/>
        <w:rPr>
          <w:rFonts w:eastAsia="SimSun"/>
          <w:iCs/>
          <w:szCs w:val="20"/>
        </w:rPr>
      </w:pPr>
      <w:r w:rsidRPr="00865B19">
        <w:rPr>
          <w:rFonts w:eastAsia="SimSun"/>
          <w:iCs/>
          <w:szCs w:val="20"/>
        </w:rPr>
        <w:t>(1)</w:t>
      </w:r>
      <w:r w:rsidRPr="00865B19">
        <w:rPr>
          <w:rFonts w:eastAsia="SimSun"/>
          <w:iCs/>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3F6491C" w14:textId="77777777" w:rsidR="00865B19" w:rsidRPr="00865B19" w:rsidRDefault="00865B19" w:rsidP="00865B19">
      <w:pPr>
        <w:spacing w:after="240"/>
        <w:ind w:left="720"/>
        <w:rPr>
          <w:rFonts w:eastAsia="SimSun"/>
          <w:szCs w:val="20"/>
        </w:rPr>
      </w:pPr>
      <w:r w:rsidRPr="00865B19">
        <w:rPr>
          <w:rFonts w:eastAsia="SimSun"/>
          <w:szCs w:val="20"/>
        </w:rPr>
        <w:t>(a)</w:t>
      </w:r>
      <w:r w:rsidRPr="00865B19">
        <w:rPr>
          <w:rFonts w:eastAsia="SimSun"/>
          <w:szCs w:val="20"/>
        </w:rPr>
        <w:tab/>
        <w:t xml:space="preserve">RRS capacity from: </w:t>
      </w:r>
    </w:p>
    <w:p w14:paraId="6A5F81E0"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Generation Resources;</w:t>
      </w:r>
    </w:p>
    <w:p w14:paraId="6D064BE2"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Load Resources excluding Controllable Load Resources;</w:t>
      </w:r>
    </w:p>
    <w:p w14:paraId="259A1151"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Controllable Load Resources; and</w:t>
      </w:r>
    </w:p>
    <w:p w14:paraId="22971FC7"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Resources capable of Fast Frequency Response (FFR);</w:t>
      </w:r>
    </w:p>
    <w:p w14:paraId="1AAAD67C" w14:textId="77777777" w:rsidR="00865B19" w:rsidRPr="00865B19" w:rsidRDefault="00865B19" w:rsidP="00865B19">
      <w:pPr>
        <w:spacing w:after="240"/>
        <w:ind w:left="1440" w:hanging="720"/>
        <w:rPr>
          <w:rFonts w:eastAsia="SimSun"/>
        </w:rPr>
      </w:pPr>
      <w:r w:rsidRPr="00865B19">
        <w:rPr>
          <w:rFonts w:eastAsia="SimSun"/>
        </w:rPr>
        <w:t>(b)</w:t>
      </w:r>
      <w:r w:rsidRPr="00865B19">
        <w:rPr>
          <w:rFonts w:eastAsia="SimSun"/>
        </w:rPr>
        <w:tab/>
        <w:t xml:space="preserve">Ancillary Service Resource Responsibility for RRS from: </w:t>
      </w:r>
    </w:p>
    <w:p w14:paraId="26F30793" w14:textId="77777777" w:rsidR="00865B19" w:rsidRPr="00865B19" w:rsidRDefault="00865B19" w:rsidP="00865B19">
      <w:pPr>
        <w:spacing w:after="240"/>
        <w:ind w:left="2160" w:hanging="720"/>
        <w:rPr>
          <w:rFonts w:eastAsia="SimSun"/>
          <w:szCs w:val="20"/>
        </w:rPr>
      </w:pPr>
      <w:r w:rsidRPr="00865B19">
        <w:rPr>
          <w:rFonts w:eastAsia="SimSun"/>
          <w:szCs w:val="20"/>
        </w:rPr>
        <w:lastRenderedPageBreak/>
        <w:t>(i)</w:t>
      </w:r>
      <w:r w:rsidRPr="00865B19">
        <w:rPr>
          <w:rFonts w:eastAsia="SimSun"/>
          <w:szCs w:val="20"/>
        </w:rPr>
        <w:tab/>
        <w:t>Generation Resources;</w:t>
      </w:r>
    </w:p>
    <w:p w14:paraId="5476528A"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Load Resources excluding Controllable Load Resources;</w:t>
      </w:r>
    </w:p>
    <w:p w14:paraId="5A49648E"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Controllable Load Resources; and</w:t>
      </w:r>
    </w:p>
    <w:p w14:paraId="4CA36F0E"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Resources capable of FFR;</w:t>
      </w:r>
    </w:p>
    <w:p w14:paraId="34E85343"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ECRS capacity from: </w:t>
      </w:r>
    </w:p>
    <w:p w14:paraId="4FCF0FC0"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w:t>
      </w:r>
    </w:p>
    <w:p w14:paraId="559C0D7E"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Load Resources excluding Controllable Load Resources; </w:t>
      </w:r>
    </w:p>
    <w:p w14:paraId="5EBE8552"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 and</w:t>
      </w:r>
    </w:p>
    <w:p w14:paraId="4E0D7FDE"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Quick Start Generation Resources (QSGRs);</w:t>
      </w:r>
    </w:p>
    <w:p w14:paraId="76EF42C2"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 xml:space="preserve">Ancillary Service Resource Responsibility for ECRS from: </w:t>
      </w:r>
    </w:p>
    <w:p w14:paraId="53E107E2"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w:t>
      </w:r>
    </w:p>
    <w:p w14:paraId="7AF8493B"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Load Resources excluding Controllable Load Resources; and</w:t>
      </w:r>
    </w:p>
    <w:p w14:paraId="221E5E5D"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 and</w:t>
      </w:r>
    </w:p>
    <w:p w14:paraId="0216C811"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QSGRs;</w:t>
      </w:r>
    </w:p>
    <w:p w14:paraId="3F05E315" w14:textId="77777777" w:rsidR="00865B19" w:rsidRPr="00865B19" w:rsidRDefault="00865B19" w:rsidP="00865B19">
      <w:pPr>
        <w:spacing w:after="240"/>
        <w:ind w:left="720"/>
        <w:rPr>
          <w:rFonts w:eastAsia="SimSun"/>
          <w:szCs w:val="20"/>
        </w:rPr>
      </w:pPr>
      <w:r w:rsidRPr="00865B19">
        <w:rPr>
          <w:rFonts w:eastAsia="SimSun"/>
          <w:szCs w:val="20"/>
        </w:rPr>
        <w:t>(e)</w:t>
      </w:r>
      <w:r w:rsidRPr="00865B19">
        <w:rPr>
          <w:rFonts w:eastAsia="SimSun"/>
          <w:szCs w:val="20"/>
        </w:rPr>
        <w:tab/>
        <w:t xml:space="preserve">ECRS deployed to Generation and Load Resources; </w:t>
      </w:r>
    </w:p>
    <w:p w14:paraId="5FE56B3B" w14:textId="77777777" w:rsidR="00865B19" w:rsidRPr="00865B19" w:rsidRDefault="00865B19" w:rsidP="00865B19">
      <w:pPr>
        <w:spacing w:after="240"/>
        <w:ind w:left="720"/>
        <w:rPr>
          <w:rFonts w:eastAsia="SimSun"/>
          <w:szCs w:val="20"/>
        </w:rPr>
      </w:pPr>
      <w:r w:rsidRPr="00865B19">
        <w:rPr>
          <w:rFonts w:eastAsia="SimSun"/>
          <w:szCs w:val="20"/>
        </w:rPr>
        <w:t>(f)</w:t>
      </w:r>
      <w:r w:rsidRPr="00865B19">
        <w:rPr>
          <w:rFonts w:eastAsia="SimSun"/>
          <w:szCs w:val="20"/>
        </w:rPr>
        <w:tab/>
        <w:t xml:space="preserve">Non-Spin available from: </w:t>
      </w:r>
    </w:p>
    <w:p w14:paraId="7F4F95AA"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On-Line Generation Resources with Energy Offer Curves;</w:t>
      </w:r>
    </w:p>
    <w:p w14:paraId="2B2D95CB"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 xml:space="preserve">Undeployed Load Resources; </w:t>
      </w:r>
    </w:p>
    <w:p w14:paraId="0ED84A1E"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Off-Line Generation Resources; and</w:t>
      </w:r>
    </w:p>
    <w:p w14:paraId="1AA00B4F"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Resources with Output Schedules;</w:t>
      </w:r>
    </w:p>
    <w:p w14:paraId="08DEA833" w14:textId="77777777" w:rsidR="00865B19" w:rsidRPr="00865B19" w:rsidRDefault="00865B19" w:rsidP="00865B19">
      <w:pPr>
        <w:spacing w:after="240"/>
        <w:ind w:firstLine="720"/>
        <w:rPr>
          <w:rFonts w:eastAsia="SimSun"/>
        </w:rPr>
      </w:pPr>
      <w:r w:rsidRPr="00865B19">
        <w:rPr>
          <w:rFonts w:eastAsia="SimSun"/>
        </w:rPr>
        <w:t>(g)</w:t>
      </w:r>
      <w:r w:rsidRPr="00865B19">
        <w:rPr>
          <w:rFonts w:eastAsia="SimSun"/>
        </w:rPr>
        <w:tab/>
        <w:t>Ancillary Service Resource Responsibility for Non-Spin from:</w:t>
      </w:r>
    </w:p>
    <w:p w14:paraId="60E75F7A"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On-Line Generation Resources with Energy Offer Curves;</w:t>
      </w:r>
    </w:p>
    <w:p w14:paraId="2746B8F1"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On-Line Generation Resources with Output Schedules;</w:t>
      </w:r>
    </w:p>
    <w:p w14:paraId="5F31C56C"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 xml:space="preserve">Load Resources; </w:t>
      </w:r>
    </w:p>
    <w:p w14:paraId="136FB234"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Off-Line Generation Resources excluding QSGRs; and</w:t>
      </w:r>
    </w:p>
    <w:p w14:paraId="3F1432EE" w14:textId="77777777" w:rsidR="00865B19" w:rsidRPr="00865B19" w:rsidRDefault="00865B19" w:rsidP="00865B19">
      <w:pPr>
        <w:spacing w:after="240"/>
        <w:ind w:left="1440"/>
        <w:rPr>
          <w:rFonts w:eastAsia="SimSun"/>
          <w:szCs w:val="20"/>
        </w:rPr>
      </w:pPr>
      <w:r w:rsidRPr="00865B19">
        <w:rPr>
          <w:rFonts w:eastAsia="SimSun"/>
          <w:szCs w:val="20"/>
        </w:rPr>
        <w:lastRenderedPageBreak/>
        <w:t>(v)</w:t>
      </w:r>
      <w:r w:rsidRPr="00865B19">
        <w:rPr>
          <w:rFonts w:eastAsia="SimSun"/>
          <w:szCs w:val="20"/>
        </w:rPr>
        <w:tab/>
        <w:t>QSGRs;</w:t>
      </w:r>
    </w:p>
    <w:p w14:paraId="04F2BD97"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Undeployed Reg-Up and Reg-Down;</w:t>
      </w:r>
    </w:p>
    <w:p w14:paraId="6F5FF742"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Ancillary Service Resource Responsibility for Reg-Up and Reg-Down;</w:t>
      </w:r>
    </w:p>
    <w:p w14:paraId="4F9DA207" w14:textId="77777777" w:rsidR="00865B19" w:rsidRPr="00865B19" w:rsidRDefault="00865B19" w:rsidP="00865B19">
      <w:pPr>
        <w:spacing w:after="240"/>
        <w:ind w:left="1440" w:hanging="720"/>
        <w:rPr>
          <w:rFonts w:eastAsia="SimSun"/>
          <w:szCs w:val="20"/>
        </w:rPr>
      </w:pPr>
      <w:r w:rsidRPr="00865B19">
        <w:rPr>
          <w:rFonts w:eastAsia="SimSun"/>
          <w:szCs w:val="20"/>
        </w:rPr>
        <w:t>(j)</w:t>
      </w:r>
      <w:r w:rsidRPr="00865B19">
        <w:rPr>
          <w:rFonts w:eastAsia="SimSun"/>
          <w:szCs w:val="20"/>
        </w:rPr>
        <w:tab/>
        <w:t>Deployed Reg-Up and Reg-Down;</w:t>
      </w:r>
    </w:p>
    <w:p w14:paraId="6D5DB48A" w14:textId="77777777" w:rsidR="00865B19" w:rsidRPr="00865B19" w:rsidRDefault="00865B19" w:rsidP="00865B19">
      <w:pPr>
        <w:spacing w:after="240"/>
        <w:ind w:left="1440" w:hanging="720"/>
        <w:rPr>
          <w:rFonts w:eastAsia="SimSun"/>
          <w:szCs w:val="20"/>
        </w:rPr>
      </w:pPr>
      <w:r w:rsidRPr="00865B19">
        <w:rPr>
          <w:rFonts w:eastAsia="SimSun"/>
          <w:szCs w:val="20"/>
        </w:rPr>
        <w:t>(k)</w:t>
      </w:r>
      <w:r w:rsidRPr="00865B19">
        <w:rPr>
          <w:rFonts w:eastAsia="SimSun"/>
          <w:szCs w:val="20"/>
        </w:rPr>
        <w:tab/>
        <w:t>Available capacity:</w:t>
      </w:r>
    </w:p>
    <w:p w14:paraId="3EE415B5" w14:textId="77777777" w:rsidR="00865B19" w:rsidRPr="00865B19" w:rsidRDefault="00865B19" w:rsidP="00865B19">
      <w:pPr>
        <w:spacing w:after="240"/>
        <w:ind w:left="2160" w:hanging="720"/>
        <w:rPr>
          <w:rFonts w:eastAsia="SimSun"/>
          <w:szCs w:val="20"/>
        </w:rPr>
      </w:pPr>
      <w:r w:rsidRPr="00865B19">
        <w:rPr>
          <w:rFonts w:eastAsia="SimSun"/>
          <w:szCs w:val="20"/>
        </w:rPr>
        <w:t>(i)</w:t>
      </w:r>
      <w:r w:rsidRPr="00865B19">
        <w:rPr>
          <w:rFonts w:eastAsia="SimSun"/>
          <w:szCs w:val="20"/>
        </w:rPr>
        <w:tab/>
        <w:t>With Energy Offer Curves in the ERCOT System that can be used to increase Generation Resource Base Points in SCED;</w:t>
      </w:r>
    </w:p>
    <w:p w14:paraId="4F219918" w14:textId="77777777" w:rsidR="00865B19" w:rsidRPr="00865B19" w:rsidRDefault="00865B19" w:rsidP="00865B19">
      <w:pPr>
        <w:spacing w:after="240"/>
        <w:ind w:left="2160" w:hanging="720"/>
        <w:rPr>
          <w:rFonts w:eastAsia="SimSun"/>
          <w:szCs w:val="20"/>
        </w:rPr>
      </w:pPr>
      <w:r w:rsidRPr="00865B19">
        <w:rPr>
          <w:rFonts w:eastAsia="SimSun"/>
          <w:szCs w:val="20"/>
        </w:rPr>
        <w:t>(ii)</w:t>
      </w:r>
      <w:r w:rsidRPr="00865B19">
        <w:rPr>
          <w:rFonts w:eastAsia="SimSun"/>
          <w:szCs w:val="20"/>
        </w:rPr>
        <w:tab/>
        <w:t xml:space="preserve">With Energy Offer Curves in the ERCOT System that can be used to decrease Generation Resource Base Points in SCED; </w:t>
      </w:r>
    </w:p>
    <w:p w14:paraId="56FB0D7A" w14:textId="77777777" w:rsidR="00865B19" w:rsidRPr="00865B19" w:rsidRDefault="00865B19" w:rsidP="00865B19">
      <w:pPr>
        <w:spacing w:after="240"/>
        <w:ind w:left="2160" w:hanging="720"/>
        <w:rPr>
          <w:rFonts w:eastAsia="SimSun"/>
          <w:szCs w:val="20"/>
        </w:rPr>
      </w:pPr>
      <w:r w:rsidRPr="00865B19">
        <w:rPr>
          <w:rFonts w:eastAsia="SimSun"/>
          <w:szCs w:val="20"/>
        </w:rPr>
        <w:t>(iii)</w:t>
      </w:r>
      <w:r w:rsidRPr="00865B19">
        <w:rPr>
          <w:rFonts w:eastAsia="SimSun"/>
          <w:szCs w:val="20"/>
        </w:rPr>
        <w:tab/>
        <w:t xml:space="preserve">Without Energy Offer Curves in the ERCOT System that can be used to increase Generation Resource Base Points in SCED; </w:t>
      </w:r>
    </w:p>
    <w:p w14:paraId="7840E067" w14:textId="77777777" w:rsidR="00865B19" w:rsidRPr="00865B19" w:rsidRDefault="00865B19" w:rsidP="00865B19">
      <w:pPr>
        <w:spacing w:after="240"/>
        <w:ind w:left="2160" w:hanging="720"/>
        <w:rPr>
          <w:rFonts w:eastAsia="SimSun"/>
          <w:szCs w:val="20"/>
        </w:rPr>
      </w:pPr>
      <w:r w:rsidRPr="00865B19">
        <w:rPr>
          <w:rFonts w:eastAsia="SimSun"/>
          <w:szCs w:val="20"/>
        </w:rPr>
        <w:t>(iv)</w:t>
      </w:r>
      <w:r w:rsidRPr="00865B19">
        <w:rPr>
          <w:rFonts w:eastAsia="SimSun"/>
          <w:szCs w:val="20"/>
        </w:rPr>
        <w:tab/>
        <w:t xml:space="preserve">Without Energy Offer Curves in the ERCOT System that can be used to decrease Generation Resource Base Points in SCED; </w:t>
      </w:r>
    </w:p>
    <w:p w14:paraId="6BEDBC83" w14:textId="77777777" w:rsidR="00865B19" w:rsidRPr="00865B19" w:rsidRDefault="00865B19" w:rsidP="00865B19">
      <w:pPr>
        <w:spacing w:after="240"/>
        <w:ind w:left="2160" w:hanging="720"/>
        <w:rPr>
          <w:rFonts w:eastAsia="SimSun"/>
          <w:szCs w:val="20"/>
        </w:rPr>
      </w:pPr>
      <w:r w:rsidRPr="00865B19">
        <w:rPr>
          <w:rFonts w:eastAsia="SimSun"/>
          <w:szCs w:val="20"/>
        </w:rPr>
        <w:t>(v)</w:t>
      </w:r>
      <w:r w:rsidRPr="00865B19">
        <w:rPr>
          <w:rFonts w:eastAsia="SimSun"/>
          <w:szCs w:val="20"/>
        </w:rPr>
        <w:tab/>
        <w:t>With RTM Energy Bid curves from available Controllable Load Resources in the ERCOT System that can be used to decrease Base Points (energy consumption) in SCED;</w:t>
      </w:r>
    </w:p>
    <w:p w14:paraId="1A65D96A" w14:textId="77777777" w:rsidR="00865B19" w:rsidRPr="00865B19" w:rsidRDefault="00865B19" w:rsidP="00865B19">
      <w:pPr>
        <w:spacing w:after="240"/>
        <w:ind w:left="2160" w:hanging="720"/>
        <w:rPr>
          <w:rFonts w:eastAsia="SimSun"/>
          <w:szCs w:val="20"/>
        </w:rPr>
      </w:pPr>
      <w:r w:rsidRPr="00865B19">
        <w:rPr>
          <w:rFonts w:eastAsia="SimSun"/>
          <w:szCs w:val="20"/>
        </w:rPr>
        <w:t>(vi)</w:t>
      </w:r>
      <w:r w:rsidRPr="00865B19">
        <w:rPr>
          <w:rFonts w:eastAsia="SimSun"/>
          <w:szCs w:val="20"/>
        </w:rPr>
        <w:tab/>
        <w:t xml:space="preserve">With RTM Energy Bid curves from available Controllable Load Resources in the ERCOT System that can be used to increase Base Points (energy consumption) in SCED; </w:t>
      </w:r>
    </w:p>
    <w:p w14:paraId="505279AB" w14:textId="77777777" w:rsidR="00865B19" w:rsidRPr="00865B19" w:rsidRDefault="00865B19" w:rsidP="00865B19">
      <w:pPr>
        <w:spacing w:after="240"/>
        <w:ind w:left="2160" w:hanging="720"/>
        <w:rPr>
          <w:rFonts w:eastAsia="SimSun"/>
          <w:szCs w:val="20"/>
        </w:rPr>
      </w:pPr>
      <w:r w:rsidRPr="00865B19">
        <w:rPr>
          <w:rFonts w:eastAsia="SimSun"/>
          <w:szCs w:val="20"/>
        </w:rPr>
        <w:t>(vii)</w:t>
      </w:r>
      <w:r w:rsidRPr="00865B19">
        <w:rPr>
          <w:rFonts w:eastAsia="SimSun"/>
          <w:szCs w:val="20"/>
        </w:rPr>
        <w:tab/>
        <w:t xml:space="preserve">From Resources participating in SCED plus the Reg-Up, ECRS, and RRS from Load Resources </w:t>
      </w:r>
      <w:r w:rsidRPr="00865B19">
        <w:rPr>
          <w:rFonts w:eastAsia="SimSun"/>
          <w:bCs/>
          <w:szCs w:val="20"/>
        </w:rPr>
        <w:t>and the Net Power Consumption minus the Low Power Consumption from Load Resources with a validated Real-Time RRS and ECRS Schedule</w:t>
      </w:r>
      <w:r w:rsidRPr="00865B19">
        <w:rPr>
          <w:rFonts w:eastAsia="SimSun"/>
          <w:szCs w:val="20"/>
        </w:rPr>
        <w:t>;</w:t>
      </w:r>
    </w:p>
    <w:p w14:paraId="07127DE0" w14:textId="77777777" w:rsidR="00865B19" w:rsidRPr="00865B19" w:rsidRDefault="00865B19" w:rsidP="00865B19">
      <w:pPr>
        <w:spacing w:after="240"/>
        <w:ind w:left="2160" w:hanging="720"/>
        <w:rPr>
          <w:rFonts w:eastAsia="SimSun"/>
          <w:szCs w:val="20"/>
        </w:rPr>
      </w:pPr>
      <w:r w:rsidRPr="00865B19">
        <w:rPr>
          <w:rFonts w:eastAsia="SimSun"/>
          <w:szCs w:val="20"/>
        </w:rPr>
        <w:t>(viii)</w:t>
      </w:r>
      <w:r w:rsidRPr="00865B19">
        <w:rPr>
          <w:rFonts w:eastAsia="SimSun"/>
          <w:szCs w:val="20"/>
        </w:rPr>
        <w:tab/>
        <w:t>From Resources included in item (vii) above plus reserves from Resources that could be made available to SCED in 30 minutes;</w:t>
      </w:r>
    </w:p>
    <w:p w14:paraId="6B73AB4D" w14:textId="77777777" w:rsidR="00865B19" w:rsidRPr="00865B19" w:rsidRDefault="00865B19" w:rsidP="00865B19">
      <w:pPr>
        <w:spacing w:after="240"/>
        <w:ind w:left="2160" w:hanging="720"/>
        <w:rPr>
          <w:rFonts w:eastAsia="SimSun"/>
          <w:szCs w:val="20"/>
        </w:rPr>
      </w:pPr>
      <w:r w:rsidRPr="00865B19">
        <w:rPr>
          <w:rFonts w:eastAsia="SimSun"/>
          <w:szCs w:val="20"/>
        </w:rPr>
        <w:t>(ix)</w:t>
      </w:r>
      <w:r w:rsidRPr="00865B19">
        <w:rPr>
          <w:rFonts w:eastAsia="SimSun"/>
          <w:szCs w:val="20"/>
        </w:rPr>
        <w:tab/>
        <w:t>In the ERCOT System that can be used to increase Generation Resource Base Points in the next five minutes in SCED; and</w:t>
      </w:r>
    </w:p>
    <w:p w14:paraId="4F7F9A43" w14:textId="77777777" w:rsidR="00865B19" w:rsidRPr="00865B19" w:rsidRDefault="00865B19" w:rsidP="00865B19">
      <w:pPr>
        <w:spacing w:after="240"/>
        <w:ind w:left="2160" w:hanging="720"/>
        <w:rPr>
          <w:rFonts w:eastAsia="SimSun"/>
          <w:szCs w:val="20"/>
        </w:rPr>
      </w:pPr>
      <w:r w:rsidRPr="00865B19">
        <w:rPr>
          <w:rFonts w:eastAsia="SimSun"/>
          <w:szCs w:val="20"/>
        </w:rPr>
        <w:t>(x)</w:t>
      </w:r>
      <w:r w:rsidRPr="00865B19">
        <w:rPr>
          <w:rFonts w:eastAsia="SimSun"/>
          <w:szCs w:val="20"/>
        </w:rPr>
        <w:tab/>
        <w:t>In the ERCOT System that can be used to decrease Generation Resource Base Points in the next five minutes in SCED;</w:t>
      </w:r>
    </w:p>
    <w:p w14:paraId="6D4DEEC1" w14:textId="77777777" w:rsidR="00865B19" w:rsidRPr="00865B19" w:rsidRDefault="00865B19" w:rsidP="00865B19">
      <w:pPr>
        <w:spacing w:after="240"/>
        <w:ind w:left="1440" w:hanging="720"/>
        <w:rPr>
          <w:rFonts w:eastAsia="SimSun"/>
          <w:szCs w:val="20"/>
        </w:rPr>
      </w:pPr>
      <w:r w:rsidRPr="00865B19">
        <w:rPr>
          <w:rFonts w:eastAsia="SimSun"/>
          <w:szCs w:val="20"/>
        </w:rPr>
        <w:t>(l)</w:t>
      </w:r>
      <w:r w:rsidRPr="00865B19">
        <w:rPr>
          <w:rFonts w:eastAsia="SimSun"/>
          <w:szCs w:val="20"/>
        </w:rPr>
        <w:tab/>
        <w:t>Aggregate telemetered HSL capacity for Resources with a telemetered Resource Status of EMR;</w:t>
      </w:r>
    </w:p>
    <w:p w14:paraId="61CD49F6" w14:textId="77777777" w:rsidR="00865B19" w:rsidRPr="00865B19" w:rsidRDefault="00865B19" w:rsidP="00865B19">
      <w:pPr>
        <w:spacing w:after="240"/>
        <w:ind w:left="1440" w:hanging="720"/>
        <w:rPr>
          <w:rFonts w:eastAsia="SimSun"/>
          <w:szCs w:val="20"/>
        </w:rPr>
      </w:pPr>
      <w:r w:rsidRPr="00865B19">
        <w:rPr>
          <w:rFonts w:eastAsia="SimSun"/>
          <w:szCs w:val="20"/>
        </w:rPr>
        <w:t>(m)</w:t>
      </w:r>
      <w:r w:rsidRPr="00865B19">
        <w:rPr>
          <w:rFonts w:eastAsia="SimSun"/>
          <w:szCs w:val="20"/>
        </w:rPr>
        <w:tab/>
        <w:t>Aggregate telemetered HSL capacity for Resources with a telemetered Resource Status of OUT;</w:t>
      </w:r>
    </w:p>
    <w:p w14:paraId="1B9B5948"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(n)</w:t>
      </w:r>
      <w:r w:rsidRPr="00865B19">
        <w:rPr>
          <w:rFonts w:eastAsia="SimSun"/>
          <w:szCs w:val="20"/>
        </w:rPr>
        <w:tab/>
        <w:t>Aggregate net telemetered consumption for Resources with a telemetered Resource Status of OUTL; and</w:t>
      </w:r>
    </w:p>
    <w:p w14:paraId="31BCDCC0" w14:textId="77777777" w:rsidR="00865B19" w:rsidRPr="00865B19" w:rsidRDefault="00865B19" w:rsidP="00865B19">
      <w:pPr>
        <w:spacing w:after="240"/>
        <w:ind w:left="1440" w:hanging="720"/>
        <w:rPr>
          <w:rFonts w:eastAsia="SimSun"/>
          <w:szCs w:val="20"/>
        </w:rPr>
      </w:pPr>
      <w:r w:rsidRPr="00865B19">
        <w:rPr>
          <w:rFonts w:eastAsia="SimSun"/>
          <w:szCs w:val="20"/>
        </w:rPr>
        <w:t>(o)</w:t>
      </w:r>
      <w:r w:rsidRPr="00865B19">
        <w:rPr>
          <w:rFonts w:eastAsia="SimSun"/>
          <w:szCs w:val="20"/>
        </w:rPr>
        <w:tab/>
        <w:t>The ERCOT-wide PRC calculated as follows:</w:t>
      </w:r>
    </w:p>
    <w:p w14:paraId="356D7111" w14:textId="77777777" w:rsidR="00865B19" w:rsidRPr="00865B19" w:rsidRDefault="00865B19" w:rsidP="00865B19">
      <w:pPr>
        <w:rPr>
          <w:rFonts w:eastAsia="SimSun"/>
          <w:b/>
          <w:position w:val="30"/>
          <w:sz w:val="20"/>
        </w:rPr>
      </w:pPr>
    </w:p>
    <w:p w14:paraId="42975F4F" w14:textId="57CF76FF" w:rsidR="00865B19" w:rsidRPr="00865B19" w:rsidRDefault="001E564D" w:rsidP="00865B19">
      <w:pPr>
        <w:spacing w:after="240"/>
        <w:rPr>
          <w:rFonts w:eastAsia="SimSun"/>
          <w:b/>
          <w:position w:val="30"/>
          <w:sz w:val="20"/>
        </w:rPr>
      </w:pPr>
      <w:r w:rsidRPr="00865B19">
        <w:rPr>
          <w:rFonts w:eastAsia="SimSun"/>
          <w:b/>
          <w:noProof/>
          <w:position w:val="30"/>
          <w:sz w:val="20"/>
        </w:rPr>
        <w:drawing>
          <wp:anchor distT="0" distB="0" distL="114300" distR="114300" simplePos="0" relativeHeight="251662848" behindDoc="0" locked="0" layoutInCell="1" allowOverlap="1" wp14:anchorId="4603CC3C" wp14:editId="6708CDE3">
            <wp:simplePos x="0" y="0"/>
            <wp:positionH relativeFrom="column">
              <wp:posOffset>497205</wp:posOffset>
            </wp:positionH>
            <wp:positionV relativeFrom="paragraph">
              <wp:posOffset>-351790</wp:posOffset>
            </wp:positionV>
            <wp:extent cx="860425" cy="1395730"/>
            <wp:effectExtent l="0" t="0" r="0" b="0"/>
            <wp:wrapNone/>
            <wp:docPr id="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B19" w:rsidRPr="00865B19">
        <w:rPr>
          <w:rFonts w:eastAsia="SimSun"/>
          <w:b/>
          <w:position w:val="30"/>
          <w:sz w:val="20"/>
        </w:rPr>
        <w:t>PRC</w:t>
      </w:r>
      <w:r w:rsidR="00865B19" w:rsidRPr="00865B19">
        <w:rPr>
          <w:rFonts w:eastAsia="SimSun"/>
          <w:b/>
          <w:position w:val="30"/>
          <w:sz w:val="20"/>
          <w:vertAlign w:val="subscript"/>
        </w:rPr>
        <w:t>1</w:t>
      </w:r>
      <w:r w:rsidR="00865B19" w:rsidRPr="00865B19">
        <w:rPr>
          <w:rFonts w:eastAsia="SimSun"/>
          <w:b/>
          <w:position w:val="30"/>
          <w:sz w:val="20"/>
        </w:rPr>
        <w:t xml:space="preserve"> =</w:t>
      </w:r>
      <w:r w:rsidR="00865B19" w:rsidRPr="00865B19">
        <w:rPr>
          <w:rFonts w:eastAsia="SimSun"/>
          <w:b/>
          <w:position w:val="30"/>
          <w:sz w:val="20"/>
        </w:rPr>
        <w:tab/>
      </w:r>
      <w:r w:rsidR="00865B19" w:rsidRPr="00865B19">
        <w:rPr>
          <w:rFonts w:eastAsia="SimSun"/>
          <w:b/>
          <w:position w:val="30"/>
          <w:sz w:val="20"/>
        </w:rPr>
        <w:tab/>
      </w:r>
      <w:r w:rsidR="00865B19" w:rsidRPr="00865B19">
        <w:rPr>
          <w:rFonts w:eastAsia="SimSun"/>
          <w:b/>
          <w:position w:val="30"/>
          <w:sz w:val="20"/>
        </w:rPr>
        <w:tab/>
        <w:t>Min(Max((RDF*(HSL-NFRC) – Actual Net Telemetered Output)</w:t>
      </w:r>
      <w:r w:rsidR="00865B19" w:rsidRPr="00865B19">
        <w:rPr>
          <w:rFonts w:eastAsia="SimSun"/>
          <w:b/>
          <w:position w:val="30"/>
          <w:sz w:val="20"/>
          <w:vertAlign w:val="subscript"/>
        </w:rPr>
        <w:t>i</w:t>
      </w:r>
      <w:r w:rsidR="00865B19" w:rsidRPr="00865B19">
        <w:rPr>
          <w:rFonts w:eastAsia="SimSun"/>
          <w:b/>
          <w:position w:val="30"/>
          <w:sz w:val="20"/>
        </w:rPr>
        <w:t xml:space="preserve"> , 0.0) , </w:t>
      </w:r>
      <w:r w:rsidR="00865B19" w:rsidRPr="00865B19">
        <w:rPr>
          <w:rFonts w:eastAsia="SimSun"/>
          <w:b/>
          <w:position w:val="30"/>
          <w:sz w:val="20"/>
        </w:rPr>
        <w:tab/>
      </w:r>
      <w:r w:rsidR="00865B19" w:rsidRPr="00865B19">
        <w:rPr>
          <w:rFonts w:eastAsia="SimSun"/>
          <w:b/>
          <w:position w:val="30"/>
          <w:sz w:val="20"/>
        </w:rPr>
        <w:tab/>
      </w:r>
      <w:r w:rsidR="00865B19" w:rsidRPr="00865B19">
        <w:rPr>
          <w:rFonts w:eastAsia="SimSun"/>
          <w:b/>
          <w:position w:val="30"/>
          <w:sz w:val="20"/>
        </w:rPr>
        <w:tab/>
      </w:r>
      <w:r w:rsidR="00865B19" w:rsidRPr="00865B19">
        <w:rPr>
          <w:rFonts w:eastAsia="SimSun"/>
          <w:b/>
          <w:position w:val="30"/>
          <w:sz w:val="20"/>
        </w:rPr>
        <w:tab/>
      </w:r>
      <w:r w:rsidR="00865B19" w:rsidRPr="00865B19">
        <w:rPr>
          <w:rFonts w:eastAsia="SimSun"/>
          <w:b/>
          <w:position w:val="30"/>
          <w:sz w:val="20"/>
        </w:rPr>
        <w:tab/>
        <w:t>0.2*RDF*(HSL-NFRC)</w:t>
      </w:r>
      <w:r w:rsidR="00865B19" w:rsidRPr="00865B19">
        <w:rPr>
          <w:rFonts w:eastAsia="SimSun"/>
          <w:b/>
          <w:position w:val="30"/>
          <w:sz w:val="20"/>
          <w:vertAlign w:val="subscript"/>
        </w:rPr>
        <w:t>i</w:t>
      </w:r>
      <w:r w:rsidR="00865B19" w:rsidRPr="00865B19">
        <w:rPr>
          <w:rFonts w:eastAsia="SimSun"/>
          <w:b/>
          <w:position w:val="30"/>
          <w:sz w:val="20"/>
        </w:rPr>
        <w:t>),</w:t>
      </w:r>
    </w:p>
    <w:p w14:paraId="44303423" w14:textId="77777777" w:rsidR="00865B19" w:rsidRPr="00865B19" w:rsidRDefault="00865B19" w:rsidP="00865B19">
      <w:pPr>
        <w:ind w:right="-1080"/>
        <w:rPr>
          <w:rFonts w:eastAsia="SimSun"/>
        </w:rPr>
      </w:pPr>
    </w:p>
    <w:p w14:paraId="084D05C6" w14:textId="77777777" w:rsidR="00865B19" w:rsidRPr="00865B19" w:rsidRDefault="00865B19" w:rsidP="00865B19">
      <w:pPr>
        <w:ind w:right="-1080"/>
        <w:rPr>
          <w:rFonts w:eastAsia="SimSun"/>
        </w:rPr>
      </w:pPr>
    </w:p>
    <w:p w14:paraId="0DE3355B" w14:textId="77777777" w:rsidR="00865B19" w:rsidRPr="00865B19" w:rsidRDefault="00865B19" w:rsidP="00865B19">
      <w:pPr>
        <w:ind w:right="-1080"/>
        <w:rPr>
          <w:rFonts w:eastAsia="SimSun"/>
        </w:rPr>
      </w:pPr>
      <w:r w:rsidRPr="00865B19">
        <w:rPr>
          <w:rFonts w:eastAsia="SimSun"/>
        </w:rPr>
        <w:t xml:space="preserve">where the included On-Line Generation Resources do not include WGRs, nuclear </w:t>
      </w:r>
      <w:proofErr w:type="gramStart"/>
      <w:r w:rsidRPr="00865B19">
        <w:rPr>
          <w:rFonts w:eastAsia="SimSun"/>
        </w:rPr>
        <w:t>Generation</w:t>
      </w:r>
      <w:proofErr w:type="gramEnd"/>
    </w:p>
    <w:p w14:paraId="60828EEA" w14:textId="77777777" w:rsidR="00865B19" w:rsidRPr="00865B19" w:rsidRDefault="00865B19" w:rsidP="00865B19">
      <w:pPr>
        <w:ind w:right="-1080"/>
        <w:rPr>
          <w:rFonts w:eastAsia="SimSun"/>
        </w:rPr>
      </w:pPr>
      <w:r w:rsidRPr="00865B19">
        <w:rPr>
          <w:rFonts w:eastAsia="SimSun"/>
        </w:rPr>
        <w:t xml:space="preserve">Resources, or Generation Resources with an output less than or equal to 95% of telemetered LSL or </w:t>
      </w:r>
    </w:p>
    <w:p w14:paraId="0BB1A351" w14:textId="77777777" w:rsidR="00865B19" w:rsidRPr="00865B19" w:rsidRDefault="00865B19" w:rsidP="00865B19">
      <w:pPr>
        <w:ind w:right="-1080"/>
        <w:rPr>
          <w:rFonts w:eastAsia="SimSun"/>
        </w:rPr>
      </w:pPr>
      <w:r w:rsidRPr="00865B19">
        <w:rPr>
          <w:rFonts w:eastAsia="SimSun"/>
        </w:rPr>
        <w:t>with a telemetered status of ONTEST, ONHOLD, STARTUP, or SHUTDOWN.</w:t>
      </w:r>
    </w:p>
    <w:p w14:paraId="38D31B04" w14:textId="77777777" w:rsidR="00865B19" w:rsidRPr="00865B19" w:rsidRDefault="00865B19" w:rsidP="00865B19">
      <w:pPr>
        <w:ind w:right="-1080"/>
        <w:rPr>
          <w:rFonts w:eastAsia="SimSun"/>
        </w:rPr>
      </w:pPr>
    </w:p>
    <w:p w14:paraId="15C031F6" w14:textId="77777777" w:rsidR="00865B19" w:rsidRPr="00865B19" w:rsidRDefault="00865B19" w:rsidP="00865B19">
      <w:pPr>
        <w:ind w:right="-1080"/>
        <w:rPr>
          <w:rFonts w:eastAsia="SimSun"/>
        </w:rPr>
      </w:pPr>
    </w:p>
    <w:p w14:paraId="0949651D" w14:textId="77777777" w:rsidR="00865B19" w:rsidRPr="00865B19" w:rsidRDefault="00865B19" w:rsidP="00865B19">
      <w:pPr>
        <w:rPr>
          <w:rFonts w:eastAsia="SimSun"/>
          <w:b/>
          <w:position w:val="30"/>
          <w:sz w:val="20"/>
        </w:rPr>
      </w:pPr>
    </w:p>
    <w:p w14:paraId="5FB8CC98" w14:textId="038E789B" w:rsidR="00865B19" w:rsidRPr="00865B19" w:rsidRDefault="001E564D" w:rsidP="00865B19">
      <w:pPr>
        <w:rPr>
          <w:rFonts w:eastAsia="SimSun"/>
          <w:b/>
          <w:position w:val="30"/>
          <w:sz w:val="20"/>
        </w:rPr>
      </w:pPr>
      <w:r>
        <w:rPr>
          <w:noProof/>
        </w:rPr>
        <mc:AlternateContent>
          <mc:Choice Requires="wpc">
            <w:drawing>
              <wp:anchor distT="0" distB="0" distL="114300" distR="114300" simplePos="0" relativeHeight="251655680" behindDoc="0" locked="0" layoutInCell="1" allowOverlap="1" wp14:anchorId="1ABEF1FD" wp14:editId="5C38A13D">
                <wp:simplePos x="0" y="0"/>
                <wp:positionH relativeFrom="column">
                  <wp:posOffset>507365</wp:posOffset>
                </wp:positionH>
                <wp:positionV relativeFrom="paragraph">
                  <wp:posOffset>-309245</wp:posOffset>
                </wp:positionV>
                <wp:extent cx="761365" cy="1394460"/>
                <wp:effectExtent l="0" t="0" r="0" b="0"/>
                <wp:wrapNone/>
                <wp:docPr id="335"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07124425" name="Rectangle 107"/>
                        <wps:cNvSpPr>
                          <a:spLocks noChangeArrowheads="1"/>
                        </wps:cNvSpPr>
                        <wps:spPr bwMode="auto">
                          <a:xfrm>
                            <a:off x="142212" y="501622"/>
                            <a:ext cx="135912" cy="340415"/>
                          </a:xfrm>
                          <a:prstGeom prst="rect">
                            <a:avLst/>
                          </a:prstGeom>
                          <a:noFill/>
                          <a:ln>
                            <a:noFill/>
                          </a:ln>
                        </wps:spPr>
                        <wps:txbx>
                          <w:txbxContent>
                            <w:p w14:paraId="3AF27BB8" w14:textId="77777777" w:rsidR="00865B19" w:rsidRDefault="00865B19" w:rsidP="00865B19">
                              <w:r>
                                <w:rPr>
                                  <w:rFonts w:ascii="Symbol" w:hAnsi="Symbol" w:cs="Symbol"/>
                                  <w:color w:val="000000"/>
                                  <w:sz w:val="32"/>
                                  <w:szCs w:val="32"/>
                                </w:rPr>
                                <w:t></w:t>
                              </w:r>
                            </w:p>
                          </w:txbxContent>
                        </wps:txbx>
                        <wps:bodyPr rot="0" vert="horz" wrap="square" lIns="0" tIns="0" rIns="0" bIns="0" anchor="t" anchorCtr="0" upright="1">
                          <a:noAutofit/>
                        </wps:bodyPr>
                      </wps:wsp>
                      <wps:wsp>
                        <wps:cNvPr id="1033405878" name="Rectangle 108"/>
                        <wps:cNvSpPr>
                          <a:spLocks noChangeArrowheads="1"/>
                        </wps:cNvSpPr>
                        <wps:spPr bwMode="auto">
                          <a:xfrm>
                            <a:off x="90108" y="842036"/>
                            <a:ext cx="83820" cy="186690"/>
                          </a:xfrm>
                          <a:prstGeom prst="rect">
                            <a:avLst/>
                          </a:prstGeom>
                          <a:noFill/>
                          <a:ln>
                            <a:noFill/>
                          </a:ln>
                        </wps:spPr>
                        <wps:txbx>
                          <w:txbxContent>
                            <w:p w14:paraId="0C26ADB4"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31408277" name="Rectangle 109"/>
                        <wps:cNvSpPr>
                          <a:spLocks noChangeArrowheads="1"/>
                        </wps:cNvSpPr>
                        <wps:spPr bwMode="auto">
                          <a:xfrm>
                            <a:off x="40603" y="326414"/>
                            <a:ext cx="407035" cy="175260"/>
                          </a:xfrm>
                          <a:prstGeom prst="rect">
                            <a:avLst/>
                          </a:prstGeom>
                          <a:noFill/>
                          <a:ln>
                            <a:noFill/>
                          </a:ln>
                        </wps:spPr>
                        <wps:txbx>
                          <w:txbxContent>
                            <w:p w14:paraId="0A7AE1B1" w14:textId="77777777" w:rsidR="00865B19" w:rsidRDefault="00865B19" w:rsidP="00865B19">
                              <w:r>
                                <w:rPr>
                                  <w:b/>
                                  <w:bCs/>
                                  <w:i/>
                                  <w:iCs/>
                                  <w:color w:val="000000"/>
                                </w:rPr>
                                <w:t>WGRs</w:t>
                              </w:r>
                            </w:p>
                          </w:txbxContent>
                        </wps:txbx>
                        <wps:bodyPr rot="0" vert="horz" wrap="none" lIns="0" tIns="0" rIns="0" bIns="0" anchor="t" anchorCtr="0" upright="1">
                          <a:spAutoFit/>
                        </wps:bodyPr>
                      </wps:wsp>
                      <wps:wsp>
                        <wps:cNvPr id="1329879642" name="Rectangle 110"/>
                        <wps:cNvSpPr>
                          <a:spLocks noChangeArrowheads="1"/>
                        </wps:cNvSpPr>
                        <wps:spPr bwMode="auto">
                          <a:xfrm>
                            <a:off x="29202" y="171407"/>
                            <a:ext cx="398145" cy="175260"/>
                          </a:xfrm>
                          <a:prstGeom prst="rect">
                            <a:avLst/>
                          </a:prstGeom>
                          <a:noFill/>
                          <a:ln>
                            <a:noFill/>
                          </a:ln>
                        </wps:spPr>
                        <wps:txbx>
                          <w:txbxContent>
                            <w:p w14:paraId="1AE873F2" w14:textId="77777777" w:rsidR="00865B19" w:rsidRDefault="00865B19" w:rsidP="00865B1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wps:spPr>
                        <wps:txbx>
                          <w:txbxContent>
                            <w:p w14:paraId="4A82F94D" w14:textId="77777777" w:rsidR="00865B19" w:rsidRDefault="00865B19" w:rsidP="00865B19">
                              <w:r>
                                <w:rPr>
                                  <w:b/>
                                  <w:bCs/>
                                  <w:i/>
                                  <w:iCs/>
                                  <w:color w:val="000000"/>
                                </w:rPr>
                                <w:t>All</w:t>
                              </w:r>
                            </w:p>
                          </w:txbxContent>
                        </wps:txbx>
                        <wps:bodyPr rot="0" vert="horz" wrap="none" lIns="0" tIns="0" rIns="0" bIns="0" anchor="t" anchorCtr="0" upright="1">
                          <a:spAutoFit/>
                        </wps:bodyPr>
                      </wps:wsp>
                      <wps:wsp>
                        <wps:cNvPr id="1778829504" name="Rectangle 112"/>
                        <wps:cNvSpPr>
                          <a:spLocks noChangeArrowheads="1"/>
                        </wps:cNvSpPr>
                        <wps:spPr bwMode="auto">
                          <a:xfrm>
                            <a:off x="40603" y="1014744"/>
                            <a:ext cx="348615" cy="175260"/>
                          </a:xfrm>
                          <a:prstGeom prst="rect">
                            <a:avLst/>
                          </a:prstGeom>
                          <a:noFill/>
                          <a:ln>
                            <a:noFill/>
                          </a:ln>
                        </wps:spPr>
                        <wps:txbx>
                          <w:txbxContent>
                            <w:p w14:paraId="0DA63B3E" w14:textId="77777777" w:rsidR="00865B19" w:rsidRDefault="00865B19" w:rsidP="00865B19">
                              <w:r>
                                <w:rPr>
                                  <w:b/>
                                  <w:bCs/>
                                  <w:i/>
                                  <w:iCs/>
                                  <w:color w:val="000000"/>
                                </w:rPr>
                                <w:t>WGR</w:t>
                              </w:r>
                            </w:p>
                          </w:txbxContent>
                        </wps:txbx>
                        <wps:bodyPr rot="0" vert="horz" wrap="none" lIns="0" tIns="0" rIns="0" bIns="0" anchor="t" anchorCtr="0" upright="1">
                          <a:spAutoFit/>
                        </wps:bodyPr>
                      </wps:wsp>
                      <wps:wsp>
                        <wps:cNvPr id="1914663688" name="Rectangle 113"/>
                        <wps:cNvSpPr>
                          <a:spLocks noChangeArrowheads="1"/>
                        </wps:cNvSpPr>
                        <wps:spPr bwMode="auto">
                          <a:xfrm>
                            <a:off x="179115" y="859837"/>
                            <a:ext cx="398145" cy="175260"/>
                          </a:xfrm>
                          <a:prstGeom prst="rect">
                            <a:avLst/>
                          </a:prstGeom>
                          <a:noFill/>
                          <a:ln>
                            <a:noFill/>
                          </a:ln>
                        </wps:spPr>
                        <wps:txbx>
                          <w:txbxContent>
                            <w:p w14:paraId="2E18F06C" w14:textId="77777777" w:rsidR="00865B19" w:rsidRDefault="00865B19" w:rsidP="00865B19">
                              <w:r>
                                <w:rPr>
                                  <w:b/>
                                  <w:bCs/>
                                  <w:i/>
                                  <w:iCs/>
                                  <w:color w:val="000000"/>
                                </w:rPr>
                                <w:t>online</w:t>
                              </w:r>
                            </w:p>
                          </w:txbxContent>
                        </wps:txbx>
                        <wps:bodyPr rot="0" vert="horz" wrap="none" lIns="0" tIns="0" rIns="0" bIns="0" anchor="t" anchorCtr="0" upright="1">
                          <a:spAutoFit/>
                        </wps:bodyPr>
                      </wps:wsp>
                      <wps:wsp>
                        <wps:cNvPr id="731334041" name="Rectangle 114"/>
                        <wps:cNvSpPr>
                          <a:spLocks noChangeArrowheads="1"/>
                        </wps:cNvSpPr>
                        <wps:spPr bwMode="auto">
                          <a:xfrm>
                            <a:off x="31703" y="859837"/>
                            <a:ext cx="42545" cy="175260"/>
                          </a:xfrm>
                          <a:prstGeom prst="rect">
                            <a:avLst/>
                          </a:prstGeom>
                          <a:noFill/>
                          <a:ln>
                            <a:noFill/>
                          </a:ln>
                        </wps:spPr>
                        <wps:txbx>
                          <w:txbxContent>
                            <w:p w14:paraId="6A01F5C2" w14:textId="77777777" w:rsidR="00865B19" w:rsidRDefault="00865B19" w:rsidP="00865B1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ABEF1FD" id="Canvas 2497" o:spid="_x0000_s1030" editas="canvas" style="position:absolute;margin-left:39.95pt;margin-top:-24.35pt;width:59.95pt;height:109.8pt;z-index:25165568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" filled="f" stroked="f">
                  <v:textbox inset="0,0,0,0">
                    <w:txbxContent>
                      <w:p w14:paraId="3AF27BB8" w14:textId="77777777" w:rsidR="00865B19" w:rsidRDefault="00865B19" w:rsidP="00865B19">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" filled="f" stroked="f">
                  <v:textbox style="mso-fit-shape-to-text:t" inset="0,0,0,0">
                    <w:txbxContent>
                      <w:p w14:paraId="0C26ADB4" w14:textId="77777777" w:rsidR="00865B19" w:rsidRDefault="00865B19" w:rsidP="00865B19">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" filled="f" stroked="f">
                  <v:textbox style="mso-fit-shape-to-text:t" inset="0,0,0,0">
                    <w:txbxContent>
                      <w:p w14:paraId="0A7AE1B1" w14:textId="77777777" w:rsidR="00865B19" w:rsidRDefault="00865B19" w:rsidP="00865B19">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" filled="f" stroked="f">
                  <v:textbox style="mso-fit-shape-to-text:t" inset="0,0,0,0">
                    <w:txbxContent>
                      <w:p w14:paraId="1AE873F2" w14:textId="77777777" w:rsidR="00865B19" w:rsidRDefault="00865B19" w:rsidP="00865B19">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4A82F94D" w14:textId="77777777" w:rsidR="00865B19" w:rsidRDefault="00865B19" w:rsidP="00865B19">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" filled="f" stroked="f">
                  <v:textbox style="mso-fit-shape-to-text:t" inset="0,0,0,0">
                    <w:txbxContent>
                      <w:p w14:paraId="0DA63B3E" w14:textId="77777777" w:rsidR="00865B19" w:rsidRDefault="00865B19" w:rsidP="00865B19">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" filled="f" stroked="f">
                  <v:textbox style="mso-fit-shape-to-text:t" inset="0,0,0,0">
                    <w:txbxContent>
                      <w:p w14:paraId="2E18F06C" w14:textId="77777777" w:rsidR="00865B19" w:rsidRDefault="00865B19" w:rsidP="00865B19">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" filled="f" stroked="f">
                  <v:textbox style="mso-fit-shape-to-text:t" inset="0,0,0,0">
                    <w:txbxContent>
                      <w:p w14:paraId="6A01F5C2" w14:textId="77777777" w:rsidR="00865B19" w:rsidRDefault="00865B19" w:rsidP="00865B19">
                        <w:r>
                          <w:rPr>
                            <w:b/>
                            <w:bCs/>
                            <w:i/>
                            <w:iCs/>
                            <w:color w:val="000000"/>
                          </w:rPr>
                          <w:t>i</w:t>
                        </w:r>
                      </w:p>
                    </w:txbxContent>
                  </v:textbox>
                </v:rect>
              </v:group>
            </w:pict>
          </mc:Fallback>
        </mc:AlternateContent>
      </w:r>
    </w:p>
    <w:p w14:paraId="4F8DD2DC" w14:textId="77777777" w:rsidR="00865B19" w:rsidRPr="00865B19" w:rsidRDefault="00865B19" w:rsidP="00865B19">
      <w:pPr>
        <w:rPr>
          <w:rFonts w:eastAsia="SimSun"/>
          <w:b/>
          <w:position w:val="30"/>
          <w:sz w:val="20"/>
        </w:rPr>
      </w:pPr>
      <w:r w:rsidRPr="00865B19">
        <w:rPr>
          <w:rFonts w:eastAsia="SimSun"/>
          <w:b/>
          <w:position w:val="30"/>
          <w:sz w:val="20"/>
        </w:rPr>
        <w:t>PRC</w:t>
      </w:r>
      <w:r w:rsidRPr="00865B19">
        <w:rPr>
          <w:rFonts w:eastAsia="SimSun"/>
          <w:b/>
          <w:position w:val="30"/>
          <w:sz w:val="20"/>
          <w:vertAlign w:val="subscript"/>
        </w:rPr>
        <w:t>2</w:t>
      </w:r>
      <w:r w:rsidRPr="00865B19">
        <w:rPr>
          <w:rFonts w:eastAsia="SimSun"/>
          <w:b/>
          <w:position w:val="30"/>
          <w:sz w:val="20"/>
        </w:rPr>
        <w:t xml:space="preserve"> =</w:t>
      </w:r>
      <w:r w:rsidRPr="00865B19">
        <w:rPr>
          <w:rFonts w:eastAsia="SimSun"/>
          <w:b/>
          <w:position w:val="30"/>
          <w:sz w:val="20"/>
        </w:rPr>
        <w:tab/>
      </w:r>
      <w:r w:rsidRPr="00865B19">
        <w:rPr>
          <w:rFonts w:eastAsia="SimSun"/>
          <w:b/>
          <w:position w:val="30"/>
          <w:sz w:val="20"/>
        </w:rPr>
        <w:tab/>
      </w:r>
      <w:r w:rsidRPr="00865B19">
        <w:rPr>
          <w:rFonts w:eastAsia="SimSun"/>
          <w:b/>
          <w:position w:val="30"/>
          <w:sz w:val="20"/>
        </w:rPr>
        <w:tab/>
        <w:t>Min(Max((RDF</w:t>
      </w:r>
      <w:r w:rsidRPr="00865B19">
        <w:rPr>
          <w:rFonts w:eastAsia="SimSun"/>
          <w:b/>
          <w:position w:val="30"/>
          <w:sz w:val="20"/>
          <w:vertAlign w:val="subscript"/>
        </w:rPr>
        <w:t>W</w:t>
      </w:r>
      <w:r w:rsidRPr="00865B19">
        <w:rPr>
          <w:rFonts w:eastAsia="SimSun"/>
          <w:b/>
          <w:position w:val="30"/>
          <w:sz w:val="20"/>
        </w:rPr>
        <w:t>*HSL – Actual Net Telemetered Output)</w:t>
      </w:r>
      <w:r w:rsidRPr="00865B19">
        <w:rPr>
          <w:rFonts w:eastAsia="SimSun"/>
          <w:b/>
          <w:position w:val="30"/>
          <w:sz w:val="20"/>
          <w:vertAlign w:val="subscript"/>
        </w:rPr>
        <w:t>i</w:t>
      </w:r>
      <w:r w:rsidRPr="00865B19">
        <w:rPr>
          <w:rFonts w:eastAsia="SimSun"/>
          <w:b/>
          <w:position w:val="30"/>
          <w:sz w:val="20"/>
        </w:rPr>
        <w:t xml:space="preserve"> , 0.0) , 0.2*RDF</w:t>
      </w:r>
      <w:r w:rsidRPr="00865B19">
        <w:rPr>
          <w:rFonts w:eastAsia="SimSun"/>
          <w:b/>
          <w:position w:val="30"/>
          <w:sz w:val="20"/>
          <w:vertAlign w:val="subscript"/>
        </w:rPr>
        <w:t>W</w:t>
      </w:r>
      <w:r w:rsidRPr="00865B19">
        <w:rPr>
          <w:rFonts w:eastAsia="SimSun"/>
          <w:b/>
          <w:position w:val="30"/>
          <w:sz w:val="20"/>
        </w:rPr>
        <w:t>*</w:t>
      </w:r>
      <w:proofErr w:type="spellStart"/>
      <w:r w:rsidRPr="00865B19">
        <w:rPr>
          <w:rFonts w:eastAsia="SimSun"/>
          <w:b/>
          <w:position w:val="30"/>
          <w:sz w:val="20"/>
        </w:rPr>
        <w:t>HSL</w:t>
      </w:r>
      <w:r w:rsidRPr="00865B19">
        <w:rPr>
          <w:rFonts w:eastAsia="SimSun"/>
          <w:b/>
          <w:position w:val="30"/>
          <w:sz w:val="20"/>
          <w:vertAlign w:val="subscript"/>
        </w:rPr>
        <w:t>i</w:t>
      </w:r>
      <w:proofErr w:type="spellEnd"/>
      <w:r w:rsidRPr="00865B19">
        <w:rPr>
          <w:rFonts w:eastAsia="SimSun"/>
          <w:b/>
          <w:position w:val="30"/>
          <w:sz w:val="20"/>
        </w:rPr>
        <w:t>),</w:t>
      </w:r>
    </w:p>
    <w:p w14:paraId="0EDF347E" w14:textId="77777777" w:rsidR="00865B19" w:rsidRPr="00865B19" w:rsidRDefault="00865B19" w:rsidP="00865B19">
      <w:pPr>
        <w:ind w:right="-1080" w:hanging="1080"/>
        <w:rPr>
          <w:rFonts w:eastAsia="SimSun"/>
          <w:b/>
          <w:position w:val="30"/>
        </w:rPr>
      </w:pPr>
    </w:p>
    <w:p w14:paraId="23ED6ED6" w14:textId="77777777" w:rsidR="00865B19" w:rsidRPr="00865B19" w:rsidRDefault="00865B19" w:rsidP="00865B19">
      <w:pPr>
        <w:spacing w:before="120"/>
        <w:ind w:right="-1080"/>
        <w:rPr>
          <w:rFonts w:eastAsia="SimSun"/>
        </w:rPr>
      </w:pPr>
      <w:r w:rsidRPr="00865B19">
        <w:rPr>
          <w:rFonts w:eastAsia="SimSun"/>
        </w:rPr>
        <w:t>where the included On-Line WGRs only include WGRs that are Primary Frequency Response-capable.</w:t>
      </w:r>
    </w:p>
    <w:p w14:paraId="66C1CFE5" w14:textId="77777777" w:rsidR="00865B19" w:rsidRPr="00865B19" w:rsidRDefault="00865B19" w:rsidP="00865B19">
      <w:pPr>
        <w:ind w:left="2160" w:hanging="2160"/>
        <w:rPr>
          <w:rFonts w:eastAsia="SimSun"/>
          <w:b/>
          <w:position w:val="30"/>
          <w:sz w:val="20"/>
        </w:rPr>
      </w:pPr>
    </w:p>
    <w:p w14:paraId="34518153" w14:textId="7F928194" w:rsidR="00865B19" w:rsidRPr="00865B19" w:rsidRDefault="001E564D" w:rsidP="00865B19">
      <w:pPr>
        <w:ind w:left="2160" w:hanging="2160"/>
        <w:rPr>
          <w:rFonts w:eastAsia="SimSun"/>
          <w:b/>
          <w:position w:val="30"/>
          <w:sz w:val="20"/>
        </w:rPr>
      </w:pPr>
      <w:r w:rsidRPr="00865B19">
        <w:rPr>
          <w:rFonts w:eastAsia="SimSun"/>
          <w:b/>
          <w:noProof/>
          <w:position w:val="30"/>
          <w:sz w:val="20"/>
        </w:rPr>
        <w:drawing>
          <wp:anchor distT="0" distB="0" distL="114300" distR="114300" simplePos="0" relativeHeight="251663872" behindDoc="0" locked="0" layoutInCell="1" allowOverlap="1" wp14:anchorId="2A5648BC" wp14:editId="73397D8D">
            <wp:simplePos x="0" y="0"/>
            <wp:positionH relativeFrom="column">
              <wp:posOffset>444500</wp:posOffset>
            </wp:positionH>
            <wp:positionV relativeFrom="paragraph">
              <wp:posOffset>-223520</wp:posOffset>
            </wp:positionV>
            <wp:extent cx="861695" cy="1398270"/>
            <wp:effectExtent l="0" t="0" r="0" b="0"/>
            <wp:wrapNone/>
            <wp:docPr id="19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DB0DAB" w14:textId="77777777" w:rsidR="00865B19" w:rsidRPr="00865B19" w:rsidRDefault="00865B19" w:rsidP="00865B19">
      <w:pPr>
        <w:ind w:left="2160" w:hanging="2160"/>
        <w:rPr>
          <w:rFonts w:eastAsia="SimSun"/>
          <w:b/>
          <w:position w:val="30"/>
          <w:sz w:val="20"/>
        </w:rPr>
      </w:pPr>
      <w:r w:rsidRPr="00865B19">
        <w:rPr>
          <w:rFonts w:eastAsia="SimSun"/>
          <w:b/>
          <w:position w:val="30"/>
          <w:sz w:val="20"/>
        </w:rPr>
        <w:t>PRC</w:t>
      </w:r>
      <w:r w:rsidRPr="00865B19">
        <w:rPr>
          <w:rFonts w:eastAsia="SimSun"/>
          <w:b/>
          <w:position w:val="30"/>
          <w:sz w:val="20"/>
          <w:vertAlign w:val="subscript"/>
        </w:rPr>
        <w:t>3</w:t>
      </w:r>
      <w:r w:rsidRPr="00865B19">
        <w:rPr>
          <w:rFonts w:eastAsia="SimSun"/>
          <w:b/>
          <w:position w:val="30"/>
          <w:sz w:val="20"/>
        </w:rPr>
        <w:t xml:space="preserve"> =</w:t>
      </w:r>
      <w:r w:rsidRPr="00865B19">
        <w:rPr>
          <w:rFonts w:eastAsia="SimSun"/>
          <w:b/>
          <w:position w:val="30"/>
          <w:sz w:val="20"/>
        </w:rPr>
        <w:tab/>
        <w:t>((Synchronous condenser output)</w:t>
      </w:r>
      <w:r w:rsidRPr="00865B19">
        <w:rPr>
          <w:rFonts w:eastAsia="SimSun"/>
          <w:b/>
          <w:position w:val="30"/>
          <w:sz w:val="20"/>
          <w:vertAlign w:val="subscript"/>
        </w:rPr>
        <w:t>i</w:t>
      </w:r>
      <w:r w:rsidRPr="00865B19">
        <w:rPr>
          <w:rFonts w:eastAsia="SimSun"/>
          <w:b/>
          <w:position w:val="30"/>
          <w:sz w:val="20"/>
        </w:rPr>
        <w:t xml:space="preserve"> as qualified by item (8) of Operating Guide Section 2.3.1.2, Additional Operational Details for Responsive Reserve and ERCOT Contingency Reserve Service Providers))</w:t>
      </w:r>
    </w:p>
    <w:p w14:paraId="2FA81BA9" w14:textId="77777777" w:rsidR="00865B19" w:rsidRPr="00865B19" w:rsidRDefault="00865B19" w:rsidP="00865B19">
      <w:pPr>
        <w:tabs>
          <w:tab w:val="left" w:pos="2160"/>
        </w:tabs>
        <w:ind w:left="2160" w:hanging="2160"/>
        <w:rPr>
          <w:rFonts w:eastAsia="SimSun"/>
          <w:b/>
          <w:position w:val="30"/>
          <w:sz w:val="20"/>
        </w:rPr>
      </w:pPr>
    </w:p>
    <w:p w14:paraId="5F39E142" w14:textId="2EE4320B" w:rsidR="00865B19" w:rsidRPr="00865B19" w:rsidRDefault="001E564D" w:rsidP="00865B19">
      <w:pPr>
        <w:tabs>
          <w:tab w:val="left" w:pos="2160"/>
        </w:tabs>
        <w:spacing w:before="480"/>
        <w:ind w:left="2160" w:hanging="2160"/>
        <w:rPr>
          <w:rFonts w:eastAsia="SimSun"/>
          <w:b/>
          <w:position w:val="30"/>
          <w:sz w:val="20"/>
          <w:vertAlign w:val="subscript"/>
        </w:rPr>
      </w:pPr>
      <w:r>
        <w:rPr>
          <w:noProof/>
        </w:rPr>
        <mc:AlternateContent>
          <mc:Choice Requires="wpc">
            <w:drawing>
              <wp:anchor distT="0" distB="0" distL="114300" distR="114300" simplePos="0" relativeHeight="251656704" behindDoc="0" locked="0" layoutInCell="1" allowOverlap="1" wp14:anchorId="4B311542" wp14:editId="746702D2">
                <wp:simplePos x="0" y="0"/>
                <wp:positionH relativeFrom="column">
                  <wp:posOffset>504190</wp:posOffset>
                </wp:positionH>
                <wp:positionV relativeFrom="paragraph">
                  <wp:posOffset>-242570</wp:posOffset>
                </wp:positionV>
                <wp:extent cx="721360" cy="1369060"/>
                <wp:effectExtent l="0" t="0" r="0" b="0"/>
                <wp:wrapNone/>
                <wp:docPr id="323"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wps:spPr>
                        <wps:txbx>
                          <w:txbxContent>
                            <w:p w14:paraId="3082EC03"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181429852" name="Rectangle 72"/>
                        <wps:cNvSpPr>
                          <a:spLocks noChangeArrowheads="1"/>
                        </wps:cNvSpPr>
                        <wps:spPr bwMode="auto">
                          <a:xfrm>
                            <a:off x="101608" y="871175"/>
                            <a:ext cx="83820" cy="186690"/>
                          </a:xfrm>
                          <a:prstGeom prst="rect">
                            <a:avLst/>
                          </a:prstGeom>
                          <a:noFill/>
                          <a:ln>
                            <a:noFill/>
                          </a:ln>
                        </wps:spPr>
                        <wps:txbx>
                          <w:txbxContent>
                            <w:p w14:paraId="3BE13DCC"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93041825" name="Rectangle 73"/>
                        <wps:cNvSpPr>
                          <a:spLocks noChangeArrowheads="1"/>
                        </wps:cNvSpPr>
                        <wps:spPr bwMode="auto">
                          <a:xfrm>
                            <a:off x="35603" y="424188"/>
                            <a:ext cx="601345" cy="175260"/>
                          </a:xfrm>
                          <a:prstGeom prst="rect">
                            <a:avLst/>
                          </a:prstGeom>
                          <a:noFill/>
                          <a:ln>
                            <a:noFill/>
                          </a:ln>
                        </wps:spPr>
                        <wps:txbx>
                          <w:txbxContent>
                            <w:p w14:paraId="3B25B22F"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1111369517" name="Rectangle 74"/>
                        <wps:cNvSpPr>
                          <a:spLocks noChangeArrowheads="1"/>
                        </wps:cNvSpPr>
                        <wps:spPr bwMode="auto">
                          <a:xfrm>
                            <a:off x="31703" y="290192"/>
                            <a:ext cx="271145" cy="175260"/>
                          </a:xfrm>
                          <a:prstGeom prst="rect">
                            <a:avLst/>
                          </a:prstGeom>
                          <a:noFill/>
                          <a:ln>
                            <a:noFill/>
                          </a:ln>
                        </wps:spPr>
                        <wps:txbx>
                          <w:txbxContent>
                            <w:p w14:paraId="790ACFC1"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1657757776" name="Rectangle 75"/>
                        <wps:cNvSpPr>
                          <a:spLocks noChangeArrowheads="1"/>
                        </wps:cNvSpPr>
                        <wps:spPr bwMode="auto">
                          <a:xfrm>
                            <a:off x="33703" y="156195"/>
                            <a:ext cx="398145" cy="175260"/>
                          </a:xfrm>
                          <a:prstGeom prst="rect">
                            <a:avLst/>
                          </a:prstGeom>
                          <a:noFill/>
                          <a:ln>
                            <a:noFill/>
                          </a:ln>
                        </wps:spPr>
                        <wps:txbx>
                          <w:txbxContent>
                            <w:p w14:paraId="253B7450"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wps:spPr>
                        <wps:txbx>
                          <w:txbxContent>
                            <w:p w14:paraId="4D59F7F6"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462607856" name="Rectangle 77"/>
                        <wps:cNvSpPr>
                          <a:spLocks noChangeArrowheads="1"/>
                        </wps:cNvSpPr>
                        <wps:spPr bwMode="auto">
                          <a:xfrm>
                            <a:off x="62905" y="1153766"/>
                            <a:ext cx="542290" cy="175260"/>
                          </a:xfrm>
                          <a:prstGeom prst="rect">
                            <a:avLst/>
                          </a:prstGeom>
                          <a:noFill/>
                          <a:ln>
                            <a:noFill/>
                          </a:ln>
                        </wps:spPr>
                        <wps:txbx>
                          <w:txbxContent>
                            <w:p w14:paraId="509946E7"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1638870663" name="Rectangle 78"/>
                        <wps:cNvSpPr>
                          <a:spLocks noChangeArrowheads="1"/>
                        </wps:cNvSpPr>
                        <wps:spPr bwMode="auto">
                          <a:xfrm>
                            <a:off x="58405" y="1019770"/>
                            <a:ext cx="271145" cy="175260"/>
                          </a:xfrm>
                          <a:prstGeom prst="rect">
                            <a:avLst/>
                          </a:prstGeom>
                          <a:noFill/>
                          <a:ln>
                            <a:noFill/>
                          </a:ln>
                        </wps:spPr>
                        <wps:txbx>
                          <w:txbxContent>
                            <w:p w14:paraId="346DFA40"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1630611293" name="Rectangle 79"/>
                        <wps:cNvSpPr>
                          <a:spLocks noChangeArrowheads="1"/>
                        </wps:cNvSpPr>
                        <wps:spPr bwMode="auto">
                          <a:xfrm>
                            <a:off x="174615" y="885874"/>
                            <a:ext cx="398145" cy="175260"/>
                          </a:xfrm>
                          <a:prstGeom prst="rect">
                            <a:avLst/>
                          </a:prstGeom>
                          <a:noFill/>
                          <a:ln>
                            <a:noFill/>
                          </a:ln>
                        </wps:spPr>
                        <wps:txbx>
                          <w:txbxContent>
                            <w:p w14:paraId="26DD7291"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1821887521" name="Rectangle 80"/>
                        <wps:cNvSpPr>
                          <a:spLocks noChangeArrowheads="1"/>
                        </wps:cNvSpPr>
                        <wps:spPr bwMode="auto">
                          <a:xfrm>
                            <a:off x="58405" y="885874"/>
                            <a:ext cx="42545" cy="175260"/>
                          </a:xfrm>
                          <a:prstGeom prst="rect">
                            <a:avLst/>
                          </a:prstGeom>
                          <a:noFill/>
                          <a:ln>
                            <a:noFill/>
                          </a:ln>
                        </wps:spPr>
                        <wps:txbx>
                          <w:txbxContent>
                            <w:p w14:paraId="250A7E26"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B311542" id="Canvas 2461" o:spid="_x0000_s1040" editas="canvas" style="position:absolute;left:0;text-align:left;margin-left:39.7pt;margin-top:-19.1pt;width:56.8pt;height:107.8pt;z-index:25165670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3082EC03"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" filled="f" stroked="f">
                  <v:textbox style="mso-fit-shape-to-text:t" inset="0,0,0,0">
                    <w:txbxContent>
                      <w:p w14:paraId="3BE13DCC" w14:textId="77777777" w:rsidR="00865B19" w:rsidRDefault="00865B19" w:rsidP="00865B19">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" filled="f" stroked="f">
                  <v:textbox style="mso-fit-shape-to-text:t" inset="0,0,0,0">
                    <w:txbxContent>
                      <w:p w14:paraId="3B25B22F" w14:textId="77777777" w:rsidR="00865B19" w:rsidRPr="00B34B0A" w:rsidRDefault="00865B19" w:rsidP="00865B19">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" filled="f" stroked="f">
                  <v:textbox style="mso-fit-shape-to-text:t" inset="0,0,0,0">
                    <w:txbxContent>
                      <w:p w14:paraId="790ACFC1" w14:textId="77777777" w:rsidR="00865B19" w:rsidRPr="00B34B0A" w:rsidRDefault="00865B19" w:rsidP="00865B19">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" filled="f" stroked="f">
                  <v:textbox style="mso-fit-shape-to-text:t" inset="0,0,0,0">
                    <w:txbxContent>
                      <w:p w14:paraId="253B7450" w14:textId="77777777" w:rsidR="00865B19" w:rsidRPr="00B34B0A" w:rsidRDefault="00865B19" w:rsidP="00865B19">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D59F7F6" w14:textId="77777777" w:rsidR="00865B19" w:rsidRPr="00B34B0A" w:rsidRDefault="00865B19" w:rsidP="00865B19">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" filled="f" stroked="f">
                  <v:textbox style="mso-fit-shape-to-text:t" inset="0,0,0,0">
                    <w:txbxContent>
                      <w:p w14:paraId="509946E7" w14:textId="77777777" w:rsidR="00865B19" w:rsidRPr="00B34B0A" w:rsidRDefault="00865B19" w:rsidP="00865B19">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" filled="f" stroked="f">
                  <v:textbox style="mso-fit-shape-to-text:t" inset="0,0,0,0">
                    <w:txbxContent>
                      <w:p w14:paraId="346DFA40" w14:textId="77777777" w:rsidR="00865B19" w:rsidRPr="00B34B0A" w:rsidRDefault="00865B19" w:rsidP="00865B19">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" filled="f" stroked="f">
                  <v:textbox style="mso-fit-shape-to-text:t" inset="0,0,0,0">
                    <w:txbxContent>
                      <w:p w14:paraId="26DD7291" w14:textId="77777777" w:rsidR="00865B19" w:rsidRPr="00B34B0A" w:rsidRDefault="00865B19" w:rsidP="00865B19">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" filled="f" stroked="f">
                  <v:textbox style="mso-fit-shape-to-text:t" inset="0,0,0,0">
                    <w:txbxContent>
                      <w:p w14:paraId="250A7E26"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4</w:t>
      </w:r>
      <w:r w:rsidR="00865B19" w:rsidRPr="00865B19">
        <w:rPr>
          <w:rFonts w:eastAsia="SimSun"/>
          <w:b/>
          <w:position w:val="30"/>
          <w:sz w:val="20"/>
        </w:rPr>
        <w:t xml:space="preserve"> =</w:t>
      </w:r>
      <w:r w:rsidR="00865B19" w:rsidRPr="00865B19">
        <w:rPr>
          <w:rFonts w:eastAsia="SimSun"/>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865B19" w:rsidRPr="00865B19">
        <w:rPr>
          <w:rFonts w:eastAsia="SimSun"/>
          <w:b/>
          <w:position w:val="30"/>
          <w:sz w:val="20"/>
          <w:vertAlign w:val="subscript"/>
        </w:rPr>
        <w:t>i</w:t>
      </w:r>
    </w:p>
    <w:p w14:paraId="4A838A07" w14:textId="1CCD4303" w:rsidR="00865B19" w:rsidRPr="00865B19" w:rsidRDefault="001E564D" w:rsidP="00865B19">
      <w:pPr>
        <w:tabs>
          <w:tab w:val="left" w:pos="2160"/>
        </w:tabs>
        <w:ind w:left="2160" w:hanging="2160"/>
        <w:rPr>
          <w:rFonts w:eastAsia="SimSun"/>
          <w:b/>
          <w:position w:val="30"/>
          <w:sz w:val="20"/>
        </w:rPr>
      </w:pPr>
      <w:r>
        <w:rPr>
          <w:noProof/>
        </w:rPr>
        <w:lastRenderedPageBreak/>
        <mc:AlternateContent>
          <mc:Choice Requires="wpc">
            <w:drawing>
              <wp:anchor distT="0" distB="0" distL="114300" distR="114300" simplePos="0" relativeHeight="251657728" behindDoc="0" locked="0" layoutInCell="1" allowOverlap="1" wp14:anchorId="35097153" wp14:editId="05A4C2AE">
                <wp:simplePos x="0" y="0"/>
                <wp:positionH relativeFrom="column">
                  <wp:posOffset>468630</wp:posOffset>
                </wp:positionH>
                <wp:positionV relativeFrom="paragraph">
                  <wp:posOffset>29845</wp:posOffset>
                </wp:positionV>
                <wp:extent cx="737235" cy="1360805"/>
                <wp:effectExtent l="0" t="0" r="0" b="0"/>
                <wp:wrapNone/>
                <wp:docPr id="311"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66773062" name="Rectangle 83"/>
                        <wps:cNvSpPr>
                          <a:spLocks noChangeArrowheads="1"/>
                        </wps:cNvSpPr>
                        <wps:spPr bwMode="auto">
                          <a:xfrm>
                            <a:off x="171408" y="636902"/>
                            <a:ext cx="145415" cy="248920"/>
                          </a:xfrm>
                          <a:prstGeom prst="rect">
                            <a:avLst/>
                          </a:prstGeom>
                          <a:noFill/>
                          <a:ln>
                            <a:noFill/>
                          </a:ln>
                        </wps:spPr>
                        <wps:txbx>
                          <w:txbxContent>
                            <w:p w14:paraId="03FB6454"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996320740" name="Rectangle 84"/>
                        <wps:cNvSpPr>
                          <a:spLocks noChangeArrowheads="1"/>
                        </wps:cNvSpPr>
                        <wps:spPr bwMode="auto">
                          <a:xfrm>
                            <a:off x="101605" y="871203"/>
                            <a:ext cx="83820" cy="186690"/>
                          </a:xfrm>
                          <a:prstGeom prst="rect">
                            <a:avLst/>
                          </a:prstGeom>
                          <a:noFill/>
                          <a:ln>
                            <a:noFill/>
                          </a:ln>
                        </wps:spPr>
                        <wps:txbx>
                          <w:txbxContent>
                            <w:p w14:paraId="0B22D74B"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1264982060" name="Rectangle 85"/>
                        <wps:cNvSpPr>
                          <a:spLocks noChangeArrowheads="1"/>
                        </wps:cNvSpPr>
                        <wps:spPr bwMode="auto">
                          <a:xfrm>
                            <a:off x="35602" y="424202"/>
                            <a:ext cx="601345" cy="175260"/>
                          </a:xfrm>
                          <a:prstGeom prst="rect">
                            <a:avLst/>
                          </a:prstGeom>
                          <a:noFill/>
                          <a:ln>
                            <a:noFill/>
                          </a:ln>
                        </wps:spPr>
                        <wps:txbx>
                          <w:txbxContent>
                            <w:p w14:paraId="5E9C6061"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1836997686" name="Rectangle 86"/>
                        <wps:cNvSpPr>
                          <a:spLocks noChangeArrowheads="1"/>
                        </wps:cNvSpPr>
                        <wps:spPr bwMode="auto">
                          <a:xfrm>
                            <a:off x="31702" y="290201"/>
                            <a:ext cx="271145" cy="175260"/>
                          </a:xfrm>
                          <a:prstGeom prst="rect">
                            <a:avLst/>
                          </a:prstGeom>
                          <a:noFill/>
                          <a:ln>
                            <a:noFill/>
                          </a:ln>
                        </wps:spPr>
                        <wps:txbx>
                          <w:txbxContent>
                            <w:p w14:paraId="64447AEE"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2040727777" name="Rectangle 87"/>
                        <wps:cNvSpPr>
                          <a:spLocks noChangeArrowheads="1"/>
                        </wps:cNvSpPr>
                        <wps:spPr bwMode="auto">
                          <a:xfrm>
                            <a:off x="33702" y="156201"/>
                            <a:ext cx="398145" cy="175260"/>
                          </a:xfrm>
                          <a:prstGeom prst="rect">
                            <a:avLst/>
                          </a:prstGeom>
                          <a:noFill/>
                          <a:ln>
                            <a:noFill/>
                          </a:ln>
                        </wps:spPr>
                        <wps:txbx>
                          <w:txbxContent>
                            <w:p w14:paraId="00A1318F"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462232" name="Rectangle 88"/>
                        <wps:cNvSpPr>
                          <a:spLocks noChangeArrowheads="1"/>
                        </wps:cNvSpPr>
                        <wps:spPr bwMode="auto">
                          <a:xfrm>
                            <a:off x="45702" y="22200"/>
                            <a:ext cx="217810" cy="175201"/>
                          </a:xfrm>
                          <a:prstGeom prst="rect">
                            <a:avLst/>
                          </a:prstGeom>
                          <a:noFill/>
                          <a:ln>
                            <a:noFill/>
                          </a:ln>
                        </wps:spPr>
                        <wps:txbx>
                          <w:txbxContent>
                            <w:p w14:paraId="1459B1F7"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815367535" name="Rectangle 89"/>
                        <wps:cNvSpPr>
                          <a:spLocks noChangeArrowheads="1"/>
                        </wps:cNvSpPr>
                        <wps:spPr bwMode="auto">
                          <a:xfrm>
                            <a:off x="62903" y="1153804"/>
                            <a:ext cx="542290" cy="175260"/>
                          </a:xfrm>
                          <a:prstGeom prst="rect">
                            <a:avLst/>
                          </a:prstGeom>
                          <a:noFill/>
                          <a:ln>
                            <a:noFill/>
                          </a:ln>
                        </wps:spPr>
                        <wps:txbx>
                          <w:txbxContent>
                            <w:p w14:paraId="2121B780"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565690753" name="Rectangle 90"/>
                        <wps:cNvSpPr>
                          <a:spLocks noChangeArrowheads="1"/>
                        </wps:cNvSpPr>
                        <wps:spPr bwMode="auto">
                          <a:xfrm>
                            <a:off x="58403" y="1019804"/>
                            <a:ext cx="271145" cy="175260"/>
                          </a:xfrm>
                          <a:prstGeom prst="rect">
                            <a:avLst/>
                          </a:prstGeom>
                          <a:noFill/>
                          <a:ln>
                            <a:noFill/>
                          </a:ln>
                        </wps:spPr>
                        <wps:txbx>
                          <w:txbxContent>
                            <w:p w14:paraId="26D6D9E9"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806955238" name="Rectangle 91"/>
                        <wps:cNvSpPr>
                          <a:spLocks noChangeArrowheads="1"/>
                        </wps:cNvSpPr>
                        <wps:spPr bwMode="auto">
                          <a:xfrm>
                            <a:off x="174608" y="885803"/>
                            <a:ext cx="398145" cy="175260"/>
                          </a:xfrm>
                          <a:prstGeom prst="rect">
                            <a:avLst/>
                          </a:prstGeom>
                          <a:noFill/>
                          <a:ln>
                            <a:noFill/>
                          </a:ln>
                        </wps:spPr>
                        <wps:txbx>
                          <w:txbxContent>
                            <w:p w14:paraId="12974857"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652267413" name="Rectangle 92"/>
                        <wps:cNvSpPr>
                          <a:spLocks noChangeArrowheads="1"/>
                        </wps:cNvSpPr>
                        <wps:spPr bwMode="auto">
                          <a:xfrm>
                            <a:off x="58403" y="885803"/>
                            <a:ext cx="42545" cy="175260"/>
                          </a:xfrm>
                          <a:prstGeom prst="rect">
                            <a:avLst/>
                          </a:prstGeom>
                          <a:noFill/>
                          <a:ln>
                            <a:noFill/>
                          </a:ln>
                        </wps:spPr>
                        <wps:txbx>
                          <w:txbxContent>
                            <w:p w14:paraId="46AF0511"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5097153" id="Canvas 2473" o:spid="_x0000_s1052" editas="canvas" style="position:absolute;left:0;text-align:left;margin-left:36.9pt;margin-top:2.35pt;width:58.05pt;height:107.15pt;z-index:25165772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" filled="f" stroked="f">
                  <v:textbox style="mso-fit-shape-to-text:t" inset="0,0,0,0">
                    <w:txbxContent>
                      <w:p w14:paraId="03FB6454"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" filled="f" stroked="f">
                  <v:textbox style="mso-fit-shape-to-text:t" inset="0,0,0,0">
                    <w:txbxContent>
                      <w:p w14:paraId="0B22D74B" w14:textId="77777777" w:rsidR="00865B19" w:rsidRDefault="00865B19" w:rsidP="00865B19">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" filled="f" stroked="f">
                  <v:textbox style="mso-fit-shape-to-text:t" inset="0,0,0,0">
                    <w:txbxContent>
                      <w:p w14:paraId="5E9C6061" w14:textId="77777777" w:rsidR="00865B19" w:rsidRPr="00B34B0A" w:rsidRDefault="00865B19" w:rsidP="00865B19">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" filled="f" stroked="f">
                  <v:textbox style="mso-fit-shape-to-text:t" inset="0,0,0,0">
                    <w:txbxContent>
                      <w:p w14:paraId="64447AEE" w14:textId="77777777" w:rsidR="00865B19" w:rsidRPr="00B34B0A" w:rsidRDefault="00865B19" w:rsidP="00865B19">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" filled="f" stroked="f">
                  <v:textbox style="mso-fit-shape-to-text:t" inset="0,0,0,0">
                    <w:txbxContent>
                      <w:p w14:paraId="00A1318F" w14:textId="77777777" w:rsidR="00865B19" w:rsidRPr="00B34B0A" w:rsidRDefault="00865B19" w:rsidP="00865B19">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" filled="f" stroked="f">
                  <v:textbox style="mso-fit-shape-to-text:t" inset="0,0,0,0">
                    <w:txbxContent>
                      <w:p w14:paraId="1459B1F7" w14:textId="77777777" w:rsidR="00865B19" w:rsidRPr="00B34B0A" w:rsidRDefault="00865B19" w:rsidP="00865B19">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" filled="f" stroked="f">
                  <v:textbox style="mso-fit-shape-to-text:t" inset="0,0,0,0">
                    <w:txbxContent>
                      <w:p w14:paraId="2121B780" w14:textId="77777777" w:rsidR="00865B19" w:rsidRPr="00B34B0A" w:rsidRDefault="00865B19" w:rsidP="00865B19">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" filled="f" stroked="f">
                  <v:textbox style="mso-fit-shape-to-text:t" inset="0,0,0,0">
                    <w:txbxContent>
                      <w:p w14:paraId="26D6D9E9" w14:textId="77777777" w:rsidR="00865B19" w:rsidRPr="00B34B0A" w:rsidRDefault="00865B19" w:rsidP="00865B19">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" filled="f" stroked="f">
                  <v:textbox style="mso-fit-shape-to-text:t" inset="0,0,0,0">
                    <w:txbxContent>
                      <w:p w14:paraId="12974857" w14:textId="77777777" w:rsidR="00865B19" w:rsidRPr="00B34B0A" w:rsidRDefault="00865B19" w:rsidP="00865B19">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" filled="f" stroked="f">
                  <v:textbox style="mso-fit-shape-to-text:t" inset="0,0,0,0">
                    <w:txbxContent>
                      <w:p w14:paraId="46AF0511" w14:textId="77777777" w:rsidR="00865B19" w:rsidRPr="00B34B0A" w:rsidRDefault="00865B19" w:rsidP="00865B19">
                        <w:pPr>
                          <w:rPr>
                            <w:b/>
                          </w:rPr>
                        </w:pPr>
                        <w:r w:rsidRPr="00B34B0A">
                          <w:rPr>
                            <w:b/>
                            <w:i/>
                            <w:iCs/>
                            <w:color w:val="000000"/>
                          </w:rPr>
                          <w:t>i</w:t>
                        </w:r>
                      </w:p>
                    </w:txbxContent>
                  </v:textbox>
                </v:rect>
              </v:group>
            </w:pict>
          </mc:Fallback>
        </mc:AlternateContent>
      </w:r>
    </w:p>
    <w:p w14:paraId="3352FB58" w14:textId="77777777" w:rsidR="00865B19" w:rsidRPr="00865B19" w:rsidRDefault="00865B19" w:rsidP="00865B19">
      <w:pPr>
        <w:tabs>
          <w:tab w:val="left" w:pos="2160"/>
        </w:tabs>
        <w:spacing w:before="480"/>
        <w:ind w:left="2160" w:hanging="2160"/>
        <w:rPr>
          <w:rFonts w:eastAsia="SimSun"/>
          <w:b/>
          <w:position w:val="30"/>
          <w:sz w:val="20"/>
        </w:rPr>
      </w:pPr>
      <w:r w:rsidRPr="00865B19">
        <w:rPr>
          <w:rFonts w:eastAsia="SimSun"/>
          <w:b/>
          <w:position w:val="30"/>
          <w:sz w:val="20"/>
        </w:rPr>
        <w:t>PRC</w:t>
      </w:r>
      <w:r w:rsidRPr="00865B19">
        <w:rPr>
          <w:rFonts w:eastAsia="SimSun"/>
          <w:b/>
          <w:position w:val="30"/>
          <w:sz w:val="20"/>
          <w:vertAlign w:val="subscript"/>
        </w:rPr>
        <w:t>5</w:t>
      </w:r>
      <w:r w:rsidRPr="00865B19">
        <w:rPr>
          <w:rFonts w:eastAsia="SimSun"/>
          <w:b/>
          <w:position w:val="30"/>
          <w:sz w:val="20"/>
        </w:rPr>
        <w:t xml:space="preserve"> =</w:t>
      </w:r>
      <w:r w:rsidRPr="00865B19">
        <w:rPr>
          <w:rFonts w:eastAsia="SimSun"/>
          <w:b/>
          <w:position w:val="30"/>
          <w:sz w:val="20"/>
        </w:rPr>
        <w:tab/>
        <w:t>Min(Max((LRDF_1*Actual Net Telemetered Consumption – LPC)</w:t>
      </w:r>
      <w:r w:rsidRPr="00865B19">
        <w:rPr>
          <w:rFonts w:eastAsia="SimSun"/>
          <w:b/>
          <w:position w:val="30"/>
          <w:sz w:val="20"/>
          <w:vertAlign w:val="subscript"/>
        </w:rPr>
        <w:t>i</w:t>
      </w:r>
      <w:r w:rsidRPr="00865B19">
        <w:rPr>
          <w:rFonts w:eastAsia="SimSun"/>
          <w:b/>
          <w:position w:val="30"/>
          <w:sz w:val="20"/>
        </w:rPr>
        <w:t>, 0.0), (0.2 * LRDF_1 * Actual Net Telemetered Consumption)) from all Controllable Load Resources active in SCED and carrying Ancillary Service Resource Responsibility</w:t>
      </w:r>
    </w:p>
    <w:p w14:paraId="11813FC7" w14:textId="77777777" w:rsidR="00865B19" w:rsidRPr="00865B19" w:rsidRDefault="00865B19" w:rsidP="00865B19">
      <w:pPr>
        <w:tabs>
          <w:tab w:val="left" w:pos="2160"/>
        </w:tabs>
        <w:ind w:left="2160" w:hanging="2160"/>
        <w:rPr>
          <w:rFonts w:eastAsia="SimSun"/>
          <w:b/>
          <w:position w:val="30"/>
          <w:sz w:val="20"/>
        </w:rPr>
      </w:pPr>
    </w:p>
    <w:p w14:paraId="267882D8" w14:textId="62A63557" w:rsidR="00865B19" w:rsidRPr="00865B19" w:rsidRDefault="001E564D" w:rsidP="00865B19">
      <w:pPr>
        <w:tabs>
          <w:tab w:val="left" w:pos="2160"/>
        </w:tabs>
        <w:ind w:left="2160" w:hanging="2160"/>
        <w:rPr>
          <w:rFonts w:eastAsia="SimSun"/>
          <w:b/>
          <w:position w:val="30"/>
          <w:sz w:val="20"/>
        </w:rPr>
      </w:pPr>
      <w:r>
        <w:rPr>
          <w:noProof/>
        </w:rPr>
        <mc:AlternateContent>
          <mc:Choice Requires="wpc">
            <w:drawing>
              <wp:anchor distT="0" distB="0" distL="114300" distR="114300" simplePos="0" relativeHeight="251658752" behindDoc="0" locked="0" layoutInCell="1" allowOverlap="1" wp14:anchorId="464D49A7" wp14:editId="0EA81E7C">
                <wp:simplePos x="0" y="0"/>
                <wp:positionH relativeFrom="column">
                  <wp:posOffset>502920</wp:posOffset>
                </wp:positionH>
                <wp:positionV relativeFrom="paragraph">
                  <wp:posOffset>-398145</wp:posOffset>
                </wp:positionV>
                <wp:extent cx="737870" cy="1338580"/>
                <wp:effectExtent l="0" t="0" r="0" b="0"/>
                <wp:wrapNone/>
                <wp:docPr id="299"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wps:spPr>
                        <wps:txbx>
                          <w:txbxContent>
                            <w:p w14:paraId="2BA2F215"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wps:spPr>
                        <wps:txbx>
                          <w:txbxContent>
                            <w:p w14:paraId="6993FE1B"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wps:spPr>
                        <wps:txbx>
                          <w:txbxContent>
                            <w:p w14:paraId="1E525635"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1225911568" name="Rectangle 98"/>
                        <wps:cNvSpPr>
                          <a:spLocks noChangeArrowheads="1"/>
                        </wps:cNvSpPr>
                        <wps:spPr bwMode="auto">
                          <a:xfrm>
                            <a:off x="32385" y="267970"/>
                            <a:ext cx="271145" cy="175260"/>
                          </a:xfrm>
                          <a:prstGeom prst="rect">
                            <a:avLst/>
                          </a:prstGeom>
                          <a:noFill/>
                          <a:ln>
                            <a:noFill/>
                          </a:ln>
                        </wps:spPr>
                        <wps:txbx>
                          <w:txbxContent>
                            <w:p w14:paraId="48797FAF"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737034207" name="Rectangle 99"/>
                        <wps:cNvSpPr>
                          <a:spLocks noChangeArrowheads="1"/>
                        </wps:cNvSpPr>
                        <wps:spPr bwMode="auto">
                          <a:xfrm>
                            <a:off x="34290" y="133985"/>
                            <a:ext cx="398145" cy="175260"/>
                          </a:xfrm>
                          <a:prstGeom prst="rect">
                            <a:avLst/>
                          </a:prstGeom>
                          <a:noFill/>
                          <a:ln>
                            <a:noFill/>
                          </a:ln>
                        </wps:spPr>
                        <wps:txbx>
                          <w:txbxContent>
                            <w:p w14:paraId="234AAF86"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214386248" name="Rectangle 100"/>
                        <wps:cNvSpPr>
                          <a:spLocks noChangeArrowheads="1"/>
                        </wps:cNvSpPr>
                        <wps:spPr bwMode="auto">
                          <a:xfrm>
                            <a:off x="46355" y="0"/>
                            <a:ext cx="217805" cy="175260"/>
                          </a:xfrm>
                          <a:prstGeom prst="rect">
                            <a:avLst/>
                          </a:prstGeom>
                          <a:noFill/>
                          <a:ln>
                            <a:noFill/>
                          </a:ln>
                        </wps:spPr>
                        <wps:txbx>
                          <w:txbxContent>
                            <w:p w14:paraId="3EACD1C1"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230309821" name="Rectangle 101"/>
                        <wps:cNvSpPr>
                          <a:spLocks noChangeArrowheads="1"/>
                        </wps:cNvSpPr>
                        <wps:spPr bwMode="auto">
                          <a:xfrm>
                            <a:off x="63500" y="1131570"/>
                            <a:ext cx="542290" cy="175260"/>
                          </a:xfrm>
                          <a:prstGeom prst="rect">
                            <a:avLst/>
                          </a:prstGeom>
                          <a:noFill/>
                          <a:ln>
                            <a:noFill/>
                          </a:ln>
                        </wps:spPr>
                        <wps:txbx>
                          <w:txbxContent>
                            <w:p w14:paraId="668AEF78"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33017811" name="Rectangle 102"/>
                        <wps:cNvSpPr>
                          <a:spLocks noChangeArrowheads="1"/>
                        </wps:cNvSpPr>
                        <wps:spPr bwMode="auto">
                          <a:xfrm>
                            <a:off x="59055" y="997585"/>
                            <a:ext cx="271145" cy="175260"/>
                          </a:xfrm>
                          <a:prstGeom prst="rect">
                            <a:avLst/>
                          </a:prstGeom>
                          <a:noFill/>
                          <a:ln>
                            <a:noFill/>
                          </a:ln>
                        </wps:spPr>
                        <wps:txbx>
                          <w:txbxContent>
                            <w:p w14:paraId="7459E3BD"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wps:spPr>
                        <wps:txbx>
                          <w:txbxContent>
                            <w:p w14:paraId="2B4865EB"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1856084522" name="Rectangle 104"/>
                        <wps:cNvSpPr>
                          <a:spLocks noChangeArrowheads="1"/>
                        </wps:cNvSpPr>
                        <wps:spPr bwMode="auto">
                          <a:xfrm>
                            <a:off x="59055" y="863600"/>
                            <a:ext cx="42545" cy="175260"/>
                          </a:xfrm>
                          <a:prstGeom prst="rect">
                            <a:avLst/>
                          </a:prstGeom>
                          <a:noFill/>
                          <a:ln>
                            <a:noFill/>
                          </a:ln>
                        </wps:spPr>
                        <wps:txbx>
                          <w:txbxContent>
                            <w:p w14:paraId="662ED229"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64D49A7" id="Canvas 2485" o:spid="_x0000_s1064" editas="canvas" style="position:absolute;left:0;text-align:left;margin-left:39.6pt;margin-top:-31.35pt;width:58.1pt;height:105.4pt;z-index:25165875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2BA2F215"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6993FE1B" w14:textId="77777777" w:rsidR="00865B19" w:rsidRDefault="00865B19" w:rsidP="00865B19">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E525635" w14:textId="77777777" w:rsidR="00865B19" w:rsidRPr="00B34B0A" w:rsidRDefault="00865B19" w:rsidP="00865B19">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" filled="f" stroked="f">
                  <v:textbox style="mso-fit-shape-to-text:t" inset="0,0,0,0">
                    <w:txbxContent>
                      <w:p w14:paraId="48797FAF" w14:textId="77777777" w:rsidR="00865B19" w:rsidRPr="00B34B0A" w:rsidRDefault="00865B19" w:rsidP="00865B19">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" filled="f" stroked="f">
                  <v:textbox style="mso-fit-shape-to-text:t" inset="0,0,0,0">
                    <w:txbxContent>
                      <w:p w14:paraId="234AAF86" w14:textId="77777777" w:rsidR="00865B19" w:rsidRPr="00B34B0A" w:rsidRDefault="00865B19" w:rsidP="00865B19">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" filled="f" stroked="f">
                  <v:textbox style="mso-fit-shape-to-text:t" inset="0,0,0,0">
                    <w:txbxContent>
                      <w:p w14:paraId="3EACD1C1" w14:textId="77777777" w:rsidR="00865B19" w:rsidRPr="00B34B0A" w:rsidRDefault="00865B19" w:rsidP="00865B19">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" filled="f" stroked="f">
                  <v:textbox style="mso-fit-shape-to-text:t" inset="0,0,0,0">
                    <w:txbxContent>
                      <w:p w14:paraId="668AEF78" w14:textId="77777777" w:rsidR="00865B19" w:rsidRPr="00B34B0A" w:rsidRDefault="00865B19" w:rsidP="00865B19">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" filled="f" stroked="f">
                  <v:textbox style="mso-fit-shape-to-text:t" inset="0,0,0,0">
                    <w:txbxContent>
                      <w:p w14:paraId="7459E3BD" w14:textId="77777777" w:rsidR="00865B19" w:rsidRPr="00B34B0A" w:rsidRDefault="00865B19" w:rsidP="00865B19">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B4865EB" w14:textId="77777777" w:rsidR="00865B19" w:rsidRPr="00B34B0A" w:rsidRDefault="00865B19" w:rsidP="00865B19">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" filled="f" stroked="f">
                  <v:textbox style="mso-fit-shape-to-text:t" inset="0,0,0,0">
                    <w:txbxContent>
                      <w:p w14:paraId="662ED229"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6</w:t>
      </w:r>
      <w:r w:rsidR="00865B19" w:rsidRPr="00865B19">
        <w:rPr>
          <w:rFonts w:eastAsia="SimSun"/>
          <w:b/>
          <w:position w:val="30"/>
          <w:sz w:val="20"/>
        </w:rPr>
        <w:t xml:space="preserve"> =</w:t>
      </w:r>
      <w:r w:rsidR="00865B19" w:rsidRPr="00865B19">
        <w:rPr>
          <w:rFonts w:eastAsia="SimSun"/>
          <w:b/>
          <w:position w:val="30"/>
          <w:sz w:val="20"/>
        </w:rPr>
        <w:tab/>
        <w:t>Min(Max((LRDF_2 * Actual Net Telemetered Consumption – LPC)</w:t>
      </w:r>
      <w:r w:rsidR="00865B19" w:rsidRPr="00865B19">
        <w:rPr>
          <w:rFonts w:eastAsia="SimSun"/>
          <w:b/>
          <w:position w:val="30"/>
          <w:sz w:val="20"/>
          <w:vertAlign w:val="subscript"/>
        </w:rPr>
        <w:t>i</w:t>
      </w:r>
      <w:r w:rsidR="00865B19" w:rsidRPr="00865B19">
        <w:rPr>
          <w:rFonts w:eastAsia="SimSun"/>
          <w:b/>
          <w:position w:val="30"/>
          <w:sz w:val="20"/>
        </w:rPr>
        <w:t>, 0.0), (0.2 * LRDF_2 * Actual Net Telemetered Consumption)) from all Controllable Load Resources active in SCED and not carrying Ancillary Service Resource Responsibility</w:t>
      </w:r>
    </w:p>
    <w:p w14:paraId="7840723B" w14:textId="77777777" w:rsidR="00865B19" w:rsidRPr="00865B19" w:rsidRDefault="00865B19" w:rsidP="00865B19">
      <w:pPr>
        <w:tabs>
          <w:tab w:val="left" w:pos="2160"/>
        </w:tabs>
        <w:ind w:left="2160" w:hanging="2160"/>
        <w:rPr>
          <w:rFonts w:eastAsia="SimSun"/>
          <w:b/>
          <w:position w:val="30"/>
          <w:sz w:val="20"/>
        </w:rPr>
      </w:pPr>
    </w:p>
    <w:p w14:paraId="5B6B3280" w14:textId="56BEB62A" w:rsidR="00865B19" w:rsidRPr="00865B19" w:rsidRDefault="001E564D" w:rsidP="00865B19">
      <w:pPr>
        <w:tabs>
          <w:tab w:val="left" w:pos="2160"/>
        </w:tabs>
        <w:ind w:left="2160" w:hanging="2160"/>
        <w:rPr>
          <w:rFonts w:eastAsia="SimSun"/>
          <w:b/>
          <w:position w:val="30"/>
          <w:sz w:val="20"/>
          <w:vertAlign w:val="subscript"/>
        </w:rPr>
      </w:pPr>
      <w:r>
        <w:rPr>
          <w:noProof/>
        </w:rPr>
        <mc:AlternateContent>
          <mc:Choice Requires="wpc">
            <w:drawing>
              <wp:anchor distT="0" distB="0" distL="114300" distR="114300" simplePos="0" relativeHeight="251659776" behindDoc="0" locked="0" layoutInCell="1" allowOverlap="1" wp14:anchorId="1E0F76F8" wp14:editId="7BC52F91">
                <wp:simplePos x="0" y="0"/>
                <wp:positionH relativeFrom="column">
                  <wp:posOffset>576580</wp:posOffset>
                </wp:positionH>
                <wp:positionV relativeFrom="paragraph">
                  <wp:posOffset>-360680</wp:posOffset>
                </wp:positionV>
                <wp:extent cx="737235" cy="1338580"/>
                <wp:effectExtent l="0" t="0" r="0" b="0"/>
                <wp:wrapNone/>
                <wp:docPr id="287"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wps:spPr>
                        <wps:txbx>
                          <w:txbxContent>
                            <w:p w14:paraId="3E872F56" w14:textId="77777777" w:rsidR="00865B19" w:rsidRDefault="00865B19" w:rsidP="00865B1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wps:spPr>
                        <wps:txbx>
                          <w:txbxContent>
                            <w:p w14:paraId="3D655AC2"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wps:spPr>
                        <wps:txbx>
                          <w:txbxContent>
                            <w:p w14:paraId="5DE617AD"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wps:spPr>
                        <wps:txbx>
                          <w:txbxContent>
                            <w:p w14:paraId="7F773E3D" w14:textId="77777777" w:rsidR="00865B19" w:rsidRPr="00B34B0A" w:rsidRDefault="00865B19" w:rsidP="00865B1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wps:spPr>
                        <wps:txbx>
                          <w:txbxContent>
                            <w:p w14:paraId="19CF8FF3"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wps:spPr>
                        <wps:txbx>
                          <w:txbxContent>
                            <w:p w14:paraId="7A9F8DD7"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wps:spPr>
                        <wps:txbx>
                          <w:txbxContent>
                            <w:p w14:paraId="7312B973"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wps:spPr>
                        <wps:txbx>
                          <w:txbxContent>
                            <w:p w14:paraId="24FBC1B9" w14:textId="77777777" w:rsidR="00865B19" w:rsidRPr="00B34B0A" w:rsidRDefault="00865B19" w:rsidP="00865B1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wps:spPr>
                        <wps:txbx>
                          <w:txbxContent>
                            <w:p w14:paraId="6283C806"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wps:spPr>
                        <wps:txbx>
                          <w:txbxContent>
                            <w:p w14:paraId="59021314"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E0F76F8" id="Canvas 3289" o:spid="_x0000_s1076" editas="canvas" style="position:absolute;left:0;text-align:left;margin-left:45.4pt;margin-top:-28.4pt;width:58.05pt;height:105.4pt;z-index:25165977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3E872F56" w14:textId="77777777" w:rsidR="00865B19" w:rsidRDefault="00865B19" w:rsidP="00865B19">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3D655AC2" w14:textId="77777777" w:rsidR="00865B19" w:rsidRDefault="00865B19" w:rsidP="00865B19">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5DE617AD" w14:textId="77777777" w:rsidR="00865B19" w:rsidRPr="00B34B0A" w:rsidRDefault="00865B19" w:rsidP="00865B19">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7F773E3D" w14:textId="77777777" w:rsidR="00865B19" w:rsidRPr="00B34B0A" w:rsidRDefault="00865B19" w:rsidP="00865B19">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19CF8FF3" w14:textId="77777777" w:rsidR="00865B19" w:rsidRPr="00B34B0A" w:rsidRDefault="00865B19" w:rsidP="00865B19">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7A9F8DD7" w14:textId="77777777" w:rsidR="00865B19" w:rsidRPr="00B34B0A" w:rsidRDefault="00865B19" w:rsidP="00865B19">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7312B973" w14:textId="77777777" w:rsidR="00865B19" w:rsidRPr="00B34B0A" w:rsidRDefault="00865B19" w:rsidP="00865B19">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4FBC1B9" w14:textId="77777777" w:rsidR="00865B19" w:rsidRPr="00B34B0A" w:rsidRDefault="00865B19" w:rsidP="00865B19">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6283C806" w14:textId="77777777" w:rsidR="00865B19" w:rsidRPr="00B34B0A" w:rsidRDefault="00865B19" w:rsidP="00865B19">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9021314"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7</w:t>
      </w:r>
      <w:r w:rsidR="00865B19" w:rsidRPr="00865B19">
        <w:rPr>
          <w:rFonts w:eastAsia="SimSun"/>
          <w:b/>
          <w:position w:val="30"/>
          <w:sz w:val="20"/>
        </w:rPr>
        <w:t xml:space="preserve"> =</w:t>
      </w:r>
      <w:r w:rsidR="00865B19" w:rsidRPr="00865B19">
        <w:rPr>
          <w:rFonts w:eastAsia="SimSun"/>
          <w:b/>
          <w:position w:val="30"/>
          <w:sz w:val="20"/>
        </w:rPr>
        <w:tab/>
        <w:t>(Capacity from Resources capable of providing FFR)</w:t>
      </w:r>
      <w:r w:rsidR="00865B19" w:rsidRPr="00865B19">
        <w:rPr>
          <w:rFonts w:eastAsia="SimSun"/>
          <w:b/>
          <w:position w:val="30"/>
          <w:sz w:val="20"/>
          <w:vertAlign w:val="subscript"/>
        </w:rPr>
        <w:t>i</w:t>
      </w:r>
    </w:p>
    <w:p w14:paraId="3A7D3616" w14:textId="77777777" w:rsidR="00865B19" w:rsidRPr="00865B19" w:rsidRDefault="00865B19" w:rsidP="00865B19">
      <w:pPr>
        <w:spacing w:before="480"/>
        <w:ind w:left="720" w:hanging="720"/>
        <w:rPr>
          <w:rFonts w:eastAsia="SimSun"/>
          <w:b/>
          <w:position w:val="30"/>
          <w:sz w:val="20"/>
          <w:szCs w:val="20"/>
        </w:rPr>
      </w:pPr>
    </w:p>
    <w:p w14:paraId="7090BECF" w14:textId="27B6084A" w:rsidR="00865B19" w:rsidRPr="00865B19" w:rsidRDefault="001E564D" w:rsidP="00865B19">
      <w:pPr>
        <w:tabs>
          <w:tab w:val="left" w:pos="2160"/>
        </w:tabs>
        <w:spacing w:before="480"/>
        <w:ind w:left="2160" w:hanging="2160"/>
        <w:rPr>
          <w:rFonts w:eastAsia="SimSun"/>
          <w:b/>
          <w:position w:val="30"/>
          <w:sz w:val="20"/>
        </w:rPr>
      </w:pPr>
      <w:r>
        <w:rPr>
          <w:noProof/>
        </w:rPr>
        <mc:AlternateContent>
          <mc:Choice Requires="wpc">
            <w:drawing>
              <wp:anchor distT="0" distB="0" distL="114300" distR="114300" simplePos="0" relativeHeight="251660800" behindDoc="0" locked="0" layoutInCell="1" allowOverlap="1" wp14:anchorId="5253BFC4" wp14:editId="0107EA59">
                <wp:simplePos x="0" y="0"/>
                <wp:positionH relativeFrom="column">
                  <wp:posOffset>483870</wp:posOffset>
                </wp:positionH>
                <wp:positionV relativeFrom="paragraph">
                  <wp:posOffset>43815</wp:posOffset>
                </wp:positionV>
                <wp:extent cx="960755" cy="1369060"/>
                <wp:effectExtent l="0" t="0" r="0" b="0"/>
                <wp:wrapNone/>
                <wp:docPr id="275"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wps:spPr>
                        <wps:txbx>
                          <w:txbxContent>
                            <w:p w14:paraId="622F17CA"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wps:spPr>
                        <wps:txbx>
                          <w:txbxContent>
                            <w:p w14:paraId="65CEDD0C"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wps:spPr>
                        <wps:txbx>
                          <w:txbxContent>
                            <w:p w14:paraId="2B0921E3" w14:textId="77777777" w:rsidR="00865B19" w:rsidRPr="00B34B0A" w:rsidRDefault="00865B19" w:rsidP="00865B1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wps:spPr>
                        <wps:txbx>
                          <w:txbxContent>
                            <w:p w14:paraId="12C3FD3E" w14:textId="77777777" w:rsidR="00865B19" w:rsidRPr="00B34B0A" w:rsidRDefault="00865B19" w:rsidP="00865B1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wps:spPr>
                        <wps:txbx>
                          <w:txbxContent>
                            <w:p w14:paraId="64D64EC7"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179567138" name="Rectangle 76"/>
                        <wps:cNvSpPr>
                          <a:spLocks noChangeArrowheads="1"/>
                        </wps:cNvSpPr>
                        <wps:spPr bwMode="auto">
                          <a:xfrm>
                            <a:off x="45703" y="22199"/>
                            <a:ext cx="217805" cy="175260"/>
                          </a:xfrm>
                          <a:prstGeom prst="rect">
                            <a:avLst/>
                          </a:prstGeom>
                          <a:noFill/>
                          <a:ln>
                            <a:noFill/>
                          </a:ln>
                        </wps:spPr>
                        <wps:txbx>
                          <w:txbxContent>
                            <w:p w14:paraId="651BE236"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wps:spPr>
                        <wps:txbx>
                          <w:txbxContent>
                            <w:p w14:paraId="2707391B" w14:textId="77777777" w:rsidR="00865B19" w:rsidRPr="00B34B0A" w:rsidRDefault="00865B19" w:rsidP="00865B19">
                              <w:pPr>
                                <w:rPr>
                                  <w:b/>
                                </w:rPr>
                              </w:pPr>
                            </w:p>
                          </w:txbxContent>
                        </wps:txbx>
                        <wps:bodyPr rot="0" vert="horz" wrap="none" lIns="0" tIns="0" rIns="0" bIns="0" anchor="t" anchorCtr="0" upright="1">
                          <a:spAutoFit/>
                        </wps:bodyPr>
                      </wps:wsp>
                      <wps:wsp>
                        <wps:cNvPr id="1576412996" name="Rectangle 78"/>
                        <wps:cNvSpPr>
                          <a:spLocks noChangeArrowheads="1"/>
                        </wps:cNvSpPr>
                        <wps:spPr bwMode="auto">
                          <a:xfrm>
                            <a:off x="58403" y="1019770"/>
                            <a:ext cx="289560" cy="175260"/>
                          </a:xfrm>
                          <a:prstGeom prst="rect">
                            <a:avLst/>
                          </a:prstGeom>
                          <a:noFill/>
                          <a:ln>
                            <a:noFill/>
                          </a:ln>
                        </wps:spPr>
                        <wps:txbx>
                          <w:txbxContent>
                            <w:p w14:paraId="6F4D4EE9" w14:textId="77777777" w:rsidR="00865B19" w:rsidRPr="00B34B0A" w:rsidRDefault="00865B19" w:rsidP="00865B19">
                              <w:pPr>
                                <w:rPr>
                                  <w:b/>
                                </w:rPr>
                              </w:pPr>
                              <w:r>
                                <w:rPr>
                                  <w:b/>
                                  <w:i/>
                                  <w:iCs/>
                                  <w:color w:val="000000"/>
                                </w:rPr>
                                <w:t>ESR</w:t>
                              </w:r>
                            </w:p>
                          </w:txbxContent>
                        </wps:txbx>
                        <wps:bodyPr rot="0" vert="horz" wrap="none" lIns="0" tIns="0" rIns="0" bIns="0" anchor="t" anchorCtr="0" upright="1">
                          <a:spAutoFit/>
                        </wps:bodyPr>
                      </wps:wsp>
                      <wps:wsp>
                        <wps:cNvPr id="1936462506" name="Rectangle 79"/>
                        <wps:cNvSpPr>
                          <a:spLocks noChangeArrowheads="1"/>
                        </wps:cNvSpPr>
                        <wps:spPr bwMode="auto">
                          <a:xfrm>
                            <a:off x="174610" y="885874"/>
                            <a:ext cx="398145" cy="175260"/>
                          </a:xfrm>
                          <a:prstGeom prst="rect">
                            <a:avLst/>
                          </a:prstGeom>
                          <a:noFill/>
                          <a:ln>
                            <a:noFill/>
                          </a:ln>
                        </wps:spPr>
                        <wps:txbx>
                          <w:txbxContent>
                            <w:p w14:paraId="3E99ED99"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771522817" name="Rectangle 80"/>
                        <wps:cNvSpPr>
                          <a:spLocks noChangeArrowheads="1"/>
                        </wps:cNvSpPr>
                        <wps:spPr bwMode="auto">
                          <a:xfrm>
                            <a:off x="58403" y="885874"/>
                            <a:ext cx="42545" cy="175260"/>
                          </a:xfrm>
                          <a:prstGeom prst="rect">
                            <a:avLst/>
                          </a:prstGeom>
                          <a:noFill/>
                          <a:ln>
                            <a:noFill/>
                          </a:ln>
                        </wps:spPr>
                        <wps:txbx>
                          <w:txbxContent>
                            <w:p w14:paraId="6626ADA2"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53BFC4" id="Canvas 87" o:spid="_x0000_s1088" editas="canvas" style="position:absolute;left:0;text-align:left;margin-left:38.1pt;margin-top:3.45pt;width:75.65pt;height:107.8pt;z-index:2516608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622F17CA"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5CEDD0C" w14:textId="77777777" w:rsidR="00865B19" w:rsidRDefault="00865B19" w:rsidP="00865B19">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2B0921E3" w14:textId="77777777" w:rsidR="00865B19" w:rsidRPr="00B34B0A" w:rsidRDefault="00865B19" w:rsidP="00865B19">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12C3FD3E" w14:textId="77777777" w:rsidR="00865B19" w:rsidRPr="00B34B0A" w:rsidRDefault="00865B19" w:rsidP="00865B19">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64D64EC7" w14:textId="77777777" w:rsidR="00865B19" w:rsidRPr="00B34B0A" w:rsidRDefault="00865B19" w:rsidP="00865B19">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" filled="f" stroked="f">
                  <v:textbox style="mso-fit-shape-to-text:t" inset="0,0,0,0">
                    <w:txbxContent>
                      <w:p w14:paraId="651BE236" w14:textId="77777777" w:rsidR="00865B19" w:rsidRPr="00B34B0A" w:rsidRDefault="00865B19" w:rsidP="00865B19">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07391B" w14:textId="77777777" w:rsidR="00865B19" w:rsidRPr="00B34B0A" w:rsidRDefault="00865B19" w:rsidP="00865B19">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" filled="f" stroked="f">
                  <v:textbox style="mso-fit-shape-to-text:t" inset="0,0,0,0">
                    <w:txbxContent>
                      <w:p w14:paraId="6F4D4EE9" w14:textId="77777777" w:rsidR="00865B19" w:rsidRPr="00B34B0A" w:rsidRDefault="00865B19" w:rsidP="00865B19">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" filled="f" stroked="f">
                  <v:textbox style="mso-fit-shape-to-text:t" inset="0,0,0,0">
                    <w:txbxContent>
                      <w:p w14:paraId="3E99ED99" w14:textId="77777777" w:rsidR="00865B19" w:rsidRPr="00B34B0A" w:rsidRDefault="00865B19" w:rsidP="00865B19">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" filled="f" stroked="f">
                  <v:textbox style="mso-fit-shape-to-text:t" inset="0,0,0,0">
                    <w:txbxContent>
                      <w:p w14:paraId="6626ADA2"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8</w:t>
      </w:r>
      <w:r w:rsidR="00865B19" w:rsidRPr="00865B19">
        <w:rPr>
          <w:rFonts w:eastAsia="SimSun"/>
          <w:b/>
          <w:position w:val="30"/>
          <w:sz w:val="20"/>
        </w:rPr>
        <w:t xml:space="preserve"> =</w:t>
      </w:r>
      <w:r w:rsidR="00865B19" w:rsidRPr="00865B19">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7BF4FCB6" w14:textId="77777777" w:rsidR="00865B19" w:rsidRPr="00865B19" w:rsidRDefault="00865B19" w:rsidP="00865B19">
      <w:pPr>
        <w:ind w:left="720" w:hanging="720"/>
        <w:rPr>
          <w:rFonts w:eastAsia="SimSun"/>
          <w:b/>
          <w:position w:val="30"/>
          <w:sz w:val="20"/>
        </w:rPr>
      </w:pPr>
      <w:r w:rsidRPr="00865B19">
        <w:rPr>
          <w:rFonts w:eastAsia="SimSun"/>
          <w:b/>
          <w:position w:val="30"/>
          <w:sz w:val="20"/>
        </w:rPr>
        <w:t xml:space="preserve">Excludes ESR capacity used to provide </w:t>
      </w:r>
      <w:proofErr w:type="gramStart"/>
      <w:r w:rsidRPr="00865B19">
        <w:rPr>
          <w:rFonts w:eastAsia="SimSun"/>
          <w:b/>
          <w:position w:val="30"/>
          <w:sz w:val="20"/>
        </w:rPr>
        <w:t>FFR</w:t>
      </w:r>
      <w:proofErr w:type="gramEnd"/>
      <w:r w:rsidRPr="00865B19">
        <w:rPr>
          <w:rFonts w:eastAsia="SimSun"/>
          <w:b/>
          <w:position w:val="30"/>
          <w:sz w:val="20"/>
        </w:rPr>
        <w:t xml:space="preserve"> </w:t>
      </w:r>
    </w:p>
    <w:p w14:paraId="008FD984" w14:textId="77777777" w:rsidR="00865B19" w:rsidRPr="00865B19" w:rsidRDefault="00865B19" w:rsidP="00865B19">
      <w:pPr>
        <w:ind w:left="720" w:hanging="720"/>
        <w:rPr>
          <w:rFonts w:eastAsia="SimSun"/>
          <w:b/>
          <w:position w:val="30"/>
          <w:sz w:val="20"/>
          <w:szCs w:val="20"/>
        </w:rPr>
      </w:pPr>
      <w:r w:rsidRPr="00865B19">
        <w:rPr>
          <w:rFonts w:eastAsia="SimSun"/>
          <w:b/>
          <w:position w:val="30"/>
          <w:sz w:val="20"/>
          <w:szCs w:val="20"/>
        </w:rPr>
        <w:t>PRC =</w:t>
      </w:r>
      <w:r w:rsidRPr="00865B19">
        <w:rPr>
          <w:rFonts w:eastAsia="SimSun"/>
          <w:b/>
          <w:position w:val="30"/>
          <w:sz w:val="20"/>
          <w:szCs w:val="20"/>
        </w:rPr>
        <w:tab/>
        <w:t>PRC</w:t>
      </w:r>
      <w:r w:rsidRPr="00865B19">
        <w:rPr>
          <w:rFonts w:eastAsia="SimSun"/>
          <w:b/>
          <w:position w:val="30"/>
          <w:sz w:val="20"/>
          <w:szCs w:val="20"/>
          <w:vertAlign w:val="subscript"/>
        </w:rPr>
        <w:t>1</w:t>
      </w:r>
      <w:r w:rsidRPr="00865B19">
        <w:rPr>
          <w:rFonts w:eastAsia="SimSun"/>
          <w:b/>
          <w:position w:val="30"/>
          <w:sz w:val="20"/>
          <w:szCs w:val="20"/>
        </w:rPr>
        <w:t xml:space="preserve"> + PRC</w:t>
      </w:r>
      <w:r w:rsidRPr="00865B19">
        <w:rPr>
          <w:rFonts w:eastAsia="SimSun"/>
          <w:b/>
          <w:position w:val="30"/>
          <w:sz w:val="20"/>
          <w:szCs w:val="20"/>
          <w:vertAlign w:val="subscript"/>
        </w:rPr>
        <w:t>2</w:t>
      </w:r>
      <w:r w:rsidRPr="00865B19">
        <w:rPr>
          <w:rFonts w:eastAsia="SimSun"/>
          <w:b/>
          <w:position w:val="30"/>
          <w:sz w:val="20"/>
          <w:szCs w:val="20"/>
        </w:rPr>
        <w:t xml:space="preserve"> + PRC</w:t>
      </w:r>
      <w:r w:rsidRPr="00865B19">
        <w:rPr>
          <w:rFonts w:eastAsia="SimSun"/>
          <w:b/>
          <w:position w:val="30"/>
          <w:sz w:val="20"/>
          <w:szCs w:val="20"/>
          <w:vertAlign w:val="subscript"/>
        </w:rPr>
        <w:t>3</w:t>
      </w:r>
      <w:r w:rsidRPr="00865B19">
        <w:rPr>
          <w:rFonts w:eastAsia="SimSun"/>
          <w:b/>
          <w:position w:val="30"/>
          <w:sz w:val="20"/>
          <w:szCs w:val="20"/>
        </w:rPr>
        <w:t xml:space="preserve"> + PRC</w:t>
      </w:r>
      <w:r w:rsidRPr="00865B19">
        <w:rPr>
          <w:rFonts w:eastAsia="SimSun"/>
          <w:b/>
          <w:position w:val="30"/>
          <w:sz w:val="20"/>
          <w:szCs w:val="20"/>
          <w:vertAlign w:val="subscript"/>
        </w:rPr>
        <w:t>4</w:t>
      </w:r>
      <w:r w:rsidRPr="00865B19">
        <w:rPr>
          <w:rFonts w:eastAsia="SimSun"/>
          <w:b/>
          <w:position w:val="30"/>
          <w:sz w:val="20"/>
          <w:szCs w:val="20"/>
        </w:rPr>
        <w:t xml:space="preserve"> + PRC</w:t>
      </w:r>
      <w:r w:rsidRPr="00865B19">
        <w:rPr>
          <w:rFonts w:eastAsia="SimSun"/>
          <w:b/>
          <w:position w:val="30"/>
          <w:sz w:val="20"/>
          <w:szCs w:val="20"/>
          <w:vertAlign w:val="subscript"/>
        </w:rPr>
        <w:t>5</w:t>
      </w:r>
      <w:r w:rsidRPr="00865B19">
        <w:rPr>
          <w:rFonts w:eastAsia="SimSun"/>
          <w:b/>
          <w:position w:val="30"/>
          <w:sz w:val="20"/>
          <w:szCs w:val="20"/>
        </w:rPr>
        <w:t xml:space="preserve"> + PRC</w:t>
      </w:r>
      <w:r w:rsidRPr="00865B19">
        <w:rPr>
          <w:rFonts w:eastAsia="SimSun"/>
          <w:b/>
          <w:position w:val="30"/>
          <w:sz w:val="20"/>
          <w:szCs w:val="20"/>
          <w:vertAlign w:val="subscript"/>
        </w:rPr>
        <w:t>6</w:t>
      </w:r>
      <w:r w:rsidRPr="00865B19">
        <w:rPr>
          <w:rFonts w:eastAsia="SimSun"/>
          <w:b/>
          <w:position w:val="30"/>
          <w:sz w:val="20"/>
          <w:szCs w:val="20"/>
        </w:rPr>
        <w:t xml:space="preserve"> + PRC</w:t>
      </w:r>
      <w:r w:rsidRPr="00865B19">
        <w:rPr>
          <w:rFonts w:eastAsia="SimSun"/>
          <w:b/>
          <w:position w:val="30"/>
          <w:sz w:val="20"/>
          <w:szCs w:val="20"/>
          <w:vertAlign w:val="subscript"/>
        </w:rPr>
        <w:t>7</w:t>
      </w:r>
      <w:r w:rsidRPr="00865B19">
        <w:rPr>
          <w:rFonts w:eastAsia="SimSun"/>
          <w:b/>
          <w:position w:val="30"/>
          <w:sz w:val="20"/>
          <w:szCs w:val="20"/>
        </w:rPr>
        <w:t xml:space="preserve"> + PRC</w:t>
      </w:r>
      <w:r w:rsidRPr="00865B19">
        <w:rPr>
          <w:rFonts w:eastAsia="SimSun"/>
          <w:b/>
          <w:position w:val="30"/>
          <w:sz w:val="20"/>
          <w:szCs w:val="20"/>
          <w:vertAlign w:val="subscript"/>
        </w:rPr>
        <w:t>8</w:t>
      </w:r>
    </w:p>
    <w:p w14:paraId="2998591F" w14:textId="77777777" w:rsidR="00865B19" w:rsidRPr="00865B19" w:rsidRDefault="00865B19" w:rsidP="00865B19">
      <w:pPr>
        <w:rPr>
          <w:rFonts w:eastAsia="SimSun"/>
        </w:rPr>
      </w:pPr>
      <w:r w:rsidRPr="00865B19">
        <w:rPr>
          <w:rFonts w:eastAsia="SimSun"/>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65B19" w:rsidRPr="00865B19" w14:paraId="12E5BF76" w14:textId="77777777" w:rsidTr="00C812E5">
        <w:tc>
          <w:tcPr>
            <w:tcW w:w="1852" w:type="dxa"/>
          </w:tcPr>
          <w:p w14:paraId="549FCEA2" w14:textId="77777777" w:rsidR="00865B19" w:rsidRPr="00865B19" w:rsidRDefault="00865B19" w:rsidP="00865B19">
            <w:pPr>
              <w:spacing w:after="240"/>
              <w:rPr>
                <w:rFonts w:eastAsia="SimSun"/>
                <w:b/>
                <w:iCs/>
                <w:sz w:val="20"/>
                <w:szCs w:val="20"/>
              </w:rPr>
            </w:pPr>
            <w:r w:rsidRPr="00865B19">
              <w:rPr>
                <w:rFonts w:eastAsia="SimSun"/>
                <w:b/>
                <w:iCs/>
                <w:sz w:val="20"/>
                <w:szCs w:val="20"/>
              </w:rPr>
              <w:t>Variable</w:t>
            </w:r>
          </w:p>
        </w:tc>
        <w:tc>
          <w:tcPr>
            <w:tcW w:w="1281" w:type="dxa"/>
          </w:tcPr>
          <w:p w14:paraId="11C6F010"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7188" w:type="dxa"/>
          </w:tcPr>
          <w:p w14:paraId="17F45175"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5E2CA350" w14:textId="77777777" w:rsidTr="00C812E5">
        <w:tc>
          <w:tcPr>
            <w:tcW w:w="1852" w:type="dxa"/>
          </w:tcPr>
          <w:p w14:paraId="12EED010"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1</w:t>
            </w:r>
          </w:p>
        </w:tc>
        <w:tc>
          <w:tcPr>
            <w:tcW w:w="1281" w:type="dxa"/>
          </w:tcPr>
          <w:p w14:paraId="6EB0A025"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08FC9D56" w14:textId="77777777" w:rsidR="00865B19" w:rsidRPr="00865B19" w:rsidRDefault="00865B19" w:rsidP="00865B19">
            <w:pPr>
              <w:spacing w:after="60"/>
              <w:rPr>
                <w:rFonts w:eastAsia="SimSun"/>
                <w:iCs/>
                <w:sz w:val="20"/>
                <w:szCs w:val="20"/>
              </w:rPr>
            </w:pPr>
            <w:r w:rsidRPr="00865B19">
              <w:rPr>
                <w:rFonts w:eastAsia="SimSun"/>
                <w:iCs/>
                <w:sz w:val="20"/>
                <w:szCs w:val="20"/>
              </w:rPr>
              <w:t>Generation On-Line greater than 0 MW</w:t>
            </w:r>
          </w:p>
        </w:tc>
      </w:tr>
      <w:tr w:rsidR="00865B19" w:rsidRPr="00865B19" w14:paraId="4830FD80" w14:textId="77777777" w:rsidTr="00C812E5">
        <w:tc>
          <w:tcPr>
            <w:tcW w:w="1852" w:type="dxa"/>
          </w:tcPr>
          <w:p w14:paraId="7182214E"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2</w:t>
            </w:r>
          </w:p>
        </w:tc>
        <w:tc>
          <w:tcPr>
            <w:tcW w:w="1281" w:type="dxa"/>
          </w:tcPr>
          <w:p w14:paraId="2844A719"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6CCB2400" w14:textId="77777777" w:rsidR="00865B19" w:rsidRPr="00865B19" w:rsidRDefault="00865B19" w:rsidP="00865B19">
            <w:pPr>
              <w:spacing w:after="60"/>
              <w:rPr>
                <w:rFonts w:eastAsia="SimSun"/>
                <w:iCs/>
                <w:sz w:val="20"/>
                <w:szCs w:val="20"/>
              </w:rPr>
            </w:pPr>
            <w:r w:rsidRPr="00865B19">
              <w:rPr>
                <w:rFonts w:eastAsia="SimSun"/>
                <w:iCs/>
                <w:sz w:val="20"/>
                <w:szCs w:val="20"/>
              </w:rPr>
              <w:t>WGRs On-Line greater than 0 MW</w:t>
            </w:r>
          </w:p>
        </w:tc>
      </w:tr>
      <w:tr w:rsidR="00865B19" w:rsidRPr="00865B19" w14:paraId="7BF0A87E" w14:textId="77777777" w:rsidTr="00C812E5">
        <w:tc>
          <w:tcPr>
            <w:tcW w:w="1852" w:type="dxa"/>
          </w:tcPr>
          <w:p w14:paraId="1A79E7C0"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3</w:t>
            </w:r>
          </w:p>
        </w:tc>
        <w:tc>
          <w:tcPr>
            <w:tcW w:w="1281" w:type="dxa"/>
          </w:tcPr>
          <w:p w14:paraId="51BC78D5"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4674532D" w14:textId="77777777" w:rsidR="00865B19" w:rsidRPr="00865B19" w:rsidRDefault="00865B19" w:rsidP="00865B19">
            <w:pPr>
              <w:spacing w:after="60"/>
              <w:rPr>
                <w:rFonts w:eastAsia="SimSun"/>
                <w:iCs/>
                <w:sz w:val="20"/>
                <w:szCs w:val="20"/>
              </w:rPr>
            </w:pPr>
            <w:r w:rsidRPr="00865B19">
              <w:rPr>
                <w:rFonts w:eastAsia="SimSun"/>
                <w:iCs/>
                <w:sz w:val="20"/>
                <w:szCs w:val="20"/>
              </w:rPr>
              <w:t>Synchronous condenser output</w:t>
            </w:r>
          </w:p>
          <w:p w14:paraId="77A7D058" w14:textId="77777777" w:rsidR="00865B19" w:rsidRPr="00865B19" w:rsidRDefault="00865B19" w:rsidP="00865B19">
            <w:pPr>
              <w:spacing w:after="60"/>
              <w:rPr>
                <w:rFonts w:eastAsia="SimSun"/>
                <w:iCs/>
                <w:sz w:val="20"/>
                <w:szCs w:val="20"/>
              </w:rPr>
            </w:pPr>
          </w:p>
        </w:tc>
      </w:tr>
      <w:tr w:rsidR="00865B19" w:rsidRPr="00865B19" w14:paraId="5DF8CA60" w14:textId="77777777" w:rsidTr="00C812E5">
        <w:tc>
          <w:tcPr>
            <w:tcW w:w="1852" w:type="dxa"/>
          </w:tcPr>
          <w:p w14:paraId="5A7CD299"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4</w:t>
            </w:r>
          </w:p>
        </w:tc>
        <w:tc>
          <w:tcPr>
            <w:tcW w:w="1281" w:type="dxa"/>
          </w:tcPr>
          <w:p w14:paraId="01A815EC"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285DA626"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Capacity from Load Resources carrying ECRS Ancillary Service Resource Responsibility</w:t>
            </w:r>
          </w:p>
          <w:p w14:paraId="2BBBC81D" w14:textId="77777777" w:rsidR="00865B19" w:rsidRPr="00865B19" w:rsidRDefault="00865B19" w:rsidP="00865B19">
            <w:pPr>
              <w:tabs>
                <w:tab w:val="left" w:pos="1080"/>
              </w:tabs>
              <w:spacing w:after="60"/>
              <w:rPr>
                <w:rFonts w:eastAsia="SimSun"/>
                <w:iCs/>
                <w:sz w:val="20"/>
                <w:szCs w:val="20"/>
              </w:rPr>
            </w:pPr>
          </w:p>
        </w:tc>
      </w:tr>
      <w:tr w:rsidR="00865B19" w:rsidRPr="00865B19" w14:paraId="245ACEBD" w14:textId="77777777" w:rsidTr="00C812E5">
        <w:tc>
          <w:tcPr>
            <w:tcW w:w="1852" w:type="dxa"/>
          </w:tcPr>
          <w:p w14:paraId="2C78B229" w14:textId="77777777" w:rsidR="00865B19" w:rsidRPr="00865B19" w:rsidRDefault="00865B19" w:rsidP="00865B19">
            <w:pPr>
              <w:spacing w:after="60"/>
              <w:rPr>
                <w:rFonts w:eastAsia="SimSun"/>
                <w:iCs/>
                <w:sz w:val="20"/>
                <w:szCs w:val="20"/>
              </w:rPr>
            </w:pPr>
            <w:r w:rsidRPr="00865B19">
              <w:rPr>
                <w:rFonts w:eastAsia="SimSun"/>
                <w:iCs/>
                <w:sz w:val="20"/>
                <w:szCs w:val="20"/>
              </w:rPr>
              <w:lastRenderedPageBreak/>
              <w:t>PRC</w:t>
            </w:r>
            <w:r w:rsidRPr="00865B19">
              <w:rPr>
                <w:rFonts w:eastAsia="SimSun"/>
                <w:iCs/>
                <w:sz w:val="20"/>
                <w:szCs w:val="20"/>
                <w:vertAlign w:val="subscript"/>
              </w:rPr>
              <w:t>5</w:t>
            </w:r>
          </w:p>
        </w:tc>
        <w:tc>
          <w:tcPr>
            <w:tcW w:w="1281" w:type="dxa"/>
          </w:tcPr>
          <w:p w14:paraId="2D5792A2"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13A10C1F"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Capacity from Controllable Load Resources active in SCED and carrying Ancillary Service Resource Responsibility</w:t>
            </w:r>
          </w:p>
        </w:tc>
      </w:tr>
      <w:tr w:rsidR="00865B19" w:rsidRPr="00865B19" w14:paraId="773DD509" w14:textId="77777777" w:rsidTr="00C812E5">
        <w:tc>
          <w:tcPr>
            <w:tcW w:w="1852" w:type="dxa"/>
            <w:tcBorders>
              <w:bottom w:val="single" w:sz="4" w:space="0" w:color="auto"/>
            </w:tcBorders>
          </w:tcPr>
          <w:p w14:paraId="4AB9FB75"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6</w:t>
            </w:r>
          </w:p>
        </w:tc>
        <w:tc>
          <w:tcPr>
            <w:tcW w:w="1281" w:type="dxa"/>
            <w:tcBorders>
              <w:bottom w:val="single" w:sz="4" w:space="0" w:color="auto"/>
            </w:tcBorders>
          </w:tcPr>
          <w:p w14:paraId="5BF08654"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Borders>
              <w:bottom w:val="single" w:sz="4" w:space="0" w:color="auto"/>
            </w:tcBorders>
          </w:tcPr>
          <w:p w14:paraId="355E21A7"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Capacity from Controllable Load Resources active in SCED and not carrying Ancillary Service Resource Responsibility</w:t>
            </w:r>
          </w:p>
        </w:tc>
      </w:tr>
      <w:tr w:rsidR="00865B19" w:rsidRPr="00865B19" w14:paraId="007CCD07" w14:textId="77777777" w:rsidTr="00C812E5">
        <w:tc>
          <w:tcPr>
            <w:tcW w:w="1852" w:type="dxa"/>
            <w:tcBorders>
              <w:top w:val="single" w:sz="4" w:space="0" w:color="auto"/>
              <w:left w:val="single" w:sz="4" w:space="0" w:color="auto"/>
              <w:bottom w:val="single" w:sz="4" w:space="0" w:color="auto"/>
              <w:right w:val="single" w:sz="4" w:space="0" w:color="auto"/>
            </w:tcBorders>
          </w:tcPr>
          <w:p w14:paraId="1A22C484"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2D9B46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E99819"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Capacity from Resources capable of providing FFR</w:t>
            </w:r>
          </w:p>
        </w:tc>
      </w:tr>
      <w:tr w:rsidR="00865B19" w:rsidRPr="00865B19" w14:paraId="1AD5E079" w14:textId="77777777" w:rsidTr="00C812E5">
        <w:tc>
          <w:tcPr>
            <w:tcW w:w="1852" w:type="dxa"/>
            <w:tcBorders>
              <w:top w:val="single" w:sz="4" w:space="0" w:color="auto"/>
              <w:left w:val="single" w:sz="4" w:space="0" w:color="auto"/>
              <w:bottom w:val="single" w:sz="4" w:space="0" w:color="auto"/>
              <w:right w:val="single" w:sz="4" w:space="0" w:color="auto"/>
            </w:tcBorders>
          </w:tcPr>
          <w:p w14:paraId="4ED24621" w14:textId="77777777" w:rsidR="00865B19" w:rsidRPr="00865B19" w:rsidRDefault="00865B19" w:rsidP="00865B19">
            <w:pPr>
              <w:spacing w:after="60"/>
              <w:rPr>
                <w:rFonts w:eastAsia="SimSun"/>
                <w:iCs/>
                <w:sz w:val="20"/>
                <w:szCs w:val="20"/>
              </w:rPr>
            </w:pPr>
            <w:r w:rsidRPr="00865B19">
              <w:rPr>
                <w:rFonts w:eastAsia="SimSun"/>
                <w:iCs/>
                <w:sz w:val="20"/>
                <w:szCs w:val="20"/>
              </w:rPr>
              <w:t>PRC</w:t>
            </w:r>
            <w:r w:rsidRPr="00865B19">
              <w:rPr>
                <w:rFonts w:eastAsia="SimSun"/>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73D94FDB"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2D97120"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ESR capacity capable of providing Primary Frequency Response</w:t>
            </w:r>
          </w:p>
        </w:tc>
      </w:tr>
      <w:tr w:rsidR="00865B19" w:rsidRPr="00865B19" w14:paraId="1F09BF9E" w14:textId="77777777" w:rsidTr="00C812E5">
        <w:trPr>
          <w:trHeight w:val="108"/>
        </w:trPr>
        <w:tc>
          <w:tcPr>
            <w:tcW w:w="1852" w:type="dxa"/>
            <w:tcBorders>
              <w:top w:val="nil"/>
            </w:tcBorders>
          </w:tcPr>
          <w:p w14:paraId="1A114193" w14:textId="77777777" w:rsidR="00865B19" w:rsidRPr="00865B19" w:rsidRDefault="00865B19" w:rsidP="00865B19">
            <w:pPr>
              <w:spacing w:after="60"/>
              <w:rPr>
                <w:rFonts w:eastAsia="SimSun"/>
                <w:iCs/>
                <w:sz w:val="20"/>
                <w:szCs w:val="20"/>
              </w:rPr>
            </w:pPr>
            <w:r w:rsidRPr="00865B19">
              <w:rPr>
                <w:rFonts w:eastAsia="SimSun"/>
                <w:iCs/>
                <w:sz w:val="20"/>
                <w:szCs w:val="20"/>
              </w:rPr>
              <w:t>PRC</w:t>
            </w:r>
          </w:p>
        </w:tc>
        <w:tc>
          <w:tcPr>
            <w:tcW w:w="1281" w:type="dxa"/>
            <w:tcBorders>
              <w:top w:val="nil"/>
            </w:tcBorders>
          </w:tcPr>
          <w:p w14:paraId="230D600C"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Borders>
              <w:top w:val="nil"/>
            </w:tcBorders>
          </w:tcPr>
          <w:p w14:paraId="532A7650"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Physical Responsive Capability</w:t>
            </w:r>
          </w:p>
        </w:tc>
      </w:tr>
      <w:tr w:rsidR="00865B19" w:rsidRPr="00865B19" w14:paraId="4B423E21" w14:textId="77777777" w:rsidTr="00C812E5">
        <w:trPr>
          <w:trHeight w:val="108"/>
        </w:trPr>
        <w:tc>
          <w:tcPr>
            <w:tcW w:w="1852" w:type="dxa"/>
            <w:tcBorders>
              <w:top w:val="nil"/>
            </w:tcBorders>
          </w:tcPr>
          <w:p w14:paraId="5408E118" w14:textId="77777777" w:rsidR="00865B19" w:rsidRPr="00865B19" w:rsidRDefault="00865B19" w:rsidP="00865B19">
            <w:pPr>
              <w:spacing w:after="60"/>
              <w:rPr>
                <w:rFonts w:eastAsia="SimSun"/>
                <w:iCs/>
                <w:sz w:val="20"/>
                <w:szCs w:val="20"/>
              </w:rPr>
            </w:pPr>
            <w:r w:rsidRPr="00865B19">
              <w:rPr>
                <w:rFonts w:eastAsia="SimSun"/>
                <w:iCs/>
                <w:sz w:val="20"/>
                <w:szCs w:val="20"/>
              </w:rPr>
              <w:t>X</w:t>
            </w:r>
          </w:p>
        </w:tc>
        <w:tc>
          <w:tcPr>
            <w:tcW w:w="1281" w:type="dxa"/>
            <w:tcBorders>
              <w:top w:val="nil"/>
            </w:tcBorders>
          </w:tcPr>
          <w:p w14:paraId="73B0479B" w14:textId="77777777" w:rsidR="00865B19" w:rsidRPr="00865B19" w:rsidRDefault="00865B19" w:rsidP="00865B19">
            <w:pPr>
              <w:spacing w:after="60"/>
              <w:rPr>
                <w:rFonts w:eastAsia="SimSun"/>
                <w:iCs/>
                <w:sz w:val="20"/>
                <w:szCs w:val="20"/>
              </w:rPr>
            </w:pPr>
            <w:r w:rsidRPr="00865B19">
              <w:rPr>
                <w:rFonts w:eastAsia="SimSun"/>
                <w:iCs/>
                <w:sz w:val="20"/>
                <w:szCs w:val="20"/>
              </w:rPr>
              <w:t>Percentage</w:t>
            </w:r>
          </w:p>
        </w:tc>
        <w:tc>
          <w:tcPr>
            <w:tcW w:w="7188" w:type="dxa"/>
            <w:tcBorders>
              <w:top w:val="nil"/>
            </w:tcBorders>
          </w:tcPr>
          <w:p w14:paraId="4CB8091B" w14:textId="77777777" w:rsidR="00865B19" w:rsidRPr="00865B19" w:rsidRDefault="00865B19" w:rsidP="00865B19">
            <w:pPr>
              <w:tabs>
                <w:tab w:val="left" w:pos="1080"/>
              </w:tabs>
              <w:spacing w:after="60"/>
              <w:rPr>
                <w:rFonts w:eastAsia="SimSun"/>
                <w:iCs/>
                <w:sz w:val="20"/>
                <w:szCs w:val="20"/>
              </w:rPr>
            </w:pPr>
            <w:r w:rsidRPr="00865B19">
              <w:rPr>
                <w:rFonts w:eastAsia="SimSun"/>
                <w:iCs/>
                <w:sz w:val="20"/>
                <w:szCs w:val="20"/>
              </w:rPr>
              <w:t>Percent threshold based on the Governor droop setting of ESRs</w:t>
            </w:r>
          </w:p>
        </w:tc>
      </w:tr>
      <w:tr w:rsidR="00865B19" w:rsidRPr="00865B19" w14:paraId="239CA62A" w14:textId="77777777" w:rsidTr="00C812E5">
        <w:tc>
          <w:tcPr>
            <w:tcW w:w="1852" w:type="dxa"/>
          </w:tcPr>
          <w:p w14:paraId="4756525A" w14:textId="77777777" w:rsidR="00865B19" w:rsidRPr="00865B19" w:rsidRDefault="00865B19" w:rsidP="00865B19">
            <w:pPr>
              <w:spacing w:after="60"/>
              <w:rPr>
                <w:rFonts w:eastAsia="SimSun"/>
                <w:iCs/>
                <w:sz w:val="20"/>
                <w:szCs w:val="20"/>
              </w:rPr>
            </w:pPr>
            <w:r w:rsidRPr="00865B19">
              <w:rPr>
                <w:rFonts w:eastAsia="SimSun"/>
                <w:iCs/>
                <w:sz w:val="20"/>
                <w:szCs w:val="20"/>
              </w:rPr>
              <w:t>RDF</w:t>
            </w:r>
          </w:p>
        </w:tc>
        <w:tc>
          <w:tcPr>
            <w:tcW w:w="1281" w:type="dxa"/>
          </w:tcPr>
          <w:p w14:paraId="55A222C8" w14:textId="77777777" w:rsidR="00865B19" w:rsidRPr="00865B19" w:rsidRDefault="00865B19" w:rsidP="00865B19">
            <w:pPr>
              <w:spacing w:after="60"/>
              <w:rPr>
                <w:rFonts w:eastAsia="SimSun"/>
                <w:iCs/>
                <w:sz w:val="20"/>
                <w:szCs w:val="20"/>
              </w:rPr>
            </w:pPr>
          </w:p>
        </w:tc>
        <w:tc>
          <w:tcPr>
            <w:tcW w:w="7188" w:type="dxa"/>
          </w:tcPr>
          <w:p w14:paraId="481D3590" w14:textId="77777777" w:rsidR="00865B19" w:rsidRPr="00865B19" w:rsidRDefault="00865B19" w:rsidP="00865B19">
            <w:pPr>
              <w:spacing w:after="60"/>
              <w:rPr>
                <w:rFonts w:eastAsia="SimSun"/>
                <w:iCs/>
                <w:sz w:val="20"/>
                <w:szCs w:val="20"/>
              </w:rPr>
            </w:pPr>
            <w:r w:rsidRPr="00865B19">
              <w:rPr>
                <w:rFonts w:eastAsia="SimSun"/>
                <w:iCs/>
                <w:sz w:val="20"/>
                <w:szCs w:val="20"/>
              </w:rPr>
              <w:t>The currently approved</w:t>
            </w:r>
            <w:r w:rsidRPr="00865B19">
              <w:rPr>
                <w:rFonts w:ascii="Times New Roman Bold" w:eastAsia="SimSun" w:hAnsi="Times New Roman Bold"/>
                <w:iCs/>
                <w:sz w:val="20"/>
                <w:szCs w:val="20"/>
              </w:rPr>
              <w:t xml:space="preserve"> </w:t>
            </w:r>
            <w:r w:rsidRPr="00865B19">
              <w:rPr>
                <w:rFonts w:eastAsia="SimSun"/>
                <w:iCs/>
                <w:sz w:val="20"/>
                <w:szCs w:val="20"/>
              </w:rPr>
              <w:t>Reserve Discount Factor</w:t>
            </w:r>
            <w:r w:rsidRPr="00865B19">
              <w:rPr>
                <w:rFonts w:eastAsia="SimSun"/>
                <w:iCs/>
                <w:sz w:val="20"/>
                <w:szCs w:val="20"/>
              </w:rPr>
              <w:tab/>
            </w:r>
          </w:p>
        </w:tc>
      </w:tr>
      <w:tr w:rsidR="00865B19" w:rsidRPr="00865B19" w14:paraId="42B30A42" w14:textId="77777777" w:rsidTr="00C812E5">
        <w:tc>
          <w:tcPr>
            <w:tcW w:w="1852" w:type="dxa"/>
          </w:tcPr>
          <w:p w14:paraId="4B9F4C5C" w14:textId="77777777" w:rsidR="00865B19" w:rsidRPr="00865B19" w:rsidRDefault="00865B19" w:rsidP="00865B19">
            <w:pPr>
              <w:spacing w:after="60"/>
              <w:rPr>
                <w:rFonts w:eastAsia="SimSun"/>
                <w:iCs/>
                <w:sz w:val="20"/>
                <w:szCs w:val="20"/>
              </w:rPr>
            </w:pPr>
            <w:r w:rsidRPr="00865B19">
              <w:rPr>
                <w:rFonts w:eastAsia="SimSun"/>
                <w:iCs/>
                <w:sz w:val="20"/>
                <w:szCs w:val="20"/>
              </w:rPr>
              <w:t>RDF</w:t>
            </w:r>
            <w:r w:rsidRPr="00865B19">
              <w:rPr>
                <w:rFonts w:eastAsia="SimSun"/>
                <w:iCs/>
                <w:sz w:val="20"/>
                <w:szCs w:val="20"/>
                <w:vertAlign w:val="subscript"/>
              </w:rPr>
              <w:t>W</w:t>
            </w:r>
          </w:p>
        </w:tc>
        <w:tc>
          <w:tcPr>
            <w:tcW w:w="1281" w:type="dxa"/>
          </w:tcPr>
          <w:p w14:paraId="39413A9E" w14:textId="77777777" w:rsidR="00865B19" w:rsidRPr="00865B19" w:rsidRDefault="00865B19" w:rsidP="00865B19">
            <w:pPr>
              <w:spacing w:after="60"/>
              <w:rPr>
                <w:rFonts w:eastAsia="SimSun"/>
                <w:iCs/>
                <w:sz w:val="20"/>
                <w:szCs w:val="20"/>
              </w:rPr>
            </w:pPr>
          </w:p>
        </w:tc>
        <w:tc>
          <w:tcPr>
            <w:tcW w:w="7188" w:type="dxa"/>
          </w:tcPr>
          <w:p w14:paraId="16728708" w14:textId="77777777" w:rsidR="00865B19" w:rsidRPr="00865B19" w:rsidRDefault="00865B19" w:rsidP="00865B19">
            <w:pPr>
              <w:spacing w:after="60"/>
              <w:rPr>
                <w:rFonts w:eastAsia="SimSun"/>
                <w:iCs/>
                <w:sz w:val="20"/>
                <w:szCs w:val="20"/>
              </w:rPr>
            </w:pPr>
            <w:r w:rsidRPr="00865B19">
              <w:rPr>
                <w:rFonts w:eastAsia="SimSun"/>
                <w:iCs/>
                <w:sz w:val="20"/>
                <w:szCs w:val="20"/>
              </w:rPr>
              <w:t>The currently approved Reserve Discount Factor for WGRs</w:t>
            </w:r>
          </w:p>
        </w:tc>
      </w:tr>
      <w:tr w:rsidR="00865B19" w:rsidRPr="00865B19" w14:paraId="39611C37" w14:textId="77777777" w:rsidTr="00C812E5">
        <w:tc>
          <w:tcPr>
            <w:tcW w:w="1852" w:type="dxa"/>
          </w:tcPr>
          <w:p w14:paraId="699D6356" w14:textId="77777777" w:rsidR="00865B19" w:rsidRPr="00865B19" w:rsidRDefault="00865B19" w:rsidP="00865B19">
            <w:pPr>
              <w:spacing w:after="60"/>
              <w:rPr>
                <w:rFonts w:eastAsia="SimSun"/>
                <w:iCs/>
                <w:sz w:val="20"/>
                <w:szCs w:val="20"/>
              </w:rPr>
            </w:pPr>
            <w:r w:rsidRPr="00865B19">
              <w:rPr>
                <w:rFonts w:eastAsia="SimSun"/>
                <w:iCs/>
                <w:sz w:val="20"/>
                <w:szCs w:val="20"/>
              </w:rPr>
              <w:t>LRDF_1</w:t>
            </w:r>
          </w:p>
        </w:tc>
        <w:tc>
          <w:tcPr>
            <w:tcW w:w="1281" w:type="dxa"/>
          </w:tcPr>
          <w:p w14:paraId="55F8C085" w14:textId="77777777" w:rsidR="00865B19" w:rsidRPr="00865B19" w:rsidRDefault="00865B19" w:rsidP="00865B19">
            <w:pPr>
              <w:spacing w:after="60"/>
              <w:rPr>
                <w:rFonts w:eastAsia="SimSun"/>
                <w:iCs/>
                <w:sz w:val="20"/>
                <w:szCs w:val="20"/>
              </w:rPr>
            </w:pPr>
          </w:p>
        </w:tc>
        <w:tc>
          <w:tcPr>
            <w:tcW w:w="7188" w:type="dxa"/>
          </w:tcPr>
          <w:p w14:paraId="42FE85D5" w14:textId="77777777" w:rsidR="00865B19" w:rsidRPr="00865B19" w:rsidRDefault="00865B19" w:rsidP="00865B19">
            <w:pPr>
              <w:spacing w:after="60"/>
              <w:rPr>
                <w:rFonts w:eastAsia="SimSun"/>
                <w:iCs/>
                <w:sz w:val="20"/>
                <w:szCs w:val="20"/>
              </w:rPr>
            </w:pPr>
            <w:r w:rsidRPr="00865B19">
              <w:rPr>
                <w:rFonts w:eastAsia="SimSun"/>
                <w:iCs/>
                <w:sz w:val="20"/>
                <w:szCs w:val="20"/>
              </w:rPr>
              <w:t>The currently approved Load Resource</w:t>
            </w:r>
            <w:r w:rsidRPr="00865B19">
              <w:rPr>
                <w:rFonts w:ascii="Times New Roman Bold" w:eastAsia="SimSun" w:hAnsi="Times New Roman Bold"/>
                <w:iCs/>
                <w:sz w:val="20"/>
                <w:szCs w:val="20"/>
              </w:rPr>
              <w:t xml:space="preserve"> </w:t>
            </w:r>
            <w:r w:rsidRPr="00865B19">
              <w:rPr>
                <w:rFonts w:eastAsia="SimSun"/>
                <w:iCs/>
                <w:sz w:val="20"/>
                <w:szCs w:val="20"/>
              </w:rPr>
              <w:t>Reserve Discount Factor for Controllable Load Resources carrying Ancillary Service Resource Responsibility</w:t>
            </w:r>
          </w:p>
        </w:tc>
      </w:tr>
      <w:tr w:rsidR="00865B19" w:rsidRPr="00865B19" w14:paraId="3DCB47F0" w14:textId="77777777" w:rsidTr="00C812E5">
        <w:tc>
          <w:tcPr>
            <w:tcW w:w="1852" w:type="dxa"/>
          </w:tcPr>
          <w:p w14:paraId="5D8429AB" w14:textId="77777777" w:rsidR="00865B19" w:rsidRPr="00865B19" w:rsidRDefault="00865B19" w:rsidP="00865B19">
            <w:pPr>
              <w:spacing w:after="60"/>
              <w:rPr>
                <w:rFonts w:eastAsia="SimSun"/>
                <w:iCs/>
                <w:sz w:val="20"/>
                <w:szCs w:val="20"/>
              </w:rPr>
            </w:pPr>
            <w:r w:rsidRPr="00865B19">
              <w:rPr>
                <w:rFonts w:eastAsia="SimSun"/>
                <w:iCs/>
                <w:sz w:val="20"/>
                <w:szCs w:val="20"/>
              </w:rPr>
              <w:t>LRDF_2</w:t>
            </w:r>
          </w:p>
        </w:tc>
        <w:tc>
          <w:tcPr>
            <w:tcW w:w="1281" w:type="dxa"/>
          </w:tcPr>
          <w:p w14:paraId="323F6E19" w14:textId="77777777" w:rsidR="00865B19" w:rsidRPr="00865B19" w:rsidRDefault="00865B19" w:rsidP="00865B19">
            <w:pPr>
              <w:spacing w:after="60"/>
              <w:rPr>
                <w:rFonts w:eastAsia="SimSun"/>
                <w:iCs/>
                <w:sz w:val="20"/>
                <w:szCs w:val="20"/>
              </w:rPr>
            </w:pPr>
          </w:p>
        </w:tc>
        <w:tc>
          <w:tcPr>
            <w:tcW w:w="7188" w:type="dxa"/>
          </w:tcPr>
          <w:p w14:paraId="466F7AEA" w14:textId="77777777" w:rsidR="00865B19" w:rsidRPr="00865B19" w:rsidRDefault="00865B19" w:rsidP="00865B19">
            <w:pPr>
              <w:spacing w:after="60"/>
              <w:rPr>
                <w:rFonts w:eastAsia="SimSun"/>
                <w:iCs/>
                <w:sz w:val="20"/>
                <w:szCs w:val="20"/>
              </w:rPr>
            </w:pPr>
            <w:r w:rsidRPr="00865B19">
              <w:rPr>
                <w:rFonts w:eastAsia="SimSun"/>
                <w:iCs/>
                <w:sz w:val="20"/>
                <w:szCs w:val="20"/>
              </w:rPr>
              <w:t>The currently approved Load Resource</w:t>
            </w:r>
            <w:r w:rsidRPr="00865B19">
              <w:rPr>
                <w:rFonts w:ascii="Times New Roman Bold" w:eastAsia="SimSun" w:hAnsi="Times New Roman Bold"/>
                <w:iCs/>
                <w:sz w:val="20"/>
                <w:szCs w:val="20"/>
              </w:rPr>
              <w:t xml:space="preserve"> </w:t>
            </w:r>
            <w:r w:rsidRPr="00865B19">
              <w:rPr>
                <w:rFonts w:eastAsia="SimSun"/>
                <w:iCs/>
                <w:sz w:val="20"/>
                <w:szCs w:val="20"/>
              </w:rPr>
              <w:t>Reserve Discount Factor for Controllable Load Resources not carrying Ancillary Service Resource Responsibility</w:t>
            </w:r>
          </w:p>
        </w:tc>
      </w:tr>
      <w:tr w:rsidR="00865B19" w:rsidRPr="00865B19" w14:paraId="0D58CD79" w14:textId="77777777" w:rsidTr="00C812E5">
        <w:tc>
          <w:tcPr>
            <w:tcW w:w="1852" w:type="dxa"/>
          </w:tcPr>
          <w:p w14:paraId="3A938F5D" w14:textId="77777777" w:rsidR="00865B19" w:rsidRPr="00865B19" w:rsidRDefault="00865B19" w:rsidP="00865B19">
            <w:pPr>
              <w:spacing w:after="60"/>
              <w:rPr>
                <w:rFonts w:eastAsia="SimSun"/>
                <w:iCs/>
                <w:sz w:val="20"/>
                <w:szCs w:val="20"/>
              </w:rPr>
            </w:pPr>
            <w:r w:rsidRPr="00865B19">
              <w:rPr>
                <w:rFonts w:eastAsia="SimSun"/>
                <w:iCs/>
                <w:sz w:val="20"/>
                <w:szCs w:val="20"/>
              </w:rPr>
              <w:t>NFRC</w:t>
            </w:r>
          </w:p>
        </w:tc>
        <w:tc>
          <w:tcPr>
            <w:tcW w:w="1281" w:type="dxa"/>
          </w:tcPr>
          <w:p w14:paraId="49EFC012"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7188" w:type="dxa"/>
          </w:tcPr>
          <w:p w14:paraId="0DA851DA" w14:textId="77777777" w:rsidR="00865B19" w:rsidRPr="00865B19" w:rsidRDefault="00865B19" w:rsidP="00865B19">
            <w:pPr>
              <w:spacing w:after="60"/>
              <w:rPr>
                <w:rFonts w:eastAsia="SimSun"/>
                <w:iCs/>
                <w:sz w:val="20"/>
                <w:szCs w:val="20"/>
              </w:rPr>
            </w:pPr>
            <w:r w:rsidRPr="00865B19">
              <w:rPr>
                <w:rFonts w:eastAsia="SimSun"/>
                <w:iCs/>
                <w:sz w:val="20"/>
                <w:szCs w:val="20"/>
              </w:rPr>
              <w:t>Non-Frequency Responsive Capacity</w:t>
            </w:r>
          </w:p>
        </w:tc>
      </w:tr>
    </w:tbl>
    <w:p w14:paraId="22CF540E" w14:textId="77777777" w:rsidR="00865B19" w:rsidRPr="00865B19" w:rsidRDefault="00865B19" w:rsidP="00865B19">
      <w:pPr>
        <w:spacing w:before="240" w:after="240"/>
        <w:ind w:left="720" w:hanging="720"/>
        <w:rPr>
          <w:rFonts w:eastAsia="SimSun"/>
          <w:iCs/>
          <w:szCs w:val="20"/>
        </w:rPr>
      </w:pPr>
      <w:r w:rsidRPr="00865B19">
        <w:rPr>
          <w:rFonts w:eastAsia="SimSun"/>
          <w:iCs/>
          <w:szCs w:val="20"/>
        </w:rPr>
        <w:t>(2)</w:t>
      </w:r>
      <w:r w:rsidRPr="00865B19">
        <w:rPr>
          <w:rFonts w:eastAsia="SimSun"/>
          <w:iCs/>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6D8604D" w14:textId="77777777" w:rsidR="00865B19" w:rsidRPr="00865B19" w:rsidRDefault="00865B19" w:rsidP="00865B19">
      <w:pPr>
        <w:spacing w:after="240"/>
        <w:ind w:left="720" w:hanging="720"/>
        <w:rPr>
          <w:rFonts w:eastAsia="SimSun"/>
          <w:iCs/>
          <w:szCs w:val="20"/>
        </w:rPr>
      </w:pPr>
      <w:r w:rsidRPr="00865B19">
        <w:rPr>
          <w:rFonts w:eastAsia="SimSun"/>
          <w:iCs/>
          <w:szCs w:val="20"/>
        </w:rPr>
        <w:t>(3)</w:t>
      </w:r>
      <w:r w:rsidRPr="00865B19">
        <w:rPr>
          <w:rFonts w:eastAsia="SimSun"/>
          <w:iCs/>
          <w:szCs w:val="20"/>
        </w:rPr>
        <w:tab/>
        <w:t>The Load Resource</w:t>
      </w:r>
      <w:r w:rsidRPr="00865B19">
        <w:rPr>
          <w:rFonts w:ascii="Times New Roman Bold" w:eastAsia="SimSun" w:hAnsi="Times New Roman Bold"/>
          <w:iCs/>
          <w:szCs w:val="20"/>
        </w:rPr>
        <w:t xml:space="preserve"> </w:t>
      </w:r>
      <w:r w:rsidRPr="00865B19">
        <w:rPr>
          <w:rFonts w:eastAsia="SimSun"/>
          <w:iCs/>
          <w:szCs w:val="20"/>
        </w:rPr>
        <w:t>Reserve Discount Factors (RDFs) for Controllable Load Resources (LRDF_1 and LRDF_2) shall be subject to review and approval by TAC.</w:t>
      </w:r>
    </w:p>
    <w:p w14:paraId="35F31AD4" w14:textId="77777777" w:rsidR="00865B19" w:rsidRPr="00865B19" w:rsidRDefault="00865B19" w:rsidP="00865B19">
      <w:pPr>
        <w:spacing w:after="240"/>
        <w:ind w:left="720" w:hanging="720"/>
        <w:rPr>
          <w:rFonts w:eastAsia="SimSun"/>
          <w:iCs/>
          <w:szCs w:val="20"/>
        </w:rPr>
      </w:pPr>
      <w:r w:rsidRPr="00865B19">
        <w:rPr>
          <w:rFonts w:eastAsia="SimSun"/>
          <w:iCs/>
          <w:szCs w:val="20"/>
        </w:rPr>
        <w:t>(4)</w:t>
      </w:r>
      <w:r w:rsidRPr="00865B19">
        <w:rPr>
          <w:rFonts w:eastAsia="SimSun"/>
          <w:iCs/>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65B19" w:rsidRPr="00865B19" w14:paraId="79450BFD" w14:textId="77777777" w:rsidTr="00865B19">
        <w:trPr>
          <w:trHeight w:val="206"/>
        </w:trPr>
        <w:tc>
          <w:tcPr>
            <w:tcW w:w="9445" w:type="dxa"/>
            <w:shd w:val="clear" w:color="auto" w:fill="D9D9D9"/>
          </w:tcPr>
          <w:p w14:paraId="4A58FAFA" w14:textId="77777777" w:rsidR="00865B19" w:rsidRPr="00865B19" w:rsidRDefault="00865B19" w:rsidP="00865B19">
            <w:pPr>
              <w:spacing w:before="120" w:after="240"/>
              <w:rPr>
                <w:rFonts w:eastAsia="SimSun"/>
                <w:b/>
                <w:i/>
                <w:iCs/>
              </w:rPr>
            </w:pPr>
            <w:r w:rsidRPr="00865B19">
              <w:rPr>
                <w:rFonts w:eastAsia="SimSun"/>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2A118FE" w14:textId="77777777" w:rsidR="00865B19" w:rsidRPr="00865B19" w:rsidRDefault="00865B19" w:rsidP="00865B19">
            <w:pPr>
              <w:keepNext/>
              <w:widowControl w:val="0"/>
              <w:tabs>
                <w:tab w:val="left" w:pos="1260"/>
              </w:tabs>
              <w:spacing w:before="240" w:after="240"/>
              <w:outlineLvl w:val="3"/>
              <w:rPr>
                <w:rFonts w:eastAsia="SimSun"/>
                <w:b/>
                <w:bCs/>
                <w:snapToGrid w:val="0"/>
              </w:rPr>
            </w:pPr>
            <w:bookmarkStart w:id="1792" w:name="_Toc60040625"/>
            <w:bookmarkStart w:id="1793" w:name="_Toc65151685"/>
            <w:bookmarkStart w:id="1794" w:name="_Toc80174711"/>
            <w:bookmarkStart w:id="1795" w:name="_Toc108712470"/>
            <w:bookmarkStart w:id="1796" w:name="_Toc112417590"/>
            <w:bookmarkStart w:id="1797" w:name="_Toc119310259"/>
            <w:bookmarkStart w:id="1798" w:name="_Toc125966193"/>
            <w:bookmarkStart w:id="1799" w:name="_Toc135992291"/>
            <w:r w:rsidRPr="00865B19">
              <w:rPr>
                <w:rFonts w:eastAsia="SimSun"/>
                <w:b/>
                <w:bCs/>
                <w:snapToGrid w:val="0"/>
              </w:rPr>
              <w:lastRenderedPageBreak/>
              <w:t>6.5.7.5</w:t>
            </w:r>
            <w:r w:rsidRPr="00865B19">
              <w:rPr>
                <w:rFonts w:eastAsia="SimSun"/>
                <w:b/>
                <w:bCs/>
                <w:snapToGrid w:val="0"/>
              </w:rPr>
              <w:tab/>
              <w:t>Ancillary Services Capacity Monitor</w:t>
            </w:r>
            <w:bookmarkEnd w:id="1792"/>
            <w:bookmarkEnd w:id="1793"/>
            <w:bookmarkEnd w:id="1794"/>
            <w:bookmarkEnd w:id="1795"/>
            <w:bookmarkEnd w:id="1796"/>
            <w:bookmarkEnd w:id="1797"/>
            <w:bookmarkEnd w:id="1798"/>
            <w:bookmarkEnd w:id="1799"/>
          </w:p>
          <w:p w14:paraId="0948AFC1" w14:textId="77777777" w:rsidR="00865B19" w:rsidRPr="00865B19" w:rsidRDefault="00865B19" w:rsidP="00865B19">
            <w:pPr>
              <w:spacing w:after="240"/>
              <w:ind w:left="720" w:hanging="720"/>
              <w:rPr>
                <w:rFonts w:eastAsia="SimSun"/>
              </w:rPr>
            </w:pPr>
            <w:r w:rsidRPr="00865B19">
              <w:rPr>
                <w:rFonts w:eastAsia="SimSun"/>
              </w:rPr>
              <w:t>(1)</w:t>
            </w:r>
            <w:r w:rsidRPr="00865B19">
              <w:rPr>
                <w:rFonts w:eastAsia="SimSun"/>
              </w:rPr>
              <w:tab/>
              <w:t>Every ten seconds, ERCOT shall calculate the following and provide Real-Time summaries to ERCOT Operators and all Market Participants using ICCP and postings on the ERCOT website showing the Real-Time total system amount of:</w:t>
            </w:r>
          </w:p>
          <w:p w14:paraId="448B2CAB"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RRS capability from: </w:t>
            </w:r>
          </w:p>
          <w:p w14:paraId="2A3D86BF"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 and ESRs in the form of PFR that can be sustained for the SCED duration requirements of PFR;</w:t>
            </w:r>
          </w:p>
          <w:p w14:paraId="15671313"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Load Resources, excluding Controllable Load Resources, capable of responding via under-frequency relay;</w:t>
            </w:r>
          </w:p>
          <w:p w14:paraId="2E537088"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 in the form of PFR;</w:t>
            </w:r>
          </w:p>
          <w:p w14:paraId="5210E6D3"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Resources, other than ESRs, capable of Fast Frequency Response (FFR); and</w:t>
            </w:r>
          </w:p>
          <w:p w14:paraId="6D740930" w14:textId="77777777" w:rsidR="00865B19" w:rsidRPr="00865B19" w:rsidRDefault="00865B19" w:rsidP="00865B19">
            <w:pPr>
              <w:spacing w:after="240"/>
              <w:ind w:left="2160" w:hanging="720"/>
              <w:rPr>
                <w:rFonts w:eastAsia="SimSun"/>
              </w:rPr>
            </w:pPr>
            <w:r w:rsidRPr="00865B19">
              <w:rPr>
                <w:rFonts w:eastAsia="SimSun"/>
              </w:rPr>
              <w:t>(v)</w:t>
            </w:r>
            <w:r w:rsidRPr="00865B19">
              <w:rPr>
                <w:rFonts w:eastAsia="SimSun"/>
              </w:rPr>
              <w:tab/>
              <w:t>ESRs, in the form of FFR, that can be sustained for the SCED duration requirements of FFR;</w:t>
            </w:r>
          </w:p>
          <w:p w14:paraId="17915CCB" w14:textId="77777777" w:rsidR="00865B19" w:rsidRPr="00865B19" w:rsidRDefault="00865B19" w:rsidP="00865B19">
            <w:pPr>
              <w:spacing w:before="240" w:after="240"/>
              <w:ind w:left="1440" w:hanging="720"/>
              <w:rPr>
                <w:rFonts w:eastAsia="SimSun"/>
              </w:rPr>
            </w:pPr>
            <w:r w:rsidRPr="00865B19">
              <w:rPr>
                <w:rFonts w:eastAsia="SimSun"/>
              </w:rPr>
              <w:t>(b)</w:t>
            </w:r>
            <w:r w:rsidRPr="00865B19">
              <w:rPr>
                <w:rFonts w:eastAsia="SimSun"/>
              </w:rPr>
              <w:tab/>
              <w:t xml:space="preserve">Ancillary Service Resource awards for RRS to: </w:t>
            </w:r>
          </w:p>
          <w:p w14:paraId="3EA19005"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 and ESRs in the form of PFR;</w:t>
            </w:r>
          </w:p>
          <w:p w14:paraId="571ED31A"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Load Resources, excluding Controllable Load Resources, capable of responding by under-frequency relay;</w:t>
            </w:r>
          </w:p>
          <w:p w14:paraId="54956AA1"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 in the form of PFR; and</w:t>
            </w:r>
          </w:p>
          <w:p w14:paraId="032888B2"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Resources providing FFR;</w:t>
            </w:r>
          </w:p>
          <w:p w14:paraId="4510BED9"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 xml:space="preserve">ECRS capability from: </w:t>
            </w:r>
          </w:p>
          <w:p w14:paraId="2E766ECA"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w:t>
            </w:r>
          </w:p>
          <w:p w14:paraId="108511B4"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Load Resources excluding Controllable Load Resources; </w:t>
            </w:r>
          </w:p>
          <w:p w14:paraId="5C04E375"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w:t>
            </w:r>
          </w:p>
          <w:p w14:paraId="4296DAC4"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Quick Start Generation Resources (QSGRs); and</w:t>
            </w:r>
          </w:p>
          <w:p w14:paraId="3053742F" w14:textId="77777777" w:rsidR="00865B19" w:rsidRPr="00865B19" w:rsidRDefault="00865B19" w:rsidP="00865B19">
            <w:pPr>
              <w:spacing w:after="240"/>
              <w:ind w:left="2160" w:hanging="720"/>
              <w:rPr>
                <w:rFonts w:eastAsia="SimSun"/>
              </w:rPr>
            </w:pPr>
            <w:r w:rsidRPr="00865B19">
              <w:rPr>
                <w:rFonts w:eastAsia="SimSun"/>
              </w:rPr>
              <w:t xml:space="preserve">(v) </w:t>
            </w:r>
            <w:r w:rsidRPr="00865B19">
              <w:rPr>
                <w:rFonts w:eastAsia="SimSun"/>
              </w:rPr>
              <w:tab/>
              <w:t>ESRs that can be sustained for the SCED duration requirements of ECRS.</w:t>
            </w:r>
          </w:p>
          <w:p w14:paraId="0C9D06E5" w14:textId="77777777" w:rsidR="00865B19" w:rsidRPr="00865B19" w:rsidRDefault="00865B19" w:rsidP="00865B19">
            <w:pPr>
              <w:spacing w:after="240"/>
              <w:ind w:left="1440" w:hanging="720"/>
              <w:rPr>
                <w:rFonts w:eastAsia="SimSun"/>
              </w:rPr>
            </w:pPr>
            <w:r w:rsidRPr="00865B19">
              <w:rPr>
                <w:rFonts w:eastAsia="SimSun"/>
              </w:rPr>
              <w:lastRenderedPageBreak/>
              <w:t>(d)</w:t>
            </w:r>
            <w:r w:rsidRPr="00865B19">
              <w:rPr>
                <w:rFonts w:eastAsia="SimSun"/>
              </w:rPr>
              <w:tab/>
              <w:t xml:space="preserve">Ancillary Service Resource awards for ECRS to: </w:t>
            </w:r>
          </w:p>
          <w:p w14:paraId="7F1E2E2B"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Generation Resources;</w:t>
            </w:r>
          </w:p>
          <w:p w14:paraId="43DE238D"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Load Resources excluding Controllable Load Resources; and</w:t>
            </w:r>
          </w:p>
          <w:p w14:paraId="3C06C2D9"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Controllable Load Resources;</w:t>
            </w:r>
          </w:p>
          <w:p w14:paraId="6A6DC483"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QSGRs; and</w:t>
            </w:r>
          </w:p>
          <w:p w14:paraId="1018D2F3" w14:textId="77777777" w:rsidR="00865B19" w:rsidRPr="00865B19" w:rsidRDefault="00865B19" w:rsidP="00865B19">
            <w:pPr>
              <w:spacing w:after="240"/>
              <w:ind w:left="2160" w:hanging="720"/>
              <w:rPr>
                <w:rFonts w:eastAsia="SimSun"/>
              </w:rPr>
            </w:pPr>
            <w:r w:rsidRPr="00865B19">
              <w:rPr>
                <w:rFonts w:eastAsia="SimSun"/>
              </w:rPr>
              <w:t xml:space="preserve">(v) </w:t>
            </w:r>
            <w:r w:rsidRPr="00865B19">
              <w:rPr>
                <w:rFonts w:eastAsia="SimSun"/>
              </w:rPr>
              <w:tab/>
              <w:t>ESRs.</w:t>
            </w:r>
          </w:p>
          <w:p w14:paraId="23616356" w14:textId="77777777" w:rsidR="00865B19" w:rsidRPr="00865B19" w:rsidRDefault="00865B19" w:rsidP="00865B19">
            <w:pPr>
              <w:spacing w:before="240" w:after="240"/>
              <w:ind w:left="1440" w:hanging="720"/>
              <w:rPr>
                <w:rFonts w:eastAsia="SimSun"/>
              </w:rPr>
            </w:pPr>
            <w:r w:rsidRPr="00865B19">
              <w:rPr>
                <w:rFonts w:eastAsia="SimSun"/>
              </w:rPr>
              <w:t>(e)</w:t>
            </w:r>
            <w:r w:rsidRPr="00865B19">
              <w:rPr>
                <w:rFonts w:eastAsia="SimSun"/>
              </w:rPr>
              <w:tab/>
              <w:t xml:space="preserve">ECRS manually deployed by Resources with a Resource Status of ONSC; </w:t>
            </w:r>
          </w:p>
          <w:p w14:paraId="6A2C906A" w14:textId="77777777" w:rsidR="00865B19" w:rsidRPr="00865B19" w:rsidRDefault="00865B19" w:rsidP="00865B19">
            <w:pPr>
              <w:spacing w:before="240" w:after="240"/>
              <w:ind w:left="1440" w:hanging="720"/>
              <w:rPr>
                <w:rFonts w:eastAsia="SimSun"/>
              </w:rPr>
            </w:pPr>
            <w:r w:rsidRPr="00865B19">
              <w:rPr>
                <w:rFonts w:eastAsia="SimSun"/>
              </w:rPr>
              <w:t>(f)</w:t>
            </w:r>
            <w:r w:rsidRPr="00865B19">
              <w:rPr>
                <w:rFonts w:eastAsia="SimSun"/>
              </w:rPr>
              <w:tab/>
              <w:t xml:space="preserve">Non-Spin available from: </w:t>
            </w:r>
          </w:p>
          <w:p w14:paraId="4AAD18DC"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On-Line Generation Resources with Energy Offer Curves;</w:t>
            </w:r>
          </w:p>
          <w:p w14:paraId="6D9F8E67"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Undeployed Load Resources; </w:t>
            </w:r>
          </w:p>
          <w:p w14:paraId="1D27077F"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Off-Line Generation Resources and On-Line Generation Resources with power augmentation;</w:t>
            </w:r>
          </w:p>
          <w:p w14:paraId="7D575332"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Resources with Output Schedules; and</w:t>
            </w:r>
          </w:p>
          <w:p w14:paraId="1A1FB0FC" w14:textId="77777777" w:rsidR="00865B19" w:rsidRPr="00865B19" w:rsidRDefault="00865B19" w:rsidP="00865B19">
            <w:pPr>
              <w:spacing w:after="240"/>
              <w:ind w:left="2160" w:hanging="720"/>
              <w:rPr>
                <w:rFonts w:eastAsia="SimSun"/>
              </w:rPr>
            </w:pPr>
            <w:r w:rsidRPr="00865B19">
              <w:rPr>
                <w:rFonts w:eastAsia="SimSun"/>
              </w:rPr>
              <w:t xml:space="preserve">(v) </w:t>
            </w:r>
            <w:r w:rsidRPr="00865B19">
              <w:rPr>
                <w:rFonts w:eastAsia="SimSun"/>
              </w:rPr>
              <w:tab/>
              <w:t>ESRs that can be sustained for the SCED duration requirements of Non-Spin.</w:t>
            </w:r>
          </w:p>
          <w:p w14:paraId="4CD564ED" w14:textId="77777777" w:rsidR="00865B19" w:rsidRPr="00865B19" w:rsidRDefault="00865B19" w:rsidP="00865B19">
            <w:pPr>
              <w:spacing w:after="240"/>
              <w:ind w:left="1440" w:hanging="720"/>
              <w:rPr>
                <w:rFonts w:eastAsia="SimSun"/>
              </w:rPr>
            </w:pPr>
            <w:r w:rsidRPr="00865B19">
              <w:rPr>
                <w:rFonts w:eastAsia="SimSun"/>
              </w:rPr>
              <w:t>(g)</w:t>
            </w:r>
            <w:r w:rsidRPr="00865B19">
              <w:rPr>
                <w:rFonts w:eastAsia="SimSun"/>
              </w:rPr>
              <w:tab/>
              <w:t>Ancillary Service Resource awards for Non-Spin to:</w:t>
            </w:r>
          </w:p>
          <w:p w14:paraId="318DA679"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On-Line Generation Resources with Energy Offer Curves;</w:t>
            </w:r>
          </w:p>
          <w:p w14:paraId="223849A6"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On-Line Generation Resources with Output Schedules;</w:t>
            </w:r>
          </w:p>
          <w:p w14:paraId="646E290A"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 xml:space="preserve">Load Resources; </w:t>
            </w:r>
          </w:p>
          <w:p w14:paraId="71294643"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Off-Line Generation Resources excluding Quick Start Generation Resources (QSGRs), including Non-Spin awards on power augmentation capacity that is not active on On-Line Generation Resources;</w:t>
            </w:r>
          </w:p>
          <w:p w14:paraId="57796C2E" w14:textId="77777777" w:rsidR="00865B19" w:rsidRPr="00865B19" w:rsidRDefault="00865B19" w:rsidP="00865B19">
            <w:pPr>
              <w:spacing w:after="240"/>
              <w:ind w:left="2160" w:hanging="720"/>
              <w:rPr>
                <w:rFonts w:eastAsia="SimSun"/>
              </w:rPr>
            </w:pPr>
            <w:r w:rsidRPr="00865B19">
              <w:rPr>
                <w:rFonts w:eastAsia="SimSun"/>
              </w:rPr>
              <w:t>(v)</w:t>
            </w:r>
            <w:r w:rsidRPr="00865B19">
              <w:rPr>
                <w:rFonts w:eastAsia="SimSun"/>
              </w:rPr>
              <w:tab/>
              <w:t>QSGRs; and</w:t>
            </w:r>
          </w:p>
          <w:p w14:paraId="6837F3A8" w14:textId="77777777" w:rsidR="00865B19" w:rsidRPr="00865B19" w:rsidRDefault="00865B19" w:rsidP="00865B19">
            <w:pPr>
              <w:spacing w:after="240"/>
              <w:ind w:left="2160" w:hanging="720"/>
              <w:rPr>
                <w:ins w:id="1800" w:author="ERCOT" w:date="2024-04-24T22:49:00Z"/>
                <w:rFonts w:eastAsia="SimSun"/>
              </w:rPr>
            </w:pPr>
            <w:r w:rsidRPr="00865B19">
              <w:rPr>
                <w:rFonts w:eastAsia="SimSun"/>
              </w:rPr>
              <w:t>(vi)</w:t>
            </w:r>
            <w:r w:rsidRPr="00865B19">
              <w:rPr>
                <w:rFonts w:eastAsia="SimSun"/>
              </w:rPr>
              <w:tab/>
              <w:t>ESRs.</w:t>
            </w:r>
          </w:p>
          <w:p w14:paraId="458B50CB" w14:textId="77777777" w:rsidR="00865B19" w:rsidRPr="00865B19" w:rsidDel="002E5F79" w:rsidRDefault="00865B19" w:rsidP="00865B19">
            <w:pPr>
              <w:spacing w:after="240"/>
              <w:ind w:left="1440" w:hanging="720"/>
              <w:rPr>
                <w:del w:id="1801" w:author="ERCOT" w:date="2024-04-24T22:54:00Z"/>
                <w:rFonts w:eastAsia="SimSun"/>
              </w:rPr>
            </w:pPr>
            <w:ins w:id="1802" w:author="ERCOT" w:date="2024-04-24T22:49:00Z">
              <w:r w:rsidRPr="00865B19">
                <w:rPr>
                  <w:rFonts w:eastAsia="SimSun"/>
                </w:rPr>
                <w:t>(h)</w:t>
              </w:r>
            </w:ins>
            <w:ins w:id="1803" w:author="ERCOT" w:date="2024-04-24T22:54:00Z">
              <w:r w:rsidRPr="00865B19">
                <w:rPr>
                  <w:rFonts w:eastAsia="SimSun"/>
                </w:rPr>
                <w:tab/>
                <w:t>Ancillary Service Resource Responsibility for DRRS;</w:t>
              </w:r>
            </w:ins>
          </w:p>
          <w:p w14:paraId="0CA750A5" w14:textId="77777777" w:rsidR="00865B19" w:rsidRPr="00865B19" w:rsidRDefault="00865B19" w:rsidP="00865B19">
            <w:pPr>
              <w:spacing w:after="240"/>
              <w:ind w:left="1440" w:hanging="720"/>
              <w:rPr>
                <w:rFonts w:eastAsia="SimSun"/>
              </w:rPr>
            </w:pPr>
            <w:r w:rsidRPr="00865B19">
              <w:rPr>
                <w:rFonts w:eastAsia="SimSun"/>
              </w:rPr>
              <w:lastRenderedPageBreak/>
              <w:t>(</w:t>
            </w:r>
            <w:ins w:id="1804" w:author="ERCOT" w:date="2024-04-24T22:49:00Z">
              <w:r w:rsidRPr="00865B19">
                <w:rPr>
                  <w:rFonts w:eastAsia="SimSun"/>
                </w:rPr>
                <w:t>i</w:t>
              </w:r>
            </w:ins>
            <w:del w:id="1805" w:author="ERCOT" w:date="2024-04-24T22:49:00Z">
              <w:r w:rsidRPr="00865B19" w:rsidDel="00252BC4">
                <w:rPr>
                  <w:rFonts w:eastAsia="SimSun"/>
                </w:rPr>
                <w:delText>h</w:delText>
              </w:r>
            </w:del>
            <w:r w:rsidRPr="00865B19">
              <w:rPr>
                <w:rFonts w:eastAsia="SimSun"/>
              </w:rPr>
              <w:t>)</w:t>
            </w:r>
            <w:r w:rsidRPr="00865B19">
              <w:rPr>
                <w:rFonts w:eastAsia="SimSun"/>
              </w:rPr>
              <w:tab/>
              <w:t>Reg-Up and Reg-Down capability (for ESRs, the SCED duration requirements of Reg-Up and Reg-Down are considered);</w:t>
            </w:r>
          </w:p>
          <w:p w14:paraId="09CD75B4" w14:textId="77777777" w:rsidR="00865B19" w:rsidRPr="00865B19" w:rsidRDefault="00865B19" w:rsidP="00865B19">
            <w:pPr>
              <w:spacing w:after="240"/>
              <w:ind w:left="1440" w:hanging="720"/>
              <w:rPr>
                <w:rFonts w:eastAsia="SimSun"/>
              </w:rPr>
            </w:pPr>
            <w:r w:rsidRPr="00865B19">
              <w:rPr>
                <w:rFonts w:eastAsia="SimSun"/>
              </w:rPr>
              <w:t>(</w:t>
            </w:r>
            <w:ins w:id="1806" w:author="ERCOT" w:date="2024-04-24T22:49:00Z">
              <w:r w:rsidRPr="00865B19">
                <w:rPr>
                  <w:rFonts w:eastAsia="SimSun"/>
                </w:rPr>
                <w:t>j</w:t>
              </w:r>
            </w:ins>
            <w:del w:id="1807" w:author="ERCOT" w:date="2024-04-24T22:49:00Z">
              <w:r w:rsidRPr="00865B19" w:rsidDel="00252BC4">
                <w:rPr>
                  <w:rFonts w:eastAsia="SimSun"/>
                </w:rPr>
                <w:delText>i</w:delText>
              </w:r>
            </w:del>
            <w:r w:rsidRPr="00865B19">
              <w:rPr>
                <w:rFonts w:eastAsia="SimSun"/>
              </w:rPr>
              <w:t>)</w:t>
            </w:r>
            <w:r w:rsidRPr="00865B19">
              <w:rPr>
                <w:rFonts w:eastAsia="SimSun"/>
              </w:rPr>
              <w:tab/>
              <w:t>Undeployed Reg-Up and Reg-Down;</w:t>
            </w:r>
          </w:p>
          <w:p w14:paraId="2A2930DD" w14:textId="77777777" w:rsidR="00865B19" w:rsidRPr="00865B19" w:rsidRDefault="00865B19" w:rsidP="00865B19">
            <w:pPr>
              <w:spacing w:after="240"/>
              <w:ind w:left="1440" w:hanging="720"/>
              <w:rPr>
                <w:rFonts w:eastAsia="SimSun"/>
              </w:rPr>
            </w:pPr>
            <w:r w:rsidRPr="00865B19">
              <w:rPr>
                <w:rFonts w:eastAsia="SimSun"/>
              </w:rPr>
              <w:t>(</w:t>
            </w:r>
            <w:ins w:id="1808" w:author="ERCOT" w:date="2024-04-24T22:49:00Z">
              <w:r w:rsidRPr="00865B19">
                <w:rPr>
                  <w:rFonts w:eastAsia="SimSun"/>
                </w:rPr>
                <w:t>k</w:t>
              </w:r>
            </w:ins>
            <w:del w:id="1809" w:author="ERCOT" w:date="2024-04-24T22:49:00Z">
              <w:r w:rsidRPr="00865B19" w:rsidDel="00252BC4">
                <w:rPr>
                  <w:rFonts w:eastAsia="SimSun"/>
                </w:rPr>
                <w:delText>j</w:delText>
              </w:r>
            </w:del>
            <w:r w:rsidRPr="00865B19">
              <w:rPr>
                <w:rFonts w:eastAsia="SimSun"/>
              </w:rPr>
              <w:t>)</w:t>
            </w:r>
            <w:r w:rsidRPr="00865B19">
              <w:rPr>
                <w:rFonts w:eastAsia="SimSun"/>
              </w:rPr>
              <w:tab/>
              <w:t>Ancillary Service Resource awards for Reg-Up and Reg-Down;</w:t>
            </w:r>
          </w:p>
          <w:p w14:paraId="09446A27" w14:textId="77777777" w:rsidR="00865B19" w:rsidRPr="00865B19" w:rsidRDefault="00865B19" w:rsidP="00865B19">
            <w:pPr>
              <w:spacing w:after="240"/>
              <w:ind w:left="1440" w:hanging="720"/>
              <w:rPr>
                <w:rFonts w:eastAsia="SimSun"/>
              </w:rPr>
            </w:pPr>
            <w:r w:rsidRPr="00865B19">
              <w:rPr>
                <w:rFonts w:eastAsia="SimSun"/>
              </w:rPr>
              <w:t>(</w:t>
            </w:r>
            <w:ins w:id="1810" w:author="ERCOT" w:date="2024-04-24T22:49:00Z">
              <w:r w:rsidRPr="00865B19">
                <w:rPr>
                  <w:rFonts w:eastAsia="SimSun"/>
                </w:rPr>
                <w:t>k</w:t>
              </w:r>
            </w:ins>
            <w:del w:id="1811" w:author="ERCOT" w:date="2024-04-24T22:49:00Z">
              <w:r w:rsidRPr="00865B19" w:rsidDel="00252BC4">
                <w:rPr>
                  <w:rFonts w:eastAsia="SimSun"/>
                </w:rPr>
                <w:delText>k</w:delText>
              </w:r>
            </w:del>
            <w:r w:rsidRPr="00865B19">
              <w:rPr>
                <w:rFonts w:eastAsia="SimSun"/>
              </w:rPr>
              <w:t>)</w:t>
            </w:r>
            <w:r w:rsidRPr="00865B19">
              <w:rPr>
                <w:rFonts w:eastAsia="SimSun"/>
              </w:rPr>
              <w:tab/>
              <w:t>Deployed Reg-Up and Reg-Down;</w:t>
            </w:r>
          </w:p>
          <w:p w14:paraId="20A901CF" w14:textId="77777777" w:rsidR="00865B19" w:rsidRPr="00865B19" w:rsidRDefault="00865B19" w:rsidP="00865B19">
            <w:pPr>
              <w:spacing w:after="240"/>
              <w:ind w:left="1440" w:hanging="720"/>
              <w:rPr>
                <w:rFonts w:eastAsia="SimSun"/>
              </w:rPr>
            </w:pPr>
            <w:r w:rsidRPr="00865B19">
              <w:rPr>
                <w:rFonts w:eastAsia="SimSun"/>
              </w:rPr>
              <w:t>(</w:t>
            </w:r>
            <w:ins w:id="1812" w:author="ERCOT" w:date="2024-04-24T22:49:00Z">
              <w:r w:rsidRPr="00865B19">
                <w:rPr>
                  <w:rFonts w:eastAsia="SimSun"/>
                </w:rPr>
                <w:t>m</w:t>
              </w:r>
            </w:ins>
            <w:del w:id="1813" w:author="ERCOT" w:date="2024-04-24T22:49:00Z">
              <w:r w:rsidRPr="00865B19" w:rsidDel="00252BC4">
                <w:rPr>
                  <w:rFonts w:eastAsia="SimSun"/>
                </w:rPr>
                <w:delText>l</w:delText>
              </w:r>
            </w:del>
            <w:r w:rsidRPr="00865B19">
              <w:rPr>
                <w:rFonts w:eastAsia="SimSun"/>
              </w:rPr>
              <w:t>)</w:t>
            </w:r>
            <w:r w:rsidRPr="00865B19">
              <w:rPr>
                <w:rFonts w:eastAsia="SimSun"/>
              </w:rPr>
              <w:tab/>
              <w:t>Available capacity:</w:t>
            </w:r>
          </w:p>
          <w:p w14:paraId="0EB7190D" w14:textId="77777777" w:rsidR="00865B19" w:rsidRPr="00865B19" w:rsidRDefault="00865B19" w:rsidP="00865B19">
            <w:pPr>
              <w:spacing w:after="240"/>
              <w:ind w:left="2160" w:hanging="720"/>
              <w:rPr>
                <w:rFonts w:eastAsia="SimSun"/>
              </w:rPr>
            </w:pPr>
            <w:r w:rsidRPr="00865B19">
              <w:rPr>
                <w:rFonts w:eastAsia="SimSun"/>
              </w:rPr>
              <w:t>(i)</w:t>
            </w:r>
            <w:r w:rsidRPr="00865B19">
              <w:rPr>
                <w:rFonts w:eastAsia="SimSun"/>
              </w:rPr>
              <w:tab/>
              <w:t>With Energy Offer Curves in the ERCOT System that can be used to increase Generation Resource Base Points in SCED;</w:t>
            </w:r>
          </w:p>
          <w:p w14:paraId="2148B9B4" w14:textId="77777777" w:rsidR="00865B19" w:rsidRPr="00865B19" w:rsidRDefault="00865B19" w:rsidP="00865B19">
            <w:pPr>
              <w:spacing w:after="240"/>
              <w:ind w:left="2160" w:hanging="720"/>
              <w:rPr>
                <w:rFonts w:eastAsia="SimSun"/>
              </w:rPr>
            </w:pPr>
            <w:r w:rsidRPr="00865B19">
              <w:rPr>
                <w:rFonts w:eastAsia="SimSun"/>
              </w:rPr>
              <w:t>(ii)</w:t>
            </w:r>
            <w:r w:rsidRPr="00865B19">
              <w:rPr>
                <w:rFonts w:eastAsia="SimSun"/>
              </w:rPr>
              <w:tab/>
              <w:t xml:space="preserve">With Energy Offer Curves in the ERCOT System that can be used to decrease Generation Resource Base Points in SCED; </w:t>
            </w:r>
          </w:p>
          <w:p w14:paraId="7E08E7C8" w14:textId="77777777" w:rsidR="00865B19" w:rsidRPr="00865B19" w:rsidRDefault="00865B19" w:rsidP="00865B19">
            <w:pPr>
              <w:spacing w:after="240"/>
              <w:ind w:left="2160" w:hanging="720"/>
              <w:rPr>
                <w:rFonts w:eastAsia="SimSun"/>
              </w:rPr>
            </w:pPr>
            <w:r w:rsidRPr="00865B19">
              <w:rPr>
                <w:rFonts w:eastAsia="SimSun"/>
              </w:rPr>
              <w:t>(iii)</w:t>
            </w:r>
            <w:r w:rsidRPr="00865B19">
              <w:rPr>
                <w:rFonts w:eastAsia="SimSun"/>
              </w:rPr>
              <w:tab/>
              <w:t xml:space="preserve">Without Energy Offer Curves in the ERCOT System that can be used to increase Generation Resource Base Points in SCED; </w:t>
            </w:r>
          </w:p>
          <w:p w14:paraId="36B0E91B" w14:textId="77777777" w:rsidR="00865B19" w:rsidRPr="00865B19" w:rsidRDefault="00865B19" w:rsidP="00865B19">
            <w:pPr>
              <w:spacing w:after="240"/>
              <w:ind w:left="2160" w:hanging="720"/>
              <w:rPr>
                <w:rFonts w:eastAsia="SimSun"/>
              </w:rPr>
            </w:pPr>
            <w:r w:rsidRPr="00865B19">
              <w:rPr>
                <w:rFonts w:eastAsia="SimSun"/>
              </w:rPr>
              <w:t>(iv)</w:t>
            </w:r>
            <w:r w:rsidRPr="00865B19">
              <w:rPr>
                <w:rFonts w:eastAsia="SimSun"/>
              </w:rPr>
              <w:tab/>
              <w:t xml:space="preserve">Without Energy Offer Curves in the ERCOT System that can be used to decrease Generation Resource Base Points in SCED; </w:t>
            </w:r>
          </w:p>
          <w:p w14:paraId="3BEB779E" w14:textId="77777777" w:rsidR="00865B19" w:rsidRPr="00865B19" w:rsidRDefault="00865B19" w:rsidP="00865B19">
            <w:pPr>
              <w:spacing w:after="240"/>
              <w:ind w:left="2160" w:hanging="720"/>
              <w:rPr>
                <w:rFonts w:eastAsia="SimSun"/>
              </w:rPr>
            </w:pPr>
            <w:r w:rsidRPr="00865B19">
              <w:rPr>
                <w:rFonts w:eastAsia="SimSun"/>
              </w:rPr>
              <w:t>(v)</w:t>
            </w:r>
            <w:r w:rsidRPr="00865B19">
              <w:rPr>
                <w:rFonts w:eastAsia="SimSun"/>
              </w:rPr>
              <w:tab/>
              <w:t>With RTM Energy Bid curves from available Controllable Load Resources in the ERCOT System that can be used to decrease Base Points (energy consumption) in SCED;</w:t>
            </w:r>
          </w:p>
          <w:p w14:paraId="5358B4D3" w14:textId="77777777" w:rsidR="00865B19" w:rsidRPr="00865B19" w:rsidRDefault="00865B19" w:rsidP="00865B19">
            <w:pPr>
              <w:spacing w:after="240"/>
              <w:ind w:left="2160" w:hanging="720"/>
              <w:rPr>
                <w:rFonts w:eastAsia="SimSun"/>
              </w:rPr>
            </w:pPr>
            <w:r w:rsidRPr="00865B19">
              <w:rPr>
                <w:rFonts w:eastAsia="SimSun"/>
              </w:rPr>
              <w:t>(vi)</w:t>
            </w:r>
            <w:r w:rsidRPr="00865B19">
              <w:rPr>
                <w:rFonts w:eastAsia="SimSun"/>
              </w:rPr>
              <w:tab/>
              <w:t xml:space="preserve">With RTM Energy Bid curves from available Controllable Load Resources in the ERCOT System that can be used to increase Base Points (energy consumption) in SCED; </w:t>
            </w:r>
          </w:p>
          <w:p w14:paraId="0D1DE6FC" w14:textId="77777777" w:rsidR="00865B19" w:rsidRPr="00865B19" w:rsidRDefault="00865B19" w:rsidP="00865B19">
            <w:pPr>
              <w:spacing w:after="240"/>
              <w:ind w:left="2160" w:hanging="720"/>
              <w:rPr>
                <w:rFonts w:eastAsia="SimSun"/>
              </w:rPr>
            </w:pPr>
            <w:r w:rsidRPr="00865B19">
              <w:rPr>
                <w:rFonts w:eastAsia="SimSun"/>
              </w:rPr>
              <w:t>(vii)</w:t>
            </w:r>
            <w:r w:rsidRPr="00865B19">
              <w:rPr>
                <w:rFonts w:eastAsia="SimSun"/>
              </w:rPr>
              <w:tab/>
              <w:t xml:space="preserve">From Resources participating in SCED plus the Reg-Up, RRS, and ECRS from Load Resources </w:t>
            </w:r>
            <w:r w:rsidRPr="00865B19">
              <w:rPr>
                <w:rFonts w:eastAsia="SimSun"/>
                <w:bCs/>
              </w:rPr>
              <w:t>and the Net Power Consumption minus the Low Power Consumption from Load Resources with a validated Real-Time RRS and ECRS awards</w:t>
            </w:r>
            <w:r w:rsidRPr="00865B19">
              <w:rPr>
                <w:rFonts w:eastAsia="SimSun"/>
              </w:rPr>
              <w:t>;</w:t>
            </w:r>
          </w:p>
          <w:p w14:paraId="4F330D57" w14:textId="77777777" w:rsidR="00865B19" w:rsidRPr="00865B19" w:rsidRDefault="00865B19" w:rsidP="00865B19">
            <w:pPr>
              <w:spacing w:after="240"/>
              <w:ind w:left="2160" w:hanging="720"/>
              <w:rPr>
                <w:rFonts w:eastAsia="SimSun"/>
              </w:rPr>
            </w:pPr>
            <w:r w:rsidRPr="00865B19">
              <w:rPr>
                <w:rFonts w:eastAsia="SimSun"/>
              </w:rPr>
              <w:t>(viii)</w:t>
            </w:r>
            <w:r w:rsidRPr="00865B19">
              <w:rPr>
                <w:rFonts w:eastAsia="SimSun"/>
              </w:rPr>
              <w:tab/>
              <w:t>With Energy Bid/Offer Curves for ESRs in the ERCOT System that can be used to increase ESR Base Points in SCED while respecting SCED duration requirements for ESR Base Points in SCED;</w:t>
            </w:r>
          </w:p>
          <w:p w14:paraId="74939A7E" w14:textId="77777777" w:rsidR="00865B19" w:rsidRPr="00865B19" w:rsidRDefault="00865B19" w:rsidP="00865B19">
            <w:pPr>
              <w:spacing w:after="240"/>
              <w:ind w:left="2160" w:hanging="720"/>
              <w:rPr>
                <w:rFonts w:eastAsia="SimSun"/>
              </w:rPr>
            </w:pPr>
            <w:r w:rsidRPr="00865B19">
              <w:rPr>
                <w:rFonts w:eastAsia="SimSun"/>
              </w:rPr>
              <w:t>(ix)</w:t>
            </w:r>
            <w:r w:rsidRPr="00865B19">
              <w:rPr>
                <w:rFonts w:eastAsia="SimSun"/>
              </w:rPr>
              <w:tab/>
              <w:t xml:space="preserve">With Energy Bid/Offer Curves for ESRs in the ERCOT System that can be used to decrease ESR Base Points in SCED while respecting SCED duration requirements for ESR Base Points in SCED; </w:t>
            </w:r>
          </w:p>
          <w:p w14:paraId="5D9AD672" w14:textId="77777777" w:rsidR="00865B19" w:rsidRPr="00865B19" w:rsidRDefault="00865B19" w:rsidP="00865B19">
            <w:pPr>
              <w:spacing w:after="240"/>
              <w:ind w:left="2160" w:hanging="720"/>
              <w:rPr>
                <w:rFonts w:eastAsia="SimSun"/>
              </w:rPr>
            </w:pPr>
            <w:r w:rsidRPr="00865B19">
              <w:rPr>
                <w:rFonts w:eastAsia="SimSun"/>
              </w:rPr>
              <w:t>(x)</w:t>
            </w:r>
            <w:r w:rsidRPr="00865B19">
              <w:rPr>
                <w:rFonts w:eastAsia="SimSun"/>
              </w:rPr>
              <w:tab/>
              <w:t xml:space="preserve">Without Energy Bid/Offer Curves for ESRs in the ERCOT System that can be used to increase ESR Base Points in SCED while respecting SCED duration requirements for ESR Base Points in SCED; </w:t>
            </w:r>
          </w:p>
          <w:p w14:paraId="1821CB3A" w14:textId="77777777" w:rsidR="00865B19" w:rsidRPr="00865B19" w:rsidRDefault="00865B19" w:rsidP="00865B19">
            <w:pPr>
              <w:spacing w:after="240"/>
              <w:ind w:left="2160" w:hanging="720"/>
              <w:rPr>
                <w:rFonts w:eastAsia="SimSun"/>
              </w:rPr>
            </w:pPr>
            <w:r w:rsidRPr="00865B19">
              <w:rPr>
                <w:rFonts w:eastAsia="SimSun"/>
              </w:rPr>
              <w:lastRenderedPageBreak/>
              <w:t>(xi)</w:t>
            </w:r>
            <w:r w:rsidRPr="00865B19">
              <w:rPr>
                <w:rFonts w:eastAsia="SimSun"/>
              </w:rPr>
              <w:tab/>
              <w:t xml:space="preserve">Without Energy Bid/Offer Curves for ESRs in the ERCOT System that can be used to decrease ESR Base Points in SCED while respecting SCED duration requirements for ESR Base Points in SCED; </w:t>
            </w:r>
          </w:p>
          <w:p w14:paraId="637E348E" w14:textId="77777777" w:rsidR="00865B19" w:rsidRPr="00865B19" w:rsidRDefault="00865B19" w:rsidP="00865B19">
            <w:pPr>
              <w:spacing w:after="240"/>
              <w:ind w:left="2160" w:hanging="720"/>
              <w:rPr>
                <w:rFonts w:eastAsia="SimSun"/>
              </w:rPr>
            </w:pPr>
            <w:r w:rsidRPr="00865B19">
              <w:rPr>
                <w:rFonts w:eastAsia="SimSun"/>
              </w:rPr>
              <w:t>(xii)</w:t>
            </w:r>
            <w:r w:rsidRPr="00865B19">
              <w:rPr>
                <w:rFonts w:eastAsia="SimSun"/>
              </w:rPr>
              <w:tab/>
              <w:t>From Resources included in item (vii) above plus reserves from Resources that could be made available to SCED in 30 minutes;</w:t>
            </w:r>
          </w:p>
          <w:p w14:paraId="7BB3062C" w14:textId="77777777" w:rsidR="00865B19" w:rsidRPr="00865B19" w:rsidRDefault="00865B19" w:rsidP="00865B19">
            <w:pPr>
              <w:spacing w:after="240"/>
              <w:ind w:left="2160" w:hanging="720"/>
              <w:rPr>
                <w:rFonts w:eastAsia="SimSun"/>
              </w:rPr>
            </w:pPr>
            <w:r w:rsidRPr="00865B19">
              <w:rPr>
                <w:rFonts w:eastAsia="SimSun"/>
              </w:rPr>
              <w:t xml:space="preserve">(xiii) </w:t>
            </w:r>
            <w:r w:rsidRPr="00865B19">
              <w:rPr>
                <w:rFonts w:eastAsia="SimSun"/>
              </w:rPr>
              <w:tab/>
              <w:t>In the ERCOT System that can be used to increase Generation Resource Base Points in the next five minutes in SCED; and</w:t>
            </w:r>
          </w:p>
          <w:p w14:paraId="1E00B6FB" w14:textId="77777777" w:rsidR="00865B19" w:rsidRPr="00865B19" w:rsidRDefault="00865B19" w:rsidP="00865B19">
            <w:pPr>
              <w:spacing w:after="240"/>
              <w:ind w:left="2160" w:hanging="720"/>
              <w:rPr>
                <w:rFonts w:eastAsia="SimSun"/>
              </w:rPr>
            </w:pPr>
            <w:r w:rsidRPr="00865B19">
              <w:rPr>
                <w:rFonts w:eastAsia="SimSun"/>
              </w:rPr>
              <w:t>(xiv)</w:t>
            </w:r>
            <w:r w:rsidRPr="00865B19">
              <w:rPr>
                <w:rFonts w:eastAsia="SimSun"/>
              </w:rPr>
              <w:tab/>
              <w:t>In the ERCOT System that can be used to decrease Generation Resource Base Points in the next five minutes in SCED;</w:t>
            </w:r>
          </w:p>
          <w:p w14:paraId="1C786B5D" w14:textId="77777777" w:rsidR="00865B19" w:rsidRPr="00865B19" w:rsidRDefault="00865B19" w:rsidP="00865B19">
            <w:pPr>
              <w:spacing w:after="240"/>
              <w:ind w:left="2160" w:hanging="720"/>
              <w:rPr>
                <w:rFonts w:eastAsia="SimSun"/>
              </w:rPr>
            </w:pPr>
            <w:r w:rsidRPr="00865B19">
              <w:rPr>
                <w:rFonts w:eastAsia="SimSun"/>
              </w:rPr>
              <w:t>(xv)</w:t>
            </w:r>
            <w:r w:rsidRPr="00865B19">
              <w:rPr>
                <w:rFonts w:eastAsia="SimSun"/>
              </w:rPr>
              <w:tab/>
              <w:t>The total capability of Resources available to provide the following combinations of Ancillary Services, based on the Resource telemetry from the QSE and capped by the limits of the Resource:</w:t>
            </w:r>
          </w:p>
          <w:p w14:paraId="52BBA0C2" w14:textId="77777777" w:rsidR="00865B19" w:rsidRPr="00865B19" w:rsidRDefault="00865B19" w:rsidP="00865B19">
            <w:pPr>
              <w:spacing w:after="240"/>
              <w:ind w:left="2880" w:hanging="720"/>
              <w:rPr>
                <w:rFonts w:eastAsia="SimSun"/>
              </w:rPr>
            </w:pPr>
            <w:r w:rsidRPr="00865B19">
              <w:rPr>
                <w:rFonts w:eastAsia="SimSun"/>
              </w:rPr>
              <w:t>(A)</w:t>
            </w:r>
            <w:r w:rsidRPr="00865B19">
              <w:rPr>
                <w:rFonts w:eastAsia="SimSun"/>
              </w:rPr>
              <w:tab/>
              <w:t xml:space="preserve">Capacity to provide Reg-Up, RRS, or both, irrespective of whether it </w:t>
            </w:r>
            <w:proofErr w:type="gramStart"/>
            <w:r w:rsidRPr="00865B19">
              <w:rPr>
                <w:rFonts w:eastAsia="SimSun"/>
              </w:rPr>
              <w:t>is capable of providing</w:t>
            </w:r>
            <w:proofErr w:type="gramEnd"/>
            <w:r w:rsidRPr="00865B19">
              <w:rPr>
                <w:rFonts w:eastAsia="SimSun"/>
              </w:rPr>
              <w:t xml:space="preserve"> ECRS or Non-Spin;</w:t>
            </w:r>
          </w:p>
          <w:p w14:paraId="03130161" w14:textId="77777777" w:rsidR="00865B19" w:rsidRPr="00865B19" w:rsidRDefault="00865B19" w:rsidP="00865B19">
            <w:pPr>
              <w:spacing w:after="240"/>
              <w:ind w:left="2880" w:hanging="720"/>
              <w:rPr>
                <w:rFonts w:eastAsia="SimSun"/>
              </w:rPr>
            </w:pPr>
            <w:r w:rsidRPr="00865B19">
              <w:rPr>
                <w:rFonts w:eastAsia="SimSun"/>
              </w:rPr>
              <w:t>(B)</w:t>
            </w:r>
            <w:r w:rsidRPr="00865B19">
              <w:rPr>
                <w:rFonts w:eastAsia="SimSun"/>
              </w:rPr>
              <w:tab/>
              <w:t xml:space="preserve">Capacity to provide Reg-Up, RRS, ECRS, or any combination, irrespective of whether it </w:t>
            </w:r>
            <w:proofErr w:type="gramStart"/>
            <w:r w:rsidRPr="00865B19">
              <w:rPr>
                <w:rFonts w:eastAsia="SimSun"/>
              </w:rPr>
              <w:t>is capable of providing</w:t>
            </w:r>
            <w:proofErr w:type="gramEnd"/>
            <w:r w:rsidRPr="00865B19">
              <w:rPr>
                <w:rFonts w:eastAsia="SimSun"/>
              </w:rPr>
              <w:t xml:space="preserve"> Non-Spin; and</w:t>
            </w:r>
          </w:p>
          <w:p w14:paraId="0B28A3FC" w14:textId="77777777" w:rsidR="00865B19" w:rsidRPr="00865B19" w:rsidRDefault="00865B19" w:rsidP="00865B19">
            <w:pPr>
              <w:spacing w:after="240"/>
              <w:ind w:left="2880" w:hanging="720"/>
              <w:rPr>
                <w:rFonts w:eastAsia="SimSun"/>
              </w:rPr>
            </w:pPr>
            <w:r w:rsidRPr="00865B19">
              <w:rPr>
                <w:rFonts w:eastAsia="SimSun"/>
              </w:rPr>
              <w:t>(C)</w:t>
            </w:r>
            <w:r w:rsidRPr="00865B19">
              <w:rPr>
                <w:rFonts w:eastAsia="SimSun"/>
              </w:rPr>
              <w:tab/>
            </w:r>
            <w:r w:rsidRPr="00865B19">
              <w:rPr>
                <w:rFonts w:eastAsia="SimSun"/>
                <w:color w:val="000000"/>
              </w:rPr>
              <w:t>Capacity to provide Reg-Up, RRS, ECRS, or Non-Spin, in any combination</w:t>
            </w:r>
            <w:r w:rsidRPr="00865B19">
              <w:rPr>
                <w:rFonts w:eastAsia="SimSun"/>
              </w:rPr>
              <w:t>;</w:t>
            </w:r>
          </w:p>
          <w:p w14:paraId="3127A170" w14:textId="77777777" w:rsidR="00865B19" w:rsidRPr="00865B19" w:rsidRDefault="00865B19" w:rsidP="00865B19">
            <w:pPr>
              <w:spacing w:after="240"/>
              <w:ind w:left="1440" w:hanging="720"/>
              <w:rPr>
                <w:rFonts w:eastAsia="SimSun"/>
              </w:rPr>
            </w:pPr>
            <w:r w:rsidRPr="00865B19">
              <w:rPr>
                <w:rFonts w:eastAsia="SimSun"/>
              </w:rPr>
              <w:t>(</w:t>
            </w:r>
            <w:ins w:id="1814" w:author="ERCOT" w:date="2024-04-24T22:49:00Z">
              <w:r w:rsidRPr="00865B19">
                <w:rPr>
                  <w:rFonts w:eastAsia="SimSun"/>
                </w:rPr>
                <w:t>n</w:t>
              </w:r>
            </w:ins>
            <w:del w:id="1815" w:author="ERCOT" w:date="2024-04-24T22:49:00Z">
              <w:r w:rsidRPr="00865B19" w:rsidDel="00252BC4">
                <w:rPr>
                  <w:rFonts w:eastAsia="SimSun"/>
                </w:rPr>
                <w:delText>m</w:delText>
              </w:r>
            </w:del>
            <w:r w:rsidRPr="00865B19">
              <w:rPr>
                <w:rFonts w:eastAsia="SimSun"/>
              </w:rPr>
              <w:t>)</w:t>
            </w:r>
            <w:r w:rsidRPr="00865B19">
              <w:rPr>
                <w:rFonts w:eastAsia="SimSun"/>
              </w:rPr>
              <w:tab/>
              <w:t>Aggregate telemetered HSL capacity for Resources with a telemetered Resource Status of EMR;</w:t>
            </w:r>
          </w:p>
          <w:p w14:paraId="58691A92" w14:textId="77777777" w:rsidR="00865B19" w:rsidRPr="00865B19" w:rsidRDefault="00865B19" w:rsidP="00865B19">
            <w:pPr>
              <w:spacing w:after="240"/>
              <w:ind w:left="1440" w:hanging="720"/>
              <w:rPr>
                <w:rFonts w:eastAsia="SimSun"/>
              </w:rPr>
            </w:pPr>
            <w:r w:rsidRPr="00865B19">
              <w:rPr>
                <w:rFonts w:eastAsia="SimSun"/>
              </w:rPr>
              <w:t>(</w:t>
            </w:r>
            <w:ins w:id="1816" w:author="ERCOT" w:date="2024-04-24T22:49:00Z">
              <w:r w:rsidRPr="00865B19">
                <w:rPr>
                  <w:rFonts w:eastAsia="SimSun"/>
                </w:rPr>
                <w:t>o</w:t>
              </w:r>
            </w:ins>
            <w:del w:id="1817" w:author="ERCOT" w:date="2024-04-24T22:49:00Z">
              <w:r w:rsidRPr="00865B19" w:rsidDel="00252BC4">
                <w:rPr>
                  <w:rFonts w:eastAsia="SimSun"/>
                </w:rPr>
                <w:delText>n</w:delText>
              </w:r>
            </w:del>
            <w:r w:rsidRPr="00865B19">
              <w:rPr>
                <w:rFonts w:eastAsia="SimSun"/>
              </w:rPr>
              <w:t>)</w:t>
            </w:r>
            <w:r w:rsidRPr="00865B19">
              <w:rPr>
                <w:rFonts w:eastAsia="SimSun"/>
              </w:rPr>
              <w:tab/>
              <w:t>Aggregate telemetered HSL capacity for Resources with a telemetered Resource Status of OUT;</w:t>
            </w:r>
          </w:p>
          <w:p w14:paraId="532D3C46" w14:textId="77777777" w:rsidR="00865B19" w:rsidRPr="00865B19" w:rsidRDefault="00865B19" w:rsidP="00865B19">
            <w:pPr>
              <w:spacing w:after="240"/>
              <w:ind w:left="1440" w:hanging="720"/>
              <w:rPr>
                <w:rFonts w:eastAsia="SimSun"/>
              </w:rPr>
            </w:pPr>
            <w:r w:rsidRPr="00865B19">
              <w:rPr>
                <w:rFonts w:eastAsia="SimSun"/>
              </w:rPr>
              <w:t>(</w:t>
            </w:r>
            <w:ins w:id="1818" w:author="ERCOT" w:date="2024-04-24T22:49:00Z">
              <w:r w:rsidRPr="00865B19">
                <w:rPr>
                  <w:rFonts w:eastAsia="SimSun"/>
                </w:rPr>
                <w:t>p</w:t>
              </w:r>
            </w:ins>
            <w:del w:id="1819" w:author="ERCOT" w:date="2024-04-24T22:49:00Z">
              <w:r w:rsidRPr="00865B19" w:rsidDel="00252BC4">
                <w:rPr>
                  <w:rFonts w:eastAsia="SimSun"/>
                </w:rPr>
                <w:delText>o</w:delText>
              </w:r>
            </w:del>
            <w:r w:rsidRPr="00865B19">
              <w:rPr>
                <w:rFonts w:eastAsia="SimSun"/>
              </w:rPr>
              <w:t>)</w:t>
            </w:r>
            <w:r w:rsidRPr="00865B19">
              <w:rPr>
                <w:rFonts w:eastAsia="SimSun"/>
              </w:rPr>
              <w:tab/>
              <w:t>Aggregate net telemetered consumption for Resources with a telemetered Resource Status of OUTL; and</w:t>
            </w:r>
          </w:p>
          <w:p w14:paraId="096E3AE0" w14:textId="77777777" w:rsidR="00865B19" w:rsidRPr="00865B19" w:rsidRDefault="00865B19" w:rsidP="00865B19">
            <w:pPr>
              <w:spacing w:after="240"/>
              <w:ind w:left="1440" w:hanging="720"/>
              <w:rPr>
                <w:ins w:id="1820" w:author="ERCOT" w:date="2024-05-02T17:13:00Z"/>
                <w:rFonts w:eastAsia="SimSun"/>
              </w:rPr>
            </w:pPr>
            <w:r w:rsidRPr="00865B19">
              <w:rPr>
                <w:rFonts w:eastAsia="SimSun"/>
              </w:rPr>
              <w:t>(</w:t>
            </w:r>
            <w:ins w:id="1821" w:author="ERCOT" w:date="2024-04-24T22:49:00Z">
              <w:r w:rsidRPr="00865B19">
                <w:rPr>
                  <w:rFonts w:eastAsia="SimSun"/>
                </w:rPr>
                <w:t>q</w:t>
              </w:r>
            </w:ins>
            <w:del w:id="1822" w:author="ERCOT" w:date="2024-04-24T22:49:00Z">
              <w:r w:rsidRPr="00865B19" w:rsidDel="00252BC4">
                <w:rPr>
                  <w:rFonts w:eastAsia="SimSun"/>
                </w:rPr>
                <w:delText>p</w:delText>
              </w:r>
            </w:del>
            <w:r w:rsidRPr="00865B19">
              <w:rPr>
                <w:rFonts w:eastAsia="SimSun"/>
              </w:rPr>
              <w:t>)</w:t>
            </w:r>
            <w:r w:rsidRPr="00865B19">
              <w:rPr>
                <w:rFonts w:eastAsia="SimSun"/>
              </w:rPr>
              <w:tab/>
              <w:t>The ERCOT-wide PRC calculated as follows:</w:t>
            </w:r>
          </w:p>
          <w:p w14:paraId="64D55700" w14:textId="77777777" w:rsidR="00865B19" w:rsidRPr="00865B19" w:rsidRDefault="00865B19" w:rsidP="00865B19">
            <w:pPr>
              <w:rPr>
                <w:rFonts w:eastAsia="SimSun"/>
                <w:b/>
                <w:position w:val="30"/>
                <w:sz w:val="20"/>
              </w:rPr>
            </w:pPr>
          </w:p>
          <w:p w14:paraId="67777A9B" w14:textId="77777777" w:rsidR="00865B19" w:rsidRPr="00865B19" w:rsidRDefault="00865B19" w:rsidP="00865B19">
            <w:pPr>
              <w:rPr>
                <w:rFonts w:eastAsia="SimSun"/>
                <w:b/>
                <w:position w:val="30"/>
                <w:sz w:val="20"/>
              </w:rPr>
            </w:pPr>
          </w:p>
          <w:p w14:paraId="6DA783D1" w14:textId="474374F6" w:rsidR="00865B19" w:rsidRPr="00865B19" w:rsidRDefault="001E564D" w:rsidP="00865B19">
            <w:pPr>
              <w:spacing w:after="240"/>
              <w:rPr>
                <w:rFonts w:eastAsia="SimSun"/>
                <w:b/>
                <w:position w:val="30"/>
                <w:sz w:val="20"/>
              </w:rPr>
            </w:pPr>
            <w:r w:rsidRPr="00865B19">
              <w:rPr>
                <w:rFonts w:eastAsia="SimSun"/>
                <w:b/>
                <w:noProof/>
                <w:position w:val="30"/>
                <w:sz w:val="20"/>
              </w:rPr>
              <w:drawing>
                <wp:anchor distT="0" distB="0" distL="114300" distR="114300" simplePos="0" relativeHeight="251664896" behindDoc="0" locked="0" layoutInCell="1" allowOverlap="1" wp14:anchorId="71F09A77" wp14:editId="76EB986D">
                  <wp:simplePos x="0" y="0"/>
                  <wp:positionH relativeFrom="column">
                    <wp:posOffset>428625</wp:posOffset>
                  </wp:positionH>
                  <wp:positionV relativeFrom="paragraph">
                    <wp:posOffset>-540385</wp:posOffset>
                  </wp:positionV>
                  <wp:extent cx="860425" cy="1395730"/>
                  <wp:effectExtent l="0" t="0" r="0" b="0"/>
                  <wp:wrapNone/>
                  <wp:docPr id="1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B19" w:rsidRPr="00865B19">
              <w:rPr>
                <w:rFonts w:eastAsia="SimSun"/>
                <w:b/>
                <w:position w:val="30"/>
                <w:sz w:val="20"/>
              </w:rPr>
              <w:t>PRC</w:t>
            </w:r>
            <w:r w:rsidR="00865B19" w:rsidRPr="00865B19">
              <w:rPr>
                <w:rFonts w:eastAsia="SimSun"/>
                <w:b/>
                <w:position w:val="30"/>
                <w:sz w:val="20"/>
                <w:vertAlign w:val="subscript"/>
              </w:rPr>
              <w:t>1</w:t>
            </w:r>
            <w:r w:rsidR="00865B19" w:rsidRPr="00865B19">
              <w:rPr>
                <w:rFonts w:eastAsia="SimSun"/>
                <w:b/>
                <w:position w:val="30"/>
                <w:sz w:val="20"/>
              </w:rPr>
              <w:t xml:space="preserve"> =</w:t>
            </w:r>
            <w:r w:rsidR="00865B19" w:rsidRPr="00865B19">
              <w:rPr>
                <w:rFonts w:eastAsia="SimSun"/>
                <w:b/>
                <w:position w:val="30"/>
                <w:sz w:val="20"/>
              </w:rPr>
              <w:tab/>
            </w:r>
            <w:r w:rsidR="00865B19" w:rsidRPr="00865B19">
              <w:rPr>
                <w:rFonts w:eastAsia="SimSun"/>
                <w:b/>
                <w:position w:val="30"/>
                <w:sz w:val="20"/>
              </w:rPr>
              <w:tab/>
            </w:r>
            <w:r w:rsidR="00865B19" w:rsidRPr="00865B19">
              <w:rPr>
                <w:rFonts w:eastAsia="SimSun"/>
                <w:b/>
                <w:position w:val="30"/>
                <w:sz w:val="20"/>
              </w:rPr>
              <w:tab/>
              <w:t>Min(Max((RDF*FRCHL – FRCO)</w:t>
            </w:r>
            <w:r w:rsidR="00865B19" w:rsidRPr="00865B19">
              <w:rPr>
                <w:rFonts w:eastAsia="SimSun"/>
                <w:b/>
                <w:position w:val="30"/>
                <w:sz w:val="20"/>
                <w:vertAlign w:val="subscript"/>
              </w:rPr>
              <w:t>i</w:t>
            </w:r>
            <w:r w:rsidR="00865B19" w:rsidRPr="00865B19">
              <w:rPr>
                <w:rFonts w:eastAsia="SimSun"/>
                <w:b/>
                <w:position w:val="30"/>
                <w:sz w:val="20"/>
              </w:rPr>
              <w:t xml:space="preserve"> , 0.0) , 0.2*RDF*</w:t>
            </w:r>
            <w:proofErr w:type="spellStart"/>
            <w:r w:rsidR="00865B19" w:rsidRPr="00865B19">
              <w:rPr>
                <w:rFonts w:eastAsia="SimSun"/>
                <w:b/>
                <w:position w:val="30"/>
                <w:sz w:val="20"/>
              </w:rPr>
              <w:t>FRCHL</w:t>
            </w:r>
            <w:r w:rsidR="00865B19" w:rsidRPr="00865B19">
              <w:rPr>
                <w:rFonts w:eastAsia="SimSun"/>
                <w:b/>
                <w:position w:val="30"/>
                <w:sz w:val="20"/>
                <w:vertAlign w:val="subscript"/>
              </w:rPr>
              <w:t>i</w:t>
            </w:r>
            <w:proofErr w:type="spellEnd"/>
            <w:r w:rsidR="00865B19" w:rsidRPr="00865B19">
              <w:rPr>
                <w:rFonts w:eastAsia="SimSun"/>
                <w:b/>
                <w:position w:val="30"/>
                <w:sz w:val="20"/>
              </w:rPr>
              <w:t>),</w:t>
            </w:r>
          </w:p>
          <w:p w14:paraId="4E78DE43" w14:textId="77777777" w:rsidR="00865B19" w:rsidRPr="00865B19" w:rsidRDefault="00865B19" w:rsidP="00865B19">
            <w:pPr>
              <w:ind w:right="-1080"/>
              <w:rPr>
                <w:rFonts w:eastAsia="SimSun"/>
              </w:rPr>
            </w:pPr>
          </w:p>
          <w:p w14:paraId="0DF39B91" w14:textId="77777777" w:rsidR="00865B19" w:rsidRPr="00865B19" w:rsidRDefault="00865B19" w:rsidP="00865B19">
            <w:pPr>
              <w:ind w:right="-1080"/>
              <w:rPr>
                <w:rFonts w:eastAsia="SimSun"/>
              </w:rPr>
            </w:pPr>
          </w:p>
          <w:p w14:paraId="55A3BA61" w14:textId="77777777" w:rsidR="00865B19" w:rsidRPr="00865B19" w:rsidRDefault="00865B19" w:rsidP="00865B19">
            <w:pPr>
              <w:ind w:right="-1080"/>
              <w:rPr>
                <w:ins w:id="1823" w:author="ERCOT" w:date="2024-05-02T17:13:00Z"/>
                <w:rFonts w:eastAsia="SimSun"/>
              </w:rPr>
            </w:pPr>
          </w:p>
          <w:p w14:paraId="0531F7A1" w14:textId="77777777" w:rsidR="00865B19" w:rsidRPr="00865B19" w:rsidRDefault="00865B19" w:rsidP="00865B19">
            <w:pPr>
              <w:ind w:right="-1080"/>
              <w:rPr>
                <w:rFonts w:eastAsia="SimSun"/>
              </w:rPr>
            </w:pPr>
            <w:r w:rsidRPr="00865B19">
              <w:rPr>
                <w:rFonts w:eastAsia="SimSun"/>
              </w:rPr>
              <w:t xml:space="preserve">where the included On-Line Generation Resources do not include WGRs, nuclear </w:t>
            </w:r>
            <w:proofErr w:type="gramStart"/>
            <w:r w:rsidRPr="00865B19">
              <w:rPr>
                <w:rFonts w:eastAsia="SimSun"/>
              </w:rPr>
              <w:t>Generation</w:t>
            </w:r>
            <w:proofErr w:type="gramEnd"/>
          </w:p>
          <w:p w14:paraId="68F58D8A" w14:textId="77777777" w:rsidR="00865B19" w:rsidRPr="00865B19" w:rsidRDefault="00865B19" w:rsidP="00865B19">
            <w:pPr>
              <w:ind w:right="-1080"/>
              <w:rPr>
                <w:rFonts w:eastAsia="SimSun"/>
              </w:rPr>
            </w:pPr>
            <w:r w:rsidRPr="00865B19">
              <w:rPr>
                <w:rFonts w:eastAsia="SimSun"/>
              </w:rPr>
              <w:lastRenderedPageBreak/>
              <w:t xml:space="preserve">Resources, or Generation Resources with an output less than or equal to 95% of telemetered LSL or </w:t>
            </w:r>
          </w:p>
          <w:p w14:paraId="2F43CDDC" w14:textId="77777777" w:rsidR="00865B19" w:rsidRPr="00865B19" w:rsidRDefault="00865B19" w:rsidP="00865B19">
            <w:pPr>
              <w:ind w:right="-1080"/>
              <w:rPr>
                <w:ins w:id="1824" w:author="ERCOT" w:date="2024-05-02T17:12:00Z"/>
                <w:rFonts w:eastAsia="SimSun"/>
              </w:rPr>
            </w:pPr>
            <w:r w:rsidRPr="00865B19">
              <w:rPr>
                <w:rFonts w:eastAsia="SimSun"/>
              </w:rPr>
              <w:t>with a telemetered status of ONTEST, ONHOLD, STARTUP, or SHUTDOWN.</w:t>
            </w:r>
          </w:p>
          <w:p w14:paraId="573D4BE2" w14:textId="77777777" w:rsidR="00865B19" w:rsidRPr="00865B19" w:rsidRDefault="00865B19" w:rsidP="00865B19">
            <w:pPr>
              <w:ind w:right="-1080"/>
              <w:rPr>
                <w:rFonts w:eastAsia="SimSun"/>
              </w:rPr>
            </w:pPr>
          </w:p>
          <w:p w14:paraId="65950A92" w14:textId="62E25638" w:rsidR="00865B19" w:rsidRPr="00865B19" w:rsidRDefault="001E564D" w:rsidP="00865B19">
            <w:pPr>
              <w:ind w:right="-1080"/>
              <w:rPr>
                <w:rFonts w:eastAsia="SimSun"/>
                <w:b/>
                <w:position w:val="30"/>
                <w:sz w:val="20"/>
              </w:rPr>
            </w:pPr>
            <w:r>
              <w:rPr>
                <w:noProof/>
              </w:rPr>
              <mc:AlternateContent>
                <mc:Choice Requires="wpc">
                  <w:drawing>
                    <wp:anchor distT="0" distB="0" distL="114300" distR="114300" simplePos="0" relativeHeight="251661824" behindDoc="0" locked="0" layoutInCell="1" allowOverlap="1" wp14:anchorId="3662C662" wp14:editId="24300FFE">
                      <wp:simplePos x="0" y="0"/>
                      <wp:positionH relativeFrom="column">
                        <wp:posOffset>478155</wp:posOffset>
                      </wp:positionH>
                      <wp:positionV relativeFrom="paragraph">
                        <wp:posOffset>-71120</wp:posOffset>
                      </wp:positionV>
                      <wp:extent cx="761365" cy="1394460"/>
                      <wp:effectExtent l="0" t="0" r="0" b="0"/>
                      <wp:wrapNone/>
                      <wp:docPr id="265"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wps:spPr>
                              <wps:txbx>
                                <w:txbxContent>
                                  <w:p w14:paraId="5520ABEC" w14:textId="77777777" w:rsidR="00865B19" w:rsidRDefault="00865B19" w:rsidP="00865B19">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wps:spPr>
                              <wps:txbx>
                                <w:txbxContent>
                                  <w:p w14:paraId="2D76D9EC"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wps:spPr>
                              <wps:txbx>
                                <w:txbxContent>
                                  <w:p w14:paraId="779BE002" w14:textId="77777777" w:rsidR="00865B19" w:rsidRDefault="00865B19" w:rsidP="00865B19">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wps:spPr>
                              <wps:txbx>
                                <w:txbxContent>
                                  <w:p w14:paraId="04104F3B" w14:textId="77777777" w:rsidR="00865B19" w:rsidRDefault="00865B19" w:rsidP="00865B19">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wps:spPr>
                              <wps:txbx>
                                <w:txbxContent>
                                  <w:p w14:paraId="524C320C" w14:textId="77777777" w:rsidR="00865B19" w:rsidRDefault="00865B19" w:rsidP="00865B19">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wps:spPr>
                              <wps:txbx>
                                <w:txbxContent>
                                  <w:p w14:paraId="48AE32D4" w14:textId="77777777" w:rsidR="00865B19" w:rsidRDefault="00865B19" w:rsidP="00865B19">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wps:spPr>
                              <wps:txbx>
                                <w:txbxContent>
                                  <w:p w14:paraId="12109C0C" w14:textId="77777777" w:rsidR="00865B19" w:rsidRDefault="00865B19" w:rsidP="00865B19">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wps:spPr>
                              <wps:txbx>
                                <w:txbxContent>
                                  <w:p w14:paraId="6C3C8584" w14:textId="77777777" w:rsidR="00865B19" w:rsidRDefault="00865B19" w:rsidP="00865B1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62C662" id="Canvas 3856" o:spid="_x0000_s1100"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520ABEC" w14:textId="77777777" w:rsidR="00865B19" w:rsidRDefault="00865B19" w:rsidP="00865B19">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D76D9EC" w14:textId="77777777" w:rsidR="00865B19" w:rsidRDefault="00865B19" w:rsidP="00865B19">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79BE002" w14:textId="77777777" w:rsidR="00865B19" w:rsidRDefault="00865B19" w:rsidP="00865B19">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04104F3B" w14:textId="77777777" w:rsidR="00865B19" w:rsidRDefault="00865B19" w:rsidP="00865B19">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524C320C" w14:textId="77777777" w:rsidR="00865B19" w:rsidRDefault="00865B19" w:rsidP="00865B19">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48AE32D4" w14:textId="77777777" w:rsidR="00865B19" w:rsidRDefault="00865B19" w:rsidP="00865B19">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12109C0C" w14:textId="77777777" w:rsidR="00865B19" w:rsidRDefault="00865B19" w:rsidP="00865B19">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6C3C8584" w14:textId="77777777" w:rsidR="00865B19" w:rsidRDefault="00865B19" w:rsidP="00865B19">
                              <w:r>
                                <w:rPr>
                                  <w:b/>
                                  <w:bCs/>
                                  <w:i/>
                                  <w:iCs/>
                                  <w:color w:val="000000"/>
                                </w:rPr>
                                <w:t>i</w:t>
                              </w:r>
                            </w:p>
                          </w:txbxContent>
                        </v:textbox>
                      </v:rect>
                    </v:group>
                  </w:pict>
                </mc:Fallback>
              </mc:AlternateContent>
            </w:r>
          </w:p>
          <w:p w14:paraId="21C36B57" w14:textId="77777777" w:rsidR="00865B19" w:rsidRPr="00865B19" w:rsidRDefault="00865B19" w:rsidP="00865B19">
            <w:pPr>
              <w:rPr>
                <w:rFonts w:eastAsia="SimSun"/>
                <w:b/>
                <w:position w:val="30"/>
                <w:sz w:val="20"/>
              </w:rPr>
            </w:pPr>
            <w:r w:rsidRPr="00865B19">
              <w:rPr>
                <w:rFonts w:eastAsia="SimSun"/>
                <w:b/>
                <w:position w:val="30"/>
                <w:sz w:val="20"/>
              </w:rPr>
              <w:t>PRC</w:t>
            </w:r>
            <w:r w:rsidRPr="00865B19">
              <w:rPr>
                <w:rFonts w:eastAsia="SimSun"/>
                <w:b/>
                <w:position w:val="30"/>
                <w:sz w:val="20"/>
                <w:vertAlign w:val="subscript"/>
              </w:rPr>
              <w:t>2</w:t>
            </w:r>
            <w:r w:rsidRPr="00865B19">
              <w:rPr>
                <w:rFonts w:eastAsia="SimSun"/>
                <w:b/>
                <w:position w:val="30"/>
                <w:sz w:val="20"/>
              </w:rPr>
              <w:t xml:space="preserve"> =</w:t>
            </w:r>
            <w:r w:rsidRPr="00865B19">
              <w:rPr>
                <w:rFonts w:eastAsia="SimSun"/>
                <w:b/>
                <w:position w:val="30"/>
                <w:sz w:val="20"/>
              </w:rPr>
              <w:tab/>
            </w:r>
            <w:r w:rsidRPr="00865B19">
              <w:rPr>
                <w:rFonts w:eastAsia="SimSun"/>
                <w:b/>
                <w:position w:val="30"/>
                <w:sz w:val="20"/>
              </w:rPr>
              <w:tab/>
            </w:r>
            <w:r w:rsidRPr="00865B19">
              <w:rPr>
                <w:rFonts w:eastAsia="SimSun"/>
                <w:b/>
                <w:position w:val="30"/>
                <w:sz w:val="20"/>
              </w:rPr>
              <w:tab/>
              <w:t>Min(Max((RDF</w:t>
            </w:r>
            <w:r w:rsidRPr="00865B19">
              <w:rPr>
                <w:rFonts w:eastAsia="SimSun"/>
                <w:b/>
                <w:position w:val="30"/>
                <w:sz w:val="20"/>
                <w:vertAlign w:val="subscript"/>
              </w:rPr>
              <w:t>W</w:t>
            </w:r>
            <w:r w:rsidRPr="00865B19">
              <w:rPr>
                <w:rFonts w:eastAsia="SimSun"/>
                <w:b/>
                <w:position w:val="30"/>
                <w:sz w:val="20"/>
              </w:rPr>
              <w:t>*HSL – Actual Net Telemetered Output)</w:t>
            </w:r>
            <w:r w:rsidRPr="00865B19">
              <w:rPr>
                <w:rFonts w:eastAsia="SimSun"/>
                <w:b/>
                <w:position w:val="30"/>
                <w:sz w:val="20"/>
                <w:vertAlign w:val="subscript"/>
              </w:rPr>
              <w:t>i</w:t>
            </w:r>
            <w:r w:rsidRPr="00865B19">
              <w:rPr>
                <w:rFonts w:eastAsia="SimSun"/>
                <w:b/>
                <w:position w:val="30"/>
                <w:sz w:val="20"/>
              </w:rPr>
              <w:t xml:space="preserve"> , 0.0) , </w:t>
            </w:r>
            <w:r w:rsidRPr="00865B19">
              <w:rPr>
                <w:rFonts w:eastAsia="SimSun"/>
                <w:b/>
                <w:position w:val="30"/>
                <w:sz w:val="20"/>
              </w:rPr>
              <w:tab/>
            </w:r>
            <w:r w:rsidRPr="00865B19">
              <w:rPr>
                <w:rFonts w:eastAsia="SimSun"/>
                <w:b/>
                <w:position w:val="30"/>
                <w:sz w:val="20"/>
              </w:rPr>
              <w:tab/>
            </w:r>
            <w:r w:rsidRPr="00865B19">
              <w:rPr>
                <w:rFonts w:eastAsia="SimSun"/>
                <w:b/>
                <w:position w:val="30"/>
                <w:sz w:val="20"/>
              </w:rPr>
              <w:tab/>
            </w:r>
            <w:r w:rsidRPr="00865B19">
              <w:rPr>
                <w:rFonts w:eastAsia="SimSun"/>
                <w:b/>
                <w:position w:val="30"/>
                <w:sz w:val="20"/>
              </w:rPr>
              <w:tab/>
            </w:r>
            <w:r w:rsidRPr="00865B19">
              <w:rPr>
                <w:rFonts w:eastAsia="SimSun"/>
                <w:b/>
                <w:position w:val="30"/>
                <w:sz w:val="20"/>
              </w:rPr>
              <w:tab/>
              <w:t>0.2*RDF</w:t>
            </w:r>
            <w:r w:rsidRPr="00865B19">
              <w:rPr>
                <w:rFonts w:eastAsia="SimSun"/>
                <w:b/>
                <w:position w:val="30"/>
                <w:sz w:val="20"/>
                <w:vertAlign w:val="subscript"/>
              </w:rPr>
              <w:t>W</w:t>
            </w:r>
            <w:r w:rsidRPr="00865B19">
              <w:rPr>
                <w:rFonts w:eastAsia="SimSun"/>
                <w:b/>
                <w:position w:val="30"/>
                <w:sz w:val="20"/>
              </w:rPr>
              <w:t>*</w:t>
            </w:r>
            <w:proofErr w:type="spellStart"/>
            <w:r w:rsidRPr="00865B19">
              <w:rPr>
                <w:rFonts w:eastAsia="SimSun"/>
                <w:b/>
                <w:position w:val="30"/>
                <w:sz w:val="20"/>
              </w:rPr>
              <w:t>HSL</w:t>
            </w:r>
            <w:r w:rsidRPr="00865B19">
              <w:rPr>
                <w:rFonts w:eastAsia="SimSun"/>
                <w:b/>
                <w:position w:val="30"/>
                <w:sz w:val="20"/>
                <w:vertAlign w:val="subscript"/>
              </w:rPr>
              <w:t>i</w:t>
            </w:r>
            <w:proofErr w:type="spellEnd"/>
            <w:r w:rsidRPr="00865B19">
              <w:rPr>
                <w:rFonts w:eastAsia="SimSun"/>
                <w:b/>
                <w:position w:val="30"/>
                <w:sz w:val="20"/>
              </w:rPr>
              <w:t>),</w:t>
            </w:r>
          </w:p>
          <w:p w14:paraId="60F9BC73" w14:textId="77777777" w:rsidR="00865B19" w:rsidRPr="00865B19" w:rsidRDefault="00865B19" w:rsidP="00865B19">
            <w:pPr>
              <w:ind w:right="-1080" w:hanging="1080"/>
              <w:rPr>
                <w:rFonts w:eastAsia="SimSun"/>
                <w:b/>
                <w:position w:val="30"/>
              </w:rPr>
            </w:pPr>
          </w:p>
          <w:p w14:paraId="67BF6B6E" w14:textId="77777777" w:rsidR="00865B19" w:rsidRPr="00865B19" w:rsidRDefault="00865B19" w:rsidP="00865B19">
            <w:pPr>
              <w:spacing w:before="120"/>
              <w:rPr>
                <w:rFonts w:eastAsia="SimSun"/>
              </w:rPr>
            </w:pPr>
            <w:r w:rsidRPr="00865B19">
              <w:rPr>
                <w:rFonts w:eastAsia="SimSun"/>
              </w:rPr>
              <w:t>where the included On-Line WGRs only include WGRs that are Primary Frequency Response-capable.</w:t>
            </w:r>
          </w:p>
          <w:p w14:paraId="35894B21" w14:textId="137CE605" w:rsidR="00865B19" w:rsidRPr="00865B19" w:rsidRDefault="001E564D" w:rsidP="00865B19">
            <w:pPr>
              <w:ind w:left="2160" w:hanging="2160"/>
              <w:rPr>
                <w:rFonts w:eastAsia="SimSun"/>
                <w:b/>
                <w:position w:val="30"/>
                <w:sz w:val="20"/>
              </w:rPr>
            </w:pPr>
            <w:r w:rsidRPr="00865B19">
              <w:rPr>
                <w:rFonts w:eastAsia="SimSun"/>
                <w:b/>
                <w:noProof/>
                <w:position w:val="30"/>
                <w:sz w:val="20"/>
              </w:rPr>
              <w:drawing>
                <wp:anchor distT="0" distB="0" distL="114300" distR="114300" simplePos="0" relativeHeight="251665920" behindDoc="0" locked="0" layoutInCell="1" allowOverlap="1" wp14:anchorId="066180E3" wp14:editId="01F79E34">
                  <wp:simplePos x="0" y="0"/>
                  <wp:positionH relativeFrom="column">
                    <wp:posOffset>455930</wp:posOffset>
                  </wp:positionH>
                  <wp:positionV relativeFrom="paragraph">
                    <wp:posOffset>28575</wp:posOffset>
                  </wp:positionV>
                  <wp:extent cx="861695" cy="1398270"/>
                  <wp:effectExtent l="0" t="0" r="0" b="0"/>
                  <wp:wrapNone/>
                  <wp:docPr id="1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4079A" w14:textId="77777777" w:rsidR="00865B19" w:rsidRPr="00865B19" w:rsidRDefault="00865B19" w:rsidP="00865B19">
            <w:pPr>
              <w:ind w:left="2160" w:hanging="2160"/>
              <w:rPr>
                <w:rFonts w:eastAsia="SimSun"/>
                <w:b/>
                <w:position w:val="30"/>
                <w:sz w:val="20"/>
                <w:szCs w:val="20"/>
              </w:rPr>
            </w:pPr>
            <w:r w:rsidRPr="00865B19">
              <w:rPr>
                <w:rFonts w:eastAsia="SimSun"/>
                <w:b/>
                <w:position w:val="30"/>
                <w:sz w:val="20"/>
                <w:szCs w:val="20"/>
              </w:rPr>
              <w:t>PRC</w:t>
            </w:r>
            <w:r w:rsidRPr="00865B19">
              <w:rPr>
                <w:rFonts w:eastAsia="SimSun"/>
                <w:b/>
                <w:position w:val="30"/>
                <w:sz w:val="20"/>
                <w:szCs w:val="20"/>
                <w:vertAlign w:val="subscript"/>
              </w:rPr>
              <w:t>3</w:t>
            </w:r>
            <w:r w:rsidRPr="00865B19">
              <w:rPr>
                <w:rFonts w:eastAsia="SimSun"/>
                <w:b/>
                <w:position w:val="30"/>
                <w:sz w:val="20"/>
                <w:szCs w:val="20"/>
              </w:rPr>
              <w:t xml:space="preserve"> =</w:t>
            </w:r>
            <w:r w:rsidRPr="00865B19">
              <w:rPr>
                <w:rFonts w:eastAsia="SimSun"/>
                <w:b/>
                <w:position w:val="30"/>
                <w:sz w:val="20"/>
              </w:rPr>
              <w:tab/>
            </w:r>
            <w:r w:rsidRPr="00865B19">
              <w:rPr>
                <w:rFonts w:eastAsia="SimSun"/>
                <w:b/>
                <w:position w:val="30"/>
                <w:sz w:val="20"/>
                <w:szCs w:val="20"/>
              </w:rPr>
              <w:t>((Synchronous condenser output)</w:t>
            </w:r>
            <w:r w:rsidRPr="00865B19">
              <w:rPr>
                <w:rFonts w:eastAsia="SimSun"/>
                <w:b/>
                <w:position w:val="30"/>
                <w:sz w:val="20"/>
                <w:szCs w:val="20"/>
                <w:vertAlign w:val="subscript"/>
              </w:rPr>
              <w:t>i</w:t>
            </w:r>
            <w:r w:rsidRPr="00865B19">
              <w:rPr>
                <w:rFonts w:eastAsia="SimSun"/>
                <w:b/>
                <w:position w:val="30"/>
                <w:sz w:val="20"/>
                <w:szCs w:val="20"/>
              </w:rPr>
              <w:t xml:space="preserve"> as qualified by item (8) of Operating Guide Section 2.3.1.2, Additional Operational Details for Responsive Reserve and ERCOT Contingency Reserve Service Providers))</w:t>
            </w:r>
          </w:p>
          <w:p w14:paraId="6E749E3F" w14:textId="77777777" w:rsidR="00865B19" w:rsidRPr="00865B19" w:rsidRDefault="00865B19" w:rsidP="00865B19">
            <w:pPr>
              <w:tabs>
                <w:tab w:val="left" w:pos="2160"/>
              </w:tabs>
              <w:spacing w:before="480"/>
              <w:ind w:left="2160" w:hanging="2160"/>
              <w:rPr>
                <w:rFonts w:eastAsia="SimSun"/>
                <w:b/>
                <w:position w:val="30"/>
                <w:sz w:val="20"/>
              </w:rPr>
            </w:pPr>
          </w:p>
          <w:p w14:paraId="0AE7C81B" w14:textId="77281C3B" w:rsidR="00865B19" w:rsidRPr="00865B19" w:rsidRDefault="001E564D" w:rsidP="00865B19">
            <w:pPr>
              <w:tabs>
                <w:tab w:val="left" w:pos="2160"/>
              </w:tabs>
              <w:spacing w:before="480"/>
              <w:ind w:left="2160" w:hanging="2160"/>
              <w:rPr>
                <w:rFonts w:eastAsia="SimSun"/>
                <w:b/>
                <w:position w:val="30"/>
                <w:sz w:val="20"/>
                <w:vertAlign w:val="subscript"/>
              </w:rPr>
            </w:pPr>
            <w:r>
              <w:rPr>
                <w:noProof/>
              </w:rPr>
              <mc:AlternateContent>
                <mc:Choice Requires="wpc">
                  <w:drawing>
                    <wp:anchor distT="0" distB="0" distL="114300" distR="114300" simplePos="0" relativeHeight="251666944" behindDoc="0" locked="0" layoutInCell="1" allowOverlap="1" wp14:anchorId="659A2B6D" wp14:editId="76BACBC4">
                      <wp:simplePos x="0" y="0"/>
                      <wp:positionH relativeFrom="column">
                        <wp:posOffset>483870</wp:posOffset>
                      </wp:positionH>
                      <wp:positionV relativeFrom="paragraph">
                        <wp:posOffset>43815</wp:posOffset>
                      </wp:positionV>
                      <wp:extent cx="721360" cy="1369060"/>
                      <wp:effectExtent l="0" t="0" r="0" b="0"/>
                      <wp:wrapNone/>
                      <wp:docPr id="253"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wps:spPr>
                              <wps:txbx>
                                <w:txbxContent>
                                  <w:p w14:paraId="35E2C1FD"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wps:spPr>
                              <wps:txbx>
                                <w:txbxContent>
                                  <w:p w14:paraId="3C2CD642"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wps:spPr>
                              <wps:txbx>
                                <w:txbxContent>
                                  <w:p w14:paraId="55CE712D"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wps:spPr>
                              <wps:txbx>
                                <w:txbxContent>
                                  <w:p w14:paraId="702960E9"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wps:spPr>
                              <wps:txbx>
                                <w:txbxContent>
                                  <w:p w14:paraId="5285D169"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wps:spPr>
                              <wps:txbx>
                                <w:txbxContent>
                                  <w:p w14:paraId="36E5DCAB"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wps:spPr>
                              <wps:txbx>
                                <w:txbxContent>
                                  <w:p w14:paraId="20F8D52E"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wps:spPr>
                              <wps:txbx>
                                <w:txbxContent>
                                  <w:p w14:paraId="5D2EBA70"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wps:spPr>
                              <wps:txbx>
                                <w:txbxContent>
                                  <w:p w14:paraId="497FF5E3"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wps:spPr>
                              <wps:txbx>
                                <w:txbxContent>
                                  <w:p w14:paraId="6A0F3220"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9A2B6D" id="Canvas 3857" o:spid="_x0000_s1110" editas="canvas" style="position:absolute;left:0;text-align:left;margin-left:38.1pt;margin-top:3.45pt;width:56.8pt;height:107.8pt;z-index:25166694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5E2C1FD"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3C2CD642" w14:textId="77777777" w:rsidR="00865B19" w:rsidRDefault="00865B19" w:rsidP="00865B19">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55CE712D" w14:textId="77777777" w:rsidR="00865B19" w:rsidRPr="00B34B0A" w:rsidRDefault="00865B19" w:rsidP="00865B19">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702960E9" w14:textId="77777777" w:rsidR="00865B19" w:rsidRPr="00B34B0A" w:rsidRDefault="00865B19" w:rsidP="00865B19">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5285D169" w14:textId="77777777" w:rsidR="00865B19" w:rsidRPr="00B34B0A" w:rsidRDefault="00865B19" w:rsidP="00865B19">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E5DCAB" w14:textId="77777777" w:rsidR="00865B19" w:rsidRPr="00B34B0A" w:rsidRDefault="00865B19" w:rsidP="00865B19">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0F8D52E" w14:textId="77777777" w:rsidR="00865B19" w:rsidRPr="00B34B0A" w:rsidRDefault="00865B19" w:rsidP="00865B19">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D2EBA70" w14:textId="77777777" w:rsidR="00865B19" w:rsidRPr="00B34B0A" w:rsidRDefault="00865B19" w:rsidP="00865B19">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497FF5E3" w14:textId="77777777" w:rsidR="00865B19" w:rsidRPr="00B34B0A" w:rsidRDefault="00865B19" w:rsidP="00865B19">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A0F3220"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szCs w:val="20"/>
              </w:rPr>
              <w:t>PRC</w:t>
            </w:r>
            <w:r w:rsidR="00865B19" w:rsidRPr="00865B19">
              <w:rPr>
                <w:rFonts w:eastAsia="SimSun"/>
                <w:b/>
                <w:position w:val="30"/>
                <w:sz w:val="20"/>
                <w:szCs w:val="20"/>
                <w:vertAlign w:val="subscript"/>
              </w:rPr>
              <w:t>4</w:t>
            </w:r>
            <w:r w:rsidR="00865B19" w:rsidRPr="00865B19">
              <w:rPr>
                <w:rFonts w:eastAsia="SimSun"/>
                <w:b/>
                <w:position w:val="30"/>
                <w:sz w:val="20"/>
                <w:szCs w:val="20"/>
              </w:rPr>
              <w:t xml:space="preserve"> =</w:t>
            </w:r>
            <w:r w:rsidR="00865B19" w:rsidRPr="00865B19">
              <w:rPr>
                <w:rFonts w:eastAsia="SimSun"/>
                <w:b/>
                <w:position w:val="30"/>
                <w:sz w:val="20"/>
              </w:rPr>
              <w:tab/>
            </w:r>
            <w:r w:rsidR="00865B19" w:rsidRPr="00865B19">
              <w:rPr>
                <w:rFonts w:eastAsia="SimSun"/>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00865B19" w:rsidRPr="00865B19">
              <w:rPr>
                <w:rFonts w:eastAsia="SimSun"/>
                <w:b/>
                <w:position w:val="30"/>
                <w:sz w:val="20"/>
                <w:szCs w:val="20"/>
                <w:vertAlign w:val="subscript"/>
              </w:rPr>
              <w:t>i</w:t>
            </w:r>
          </w:p>
          <w:p w14:paraId="78F478F7" w14:textId="22D9636A" w:rsidR="00865B19" w:rsidRPr="00865B19" w:rsidRDefault="001E564D" w:rsidP="00865B19">
            <w:pPr>
              <w:tabs>
                <w:tab w:val="left" w:pos="2160"/>
              </w:tabs>
              <w:spacing w:before="480"/>
              <w:ind w:left="2160" w:hanging="2160"/>
              <w:rPr>
                <w:rFonts w:eastAsia="SimSun"/>
                <w:b/>
                <w:position w:val="30"/>
                <w:sz w:val="20"/>
              </w:rPr>
            </w:pPr>
            <w:r>
              <w:rPr>
                <w:noProof/>
              </w:rPr>
              <mc:AlternateContent>
                <mc:Choice Requires="wpc">
                  <w:drawing>
                    <wp:anchor distT="0" distB="0" distL="114300" distR="114300" simplePos="0" relativeHeight="251667968" behindDoc="0" locked="0" layoutInCell="1" allowOverlap="1" wp14:anchorId="6680DFD1" wp14:editId="2D86AE4C">
                      <wp:simplePos x="0" y="0"/>
                      <wp:positionH relativeFrom="column">
                        <wp:posOffset>494030</wp:posOffset>
                      </wp:positionH>
                      <wp:positionV relativeFrom="paragraph">
                        <wp:posOffset>31115</wp:posOffset>
                      </wp:positionV>
                      <wp:extent cx="737235" cy="1360805"/>
                      <wp:effectExtent l="0" t="0" r="0" b="0"/>
                      <wp:wrapNone/>
                      <wp:docPr id="241"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wps:spPr>
                              <wps:txbx>
                                <w:txbxContent>
                                  <w:p w14:paraId="5C9E45BA"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wps:spPr>
                              <wps:txbx>
                                <w:txbxContent>
                                  <w:p w14:paraId="11E6208F"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wps:spPr>
                              <wps:txbx>
                                <w:txbxContent>
                                  <w:p w14:paraId="5C842F93"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wps:spPr>
                              <wps:txbx>
                                <w:txbxContent>
                                  <w:p w14:paraId="743E4B2B"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wps:spPr>
                              <wps:txbx>
                                <w:txbxContent>
                                  <w:p w14:paraId="0AF9E406"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wps:spPr>
                              <wps:txbx>
                                <w:txbxContent>
                                  <w:p w14:paraId="2C5A2BF0"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wps:spPr>
                              <wps:txbx>
                                <w:txbxContent>
                                  <w:p w14:paraId="2FD42256"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wps:spPr>
                              <wps:txbx>
                                <w:txbxContent>
                                  <w:p w14:paraId="49FBA206"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wps:spPr>
                              <wps:txbx>
                                <w:txbxContent>
                                  <w:p w14:paraId="32965C10"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wps:spPr>
                              <wps:txbx>
                                <w:txbxContent>
                                  <w:p w14:paraId="0D8E9F2D"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680DFD1" id="Canvas 3859" o:spid="_x0000_s1122" editas="canvas" style="position:absolute;left:0;text-align:left;margin-left:38.9pt;margin-top:2.45pt;width:58.05pt;height:107.15pt;z-index:25166796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5C9E45BA"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11E6208F" w14:textId="77777777" w:rsidR="00865B19" w:rsidRDefault="00865B19" w:rsidP="00865B19">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5C842F93" w14:textId="77777777" w:rsidR="00865B19" w:rsidRPr="00B34B0A" w:rsidRDefault="00865B19" w:rsidP="00865B19">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743E4B2B" w14:textId="77777777" w:rsidR="00865B19" w:rsidRPr="00B34B0A" w:rsidRDefault="00865B19" w:rsidP="00865B19">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AF9E406" w14:textId="77777777" w:rsidR="00865B19" w:rsidRPr="00B34B0A" w:rsidRDefault="00865B19" w:rsidP="00865B19">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2C5A2BF0" w14:textId="77777777" w:rsidR="00865B19" w:rsidRPr="00B34B0A" w:rsidRDefault="00865B19" w:rsidP="00865B19">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FD42256" w14:textId="77777777" w:rsidR="00865B19" w:rsidRPr="00B34B0A" w:rsidRDefault="00865B19" w:rsidP="00865B19">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49FBA206" w14:textId="77777777" w:rsidR="00865B19" w:rsidRPr="00B34B0A" w:rsidRDefault="00865B19" w:rsidP="00865B19">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32965C10" w14:textId="77777777" w:rsidR="00865B19" w:rsidRPr="00B34B0A" w:rsidRDefault="00865B19" w:rsidP="00865B19">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D8E9F2D"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5</w:t>
            </w:r>
            <w:r w:rsidR="00865B19" w:rsidRPr="00865B19">
              <w:rPr>
                <w:rFonts w:eastAsia="SimSun"/>
                <w:b/>
                <w:position w:val="30"/>
                <w:sz w:val="20"/>
              </w:rPr>
              <w:t xml:space="preserve"> =</w:t>
            </w:r>
            <w:r w:rsidR="00865B19" w:rsidRPr="00865B19">
              <w:rPr>
                <w:rFonts w:eastAsia="SimSun"/>
                <w:b/>
                <w:position w:val="30"/>
                <w:sz w:val="20"/>
              </w:rPr>
              <w:tab/>
              <w:t>Min(Max((LRDF_1*Actual Net Telemetered Consumption – LPC)</w:t>
            </w:r>
            <w:r w:rsidR="00865B19" w:rsidRPr="00865B19">
              <w:rPr>
                <w:rFonts w:eastAsia="SimSun"/>
                <w:b/>
                <w:position w:val="30"/>
                <w:sz w:val="20"/>
                <w:vertAlign w:val="subscript"/>
              </w:rPr>
              <w:t>i</w:t>
            </w:r>
            <w:r w:rsidR="00865B19" w:rsidRPr="00865B19">
              <w:rPr>
                <w:rFonts w:eastAsia="SimSun"/>
                <w:b/>
                <w:position w:val="30"/>
                <w:sz w:val="20"/>
              </w:rPr>
              <w:t>, 0.0), (0.2 * LRDF_1 * Actual Net Telemetered Consumption)) from all Controllable Load Resources active in SCED with an Ancillary Service Resource award</w:t>
            </w:r>
          </w:p>
          <w:p w14:paraId="55D18EAB" w14:textId="77777777" w:rsidR="00865B19" w:rsidRPr="00865B19" w:rsidRDefault="00865B19" w:rsidP="00865B19">
            <w:pPr>
              <w:tabs>
                <w:tab w:val="left" w:pos="2160"/>
              </w:tabs>
              <w:ind w:left="2160" w:hanging="2160"/>
              <w:rPr>
                <w:rFonts w:eastAsia="SimSun"/>
                <w:b/>
                <w:position w:val="30"/>
                <w:sz w:val="20"/>
              </w:rPr>
            </w:pPr>
          </w:p>
          <w:p w14:paraId="635B2889" w14:textId="6420052F" w:rsidR="00865B19" w:rsidRPr="00865B19" w:rsidRDefault="001E564D" w:rsidP="00865B19">
            <w:pPr>
              <w:tabs>
                <w:tab w:val="left" w:pos="2160"/>
              </w:tabs>
              <w:ind w:left="2160" w:hanging="2160"/>
              <w:rPr>
                <w:rFonts w:eastAsia="SimSun"/>
                <w:b/>
                <w:position w:val="30"/>
                <w:sz w:val="20"/>
              </w:rPr>
            </w:pPr>
            <w:r>
              <w:rPr>
                <w:noProof/>
              </w:rPr>
              <mc:AlternateContent>
                <mc:Choice Requires="wpc">
                  <w:drawing>
                    <wp:anchor distT="0" distB="0" distL="114300" distR="114300" simplePos="0" relativeHeight="251668992" behindDoc="0" locked="0" layoutInCell="1" allowOverlap="1" wp14:anchorId="7917525A" wp14:editId="6EB9AC9D">
                      <wp:simplePos x="0" y="0"/>
                      <wp:positionH relativeFrom="column">
                        <wp:posOffset>520700</wp:posOffset>
                      </wp:positionH>
                      <wp:positionV relativeFrom="paragraph">
                        <wp:posOffset>-95885</wp:posOffset>
                      </wp:positionV>
                      <wp:extent cx="737870" cy="1338580"/>
                      <wp:effectExtent l="0" t="0" r="0" b="0"/>
                      <wp:wrapNone/>
                      <wp:docPr id="229"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wps:spPr>
                              <wps:txbx>
                                <w:txbxContent>
                                  <w:p w14:paraId="65CD8F68"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wps:spPr>
                              <wps:txbx>
                                <w:txbxContent>
                                  <w:p w14:paraId="1421036E"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wps:spPr>
                              <wps:txbx>
                                <w:txbxContent>
                                  <w:p w14:paraId="34A8BECA" w14:textId="77777777" w:rsidR="00865B19" w:rsidRPr="00B34B0A" w:rsidRDefault="00865B19" w:rsidP="00865B19">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wps:spPr>
                              <wps:txbx>
                                <w:txbxContent>
                                  <w:p w14:paraId="0F564ACC"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wps:spPr>
                              <wps:txbx>
                                <w:txbxContent>
                                  <w:p w14:paraId="5A8FC1C4"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wps:spPr>
                              <wps:txbx>
                                <w:txbxContent>
                                  <w:p w14:paraId="7DCB80E6"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wps:spPr>
                              <wps:txbx>
                                <w:txbxContent>
                                  <w:p w14:paraId="0A45549F" w14:textId="77777777" w:rsidR="00865B19" w:rsidRPr="00B34B0A" w:rsidRDefault="00865B19" w:rsidP="00865B19">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wps:spPr>
                              <wps:txbx>
                                <w:txbxContent>
                                  <w:p w14:paraId="50EBD3E6" w14:textId="77777777" w:rsidR="00865B19" w:rsidRPr="00B34B0A" w:rsidRDefault="00865B19" w:rsidP="00865B19">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wps:spPr>
                              <wps:txbx>
                                <w:txbxContent>
                                  <w:p w14:paraId="15069C73"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wps:spPr>
                              <wps:txbx>
                                <w:txbxContent>
                                  <w:p w14:paraId="3034199D"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17525A" id="Canvas 3860" o:spid="_x0000_s1134" editas="canvas" style="position:absolute;left:0;text-align:left;margin-left:41pt;margin-top:-7.55pt;width:58.1pt;height:105.4pt;z-index:25166899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65CD8F68"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1421036E" w14:textId="77777777" w:rsidR="00865B19" w:rsidRDefault="00865B19" w:rsidP="00865B19">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34A8BECA" w14:textId="77777777" w:rsidR="00865B19" w:rsidRPr="00B34B0A" w:rsidRDefault="00865B19" w:rsidP="00865B19">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F564ACC" w14:textId="77777777" w:rsidR="00865B19" w:rsidRPr="00B34B0A" w:rsidRDefault="00865B19" w:rsidP="00865B19">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5A8FC1C4" w14:textId="77777777" w:rsidR="00865B19" w:rsidRPr="00B34B0A" w:rsidRDefault="00865B19" w:rsidP="00865B19">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7DCB80E6" w14:textId="77777777" w:rsidR="00865B19" w:rsidRPr="00B34B0A" w:rsidRDefault="00865B19" w:rsidP="00865B19">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45549F" w14:textId="77777777" w:rsidR="00865B19" w:rsidRPr="00B34B0A" w:rsidRDefault="00865B19" w:rsidP="00865B19">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50EBD3E6" w14:textId="77777777" w:rsidR="00865B19" w:rsidRPr="00B34B0A" w:rsidRDefault="00865B19" w:rsidP="00865B19">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15069C73" w14:textId="77777777" w:rsidR="00865B19" w:rsidRPr="00B34B0A" w:rsidRDefault="00865B19" w:rsidP="00865B19">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3034199D"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6</w:t>
            </w:r>
            <w:r w:rsidR="00865B19" w:rsidRPr="00865B19">
              <w:rPr>
                <w:rFonts w:eastAsia="SimSun"/>
                <w:b/>
                <w:position w:val="30"/>
                <w:sz w:val="20"/>
              </w:rPr>
              <w:t xml:space="preserve"> =</w:t>
            </w:r>
            <w:r w:rsidR="00865B19" w:rsidRPr="00865B19">
              <w:rPr>
                <w:rFonts w:eastAsia="SimSun"/>
                <w:b/>
                <w:position w:val="30"/>
                <w:sz w:val="20"/>
              </w:rPr>
              <w:tab/>
              <w:t>Min(Max((LRDF_2 * Actual Net Telemetered Consumption – LPC)</w:t>
            </w:r>
            <w:r w:rsidR="00865B19" w:rsidRPr="00865B19">
              <w:rPr>
                <w:rFonts w:eastAsia="SimSun"/>
                <w:b/>
                <w:position w:val="30"/>
                <w:sz w:val="20"/>
                <w:vertAlign w:val="subscript"/>
              </w:rPr>
              <w:t>i</w:t>
            </w:r>
            <w:r w:rsidR="00865B19" w:rsidRPr="00865B19">
              <w:rPr>
                <w:rFonts w:eastAsia="SimSun"/>
                <w:b/>
                <w:position w:val="30"/>
                <w:sz w:val="20"/>
              </w:rPr>
              <w:t>, 0.0), (0.2 * LRDF_2 * Actual Net Telemetered Consumption)) from all Controllable Load Resources active in SCED without an Ancillary Service Resource award</w:t>
            </w:r>
          </w:p>
          <w:p w14:paraId="3B2EF79F" w14:textId="77777777" w:rsidR="00865B19" w:rsidRPr="00865B19" w:rsidRDefault="00865B19" w:rsidP="00865B19">
            <w:pPr>
              <w:tabs>
                <w:tab w:val="left" w:pos="2160"/>
              </w:tabs>
              <w:ind w:left="2160" w:hanging="2160"/>
              <w:rPr>
                <w:rFonts w:eastAsia="SimSun"/>
                <w:b/>
                <w:position w:val="30"/>
                <w:sz w:val="20"/>
              </w:rPr>
            </w:pPr>
          </w:p>
          <w:p w14:paraId="13DE5F2A" w14:textId="77777777" w:rsidR="00865B19" w:rsidRPr="00865B19" w:rsidRDefault="00865B19" w:rsidP="00865B19">
            <w:pPr>
              <w:tabs>
                <w:tab w:val="left" w:pos="2160"/>
              </w:tabs>
              <w:ind w:left="2160" w:hanging="2160"/>
              <w:rPr>
                <w:rFonts w:eastAsia="SimSun"/>
                <w:b/>
                <w:position w:val="30"/>
                <w:sz w:val="20"/>
              </w:rPr>
            </w:pPr>
          </w:p>
          <w:p w14:paraId="54F57DE9" w14:textId="1A49B149" w:rsidR="00865B19" w:rsidRPr="00865B19" w:rsidRDefault="001E564D" w:rsidP="00865B19">
            <w:pPr>
              <w:tabs>
                <w:tab w:val="left" w:pos="2160"/>
              </w:tabs>
              <w:ind w:left="2160" w:hanging="2160"/>
              <w:rPr>
                <w:rFonts w:eastAsia="SimSun"/>
                <w:b/>
                <w:position w:val="30"/>
                <w:sz w:val="20"/>
                <w:vertAlign w:val="subscript"/>
              </w:rPr>
            </w:pPr>
            <w:r>
              <w:rPr>
                <w:noProof/>
              </w:rPr>
              <mc:AlternateContent>
                <mc:Choice Requires="wpg">
                  <w:drawing>
                    <wp:anchor distT="0" distB="0" distL="114300" distR="114300" simplePos="0" relativeHeight="251670016" behindDoc="0" locked="0" layoutInCell="1" allowOverlap="1" wp14:anchorId="0EBF4973" wp14:editId="26B8CAD2">
                      <wp:simplePos x="0" y="0"/>
                      <wp:positionH relativeFrom="column">
                        <wp:posOffset>556895</wp:posOffset>
                      </wp:positionH>
                      <wp:positionV relativeFrom="paragraph">
                        <wp:posOffset>-265430</wp:posOffset>
                      </wp:positionV>
                      <wp:extent cx="2176145" cy="9305290"/>
                      <wp:effectExtent l="0" t="0" r="0" b="0"/>
                      <wp:wrapNone/>
                      <wp:docPr id="94292759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wps:spPr>
                              <wps:txbx>
                                <w:txbxContent>
                                  <w:p w14:paraId="52A613B2" w14:textId="77777777" w:rsidR="00865B19" w:rsidRDefault="00865B19" w:rsidP="00865B19">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wps:spPr>
                              <wps:txbx>
                                <w:txbxContent>
                                  <w:p w14:paraId="03B7A072"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wps:spPr>
                              <wps:txbx>
                                <w:txbxContent>
                                  <w:p w14:paraId="3B7EF5B3" w14:textId="77777777" w:rsidR="00865B19" w:rsidRDefault="00865B19" w:rsidP="00865B19">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wps:spPr>
                              <wps:txbx>
                                <w:txbxContent>
                                  <w:p w14:paraId="1A443D17" w14:textId="77777777" w:rsidR="00865B19" w:rsidRDefault="00865B19" w:rsidP="00865B19">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wps:spPr>
                              <wps:txbx>
                                <w:txbxContent>
                                  <w:p w14:paraId="583C3D86" w14:textId="77777777" w:rsidR="00865B19" w:rsidRDefault="00865B19" w:rsidP="00865B19">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wps:spPr>
                              <wps:txbx>
                                <w:txbxContent>
                                  <w:p w14:paraId="20B6CD57" w14:textId="77777777" w:rsidR="00865B19" w:rsidRDefault="00865B19" w:rsidP="00865B19">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wps:spPr>
                              <wps:txbx>
                                <w:txbxContent>
                                  <w:p w14:paraId="5DBC30C6" w14:textId="77777777" w:rsidR="00865B19" w:rsidRDefault="00865B19" w:rsidP="00865B19">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wps:spPr>
                              <wps:txbx>
                                <w:txbxContent>
                                  <w:p w14:paraId="22DCA91C" w14:textId="77777777" w:rsidR="00865B19" w:rsidRDefault="00865B19" w:rsidP="00865B19">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wps:spPr>
                              <wps:txbx>
                                <w:txbxContent>
                                  <w:p w14:paraId="53B6982C" w14:textId="77777777" w:rsidR="00865B19" w:rsidRDefault="00865B19" w:rsidP="00865B19">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wps:spPr>
                              <wps:txbx>
                                <w:txbxContent>
                                  <w:p w14:paraId="43F9BC70" w14:textId="77777777" w:rsidR="00865B19" w:rsidRDefault="00865B19" w:rsidP="00865B19">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EBF4973" id="Group 7" o:spid="_x0000_s1146" style="position:absolute;left:0;text-align:left;margin-left:43.85pt;margin-top:-20.9pt;width:171.35pt;height:732.7pt;z-index:25167001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52A613B2" w14:textId="77777777" w:rsidR="00865B19" w:rsidRDefault="00865B19" w:rsidP="00865B19">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03B7A072" w14:textId="77777777" w:rsidR="00865B19" w:rsidRDefault="00865B19" w:rsidP="00865B19">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B7EF5B3" w14:textId="77777777" w:rsidR="00865B19" w:rsidRDefault="00865B19" w:rsidP="00865B19">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1A443D17" w14:textId="77777777" w:rsidR="00865B19" w:rsidRDefault="00865B19" w:rsidP="00865B19">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83C3D86" w14:textId="77777777" w:rsidR="00865B19" w:rsidRDefault="00865B19" w:rsidP="00865B19">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20B6CD57" w14:textId="77777777" w:rsidR="00865B19" w:rsidRDefault="00865B19" w:rsidP="00865B19">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5DBC30C6" w14:textId="77777777" w:rsidR="00865B19" w:rsidRDefault="00865B19" w:rsidP="00865B19">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2DCA91C" w14:textId="77777777" w:rsidR="00865B19" w:rsidRDefault="00865B19" w:rsidP="00865B19">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53B6982C" w14:textId="77777777" w:rsidR="00865B19" w:rsidRDefault="00865B19" w:rsidP="00865B19">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3F9BC70" w14:textId="77777777" w:rsidR="00865B19" w:rsidRDefault="00865B19" w:rsidP="00865B19">
                              <w:pPr>
                                <w:rPr>
                                  <w:b/>
                                </w:rPr>
                              </w:pPr>
                              <w:r>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7</w:t>
            </w:r>
            <w:r w:rsidR="00865B19" w:rsidRPr="00865B19">
              <w:rPr>
                <w:rFonts w:eastAsia="SimSun"/>
                <w:b/>
                <w:position w:val="30"/>
                <w:sz w:val="20"/>
              </w:rPr>
              <w:t xml:space="preserve"> =</w:t>
            </w:r>
            <w:r w:rsidR="00865B19" w:rsidRPr="00865B19">
              <w:rPr>
                <w:rFonts w:eastAsia="SimSun"/>
                <w:b/>
                <w:position w:val="30"/>
                <w:sz w:val="20"/>
              </w:rPr>
              <w:tab/>
              <w:t>(Capacity from Resources capable of providing FFR)</w:t>
            </w:r>
            <w:r w:rsidR="00865B19" w:rsidRPr="00865B19">
              <w:rPr>
                <w:rFonts w:eastAsia="SimSun"/>
                <w:b/>
                <w:position w:val="30"/>
                <w:sz w:val="20"/>
                <w:vertAlign w:val="subscript"/>
              </w:rPr>
              <w:t>i</w:t>
            </w:r>
          </w:p>
          <w:p w14:paraId="68EC4190" w14:textId="77777777" w:rsidR="00865B19" w:rsidRPr="00865B19" w:rsidRDefault="00865B19" w:rsidP="00865B19">
            <w:pPr>
              <w:spacing w:before="480"/>
              <w:ind w:left="720" w:hanging="720"/>
              <w:rPr>
                <w:rFonts w:eastAsia="SimSun"/>
                <w:b/>
                <w:position w:val="30"/>
                <w:sz w:val="20"/>
              </w:rPr>
            </w:pPr>
          </w:p>
          <w:p w14:paraId="4A9C1D0F" w14:textId="4D457748" w:rsidR="00865B19" w:rsidRPr="00865B19" w:rsidRDefault="001E564D" w:rsidP="00865B19">
            <w:pPr>
              <w:tabs>
                <w:tab w:val="left" w:pos="2160"/>
              </w:tabs>
              <w:spacing w:before="480"/>
              <w:ind w:left="2160" w:hanging="2160"/>
              <w:rPr>
                <w:rFonts w:eastAsia="SimSun"/>
                <w:b/>
                <w:position w:val="30"/>
                <w:sz w:val="20"/>
              </w:rPr>
            </w:pPr>
            <w:r>
              <w:rPr>
                <w:noProof/>
              </w:rPr>
              <mc:AlternateContent>
                <mc:Choice Requires="wpc">
                  <w:drawing>
                    <wp:anchor distT="0" distB="0" distL="114300" distR="114300" simplePos="0" relativeHeight="251671040" behindDoc="0" locked="0" layoutInCell="1" allowOverlap="1" wp14:anchorId="5B7172E7" wp14:editId="4D4438D7">
                      <wp:simplePos x="0" y="0"/>
                      <wp:positionH relativeFrom="column">
                        <wp:posOffset>483870</wp:posOffset>
                      </wp:positionH>
                      <wp:positionV relativeFrom="paragraph">
                        <wp:posOffset>43815</wp:posOffset>
                      </wp:positionV>
                      <wp:extent cx="960755" cy="1369060"/>
                      <wp:effectExtent l="0" t="0" r="0" b="0"/>
                      <wp:wrapNone/>
                      <wp:docPr id="205"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wps:spPr>
                              <wps:txbx>
                                <w:txbxContent>
                                  <w:p w14:paraId="5D392991"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wps:spPr>
                              <wps:txbx>
                                <w:txbxContent>
                                  <w:p w14:paraId="18B9C17E"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wps:spPr>
                              <wps:txbx>
                                <w:txbxContent>
                                  <w:p w14:paraId="34E2F1D1" w14:textId="77777777" w:rsidR="00865B19" w:rsidRPr="00B34B0A" w:rsidRDefault="00865B19" w:rsidP="00865B19">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wps:spPr>
                              <wps:txbx>
                                <w:txbxContent>
                                  <w:p w14:paraId="66C2EAC2" w14:textId="77777777" w:rsidR="00865B19" w:rsidRPr="00B34B0A" w:rsidRDefault="00865B19" w:rsidP="00865B19">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wps:spPr>
                              <wps:txbx>
                                <w:txbxContent>
                                  <w:p w14:paraId="5EEAEDC4"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wps:spPr>
                              <wps:txbx>
                                <w:txbxContent>
                                  <w:p w14:paraId="0B02C23F"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wps:spPr>
                              <wps:txbx>
                                <w:txbxContent>
                                  <w:p w14:paraId="273B6EF6" w14:textId="77777777" w:rsidR="00865B19" w:rsidRPr="00B34B0A" w:rsidRDefault="00865B19" w:rsidP="00865B19">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wps:spPr>
                              <wps:txbx>
                                <w:txbxContent>
                                  <w:p w14:paraId="18AFCFA9" w14:textId="77777777" w:rsidR="00865B19" w:rsidRPr="00B34B0A" w:rsidRDefault="00865B19" w:rsidP="00865B19">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wps:spPr>
                              <wps:txbx>
                                <w:txbxContent>
                                  <w:p w14:paraId="3B7FB488"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wps:spPr>
                              <wps:txbx>
                                <w:txbxContent>
                                  <w:p w14:paraId="2C58B07F"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B7172E7" id="Canvas 3872" o:spid="_x0000_s1158" editas="canvas" style="position:absolute;left:0;text-align:left;margin-left:38.1pt;margin-top:3.45pt;width:75.65pt;height:107.8pt;z-index:25167104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5D392991"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18B9C17E" w14:textId="77777777" w:rsidR="00865B19" w:rsidRDefault="00865B19" w:rsidP="00865B19">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34E2F1D1" w14:textId="77777777" w:rsidR="00865B19" w:rsidRPr="00B34B0A" w:rsidRDefault="00865B19" w:rsidP="00865B19">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6C2EAC2" w14:textId="77777777" w:rsidR="00865B19" w:rsidRPr="00B34B0A" w:rsidRDefault="00865B19" w:rsidP="00865B19">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5EEAEDC4" w14:textId="77777777" w:rsidR="00865B19" w:rsidRPr="00B34B0A" w:rsidRDefault="00865B19" w:rsidP="00865B19">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0B02C23F" w14:textId="77777777" w:rsidR="00865B19" w:rsidRPr="00B34B0A" w:rsidRDefault="00865B19" w:rsidP="00865B19">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273B6EF6" w14:textId="77777777" w:rsidR="00865B19" w:rsidRPr="00B34B0A" w:rsidRDefault="00865B19" w:rsidP="00865B19">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18AFCFA9" w14:textId="77777777" w:rsidR="00865B19" w:rsidRPr="00B34B0A" w:rsidRDefault="00865B19" w:rsidP="00865B19">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3B7FB488" w14:textId="77777777" w:rsidR="00865B19" w:rsidRPr="00B34B0A" w:rsidRDefault="00865B19" w:rsidP="00865B19">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2C58B07F"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rPr>
              <w:t>PRC</w:t>
            </w:r>
            <w:r w:rsidR="00865B19" w:rsidRPr="00865B19">
              <w:rPr>
                <w:rFonts w:eastAsia="SimSun"/>
                <w:b/>
                <w:position w:val="30"/>
                <w:sz w:val="20"/>
                <w:vertAlign w:val="subscript"/>
              </w:rPr>
              <w:t>8</w:t>
            </w:r>
            <w:r w:rsidR="00865B19" w:rsidRPr="00865B19">
              <w:rPr>
                <w:rFonts w:eastAsia="SimSun"/>
                <w:b/>
                <w:position w:val="30"/>
                <w:sz w:val="20"/>
              </w:rPr>
              <w:t xml:space="preserve"> =</w:t>
            </w:r>
            <w:r w:rsidR="00865B19" w:rsidRPr="00865B19">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213A9EE" w14:textId="77777777" w:rsidR="00865B19" w:rsidRPr="00865B19" w:rsidRDefault="00865B19" w:rsidP="00865B19">
            <w:pPr>
              <w:ind w:left="720" w:hanging="720"/>
              <w:rPr>
                <w:rFonts w:eastAsia="SimSun"/>
                <w:b/>
                <w:position w:val="30"/>
                <w:sz w:val="20"/>
              </w:rPr>
            </w:pPr>
            <w:r w:rsidRPr="00865B19">
              <w:rPr>
                <w:rFonts w:eastAsia="SimSun"/>
                <w:b/>
                <w:position w:val="30"/>
                <w:sz w:val="20"/>
                <w:szCs w:val="20"/>
              </w:rPr>
              <w:t xml:space="preserve">Excludes ESR capacity used to provide </w:t>
            </w:r>
            <w:proofErr w:type="gramStart"/>
            <w:r w:rsidRPr="00865B19">
              <w:rPr>
                <w:rFonts w:eastAsia="SimSun"/>
                <w:b/>
                <w:position w:val="30"/>
                <w:sz w:val="20"/>
                <w:szCs w:val="20"/>
              </w:rPr>
              <w:t>FFR</w:t>
            </w:r>
            <w:proofErr w:type="gramEnd"/>
            <w:r w:rsidRPr="00865B19">
              <w:rPr>
                <w:rFonts w:eastAsia="SimSun"/>
                <w:b/>
                <w:position w:val="30"/>
                <w:sz w:val="20"/>
                <w:szCs w:val="20"/>
              </w:rPr>
              <w:t xml:space="preserve"> </w:t>
            </w:r>
          </w:p>
          <w:p w14:paraId="276AF55E" w14:textId="0EDDF408" w:rsidR="00865B19" w:rsidRPr="00865B19" w:rsidRDefault="001E564D" w:rsidP="00865B19">
            <w:pPr>
              <w:tabs>
                <w:tab w:val="left" w:pos="2160"/>
              </w:tabs>
              <w:spacing w:before="480"/>
              <w:ind w:left="2160" w:hanging="2160"/>
              <w:rPr>
                <w:rFonts w:eastAsia="SimSun"/>
                <w:b/>
                <w:position w:val="30"/>
                <w:sz w:val="20"/>
              </w:rPr>
            </w:pPr>
            <w:r>
              <w:rPr>
                <w:noProof/>
              </w:rPr>
              <mc:AlternateContent>
                <mc:Choice Requires="wpc">
                  <w:drawing>
                    <wp:anchor distT="0" distB="0" distL="114300" distR="114300" simplePos="0" relativeHeight="251672064" behindDoc="0" locked="0" layoutInCell="1" allowOverlap="1" wp14:anchorId="2A51F59D" wp14:editId="6A4C5ECE">
                      <wp:simplePos x="0" y="0"/>
                      <wp:positionH relativeFrom="column">
                        <wp:posOffset>436880</wp:posOffset>
                      </wp:positionH>
                      <wp:positionV relativeFrom="paragraph">
                        <wp:posOffset>63500</wp:posOffset>
                      </wp:positionV>
                      <wp:extent cx="960755" cy="1369060"/>
                      <wp:effectExtent l="0" t="0" r="0" b="0"/>
                      <wp:wrapNone/>
                      <wp:docPr id="193"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wps:spPr>
                              <wps:txbx>
                                <w:txbxContent>
                                  <w:p w14:paraId="4ABF8C83" w14:textId="77777777" w:rsidR="00865B19" w:rsidRPr="00B074A0" w:rsidRDefault="00865B19" w:rsidP="00865B1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wps:spPr>
                              <wps:txbx>
                                <w:txbxContent>
                                  <w:p w14:paraId="578DE164" w14:textId="77777777" w:rsidR="00865B19" w:rsidRDefault="00865B19" w:rsidP="00865B19">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wps:spPr>
                              <wps:txbx>
                                <w:txbxContent>
                                  <w:p w14:paraId="724E6C1A" w14:textId="77777777" w:rsidR="00865B19" w:rsidRPr="00B34B0A" w:rsidRDefault="00865B19" w:rsidP="00865B19">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wps:spPr>
                              <wps:txbx>
                                <w:txbxContent>
                                  <w:p w14:paraId="28AA50AE" w14:textId="77777777" w:rsidR="00865B19" w:rsidRPr="00B34B0A" w:rsidRDefault="00865B19" w:rsidP="00865B19">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wps:spPr>
                              <wps:txbx>
                                <w:txbxContent>
                                  <w:p w14:paraId="14FC8904"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wps:spPr>
                              <wps:txbx>
                                <w:txbxContent>
                                  <w:p w14:paraId="0DA7E762" w14:textId="77777777" w:rsidR="00865B19" w:rsidRPr="00B34B0A" w:rsidRDefault="00865B19" w:rsidP="00865B19">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wps:spPr>
                              <wps:txbx>
                                <w:txbxContent>
                                  <w:p w14:paraId="0BCC4A2D" w14:textId="77777777" w:rsidR="00865B19" w:rsidRPr="00B34B0A" w:rsidRDefault="00865B19" w:rsidP="00865B19">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wps:spPr>
                              <wps:txbx>
                                <w:txbxContent>
                                  <w:p w14:paraId="1E2D6CCB" w14:textId="77777777" w:rsidR="00865B19" w:rsidRPr="00B34B0A" w:rsidRDefault="00865B19" w:rsidP="00865B19">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wps:spPr>
                              <wps:txbx>
                                <w:txbxContent>
                                  <w:p w14:paraId="3376B510" w14:textId="77777777" w:rsidR="00865B19" w:rsidRPr="00B34B0A" w:rsidRDefault="00865B19" w:rsidP="00865B19">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wps:spPr>
                              <wps:txbx>
                                <w:txbxContent>
                                  <w:p w14:paraId="492120E0" w14:textId="77777777" w:rsidR="00865B19" w:rsidRPr="00B34B0A" w:rsidRDefault="00865B19" w:rsidP="00865B1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51F59D" id="Canvas 3897" o:spid="_x0000_s1170" editas="canvas" style="position:absolute;left:0;text-align:left;margin-left:34.4pt;margin-top:5pt;width:75.65pt;height:107.8pt;z-index:25167206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4ABF8C83" w14:textId="77777777" w:rsidR="00865B19" w:rsidRPr="00B074A0" w:rsidRDefault="00865B19" w:rsidP="00865B19">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78DE164" w14:textId="77777777" w:rsidR="00865B19" w:rsidRDefault="00865B19" w:rsidP="00865B19">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724E6C1A" w14:textId="77777777" w:rsidR="00865B19" w:rsidRPr="00B34B0A" w:rsidRDefault="00865B19" w:rsidP="00865B19">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28AA50AE" w14:textId="77777777" w:rsidR="00865B19" w:rsidRPr="00B34B0A" w:rsidRDefault="00865B19" w:rsidP="00865B19">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4FC8904" w14:textId="77777777" w:rsidR="00865B19" w:rsidRPr="00B34B0A" w:rsidRDefault="00865B19" w:rsidP="00865B19">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0DA7E762" w14:textId="77777777" w:rsidR="00865B19" w:rsidRPr="00B34B0A" w:rsidRDefault="00865B19" w:rsidP="00865B19">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0BCC4A2D" w14:textId="77777777" w:rsidR="00865B19" w:rsidRPr="00B34B0A" w:rsidRDefault="00865B19" w:rsidP="00865B19">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1E2D6CCB" w14:textId="77777777" w:rsidR="00865B19" w:rsidRPr="00B34B0A" w:rsidRDefault="00865B19" w:rsidP="00865B19">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3376B510" w14:textId="77777777" w:rsidR="00865B19" w:rsidRPr="00B34B0A" w:rsidRDefault="00865B19" w:rsidP="00865B19">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492120E0" w14:textId="77777777" w:rsidR="00865B19" w:rsidRPr="00B34B0A" w:rsidRDefault="00865B19" w:rsidP="00865B19">
                              <w:pPr>
                                <w:rPr>
                                  <w:b/>
                                </w:rPr>
                              </w:pPr>
                              <w:r w:rsidRPr="00B34B0A">
                                <w:rPr>
                                  <w:b/>
                                  <w:i/>
                                  <w:iCs/>
                                  <w:color w:val="000000"/>
                                </w:rPr>
                                <w:t>i</w:t>
                              </w:r>
                            </w:p>
                          </w:txbxContent>
                        </v:textbox>
                      </v:rect>
                    </v:group>
                  </w:pict>
                </mc:Fallback>
              </mc:AlternateContent>
            </w:r>
            <w:r w:rsidR="00865B19" w:rsidRPr="00865B19">
              <w:rPr>
                <w:rFonts w:eastAsia="SimSun"/>
                <w:b/>
                <w:position w:val="30"/>
                <w:sz w:val="20"/>
                <w:szCs w:val="20"/>
              </w:rPr>
              <w:t>PRC</w:t>
            </w:r>
            <w:r w:rsidR="00865B19" w:rsidRPr="00865B19">
              <w:rPr>
                <w:rFonts w:ascii="Times New Roman Bold" w:eastAsia="SimSun" w:hAnsi="Times New Roman Bold"/>
                <w:b/>
                <w:position w:val="30"/>
                <w:sz w:val="20"/>
                <w:szCs w:val="20"/>
                <w:vertAlign w:val="subscript"/>
              </w:rPr>
              <w:t>9</w:t>
            </w:r>
            <w:r w:rsidR="00865B19" w:rsidRPr="00865B19">
              <w:rPr>
                <w:rFonts w:eastAsia="SimSun"/>
                <w:b/>
                <w:position w:val="30"/>
                <w:sz w:val="20"/>
                <w:szCs w:val="20"/>
              </w:rPr>
              <w:t xml:space="preserve"> =</w:t>
            </w:r>
            <w:r w:rsidR="00865B19" w:rsidRPr="00865B19">
              <w:rPr>
                <w:rFonts w:eastAsia="SimSun"/>
                <w:b/>
                <w:position w:val="30"/>
                <w:sz w:val="20"/>
              </w:rPr>
              <w:tab/>
            </w:r>
            <w:r w:rsidR="00865B19" w:rsidRPr="00865B19">
              <w:rPr>
                <w:rFonts w:eastAsia="SimSun"/>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D53CBD3" w14:textId="77777777" w:rsidR="00865B19" w:rsidRPr="00865B19" w:rsidRDefault="00865B19" w:rsidP="00865B19">
            <w:pPr>
              <w:tabs>
                <w:tab w:val="left" w:pos="2160"/>
              </w:tabs>
              <w:spacing w:after="240"/>
              <w:ind w:left="2160" w:hanging="2160"/>
              <w:rPr>
                <w:rFonts w:eastAsia="SimSun"/>
                <w:b/>
                <w:position w:val="30"/>
                <w:sz w:val="20"/>
              </w:rPr>
            </w:pPr>
            <w:r w:rsidRPr="00865B19">
              <w:rPr>
                <w:rFonts w:eastAsia="SimSun"/>
                <w:b/>
                <w:position w:val="30"/>
                <w:sz w:val="20"/>
              </w:rPr>
              <w:t xml:space="preserve">Excludes DC-Coupled Resource capacity used to provide </w:t>
            </w:r>
            <w:proofErr w:type="gramStart"/>
            <w:r w:rsidRPr="00865B19">
              <w:rPr>
                <w:rFonts w:eastAsia="SimSun"/>
                <w:b/>
                <w:position w:val="30"/>
                <w:sz w:val="20"/>
              </w:rPr>
              <w:t>FFR</w:t>
            </w:r>
            <w:proofErr w:type="gramEnd"/>
          </w:p>
          <w:p w14:paraId="22BF2BBB" w14:textId="77777777" w:rsidR="00865B19" w:rsidRPr="00865B19" w:rsidRDefault="00865B19" w:rsidP="00865B19">
            <w:pPr>
              <w:ind w:left="720" w:hanging="720"/>
              <w:rPr>
                <w:rFonts w:eastAsia="SimSun"/>
                <w:b/>
                <w:position w:val="30"/>
                <w:sz w:val="20"/>
              </w:rPr>
            </w:pPr>
            <w:r w:rsidRPr="00865B19">
              <w:rPr>
                <w:rFonts w:eastAsia="SimSun"/>
                <w:b/>
                <w:position w:val="30"/>
                <w:sz w:val="20"/>
              </w:rPr>
              <w:t>PRC =</w:t>
            </w:r>
            <w:r w:rsidRPr="00865B19">
              <w:rPr>
                <w:rFonts w:eastAsia="SimSun"/>
                <w:b/>
                <w:position w:val="30"/>
                <w:sz w:val="20"/>
              </w:rPr>
              <w:tab/>
              <w:t>PRC</w:t>
            </w:r>
            <w:r w:rsidRPr="00865B19">
              <w:rPr>
                <w:rFonts w:eastAsia="SimSun"/>
                <w:b/>
                <w:position w:val="30"/>
                <w:sz w:val="20"/>
                <w:vertAlign w:val="subscript"/>
              </w:rPr>
              <w:t>1</w:t>
            </w:r>
            <w:r w:rsidRPr="00865B19">
              <w:rPr>
                <w:rFonts w:eastAsia="SimSun"/>
                <w:b/>
                <w:position w:val="30"/>
                <w:sz w:val="20"/>
              </w:rPr>
              <w:t xml:space="preserve"> + PRC</w:t>
            </w:r>
            <w:r w:rsidRPr="00865B19">
              <w:rPr>
                <w:rFonts w:eastAsia="SimSun"/>
                <w:b/>
                <w:position w:val="30"/>
                <w:sz w:val="20"/>
                <w:vertAlign w:val="subscript"/>
              </w:rPr>
              <w:t>2</w:t>
            </w:r>
            <w:r w:rsidRPr="00865B19">
              <w:rPr>
                <w:rFonts w:eastAsia="SimSun"/>
                <w:b/>
                <w:position w:val="30"/>
                <w:sz w:val="20"/>
              </w:rPr>
              <w:t xml:space="preserve"> + PRC</w:t>
            </w:r>
            <w:r w:rsidRPr="00865B19">
              <w:rPr>
                <w:rFonts w:eastAsia="SimSun"/>
                <w:b/>
                <w:position w:val="30"/>
                <w:sz w:val="20"/>
                <w:vertAlign w:val="subscript"/>
              </w:rPr>
              <w:t>3</w:t>
            </w:r>
            <w:r w:rsidRPr="00865B19">
              <w:rPr>
                <w:rFonts w:eastAsia="SimSun"/>
                <w:b/>
                <w:position w:val="30"/>
                <w:sz w:val="20"/>
              </w:rPr>
              <w:t>+ PRC</w:t>
            </w:r>
            <w:r w:rsidRPr="00865B19">
              <w:rPr>
                <w:rFonts w:eastAsia="SimSun"/>
                <w:b/>
                <w:position w:val="30"/>
                <w:sz w:val="20"/>
                <w:vertAlign w:val="subscript"/>
              </w:rPr>
              <w:t>4</w:t>
            </w:r>
            <w:r w:rsidRPr="00865B19">
              <w:rPr>
                <w:rFonts w:eastAsia="SimSun"/>
                <w:b/>
                <w:position w:val="30"/>
                <w:sz w:val="20"/>
              </w:rPr>
              <w:t xml:space="preserve"> + PRC</w:t>
            </w:r>
            <w:r w:rsidRPr="00865B19">
              <w:rPr>
                <w:rFonts w:eastAsia="SimSun"/>
                <w:b/>
                <w:position w:val="30"/>
                <w:sz w:val="20"/>
                <w:vertAlign w:val="subscript"/>
              </w:rPr>
              <w:t>5</w:t>
            </w:r>
            <w:r w:rsidRPr="00865B19">
              <w:rPr>
                <w:rFonts w:eastAsia="SimSun"/>
                <w:b/>
                <w:position w:val="30"/>
                <w:sz w:val="20"/>
              </w:rPr>
              <w:t xml:space="preserve"> + PRC</w:t>
            </w:r>
            <w:r w:rsidRPr="00865B19">
              <w:rPr>
                <w:rFonts w:eastAsia="SimSun"/>
                <w:b/>
                <w:position w:val="30"/>
                <w:sz w:val="20"/>
                <w:vertAlign w:val="subscript"/>
              </w:rPr>
              <w:t>6</w:t>
            </w:r>
            <w:r w:rsidRPr="00865B19">
              <w:rPr>
                <w:rFonts w:eastAsia="SimSun"/>
                <w:b/>
                <w:position w:val="30"/>
                <w:sz w:val="20"/>
              </w:rPr>
              <w:t xml:space="preserve"> + PRC</w:t>
            </w:r>
            <w:r w:rsidRPr="00865B19">
              <w:rPr>
                <w:rFonts w:eastAsia="SimSun"/>
                <w:b/>
                <w:position w:val="30"/>
                <w:sz w:val="20"/>
                <w:vertAlign w:val="subscript"/>
              </w:rPr>
              <w:t>7</w:t>
            </w:r>
            <w:r w:rsidRPr="00865B19">
              <w:rPr>
                <w:rFonts w:eastAsia="SimSun"/>
                <w:b/>
                <w:position w:val="30"/>
                <w:sz w:val="20"/>
              </w:rPr>
              <w:t xml:space="preserve"> + PRC</w:t>
            </w:r>
            <w:r w:rsidRPr="00865B19">
              <w:rPr>
                <w:rFonts w:eastAsia="SimSun"/>
                <w:b/>
                <w:position w:val="30"/>
                <w:sz w:val="20"/>
                <w:vertAlign w:val="subscript"/>
              </w:rPr>
              <w:t>8</w:t>
            </w:r>
            <w:r w:rsidRPr="00865B19">
              <w:rPr>
                <w:rFonts w:eastAsia="SimSun"/>
                <w:b/>
                <w:position w:val="30"/>
                <w:sz w:val="20"/>
              </w:rPr>
              <w:t xml:space="preserve"> + PRC</w:t>
            </w:r>
            <w:r w:rsidRPr="00865B19">
              <w:rPr>
                <w:rFonts w:eastAsia="SimSun"/>
                <w:b/>
                <w:position w:val="30"/>
                <w:sz w:val="20"/>
                <w:vertAlign w:val="subscript"/>
              </w:rPr>
              <w:t>9</w:t>
            </w:r>
          </w:p>
          <w:p w14:paraId="1AFD62C1" w14:textId="77777777" w:rsidR="00865B19" w:rsidRPr="00865B19" w:rsidRDefault="00865B19" w:rsidP="00865B19">
            <w:pPr>
              <w:rPr>
                <w:rFonts w:eastAsia="SimSun"/>
              </w:rPr>
            </w:pPr>
            <w:r w:rsidRPr="00865B19">
              <w:rPr>
                <w:rFonts w:eastAsia="SimSun"/>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65B19" w:rsidRPr="00865B19" w14:paraId="440FD458" w14:textId="77777777" w:rsidTr="00C812E5">
              <w:tc>
                <w:tcPr>
                  <w:tcW w:w="2050" w:type="dxa"/>
                </w:tcPr>
                <w:p w14:paraId="05C233F9"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1151" w:type="dxa"/>
                </w:tcPr>
                <w:p w14:paraId="0650913B" w14:textId="77777777" w:rsidR="00865B19" w:rsidRPr="00865B19" w:rsidRDefault="00865B19" w:rsidP="00865B19">
                  <w:pPr>
                    <w:spacing w:after="120"/>
                    <w:rPr>
                      <w:rFonts w:eastAsia="SimSun"/>
                      <w:b/>
                      <w:iCs/>
                      <w:sz w:val="20"/>
                    </w:rPr>
                  </w:pPr>
                  <w:r w:rsidRPr="00865B19">
                    <w:rPr>
                      <w:rFonts w:eastAsia="SimSun"/>
                      <w:b/>
                      <w:iCs/>
                      <w:sz w:val="20"/>
                    </w:rPr>
                    <w:t>Unit</w:t>
                  </w:r>
                </w:p>
              </w:tc>
              <w:tc>
                <w:tcPr>
                  <w:tcW w:w="6004" w:type="dxa"/>
                </w:tcPr>
                <w:p w14:paraId="5BE039A2"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3F8CD68F" w14:textId="77777777" w:rsidTr="00C812E5">
              <w:tc>
                <w:tcPr>
                  <w:tcW w:w="2050" w:type="dxa"/>
                </w:tcPr>
                <w:p w14:paraId="2E51FB4D"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1</w:t>
                  </w:r>
                </w:p>
              </w:tc>
              <w:tc>
                <w:tcPr>
                  <w:tcW w:w="1151" w:type="dxa"/>
                </w:tcPr>
                <w:p w14:paraId="1A228FD1"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3AF40C68" w14:textId="77777777" w:rsidR="00865B19" w:rsidRPr="00865B19" w:rsidRDefault="00865B19" w:rsidP="00865B19">
                  <w:pPr>
                    <w:spacing w:after="60"/>
                    <w:rPr>
                      <w:rFonts w:eastAsia="SimSun"/>
                      <w:iCs/>
                      <w:sz w:val="20"/>
                    </w:rPr>
                  </w:pPr>
                  <w:r w:rsidRPr="00865B19">
                    <w:rPr>
                      <w:rFonts w:eastAsia="SimSun"/>
                      <w:iCs/>
                      <w:sz w:val="20"/>
                    </w:rPr>
                    <w:t>Generation On-Line greater than 0 MW</w:t>
                  </w:r>
                </w:p>
              </w:tc>
            </w:tr>
            <w:tr w:rsidR="00865B19" w:rsidRPr="00865B19" w14:paraId="1B4E5862" w14:textId="77777777" w:rsidTr="00C812E5">
              <w:tc>
                <w:tcPr>
                  <w:tcW w:w="2050" w:type="dxa"/>
                </w:tcPr>
                <w:p w14:paraId="1910118E"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2</w:t>
                  </w:r>
                </w:p>
              </w:tc>
              <w:tc>
                <w:tcPr>
                  <w:tcW w:w="1151" w:type="dxa"/>
                </w:tcPr>
                <w:p w14:paraId="187E33C1"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3C942B4F" w14:textId="77777777" w:rsidR="00865B19" w:rsidRPr="00865B19" w:rsidRDefault="00865B19" w:rsidP="00865B19">
                  <w:pPr>
                    <w:spacing w:after="60"/>
                    <w:rPr>
                      <w:rFonts w:eastAsia="SimSun"/>
                      <w:iCs/>
                      <w:sz w:val="20"/>
                    </w:rPr>
                  </w:pPr>
                  <w:r w:rsidRPr="00865B19">
                    <w:rPr>
                      <w:rFonts w:eastAsia="SimSun"/>
                      <w:iCs/>
                      <w:sz w:val="20"/>
                    </w:rPr>
                    <w:t>WGRs On-Line greater than 0 MW</w:t>
                  </w:r>
                </w:p>
              </w:tc>
            </w:tr>
            <w:tr w:rsidR="00865B19" w:rsidRPr="00865B19" w14:paraId="21A70A0E" w14:textId="77777777" w:rsidTr="00C812E5">
              <w:tc>
                <w:tcPr>
                  <w:tcW w:w="2050" w:type="dxa"/>
                </w:tcPr>
                <w:p w14:paraId="27A1638C"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3</w:t>
                  </w:r>
                </w:p>
              </w:tc>
              <w:tc>
                <w:tcPr>
                  <w:tcW w:w="1151" w:type="dxa"/>
                </w:tcPr>
                <w:p w14:paraId="7574B152"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18C3913A" w14:textId="77777777" w:rsidR="00865B19" w:rsidRPr="00865B19" w:rsidRDefault="00865B19" w:rsidP="00865B19">
                  <w:pPr>
                    <w:spacing w:after="60"/>
                    <w:rPr>
                      <w:rFonts w:eastAsia="SimSun"/>
                      <w:iCs/>
                      <w:sz w:val="20"/>
                    </w:rPr>
                  </w:pPr>
                  <w:r w:rsidRPr="00865B19">
                    <w:rPr>
                      <w:rFonts w:eastAsia="SimSun"/>
                      <w:iCs/>
                      <w:sz w:val="20"/>
                    </w:rPr>
                    <w:t>Synchronous condenser output</w:t>
                  </w:r>
                </w:p>
              </w:tc>
            </w:tr>
            <w:tr w:rsidR="00865B19" w:rsidRPr="00865B19" w14:paraId="5274D518" w14:textId="77777777" w:rsidTr="00C812E5">
              <w:tc>
                <w:tcPr>
                  <w:tcW w:w="2050" w:type="dxa"/>
                </w:tcPr>
                <w:p w14:paraId="20398677" w14:textId="77777777" w:rsidR="00865B19" w:rsidRPr="00865B19" w:rsidRDefault="00865B19" w:rsidP="00865B19">
                  <w:pPr>
                    <w:spacing w:after="60"/>
                    <w:rPr>
                      <w:rFonts w:eastAsia="SimSun"/>
                      <w:iCs/>
                      <w:sz w:val="20"/>
                    </w:rPr>
                  </w:pPr>
                  <w:r w:rsidRPr="00865B19">
                    <w:rPr>
                      <w:rFonts w:eastAsia="SimSun"/>
                      <w:iCs/>
                      <w:sz w:val="20"/>
                    </w:rPr>
                    <w:lastRenderedPageBreak/>
                    <w:t>PRC</w:t>
                  </w:r>
                  <w:r w:rsidRPr="00865B19">
                    <w:rPr>
                      <w:rFonts w:eastAsia="SimSun"/>
                      <w:iCs/>
                      <w:sz w:val="20"/>
                      <w:vertAlign w:val="subscript"/>
                    </w:rPr>
                    <w:t>4</w:t>
                  </w:r>
                </w:p>
              </w:tc>
              <w:tc>
                <w:tcPr>
                  <w:tcW w:w="1151" w:type="dxa"/>
                </w:tcPr>
                <w:p w14:paraId="59E852BA"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40BA9F0F" w14:textId="77777777" w:rsidR="00865B19" w:rsidRPr="00865B19" w:rsidRDefault="00865B19" w:rsidP="00865B19">
                  <w:pPr>
                    <w:tabs>
                      <w:tab w:val="left" w:pos="1080"/>
                    </w:tabs>
                    <w:spacing w:after="60"/>
                    <w:rPr>
                      <w:rFonts w:eastAsia="SimSun"/>
                      <w:iCs/>
                      <w:sz w:val="20"/>
                    </w:rPr>
                  </w:pPr>
                  <w:r w:rsidRPr="00865B19">
                    <w:rPr>
                      <w:rFonts w:eastAsia="SimSun"/>
                      <w:sz w:val="20"/>
                    </w:rPr>
                    <w:t>Capacity from Load Resources with an ECRS Ancillary Service Resource award</w:t>
                  </w:r>
                </w:p>
              </w:tc>
            </w:tr>
            <w:tr w:rsidR="00865B19" w:rsidRPr="00865B19" w14:paraId="184D29B1" w14:textId="77777777" w:rsidTr="00C812E5">
              <w:tc>
                <w:tcPr>
                  <w:tcW w:w="2050" w:type="dxa"/>
                </w:tcPr>
                <w:p w14:paraId="671FE0F8"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5</w:t>
                  </w:r>
                </w:p>
              </w:tc>
              <w:tc>
                <w:tcPr>
                  <w:tcW w:w="1151" w:type="dxa"/>
                </w:tcPr>
                <w:p w14:paraId="4D066F79"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0AEF4595" w14:textId="77777777" w:rsidR="00865B19" w:rsidRPr="00865B19" w:rsidRDefault="00865B19" w:rsidP="00865B19">
                  <w:pPr>
                    <w:tabs>
                      <w:tab w:val="left" w:pos="1080"/>
                    </w:tabs>
                    <w:spacing w:after="60"/>
                    <w:rPr>
                      <w:rFonts w:eastAsia="SimSun"/>
                      <w:iCs/>
                      <w:sz w:val="20"/>
                    </w:rPr>
                  </w:pPr>
                  <w:r w:rsidRPr="00865B19">
                    <w:rPr>
                      <w:rFonts w:eastAsia="SimSun"/>
                      <w:iCs/>
                      <w:sz w:val="20"/>
                    </w:rPr>
                    <w:t>Capacity from Controllable Load Resources active in SCED with an Ancillary Service Resource award</w:t>
                  </w:r>
                </w:p>
              </w:tc>
            </w:tr>
            <w:tr w:rsidR="00865B19" w:rsidRPr="00865B19" w14:paraId="4C4B925F" w14:textId="77777777" w:rsidTr="00C812E5">
              <w:tc>
                <w:tcPr>
                  <w:tcW w:w="2050" w:type="dxa"/>
                </w:tcPr>
                <w:p w14:paraId="6345267E"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6</w:t>
                  </w:r>
                </w:p>
              </w:tc>
              <w:tc>
                <w:tcPr>
                  <w:tcW w:w="1151" w:type="dxa"/>
                </w:tcPr>
                <w:p w14:paraId="6EE29CA4"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06A03CDD" w14:textId="77777777" w:rsidR="00865B19" w:rsidRPr="00865B19" w:rsidRDefault="00865B19" w:rsidP="00865B19">
                  <w:pPr>
                    <w:tabs>
                      <w:tab w:val="left" w:pos="1080"/>
                    </w:tabs>
                    <w:spacing w:after="60"/>
                    <w:rPr>
                      <w:rFonts w:eastAsia="SimSun"/>
                      <w:iCs/>
                      <w:sz w:val="20"/>
                    </w:rPr>
                  </w:pPr>
                  <w:r w:rsidRPr="00865B19">
                    <w:rPr>
                      <w:rFonts w:eastAsia="SimSun"/>
                      <w:iCs/>
                      <w:sz w:val="20"/>
                    </w:rPr>
                    <w:t>Capacity from Controllable Load Resources active in SCED without an Ancillary Service Resource award</w:t>
                  </w:r>
                </w:p>
              </w:tc>
            </w:tr>
            <w:tr w:rsidR="00865B19" w:rsidRPr="00865B19" w14:paraId="48E9AFCF" w14:textId="77777777" w:rsidTr="00C812E5">
              <w:tc>
                <w:tcPr>
                  <w:tcW w:w="2050" w:type="dxa"/>
                </w:tcPr>
                <w:p w14:paraId="0A3B272C" w14:textId="77777777" w:rsidR="00865B19" w:rsidRPr="00865B19" w:rsidRDefault="00865B19" w:rsidP="00865B19">
                  <w:pPr>
                    <w:spacing w:after="60"/>
                    <w:rPr>
                      <w:rFonts w:eastAsia="SimSun"/>
                      <w:iCs/>
                      <w:sz w:val="20"/>
                    </w:rPr>
                  </w:pPr>
                  <w:r w:rsidRPr="00865B19">
                    <w:rPr>
                      <w:rFonts w:eastAsia="SimSun"/>
                      <w:iCs/>
                      <w:sz w:val="20"/>
                    </w:rPr>
                    <w:t>PRC</w:t>
                  </w:r>
                  <w:r w:rsidRPr="00865B19">
                    <w:rPr>
                      <w:rFonts w:eastAsia="SimSun"/>
                      <w:iCs/>
                      <w:sz w:val="20"/>
                      <w:vertAlign w:val="subscript"/>
                    </w:rPr>
                    <w:t>7</w:t>
                  </w:r>
                </w:p>
              </w:tc>
              <w:tc>
                <w:tcPr>
                  <w:tcW w:w="1151" w:type="dxa"/>
                </w:tcPr>
                <w:p w14:paraId="1A5A829A"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1D510997" w14:textId="77777777" w:rsidR="00865B19" w:rsidRPr="00865B19" w:rsidRDefault="00865B19" w:rsidP="00865B19">
                  <w:pPr>
                    <w:tabs>
                      <w:tab w:val="left" w:pos="1080"/>
                    </w:tabs>
                    <w:spacing w:after="60"/>
                    <w:rPr>
                      <w:rFonts w:eastAsia="SimSun"/>
                      <w:iCs/>
                      <w:sz w:val="20"/>
                    </w:rPr>
                  </w:pPr>
                  <w:r w:rsidRPr="00865B19">
                    <w:rPr>
                      <w:rFonts w:eastAsia="SimSun"/>
                      <w:iCs/>
                      <w:sz w:val="20"/>
                    </w:rPr>
                    <w:t>Capacity from Resources capable of providing FFR</w:t>
                  </w:r>
                </w:p>
              </w:tc>
            </w:tr>
            <w:tr w:rsidR="00865B19" w:rsidRPr="00865B19" w14:paraId="355812CB" w14:textId="77777777" w:rsidTr="00C812E5">
              <w:tc>
                <w:tcPr>
                  <w:tcW w:w="2050" w:type="dxa"/>
                </w:tcPr>
                <w:p w14:paraId="480A7CC1" w14:textId="77777777" w:rsidR="00865B19" w:rsidRPr="00865B19" w:rsidRDefault="00865B19" w:rsidP="00865B19">
                  <w:pPr>
                    <w:spacing w:after="60"/>
                    <w:rPr>
                      <w:rFonts w:eastAsia="SimSun"/>
                      <w:iCs/>
                      <w:sz w:val="20"/>
                    </w:rPr>
                  </w:pPr>
                  <w:r w:rsidRPr="00865B19">
                    <w:rPr>
                      <w:rFonts w:eastAsia="SimSun"/>
                      <w:sz w:val="20"/>
                    </w:rPr>
                    <w:t>PRC</w:t>
                  </w:r>
                  <w:r w:rsidRPr="00865B19">
                    <w:rPr>
                      <w:rFonts w:eastAsia="SimSun"/>
                      <w:sz w:val="20"/>
                      <w:vertAlign w:val="subscript"/>
                    </w:rPr>
                    <w:t>8</w:t>
                  </w:r>
                </w:p>
              </w:tc>
              <w:tc>
                <w:tcPr>
                  <w:tcW w:w="1151" w:type="dxa"/>
                </w:tcPr>
                <w:p w14:paraId="5560C8CF" w14:textId="77777777" w:rsidR="00865B19" w:rsidRPr="00865B19" w:rsidRDefault="00865B19" w:rsidP="00865B19">
                  <w:pPr>
                    <w:spacing w:after="60"/>
                    <w:rPr>
                      <w:rFonts w:eastAsia="SimSun"/>
                      <w:iCs/>
                      <w:sz w:val="20"/>
                    </w:rPr>
                  </w:pPr>
                  <w:r w:rsidRPr="00865B19">
                    <w:rPr>
                      <w:rFonts w:eastAsia="SimSun"/>
                      <w:sz w:val="20"/>
                    </w:rPr>
                    <w:t>MW</w:t>
                  </w:r>
                </w:p>
              </w:tc>
              <w:tc>
                <w:tcPr>
                  <w:tcW w:w="6004" w:type="dxa"/>
                </w:tcPr>
                <w:p w14:paraId="7D049F16" w14:textId="77777777" w:rsidR="00865B19" w:rsidRPr="00865B19" w:rsidRDefault="00865B19" w:rsidP="00865B19">
                  <w:pPr>
                    <w:tabs>
                      <w:tab w:val="left" w:pos="1080"/>
                    </w:tabs>
                    <w:spacing w:after="60"/>
                    <w:rPr>
                      <w:rFonts w:eastAsia="SimSun"/>
                      <w:iCs/>
                      <w:sz w:val="20"/>
                    </w:rPr>
                  </w:pPr>
                  <w:r w:rsidRPr="00865B19">
                    <w:rPr>
                      <w:rFonts w:eastAsia="SimSun"/>
                      <w:sz w:val="20"/>
                    </w:rPr>
                    <w:t>ESR capacity capable of providing Primary Frequency Response</w:t>
                  </w:r>
                </w:p>
              </w:tc>
            </w:tr>
            <w:tr w:rsidR="00865B19" w:rsidRPr="00865B19" w14:paraId="0C0A8670" w14:textId="77777777" w:rsidTr="00C812E5">
              <w:tc>
                <w:tcPr>
                  <w:tcW w:w="2050" w:type="dxa"/>
                </w:tcPr>
                <w:p w14:paraId="0ED5BCB5" w14:textId="77777777" w:rsidR="00865B19" w:rsidRPr="00865B19" w:rsidRDefault="00865B19" w:rsidP="00865B19">
                  <w:pPr>
                    <w:spacing w:after="60"/>
                    <w:rPr>
                      <w:rFonts w:eastAsia="SimSun"/>
                      <w:iCs/>
                      <w:sz w:val="20"/>
                    </w:rPr>
                  </w:pPr>
                  <w:r w:rsidRPr="00865B19">
                    <w:rPr>
                      <w:rFonts w:eastAsia="SimSun"/>
                      <w:sz w:val="20"/>
                    </w:rPr>
                    <w:t>PRC</w:t>
                  </w:r>
                  <w:r w:rsidRPr="00865B19">
                    <w:rPr>
                      <w:rFonts w:eastAsia="SimSun"/>
                      <w:sz w:val="20"/>
                      <w:vertAlign w:val="subscript"/>
                    </w:rPr>
                    <w:t>9</w:t>
                  </w:r>
                </w:p>
              </w:tc>
              <w:tc>
                <w:tcPr>
                  <w:tcW w:w="1151" w:type="dxa"/>
                </w:tcPr>
                <w:p w14:paraId="38B51FC1" w14:textId="77777777" w:rsidR="00865B19" w:rsidRPr="00865B19" w:rsidRDefault="00865B19" w:rsidP="00865B19">
                  <w:pPr>
                    <w:spacing w:after="60"/>
                    <w:rPr>
                      <w:rFonts w:eastAsia="SimSun"/>
                      <w:iCs/>
                      <w:sz w:val="20"/>
                    </w:rPr>
                  </w:pPr>
                  <w:r w:rsidRPr="00865B19">
                    <w:rPr>
                      <w:rFonts w:eastAsia="SimSun"/>
                      <w:sz w:val="20"/>
                    </w:rPr>
                    <w:t>MW</w:t>
                  </w:r>
                </w:p>
              </w:tc>
              <w:tc>
                <w:tcPr>
                  <w:tcW w:w="6004" w:type="dxa"/>
                </w:tcPr>
                <w:p w14:paraId="17900B34" w14:textId="77777777" w:rsidR="00865B19" w:rsidRPr="00865B19" w:rsidRDefault="00865B19" w:rsidP="00865B19">
                  <w:pPr>
                    <w:tabs>
                      <w:tab w:val="left" w:pos="1080"/>
                    </w:tabs>
                    <w:spacing w:after="60"/>
                    <w:rPr>
                      <w:rFonts w:eastAsia="SimSun"/>
                      <w:iCs/>
                      <w:sz w:val="20"/>
                    </w:rPr>
                  </w:pPr>
                  <w:r w:rsidRPr="00865B19">
                    <w:rPr>
                      <w:rFonts w:eastAsia="SimSun"/>
                      <w:sz w:val="20"/>
                    </w:rPr>
                    <w:t>Capacity from DC-Coupled Resources capable of providing Primary Frequency Response</w:t>
                  </w:r>
                </w:p>
              </w:tc>
            </w:tr>
            <w:tr w:rsidR="00865B19" w:rsidRPr="00865B19" w14:paraId="7A1B4616" w14:textId="77777777" w:rsidTr="00C812E5">
              <w:tc>
                <w:tcPr>
                  <w:tcW w:w="2050" w:type="dxa"/>
                </w:tcPr>
                <w:p w14:paraId="0AD4212D" w14:textId="77777777" w:rsidR="00865B19" w:rsidRPr="00865B19" w:rsidRDefault="00865B19" w:rsidP="00865B19">
                  <w:pPr>
                    <w:spacing w:after="60"/>
                    <w:rPr>
                      <w:rFonts w:eastAsia="SimSun"/>
                      <w:iCs/>
                      <w:sz w:val="20"/>
                    </w:rPr>
                  </w:pPr>
                  <w:r w:rsidRPr="00865B19">
                    <w:rPr>
                      <w:rFonts w:eastAsia="SimSun"/>
                      <w:iCs/>
                      <w:sz w:val="20"/>
                    </w:rPr>
                    <w:t>PRC</w:t>
                  </w:r>
                </w:p>
              </w:tc>
              <w:tc>
                <w:tcPr>
                  <w:tcW w:w="1151" w:type="dxa"/>
                </w:tcPr>
                <w:p w14:paraId="07096E74"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0FDF06F9" w14:textId="77777777" w:rsidR="00865B19" w:rsidRPr="00865B19" w:rsidRDefault="00865B19" w:rsidP="00865B19">
                  <w:pPr>
                    <w:tabs>
                      <w:tab w:val="left" w:pos="1080"/>
                    </w:tabs>
                    <w:spacing w:after="60"/>
                    <w:rPr>
                      <w:rFonts w:eastAsia="SimSun"/>
                      <w:iCs/>
                      <w:sz w:val="20"/>
                    </w:rPr>
                  </w:pPr>
                  <w:r w:rsidRPr="00865B19">
                    <w:rPr>
                      <w:rFonts w:eastAsia="SimSun"/>
                      <w:iCs/>
                      <w:sz w:val="20"/>
                    </w:rPr>
                    <w:t>Physical Responsive Capability</w:t>
                  </w:r>
                </w:p>
              </w:tc>
            </w:tr>
            <w:tr w:rsidR="00865B19" w:rsidRPr="00865B19" w14:paraId="4447F3F8" w14:textId="77777777" w:rsidTr="00C812E5">
              <w:tc>
                <w:tcPr>
                  <w:tcW w:w="2050" w:type="dxa"/>
                </w:tcPr>
                <w:p w14:paraId="035CACB6" w14:textId="77777777" w:rsidR="00865B19" w:rsidRPr="00865B19" w:rsidRDefault="00865B19" w:rsidP="00865B19">
                  <w:pPr>
                    <w:spacing w:after="60"/>
                    <w:rPr>
                      <w:rFonts w:eastAsia="SimSun"/>
                      <w:iCs/>
                      <w:sz w:val="20"/>
                    </w:rPr>
                  </w:pPr>
                  <w:r w:rsidRPr="00865B19">
                    <w:rPr>
                      <w:rFonts w:eastAsia="SimSun"/>
                      <w:sz w:val="20"/>
                    </w:rPr>
                    <w:t>X</w:t>
                  </w:r>
                </w:p>
              </w:tc>
              <w:tc>
                <w:tcPr>
                  <w:tcW w:w="1151" w:type="dxa"/>
                </w:tcPr>
                <w:p w14:paraId="155A7931" w14:textId="77777777" w:rsidR="00865B19" w:rsidRPr="00865B19" w:rsidRDefault="00865B19" w:rsidP="00865B19">
                  <w:pPr>
                    <w:spacing w:after="60"/>
                    <w:rPr>
                      <w:rFonts w:eastAsia="SimSun"/>
                      <w:iCs/>
                      <w:sz w:val="20"/>
                    </w:rPr>
                  </w:pPr>
                  <w:r w:rsidRPr="00865B19">
                    <w:rPr>
                      <w:rFonts w:eastAsia="SimSun"/>
                      <w:sz w:val="20"/>
                    </w:rPr>
                    <w:t>Percentage</w:t>
                  </w:r>
                </w:p>
              </w:tc>
              <w:tc>
                <w:tcPr>
                  <w:tcW w:w="6004" w:type="dxa"/>
                </w:tcPr>
                <w:p w14:paraId="4AE813AF" w14:textId="77777777" w:rsidR="00865B19" w:rsidRPr="00865B19" w:rsidRDefault="00865B19" w:rsidP="00865B19">
                  <w:pPr>
                    <w:spacing w:after="60"/>
                    <w:rPr>
                      <w:rFonts w:eastAsia="SimSun"/>
                      <w:iCs/>
                      <w:sz w:val="20"/>
                    </w:rPr>
                  </w:pPr>
                  <w:r w:rsidRPr="00865B19">
                    <w:rPr>
                      <w:rFonts w:eastAsia="SimSun"/>
                      <w:sz w:val="20"/>
                    </w:rPr>
                    <w:t>Percent threshold based on the Governor droop setting of ESRs</w:t>
                  </w:r>
                </w:p>
              </w:tc>
            </w:tr>
            <w:tr w:rsidR="00865B19" w:rsidRPr="00865B19" w14:paraId="0D100BA8" w14:textId="77777777" w:rsidTr="00C812E5">
              <w:tc>
                <w:tcPr>
                  <w:tcW w:w="2050" w:type="dxa"/>
                </w:tcPr>
                <w:p w14:paraId="1767514E" w14:textId="77777777" w:rsidR="00865B19" w:rsidRPr="00865B19" w:rsidRDefault="00865B19" w:rsidP="00865B19">
                  <w:pPr>
                    <w:spacing w:after="60"/>
                    <w:rPr>
                      <w:rFonts w:eastAsia="SimSun"/>
                      <w:iCs/>
                      <w:sz w:val="20"/>
                    </w:rPr>
                  </w:pPr>
                  <w:r w:rsidRPr="00865B19">
                    <w:rPr>
                      <w:rFonts w:eastAsia="SimSun"/>
                      <w:iCs/>
                      <w:sz w:val="20"/>
                    </w:rPr>
                    <w:t>RDF</w:t>
                  </w:r>
                </w:p>
              </w:tc>
              <w:tc>
                <w:tcPr>
                  <w:tcW w:w="1151" w:type="dxa"/>
                </w:tcPr>
                <w:p w14:paraId="71A6D980" w14:textId="77777777" w:rsidR="00865B19" w:rsidRPr="00865B19" w:rsidRDefault="00865B19" w:rsidP="00865B19">
                  <w:pPr>
                    <w:spacing w:after="60"/>
                    <w:rPr>
                      <w:rFonts w:eastAsia="SimSun"/>
                      <w:iCs/>
                      <w:sz w:val="20"/>
                    </w:rPr>
                  </w:pPr>
                </w:p>
              </w:tc>
              <w:tc>
                <w:tcPr>
                  <w:tcW w:w="6004" w:type="dxa"/>
                </w:tcPr>
                <w:p w14:paraId="28F2FE3C" w14:textId="77777777" w:rsidR="00865B19" w:rsidRPr="00865B19" w:rsidRDefault="00865B19" w:rsidP="00865B19">
                  <w:pPr>
                    <w:spacing w:after="60"/>
                    <w:rPr>
                      <w:rFonts w:eastAsia="SimSun"/>
                      <w:iCs/>
                      <w:sz w:val="20"/>
                    </w:rPr>
                  </w:pPr>
                  <w:r w:rsidRPr="00865B19">
                    <w:rPr>
                      <w:rFonts w:eastAsia="SimSun"/>
                      <w:iCs/>
                      <w:sz w:val="20"/>
                    </w:rPr>
                    <w:t>The currently approved</w:t>
                  </w:r>
                  <w:r w:rsidRPr="00865B19">
                    <w:rPr>
                      <w:rFonts w:ascii="Times New Roman Bold" w:eastAsia="SimSun" w:hAnsi="Times New Roman Bold"/>
                      <w:iCs/>
                      <w:sz w:val="20"/>
                    </w:rPr>
                    <w:t xml:space="preserve"> </w:t>
                  </w:r>
                  <w:r w:rsidRPr="00865B19">
                    <w:rPr>
                      <w:rFonts w:eastAsia="SimSun"/>
                      <w:iCs/>
                      <w:sz w:val="20"/>
                    </w:rPr>
                    <w:t>Reserve Discount Factor</w:t>
                  </w:r>
                  <w:r w:rsidRPr="00865B19">
                    <w:rPr>
                      <w:rFonts w:eastAsia="SimSun"/>
                      <w:iCs/>
                      <w:sz w:val="20"/>
                    </w:rPr>
                    <w:tab/>
                  </w:r>
                </w:p>
              </w:tc>
            </w:tr>
            <w:tr w:rsidR="00865B19" w:rsidRPr="00865B19" w14:paraId="5D7F2D36" w14:textId="77777777" w:rsidTr="00C812E5">
              <w:tc>
                <w:tcPr>
                  <w:tcW w:w="2050" w:type="dxa"/>
                </w:tcPr>
                <w:p w14:paraId="3B9BE6ED" w14:textId="77777777" w:rsidR="00865B19" w:rsidRPr="00865B19" w:rsidRDefault="00865B19" w:rsidP="00865B19">
                  <w:pPr>
                    <w:spacing w:after="60"/>
                    <w:rPr>
                      <w:rFonts w:eastAsia="SimSun"/>
                      <w:iCs/>
                      <w:sz w:val="20"/>
                    </w:rPr>
                  </w:pPr>
                  <w:r w:rsidRPr="00865B19">
                    <w:rPr>
                      <w:rFonts w:eastAsia="SimSun"/>
                      <w:iCs/>
                      <w:sz w:val="20"/>
                    </w:rPr>
                    <w:t>RDF</w:t>
                  </w:r>
                  <w:r w:rsidRPr="00865B19">
                    <w:rPr>
                      <w:rFonts w:eastAsia="SimSun"/>
                      <w:iCs/>
                      <w:sz w:val="20"/>
                      <w:vertAlign w:val="subscript"/>
                    </w:rPr>
                    <w:t>W</w:t>
                  </w:r>
                </w:p>
              </w:tc>
              <w:tc>
                <w:tcPr>
                  <w:tcW w:w="1151" w:type="dxa"/>
                </w:tcPr>
                <w:p w14:paraId="66F6E318" w14:textId="77777777" w:rsidR="00865B19" w:rsidRPr="00865B19" w:rsidRDefault="00865B19" w:rsidP="00865B19">
                  <w:pPr>
                    <w:spacing w:after="60"/>
                    <w:rPr>
                      <w:rFonts w:eastAsia="SimSun"/>
                      <w:iCs/>
                      <w:sz w:val="20"/>
                    </w:rPr>
                  </w:pPr>
                </w:p>
              </w:tc>
              <w:tc>
                <w:tcPr>
                  <w:tcW w:w="6004" w:type="dxa"/>
                </w:tcPr>
                <w:p w14:paraId="2872F71F" w14:textId="77777777" w:rsidR="00865B19" w:rsidRPr="00865B19" w:rsidRDefault="00865B19" w:rsidP="00865B19">
                  <w:pPr>
                    <w:spacing w:after="60"/>
                    <w:rPr>
                      <w:rFonts w:eastAsia="SimSun"/>
                      <w:iCs/>
                      <w:sz w:val="20"/>
                    </w:rPr>
                  </w:pPr>
                  <w:r w:rsidRPr="00865B19">
                    <w:rPr>
                      <w:rFonts w:eastAsia="SimSun"/>
                      <w:iCs/>
                      <w:sz w:val="20"/>
                    </w:rPr>
                    <w:t>The currently approved Reserve Discount Factor for WGRs</w:t>
                  </w:r>
                </w:p>
              </w:tc>
            </w:tr>
            <w:tr w:rsidR="00865B19" w:rsidRPr="00865B19" w14:paraId="71C56066" w14:textId="77777777" w:rsidTr="00C812E5">
              <w:tc>
                <w:tcPr>
                  <w:tcW w:w="2050" w:type="dxa"/>
                </w:tcPr>
                <w:p w14:paraId="72F65F5C" w14:textId="77777777" w:rsidR="00865B19" w:rsidRPr="00865B19" w:rsidRDefault="00865B19" w:rsidP="00865B19">
                  <w:pPr>
                    <w:spacing w:after="60"/>
                    <w:rPr>
                      <w:rFonts w:eastAsia="SimSun"/>
                      <w:iCs/>
                      <w:sz w:val="20"/>
                    </w:rPr>
                  </w:pPr>
                  <w:r w:rsidRPr="00865B19">
                    <w:rPr>
                      <w:rFonts w:eastAsia="SimSun"/>
                      <w:iCs/>
                      <w:sz w:val="20"/>
                    </w:rPr>
                    <w:t>LRDF_1</w:t>
                  </w:r>
                </w:p>
              </w:tc>
              <w:tc>
                <w:tcPr>
                  <w:tcW w:w="1151" w:type="dxa"/>
                </w:tcPr>
                <w:p w14:paraId="70B53817" w14:textId="77777777" w:rsidR="00865B19" w:rsidRPr="00865B19" w:rsidRDefault="00865B19" w:rsidP="00865B19">
                  <w:pPr>
                    <w:spacing w:after="60"/>
                    <w:rPr>
                      <w:rFonts w:eastAsia="SimSun"/>
                      <w:iCs/>
                      <w:sz w:val="20"/>
                    </w:rPr>
                  </w:pPr>
                </w:p>
              </w:tc>
              <w:tc>
                <w:tcPr>
                  <w:tcW w:w="6004" w:type="dxa"/>
                </w:tcPr>
                <w:p w14:paraId="7335CB4E" w14:textId="77777777" w:rsidR="00865B19" w:rsidRPr="00865B19" w:rsidRDefault="00865B19" w:rsidP="00865B19">
                  <w:pPr>
                    <w:spacing w:after="60"/>
                    <w:rPr>
                      <w:rFonts w:eastAsia="SimSun"/>
                      <w:iCs/>
                      <w:sz w:val="20"/>
                    </w:rPr>
                  </w:pPr>
                  <w:r w:rsidRPr="00865B19">
                    <w:rPr>
                      <w:rFonts w:eastAsia="SimSun"/>
                      <w:iCs/>
                      <w:sz w:val="20"/>
                    </w:rPr>
                    <w:t>The currently approved Load Resource</w:t>
                  </w:r>
                  <w:r w:rsidRPr="00865B19">
                    <w:rPr>
                      <w:rFonts w:ascii="Times New Roman Bold" w:eastAsia="SimSun" w:hAnsi="Times New Roman Bold"/>
                      <w:iCs/>
                      <w:sz w:val="20"/>
                    </w:rPr>
                    <w:t xml:space="preserve"> </w:t>
                  </w:r>
                  <w:r w:rsidRPr="00865B19">
                    <w:rPr>
                      <w:rFonts w:eastAsia="SimSun"/>
                      <w:iCs/>
                      <w:sz w:val="20"/>
                    </w:rPr>
                    <w:t>Reserve Discount Factor for Controllable Load Resources awarded an Ancillary Service Resource award</w:t>
                  </w:r>
                </w:p>
              </w:tc>
            </w:tr>
            <w:tr w:rsidR="00865B19" w:rsidRPr="00865B19" w14:paraId="4F4DADEB" w14:textId="77777777" w:rsidTr="00C812E5">
              <w:tc>
                <w:tcPr>
                  <w:tcW w:w="2050" w:type="dxa"/>
                </w:tcPr>
                <w:p w14:paraId="3C102D01" w14:textId="77777777" w:rsidR="00865B19" w:rsidRPr="00865B19" w:rsidRDefault="00865B19" w:rsidP="00865B19">
                  <w:pPr>
                    <w:spacing w:after="60"/>
                    <w:rPr>
                      <w:rFonts w:eastAsia="SimSun"/>
                      <w:iCs/>
                      <w:sz w:val="20"/>
                    </w:rPr>
                  </w:pPr>
                  <w:r w:rsidRPr="00865B19">
                    <w:rPr>
                      <w:rFonts w:eastAsia="SimSun"/>
                      <w:iCs/>
                      <w:sz w:val="20"/>
                    </w:rPr>
                    <w:t>LRDF_2</w:t>
                  </w:r>
                </w:p>
              </w:tc>
              <w:tc>
                <w:tcPr>
                  <w:tcW w:w="1151" w:type="dxa"/>
                </w:tcPr>
                <w:p w14:paraId="539B5442" w14:textId="77777777" w:rsidR="00865B19" w:rsidRPr="00865B19" w:rsidRDefault="00865B19" w:rsidP="00865B19">
                  <w:pPr>
                    <w:spacing w:after="60"/>
                    <w:rPr>
                      <w:rFonts w:eastAsia="SimSun"/>
                      <w:iCs/>
                      <w:sz w:val="20"/>
                    </w:rPr>
                  </w:pPr>
                </w:p>
              </w:tc>
              <w:tc>
                <w:tcPr>
                  <w:tcW w:w="6004" w:type="dxa"/>
                </w:tcPr>
                <w:p w14:paraId="08FC3A1A" w14:textId="77777777" w:rsidR="00865B19" w:rsidRPr="00865B19" w:rsidRDefault="00865B19" w:rsidP="00865B19">
                  <w:pPr>
                    <w:spacing w:after="60"/>
                    <w:rPr>
                      <w:rFonts w:eastAsia="SimSun"/>
                      <w:iCs/>
                      <w:sz w:val="20"/>
                    </w:rPr>
                  </w:pPr>
                  <w:r w:rsidRPr="00865B19">
                    <w:rPr>
                      <w:rFonts w:eastAsia="SimSun"/>
                      <w:iCs/>
                      <w:sz w:val="20"/>
                    </w:rPr>
                    <w:t>The currently approved Load Resource</w:t>
                  </w:r>
                  <w:r w:rsidRPr="00865B19">
                    <w:rPr>
                      <w:rFonts w:ascii="Times New Roman Bold" w:eastAsia="SimSun" w:hAnsi="Times New Roman Bold"/>
                      <w:iCs/>
                      <w:sz w:val="20"/>
                    </w:rPr>
                    <w:t xml:space="preserve"> </w:t>
                  </w:r>
                  <w:r w:rsidRPr="00865B19">
                    <w:rPr>
                      <w:rFonts w:eastAsia="SimSun"/>
                      <w:iCs/>
                      <w:sz w:val="20"/>
                    </w:rPr>
                    <w:t xml:space="preserve">Reserve Discount Factor for Controllable Load Resources </w:t>
                  </w:r>
                  <w:proofErr w:type="gramStart"/>
                  <w:r w:rsidRPr="00865B19">
                    <w:rPr>
                      <w:rFonts w:eastAsia="SimSun"/>
                      <w:iCs/>
                      <w:sz w:val="20"/>
                    </w:rPr>
                    <w:t>not awarded</w:t>
                  </w:r>
                  <w:proofErr w:type="gramEnd"/>
                  <w:r w:rsidRPr="00865B19">
                    <w:rPr>
                      <w:rFonts w:eastAsia="SimSun"/>
                      <w:iCs/>
                      <w:sz w:val="20"/>
                    </w:rPr>
                    <w:t xml:space="preserve"> an Ancillary Service Resource award</w:t>
                  </w:r>
                </w:p>
              </w:tc>
            </w:tr>
            <w:tr w:rsidR="00865B19" w:rsidRPr="00865B19" w14:paraId="1B265401" w14:textId="77777777" w:rsidTr="00C812E5">
              <w:tc>
                <w:tcPr>
                  <w:tcW w:w="2050" w:type="dxa"/>
                </w:tcPr>
                <w:p w14:paraId="7215EC3B" w14:textId="77777777" w:rsidR="00865B19" w:rsidRPr="00865B19" w:rsidRDefault="00865B19" w:rsidP="00865B19">
                  <w:pPr>
                    <w:spacing w:after="60"/>
                    <w:rPr>
                      <w:rFonts w:eastAsia="SimSun"/>
                      <w:iCs/>
                      <w:sz w:val="20"/>
                    </w:rPr>
                  </w:pPr>
                  <w:r w:rsidRPr="00865B19">
                    <w:rPr>
                      <w:rFonts w:eastAsia="SimSun"/>
                      <w:iCs/>
                      <w:sz w:val="20"/>
                    </w:rPr>
                    <w:t>FRCHL</w:t>
                  </w:r>
                </w:p>
              </w:tc>
              <w:tc>
                <w:tcPr>
                  <w:tcW w:w="1151" w:type="dxa"/>
                </w:tcPr>
                <w:p w14:paraId="4E1487CC"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04AA7A66" w14:textId="77777777" w:rsidR="00865B19" w:rsidRPr="00865B19" w:rsidRDefault="00865B19" w:rsidP="00865B19">
                  <w:pPr>
                    <w:spacing w:after="60"/>
                    <w:rPr>
                      <w:rFonts w:eastAsia="SimSun"/>
                      <w:iCs/>
                      <w:sz w:val="20"/>
                    </w:rPr>
                  </w:pPr>
                  <w:r w:rsidRPr="00865B19">
                    <w:rPr>
                      <w:rFonts w:eastAsia="SimSun"/>
                      <w:iCs/>
                      <w:sz w:val="20"/>
                    </w:rPr>
                    <w:t>Telemetered High limit of the FRC for the Resource</w:t>
                  </w:r>
                </w:p>
              </w:tc>
            </w:tr>
            <w:tr w:rsidR="00865B19" w:rsidRPr="00865B19" w14:paraId="6D108DAA" w14:textId="77777777" w:rsidTr="00C812E5">
              <w:tc>
                <w:tcPr>
                  <w:tcW w:w="2050" w:type="dxa"/>
                </w:tcPr>
                <w:p w14:paraId="28715FA4" w14:textId="77777777" w:rsidR="00865B19" w:rsidRPr="00865B19" w:rsidDel="001616A9" w:rsidRDefault="00865B19" w:rsidP="00865B19">
                  <w:pPr>
                    <w:spacing w:after="60"/>
                    <w:rPr>
                      <w:rFonts w:eastAsia="SimSun"/>
                      <w:iCs/>
                      <w:sz w:val="20"/>
                    </w:rPr>
                  </w:pPr>
                  <w:r w:rsidRPr="00865B19">
                    <w:rPr>
                      <w:rFonts w:eastAsia="SimSun"/>
                      <w:iCs/>
                      <w:sz w:val="20"/>
                    </w:rPr>
                    <w:t>FRCO</w:t>
                  </w:r>
                </w:p>
              </w:tc>
              <w:tc>
                <w:tcPr>
                  <w:tcW w:w="1151" w:type="dxa"/>
                </w:tcPr>
                <w:p w14:paraId="206ECFAD" w14:textId="77777777" w:rsidR="00865B19" w:rsidRPr="00865B19" w:rsidRDefault="00865B19" w:rsidP="00865B19">
                  <w:pPr>
                    <w:spacing w:after="60"/>
                    <w:rPr>
                      <w:rFonts w:eastAsia="SimSun"/>
                      <w:iCs/>
                      <w:sz w:val="20"/>
                    </w:rPr>
                  </w:pPr>
                  <w:r w:rsidRPr="00865B19">
                    <w:rPr>
                      <w:rFonts w:eastAsia="SimSun"/>
                      <w:iCs/>
                      <w:sz w:val="20"/>
                    </w:rPr>
                    <w:t>MW</w:t>
                  </w:r>
                </w:p>
              </w:tc>
              <w:tc>
                <w:tcPr>
                  <w:tcW w:w="6004" w:type="dxa"/>
                </w:tcPr>
                <w:p w14:paraId="5621E30F" w14:textId="77777777" w:rsidR="00865B19" w:rsidRPr="00865B19" w:rsidRDefault="00865B19" w:rsidP="00865B19">
                  <w:pPr>
                    <w:spacing w:after="60"/>
                    <w:rPr>
                      <w:rFonts w:eastAsia="SimSun"/>
                      <w:iCs/>
                      <w:sz w:val="20"/>
                    </w:rPr>
                  </w:pPr>
                  <w:r w:rsidRPr="00865B19">
                    <w:rPr>
                      <w:rFonts w:eastAsia="SimSun"/>
                      <w:iCs/>
                      <w:sz w:val="20"/>
                    </w:rPr>
                    <w:t>Telemetered output of FRC portion of the Resource</w:t>
                  </w:r>
                </w:p>
              </w:tc>
            </w:tr>
          </w:tbl>
          <w:p w14:paraId="2F179D15" w14:textId="77777777" w:rsidR="00865B19" w:rsidRPr="00865B19" w:rsidRDefault="00865B19" w:rsidP="00865B19">
            <w:pPr>
              <w:spacing w:before="240" w:after="240"/>
              <w:ind w:left="720" w:hanging="720"/>
              <w:rPr>
                <w:rFonts w:eastAsia="SimSun"/>
              </w:rPr>
            </w:pPr>
            <w:r w:rsidRPr="00865B19">
              <w:rPr>
                <w:rFonts w:eastAsia="SimSun"/>
              </w:rPr>
              <w:t>(2)</w:t>
            </w:r>
            <w:r w:rsidRPr="00865B19">
              <w:rPr>
                <w:rFonts w:eastAsia="SimSun"/>
              </w:rPr>
              <w:tab/>
              <w:t>The Load Resource</w:t>
            </w:r>
            <w:r w:rsidRPr="00865B19">
              <w:rPr>
                <w:rFonts w:ascii="Times New Roman Bold" w:eastAsia="SimSun" w:hAnsi="Times New Roman Bold"/>
              </w:rPr>
              <w:t xml:space="preserve"> </w:t>
            </w:r>
            <w:r w:rsidRPr="00865B19">
              <w:rPr>
                <w:rFonts w:eastAsia="SimSun"/>
              </w:rPr>
              <w:t>Reserve Discount Factors (RDFs) for Controllable Load Resources (LRDF_1 and LRDF_2) shall be subject to review and approval by TAC.</w:t>
            </w:r>
          </w:p>
          <w:p w14:paraId="37F1FEE1" w14:textId="77777777" w:rsidR="00865B19" w:rsidRPr="00865B19" w:rsidRDefault="00865B19" w:rsidP="00865B19">
            <w:pPr>
              <w:ind w:left="720" w:hanging="720"/>
              <w:rPr>
                <w:rFonts w:eastAsia="SimSun"/>
              </w:rPr>
            </w:pPr>
            <w:r w:rsidRPr="00865B19">
              <w:rPr>
                <w:rFonts w:eastAsia="SimSun"/>
              </w:rPr>
              <w:t xml:space="preserve">(3) </w:t>
            </w:r>
            <w:r w:rsidRPr="00865B19">
              <w:rPr>
                <w:rFonts w:eastAsia="SimSun"/>
              </w:rPr>
              <w:tab/>
              <w:t>The RDFs used in the PRC calculation shall be posted to the ERCOT website no later than three Business Days after approval.</w:t>
            </w:r>
          </w:p>
          <w:p w14:paraId="59CBC5D1" w14:textId="77777777" w:rsidR="00865B19" w:rsidRPr="00865B19" w:rsidRDefault="00865B19" w:rsidP="00865B19">
            <w:pPr>
              <w:ind w:left="720" w:hanging="720"/>
              <w:rPr>
                <w:rFonts w:eastAsia="SimSun"/>
              </w:rPr>
            </w:pPr>
          </w:p>
          <w:p w14:paraId="7970D916" w14:textId="77777777" w:rsidR="00865B19" w:rsidRPr="00865B19" w:rsidRDefault="00865B19" w:rsidP="00865B19">
            <w:pPr>
              <w:spacing w:after="240"/>
              <w:ind w:left="720" w:hanging="720"/>
              <w:rPr>
                <w:rFonts w:eastAsia="SimSun"/>
              </w:rPr>
            </w:pPr>
            <w:r w:rsidRPr="00865B19">
              <w:rPr>
                <w:rFonts w:eastAsia="SimSun"/>
              </w:rPr>
              <w:t>(4)</w:t>
            </w:r>
            <w:r w:rsidRPr="00865B19">
              <w:rPr>
                <w:rFonts w:eastAsia="SimSun"/>
              </w:rPr>
              <w:tab/>
              <w:t>ERCOT shall display on the ERCOT website and update every ten seconds a rolling view of the ERCOT-wide PRC, as defined in paragraph (1)(p) above, for the current Operating Day.</w:t>
            </w:r>
          </w:p>
        </w:tc>
      </w:tr>
    </w:tbl>
    <w:p w14:paraId="68E9D16F" w14:textId="77777777" w:rsidR="00865B19" w:rsidRPr="00865B19" w:rsidRDefault="00865B19" w:rsidP="00865B19">
      <w:pPr>
        <w:keepNext/>
        <w:tabs>
          <w:tab w:val="left" w:pos="1800"/>
        </w:tabs>
        <w:spacing w:before="480" w:after="240"/>
        <w:ind w:left="1800" w:hanging="1800"/>
        <w:outlineLvl w:val="5"/>
        <w:rPr>
          <w:ins w:id="1825" w:author="ERCOT" w:date="2024-01-10T14:50:00Z"/>
          <w:rFonts w:eastAsia="SimSun"/>
          <w:b/>
          <w:bCs/>
        </w:rPr>
      </w:pPr>
      <w:ins w:id="1826" w:author="ERCOT" w:date="2024-01-10T14:49:00Z">
        <w:r w:rsidRPr="00865B19">
          <w:rPr>
            <w:rFonts w:eastAsia="SimSun"/>
            <w:b/>
            <w:bCs/>
          </w:rPr>
          <w:lastRenderedPageBreak/>
          <w:t>6.5.7.6.2.</w:t>
        </w:r>
      </w:ins>
      <w:ins w:id="1827" w:author="ERCOT" w:date="2024-01-10T14:50:00Z">
        <w:r w:rsidRPr="00865B19">
          <w:rPr>
            <w:rFonts w:eastAsia="SimSun"/>
            <w:b/>
            <w:bCs/>
          </w:rPr>
          <w:t>5</w:t>
        </w:r>
      </w:ins>
      <w:ins w:id="1828" w:author="ERCOT" w:date="2024-01-10T14:49:00Z">
        <w:r w:rsidRPr="00865B19">
          <w:rPr>
            <w:rFonts w:eastAsia="SimSun"/>
          </w:rPr>
          <w:tab/>
        </w:r>
        <w:r w:rsidRPr="00865B19">
          <w:rPr>
            <w:rFonts w:eastAsia="SimSun"/>
            <w:b/>
            <w:bCs/>
          </w:rPr>
          <w:t xml:space="preserve">Deployment of </w:t>
        </w:r>
      </w:ins>
      <w:ins w:id="1829" w:author="ERCOT" w:date="2024-01-10T14:50:00Z">
        <w:r w:rsidRPr="00865B19">
          <w:rPr>
            <w:rFonts w:eastAsia="SimSun"/>
            <w:b/>
            <w:bCs/>
          </w:rPr>
          <w:t>Dispatchable Reliability</w:t>
        </w:r>
      </w:ins>
      <w:ins w:id="1830" w:author="ERCOT" w:date="2024-01-10T14:49:00Z">
        <w:r w:rsidRPr="00865B19">
          <w:rPr>
            <w:rFonts w:eastAsia="SimSun"/>
            <w:b/>
            <w:bCs/>
          </w:rPr>
          <w:t xml:space="preserve"> Reserve Service</w:t>
        </w:r>
      </w:ins>
      <w:ins w:id="1831" w:author="ERCOT" w:date="2024-01-10T14:50:00Z">
        <w:r w:rsidRPr="00865B19">
          <w:rPr>
            <w:rFonts w:eastAsia="SimSun"/>
            <w:b/>
            <w:bCs/>
          </w:rPr>
          <w:t xml:space="preserve"> (DRRS)</w:t>
        </w:r>
      </w:ins>
    </w:p>
    <w:p w14:paraId="6D147825" w14:textId="7AE1B787" w:rsidR="00865B19" w:rsidRPr="00865B19" w:rsidRDefault="00865B19" w:rsidP="00865B19">
      <w:pPr>
        <w:spacing w:before="240" w:after="240"/>
        <w:ind w:left="720" w:hanging="720"/>
        <w:rPr>
          <w:ins w:id="1832" w:author="ERCOT" w:date="2024-05-11T20:45:00Z"/>
          <w:rFonts w:eastAsia="SimSun"/>
          <w:szCs w:val="22"/>
        </w:rPr>
      </w:pPr>
      <w:bookmarkStart w:id="1833" w:name="_Toc135992416"/>
      <w:ins w:id="1834" w:author="ERCOT" w:date="2024-05-11T20:45:00Z">
        <w:r w:rsidRPr="00865B19">
          <w:rPr>
            <w:rFonts w:eastAsia="SimSun"/>
            <w:szCs w:val="22"/>
          </w:rPr>
          <w:t>(1)</w:t>
        </w:r>
        <w:r w:rsidRPr="00865B19">
          <w:rPr>
            <w:rFonts w:eastAsia="SimSun"/>
            <w:szCs w:val="22"/>
          </w:rPr>
          <w:tab/>
          <w:t xml:space="preserve">DRRS is intended to </w:t>
        </w:r>
        <w:del w:id="1835" w:author="Luminant 092324" w:date="2024-09-21T09:12:00Z">
          <w:r w:rsidRPr="00865B19" w:rsidDel="00E25341">
            <w:rPr>
              <w:rFonts w:eastAsia="SimSun"/>
              <w:szCs w:val="22"/>
            </w:rPr>
            <w:delText>r</w:delText>
          </w:r>
          <w:r w:rsidRPr="00865B19" w:rsidDel="00E25341">
            <w:rPr>
              <w:rFonts w:eastAsia="SimSun"/>
            </w:rPr>
            <w:delText xml:space="preserve">educe RUC Commitments and use market mechanism to </w:delText>
          </w:r>
        </w:del>
        <w:r w:rsidRPr="00865B19">
          <w:rPr>
            <w:rFonts w:eastAsia="SimSun"/>
          </w:rPr>
          <w:t>manage grid uncertainty</w:t>
        </w:r>
      </w:ins>
      <w:ins w:id="1836" w:author="Luminant 092324" w:date="2024-09-21T09:12:00Z">
        <w:r w:rsidR="00E25341">
          <w:rPr>
            <w:rFonts w:eastAsia="SimSun"/>
          </w:rPr>
          <w:t xml:space="preserve"> while mitigating the need for Reliability Unit Commitment (RUC) instructions and to </w:t>
        </w:r>
        <w:r w:rsidR="00E25341">
          <w:t>ensure appropriate reliability during extreme heat and extreme cold weather conditions and during times of low non-dispatchable power production in the power region through compliance with the reliability standard adopted by the Public Utility Commission of Texas</w:t>
        </w:r>
      </w:ins>
      <w:ins w:id="1837" w:author="Luminant 092324" w:date="2024-09-23T15:38:00Z">
        <w:r w:rsidR="00E77F2B">
          <w:t xml:space="preserve"> (PUCT)</w:t>
        </w:r>
      </w:ins>
      <w:ins w:id="1838" w:author="ERCOT" w:date="2024-05-11T20:45:00Z">
        <w:r w:rsidRPr="00865B19">
          <w:rPr>
            <w:rFonts w:eastAsia="SimSun"/>
            <w:szCs w:val="22"/>
          </w:rPr>
          <w:t>.  As outlined in paragraph (17) of Section 5.5.2, Reliability Unit Commitment (RUC) Process, the RUC process will be relied upon to identify the need for deploying Off-Line DRRS.</w:t>
        </w:r>
        <w:del w:id="1839" w:author="ERCOT" w:date="2024-03-18T12:07:00Z">
          <w:r w:rsidRPr="00865B19">
            <w:rPr>
              <w:rFonts w:eastAsia="SimSun"/>
              <w:szCs w:val="22"/>
            </w:rPr>
            <w:delText xml:space="preserve"> </w:delText>
          </w:r>
        </w:del>
      </w:ins>
    </w:p>
    <w:p w14:paraId="45522811" w14:textId="77777777" w:rsidR="00865B19" w:rsidRPr="00865B19" w:rsidRDefault="00865B19" w:rsidP="00865B19">
      <w:pPr>
        <w:spacing w:after="240"/>
        <w:ind w:left="720" w:hanging="720"/>
        <w:rPr>
          <w:ins w:id="1840" w:author="ERCOT" w:date="2024-05-11T20:45:00Z"/>
          <w:rFonts w:eastAsia="SimSun"/>
        </w:rPr>
      </w:pPr>
      <w:ins w:id="1841" w:author="ERCOT" w:date="2024-05-11T20:45:00Z">
        <w:r w:rsidRPr="00865B19">
          <w:rPr>
            <w:rFonts w:eastAsia="SimSun"/>
            <w:szCs w:val="22"/>
          </w:rPr>
          <w:lastRenderedPageBreak/>
          <w:t>(2)</w:t>
        </w:r>
        <w:r w:rsidRPr="00865B19">
          <w:rPr>
            <w:rFonts w:eastAsia="SimSun"/>
            <w:szCs w:val="22"/>
          </w:rPr>
          <w:tab/>
          <w:t>ERCOT shall deploy DRRS</w:t>
        </w:r>
        <w:r w:rsidRPr="00865B19">
          <w:rPr>
            <w:rFonts w:eastAsia="SimSun"/>
          </w:rPr>
          <w:t xml:space="preserve"> by operator Dispatch Instruction.  The deployment of DRRS must always be 100% of the Ancillary Service Resource Responsibility for DRRS on an individual Resource.</w:t>
        </w:r>
      </w:ins>
    </w:p>
    <w:p w14:paraId="7BD7DB21" w14:textId="77777777" w:rsidR="00865B19" w:rsidRPr="00865B19" w:rsidRDefault="00865B19" w:rsidP="00865B19">
      <w:pPr>
        <w:spacing w:after="240"/>
        <w:ind w:left="720" w:hanging="720"/>
        <w:rPr>
          <w:ins w:id="1842" w:author="ERCOT" w:date="2024-05-11T20:45:00Z"/>
          <w:rFonts w:eastAsia="SimSun"/>
        </w:rPr>
      </w:pPr>
      <w:ins w:id="1843" w:author="ERCOT" w:date="2024-05-11T20:45:00Z">
        <w:r w:rsidRPr="00865B19">
          <w:rPr>
            <w:rFonts w:eastAsia="SimSun"/>
          </w:rPr>
          <w:t>(3)</w:t>
        </w:r>
        <w:r w:rsidRPr="00865B19">
          <w:rPr>
            <w:rFonts w:eastAsia="SimSun"/>
          </w:rPr>
          <w:tab/>
        </w:r>
      </w:ins>
      <w:ins w:id="1844" w:author="ERCOT" w:date="2024-05-16T11:27:00Z">
        <w:r w:rsidRPr="00865B19">
          <w:rPr>
            <w:rFonts w:eastAsia="SimSun"/>
          </w:rPr>
          <w:t>Resource</w:t>
        </w:r>
      </w:ins>
      <w:ins w:id="1845" w:author="Luminant 092324" w:date="2024-09-21T14:05:00Z">
        <w:r w:rsidR="001B4822">
          <w:rPr>
            <w:rFonts w:eastAsia="SimSun"/>
          </w:rPr>
          <w:t>s</w:t>
        </w:r>
      </w:ins>
      <w:ins w:id="1846" w:author="ERCOT" w:date="2024-05-16T11:27:00Z">
        <w:r w:rsidRPr="00865B19">
          <w:rPr>
            <w:rFonts w:eastAsia="SimSun"/>
          </w:rPr>
          <w:t xml:space="preserve"> providing DRRS must be Off-</w:t>
        </w:r>
      </w:ins>
      <w:ins w:id="1847" w:author="ERCOT" w:date="2024-05-16T11:28:00Z">
        <w:r w:rsidRPr="00865B19">
          <w:rPr>
            <w:rFonts w:eastAsia="SimSun"/>
          </w:rPr>
          <w:t>L</w:t>
        </w:r>
      </w:ins>
      <w:ins w:id="1848" w:author="ERCOT" w:date="2024-05-16T11:27:00Z">
        <w:r w:rsidRPr="00865B19">
          <w:rPr>
            <w:rFonts w:eastAsia="SimSun"/>
          </w:rPr>
          <w:t xml:space="preserve">ine </w:t>
        </w:r>
        <w:del w:id="1849" w:author="Luminant 092324" w:date="2024-09-21T14:07:00Z">
          <w:r w:rsidRPr="00865B19" w:rsidDel="001B4822">
            <w:rPr>
              <w:rFonts w:eastAsia="SimSun"/>
            </w:rPr>
            <w:delText>till</w:delText>
          </w:r>
        </w:del>
      </w:ins>
      <w:ins w:id="1850" w:author="Luminant 092324" w:date="2024-09-21T14:07:00Z">
        <w:r w:rsidR="001B4822">
          <w:rPr>
            <w:rFonts w:eastAsia="SimSun"/>
          </w:rPr>
          <w:t>until</w:t>
        </w:r>
      </w:ins>
      <w:ins w:id="1851" w:author="ERCOT" w:date="2024-05-16T11:27:00Z">
        <w:r w:rsidRPr="00865B19">
          <w:rPr>
            <w:rFonts w:eastAsia="SimSun"/>
          </w:rPr>
          <w:t xml:space="preserve"> deployed by ERCOT. </w:t>
        </w:r>
      </w:ins>
      <w:ins w:id="1852" w:author="ERCOT" w:date="2024-05-11T20:45:00Z">
        <w:r w:rsidRPr="00865B19">
          <w:rPr>
            <w:rFonts w:eastAsia="SimSun"/>
          </w:rPr>
          <w:t xml:space="preserve">Once a Resource is deployed for DRRS and that Resource is available for dispatch through Security-Constrained Economic Dispatch (SCED) with a Resource Status of ON, ERCOT shall use SCED to determine the amount of energy to be dispatched from </w:t>
        </w:r>
        <w:del w:id="1853" w:author="Luminant 092324" w:date="2024-09-21T14:08:00Z">
          <w:r w:rsidRPr="00865B19" w:rsidDel="001B4822">
            <w:rPr>
              <w:rFonts w:eastAsia="SimSun"/>
            </w:rPr>
            <w:delText xml:space="preserve">those </w:delText>
          </w:r>
        </w:del>
      </w:ins>
      <w:ins w:id="1854" w:author="Luminant 092324" w:date="2024-09-21T14:08:00Z">
        <w:r w:rsidR="001B4822">
          <w:rPr>
            <w:rFonts w:eastAsia="SimSun"/>
          </w:rPr>
          <w:t xml:space="preserve">the </w:t>
        </w:r>
      </w:ins>
      <w:ins w:id="1855" w:author="ERCOT" w:date="2024-05-11T20:45:00Z">
        <w:r w:rsidRPr="00865B19">
          <w:rPr>
            <w:rFonts w:eastAsia="SimSun"/>
          </w:rPr>
          <w:t>Resource</w:t>
        </w:r>
        <w:del w:id="1856" w:author="Luminant 092324" w:date="2024-09-21T14:08:00Z">
          <w:r w:rsidRPr="00865B19" w:rsidDel="001B4822">
            <w:rPr>
              <w:rFonts w:eastAsia="SimSun"/>
            </w:rPr>
            <w:delText>s</w:delText>
          </w:r>
        </w:del>
        <w:r w:rsidRPr="00865B19">
          <w:rPr>
            <w:rFonts w:eastAsia="SimSun"/>
          </w:rPr>
          <w:t>.</w:t>
        </w:r>
      </w:ins>
    </w:p>
    <w:p w14:paraId="22FE81B8" w14:textId="77777777" w:rsidR="00865B19" w:rsidRPr="00865B19" w:rsidRDefault="00865B19" w:rsidP="00865B19">
      <w:pPr>
        <w:spacing w:after="240"/>
        <w:ind w:left="720" w:hanging="720"/>
        <w:rPr>
          <w:ins w:id="1857" w:author="ERCOT" w:date="2024-05-11T20:45:00Z"/>
          <w:rFonts w:eastAsia="SimSun"/>
        </w:rPr>
      </w:pPr>
      <w:ins w:id="1858" w:author="ERCOT" w:date="2024-05-11T20:45:00Z">
        <w:r w:rsidRPr="00865B19">
          <w:rPr>
            <w:rFonts w:eastAsia="SimSun"/>
          </w:rPr>
          <w:t>(4)</w:t>
        </w:r>
        <w:r w:rsidRPr="00865B19">
          <w:rPr>
            <w:rFonts w:eastAsia="SimSun"/>
          </w:rPr>
          <w:tab/>
          <w:t xml:space="preserve">Resources providing DRRS must provide an Energy Offer Curve for use by SCED. </w:t>
        </w:r>
      </w:ins>
    </w:p>
    <w:p w14:paraId="18C325B8" w14:textId="77777777" w:rsidR="00865B19" w:rsidRPr="00865B19" w:rsidRDefault="00865B19" w:rsidP="00865B19">
      <w:pPr>
        <w:spacing w:after="240"/>
        <w:ind w:left="720" w:hanging="720"/>
        <w:rPr>
          <w:ins w:id="1859" w:author="ERCOT" w:date="2024-05-11T20:45:00Z"/>
          <w:rFonts w:eastAsia="SimSun"/>
        </w:rPr>
      </w:pPr>
      <w:ins w:id="1860" w:author="ERCOT" w:date="2024-05-11T20:45:00Z">
        <w:r w:rsidRPr="00865B19">
          <w:rPr>
            <w:rFonts w:eastAsia="SimSun"/>
            <w:iCs/>
          </w:rPr>
          <w:t>(5)</w:t>
        </w:r>
        <w:r w:rsidRPr="00865B19">
          <w:rPr>
            <w:rFonts w:eastAsia="SimSun"/>
            <w:iCs/>
          </w:rPr>
          <w:tab/>
          <w:t>Resources providing DRRS must be capable of being dispatched to their DRRS award within two hours of receiving a Dispatch Instruction from ERCOT.</w:t>
        </w:r>
      </w:ins>
    </w:p>
    <w:bookmarkEnd w:id="1833"/>
    <w:p w14:paraId="118ACE53" w14:textId="77777777" w:rsidR="00865B19" w:rsidRPr="00865B19" w:rsidRDefault="00865B19" w:rsidP="00865B19">
      <w:pPr>
        <w:keepNext/>
        <w:tabs>
          <w:tab w:val="left" w:pos="1080"/>
        </w:tabs>
        <w:spacing w:before="480" w:after="240"/>
        <w:ind w:left="1080" w:hanging="1080"/>
        <w:outlineLvl w:val="2"/>
        <w:rPr>
          <w:ins w:id="1861" w:author="ERCOT" w:date="2024-03-19T12:50:00Z"/>
          <w:rFonts w:eastAsia="SimSun"/>
          <w:b/>
          <w:bCs/>
          <w:i/>
        </w:rPr>
      </w:pPr>
      <w:ins w:id="1862" w:author="ERCOT" w:date="2024-03-19T12:50:00Z">
        <w:r w:rsidRPr="00865B19">
          <w:rPr>
            <w:rFonts w:eastAsia="SimSun"/>
            <w:b/>
            <w:bCs/>
            <w:i/>
          </w:rPr>
          <w:t>6.7.</w:t>
        </w:r>
      </w:ins>
      <w:ins w:id="1863" w:author="ERCOT" w:date="2024-05-11T21:03:00Z">
        <w:r w:rsidRPr="00865B19">
          <w:rPr>
            <w:rFonts w:eastAsia="SimSun"/>
            <w:b/>
            <w:bCs/>
            <w:i/>
          </w:rPr>
          <w:t>4</w:t>
        </w:r>
      </w:ins>
      <w:ins w:id="1864" w:author="ERCOT" w:date="2024-03-19T12:50:00Z">
        <w:r w:rsidRPr="00865B19">
          <w:rPr>
            <w:rFonts w:eastAsia="SimSun"/>
            <w:b/>
            <w:bCs/>
            <w:i/>
          </w:rPr>
          <w:tab/>
          <w:t>Failure to Provide Dispatchable Reliability Reserve (DRRS) Ancillary Service</w:t>
        </w:r>
      </w:ins>
    </w:p>
    <w:p w14:paraId="151A0EC3" w14:textId="77777777" w:rsidR="00865B19" w:rsidRPr="00865B19" w:rsidRDefault="00865B19" w:rsidP="00865B19">
      <w:pPr>
        <w:keepNext/>
        <w:tabs>
          <w:tab w:val="left" w:pos="1080"/>
        </w:tabs>
        <w:spacing w:before="480" w:after="240"/>
        <w:ind w:left="1080" w:hanging="1080"/>
        <w:outlineLvl w:val="2"/>
        <w:rPr>
          <w:ins w:id="1865" w:author="ERCOT" w:date="2024-03-19T12:50:00Z"/>
          <w:rFonts w:eastAsia="SimSun"/>
          <w:b/>
          <w:bCs/>
          <w:iCs/>
        </w:rPr>
      </w:pPr>
      <w:ins w:id="1866" w:author="ERCOT" w:date="2024-03-19T12:50:00Z">
        <w:r w:rsidRPr="00865B19">
          <w:rPr>
            <w:rFonts w:eastAsia="SimSun"/>
            <w:b/>
            <w:bCs/>
            <w:iCs/>
          </w:rPr>
          <w:t>6.7.</w:t>
        </w:r>
      </w:ins>
      <w:ins w:id="1867" w:author="ERCOT" w:date="2024-05-11T21:03:00Z">
        <w:r w:rsidRPr="00865B19">
          <w:rPr>
            <w:rFonts w:eastAsia="SimSun"/>
            <w:b/>
            <w:bCs/>
            <w:iCs/>
          </w:rPr>
          <w:t>4</w:t>
        </w:r>
      </w:ins>
      <w:ins w:id="1868" w:author="ERCOT" w:date="2024-03-19T12:50:00Z">
        <w:r w:rsidRPr="00865B19">
          <w:rPr>
            <w:rFonts w:eastAsia="SimSun"/>
            <w:b/>
            <w:bCs/>
            <w:iCs/>
          </w:rPr>
          <w:t>.1</w:t>
        </w:r>
      </w:ins>
      <w:ins w:id="1869" w:author="ERCOT" w:date="2024-03-19T12:52:00Z">
        <w:r w:rsidRPr="00865B19">
          <w:rPr>
            <w:rFonts w:eastAsia="SimSun"/>
            <w:b/>
            <w:bCs/>
            <w:iCs/>
          </w:rPr>
          <w:tab/>
        </w:r>
      </w:ins>
      <w:ins w:id="1870" w:author="ERCOT" w:date="2024-03-19T12:50:00Z">
        <w:r w:rsidRPr="00865B19">
          <w:rPr>
            <w:rFonts w:eastAsia="SimSun"/>
            <w:b/>
            <w:bCs/>
            <w:iCs/>
          </w:rPr>
          <w:t>Charges for a Failure to Provide Dispatchable Reliability Reserve (DRRS) Ancillary Service</w:t>
        </w:r>
      </w:ins>
    </w:p>
    <w:p w14:paraId="23B502B1" w14:textId="77777777" w:rsidR="00865B19" w:rsidRPr="00865B19" w:rsidRDefault="00865B19" w:rsidP="00865B19">
      <w:pPr>
        <w:spacing w:after="240"/>
        <w:ind w:left="720" w:hanging="720"/>
        <w:rPr>
          <w:ins w:id="1871" w:author="ERCOT" w:date="2024-03-19T12:50:00Z"/>
          <w:rFonts w:eastAsia="SimSun"/>
        </w:rPr>
      </w:pPr>
      <w:ins w:id="1872" w:author="ERCOT" w:date="2024-03-19T12:50:00Z">
        <w:r w:rsidRPr="00865B19">
          <w:rPr>
            <w:rFonts w:eastAsia="SimSun"/>
          </w:rPr>
          <w:t>(1)</w:t>
        </w:r>
        <w:r w:rsidRPr="00865B19">
          <w:rPr>
            <w:rFonts w:eastAsia="SimSun"/>
          </w:rPr>
          <w:tab/>
          <w:t xml:space="preserve">A charge to each QSE that fails to provide its Dispatchable Reliability Reserve (DRRS) Ancillary Service Supply Responsibility, due to its failure to provide, is calculated for a given Operating Hour as follows: </w:t>
        </w:r>
      </w:ins>
    </w:p>
    <w:p w14:paraId="72350E73" w14:textId="77777777" w:rsidR="00865B19" w:rsidRPr="00865B19" w:rsidRDefault="00865B19" w:rsidP="00865B19">
      <w:pPr>
        <w:spacing w:after="240"/>
        <w:ind w:left="1440" w:hanging="720"/>
        <w:rPr>
          <w:ins w:id="1873" w:author="ERCOT" w:date="2024-03-19T12:50:00Z"/>
          <w:rFonts w:eastAsia="SimSun"/>
          <w:iCs/>
        </w:rPr>
      </w:pPr>
      <w:ins w:id="1874" w:author="ERCOT" w:date="2024-03-19T12:50:00Z">
        <w:r w:rsidRPr="00865B19">
          <w:rPr>
            <w:rFonts w:eastAsia="SimSun"/>
            <w:iCs/>
          </w:rPr>
          <w:t>(a)</w:t>
        </w:r>
        <w:r w:rsidRPr="00865B19">
          <w:rPr>
            <w:rFonts w:eastAsia="SimSun"/>
            <w:iCs/>
          </w:rPr>
          <w:tab/>
          <w:t>The t</w:t>
        </w:r>
        <w:r w:rsidRPr="00865B19">
          <w:rPr>
            <w:rFonts w:eastAsia="SimSun"/>
          </w:rPr>
          <w:t>otal charge of failure on Ancillary Service Supply Responsibility for</w:t>
        </w:r>
        <w:r w:rsidRPr="00865B19">
          <w:rPr>
            <w:rFonts w:eastAsia="SimSun"/>
            <w:iCs/>
          </w:rPr>
          <w:t xml:space="preserve"> DRRS by QSE, if applicable:</w:t>
        </w:r>
      </w:ins>
    </w:p>
    <w:p w14:paraId="78783CEC" w14:textId="77777777" w:rsidR="00865B19" w:rsidRPr="00865B19" w:rsidRDefault="00865B19" w:rsidP="00865B19">
      <w:pPr>
        <w:tabs>
          <w:tab w:val="left" w:pos="2340"/>
          <w:tab w:val="left" w:pos="3420"/>
        </w:tabs>
        <w:spacing w:after="240"/>
        <w:ind w:left="3420" w:hanging="2700"/>
        <w:rPr>
          <w:ins w:id="1875" w:author="ERCOT" w:date="2024-03-19T12:51:00Z"/>
          <w:rFonts w:eastAsia="SimSun"/>
          <w:b/>
        </w:rPr>
      </w:pPr>
      <w:ins w:id="1876" w:author="ERCOT" w:date="2024-03-19T12:51:00Z">
        <w:r w:rsidRPr="00865B19">
          <w:rPr>
            <w:rFonts w:eastAsia="SimSun"/>
            <w:b/>
          </w:rPr>
          <w:t xml:space="preserve">DRRFQAMT </w:t>
        </w:r>
        <w:r w:rsidRPr="00865B19">
          <w:rPr>
            <w:rFonts w:eastAsia="SimSun"/>
            <w:b/>
            <w:i/>
            <w:vertAlign w:val="subscript"/>
          </w:rPr>
          <w:t>q</w:t>
        </w:r>
        <w:r w:rsidRPr="00865B19">
          <w:rPr>
            <w:rFonts w:eastAsia="SimSun"/>
            <w:b/>
          </w:rPr>
          <w:tab/>
          <w:t xml:space="preserve">=    MCPCDRR </w:t>
        </w:r>
        <w:r w:rsidRPr="00865B19">
          <w:rPr>
            <w:rFonts w:eastAsia="SimSun"/>
            <w:b/>
            <w:i/>
            <w:vertAlign w:val="subscript"/>
          </w:rPr>
          <w:t xml:space="preserve">DAM </w:t>
        </w:r>
        <w:r w:rsidRPr="00865B19">
          <w:rPr>
            <w:rFonts w:eastAsia="SimSun"/>
            <w:b/>
          </w:rPr>
          <w:t xml:space="preserve">* TDRRFQ </w:t>
        </w:r>
        <w:r w:rsidRPr="00865B19">
          <w:rPr>
            <w:rFonts w:eastAsia="SimSun"/>
            <w:b/>
            <w:i/>
            <w:vertAlign w:val="subscript"/>
          </w:rPr>
          <w:t>q</w:t>
        </w:r>
        <w:r w:rsidRPr="00865B19">
          <w:rPr>
            <w:rFonts w:eastAsia="SimSun"/>
            <w:b/>
            <w:vertAlign w:val="subscript"/>
          </w:rPr>
          <w:t xml:space="preserve"> </w:t>
        </w:r>
      </w:ins>
    </w:p>
    <w:p w14:paraId="37C62059" w14:textId="77777777" w:rsidR="00865B19" w:rsidRPr="00865B19" w:rsidRDefault="00865B19" w:rsidP="00865B19">
      <w:pPr>
        <w:spacing w:after="240"/>
        <w:ind w:left="1440" w:hanging="720"/>
        <w:rPr>
          <w:ins w:id="1877" w:author="ERCOT" w:date="2024-03-19T12:51:00Z"/>
          <w:rFonts w:eastAsia="SimSun"/>
          <w:iCs/>
        </w:rPr>
      </w:pPr>
      <w:ins w:id="1878" w:author="ERCOT" w:date="2024-03-19T12:51:00Z">
        <w:r w:rsidRPr="00865B19">
          <w:rPr>
            <w:rFonts w:eastAsia="SimSun"/>
          </w:rPr>
          <w:t>Where:</w:t>
        </w:r>
      </w:ins>
    </w:p>
    <w:p w14:paraId="46D3BE7D" w14:textId="77777777" w:rsidR="00865B19" w:rsidRPr="00865B19" w:rsidRDefault="00865B19" w:rsidP="00865B19">
      <w:pPr>
        <w:spacing w:after="240"/>
        <w:ind w:leftChars="300" w:left="2880" w:hangingChars="900" w:hanging="2160"/>
        <w:rPr>
          <w:ins w:id="1879" w:author="ERCOT" w:date="2024-03-19T12:51:00Z"/>
          <w:rFonts w:eastAsia="SimSun"/>
          <w:bCs/>
          <w:iCs/>
        </w:rPr>
      </w:pPr>
      <w:ins w:id="1880" w:author="ERCOT" w:date="2024-03-19T12:51:00Z">
        <w:r w:rsidRPr="00865B19">
          <w:rPr>
            <w:rFonts w:eastAsia="SimSun"/>
          </w:rPr>
          <w:t xml:space="preserve">TDRRFQ </w:t>
        </w:r>
        <w:r w:rsidRPr="00865B19">
          <w:rPr>
            <w:rFonts w:eastAsia="SimSun"/>
            <w:i/>
            <w:vertAlign w:val="subscript"/>
          </w:rPr>
          <w:t xml:space="preserve">q </w:t>
        </w:r>
        <w:r w:rsidRPr="00865B19">
          <w:rPr>
            <w:rFonts w:eastAsia="SimSun"/>
            <w:bCs/>
            <w:lang w:val="fr-FR"/>
          </w:rPr>
          <w:t>=</w:t>
        </w:r>
        <w:r w:rsidRPr="00865B19">
          <w:rPr>
            <w:rFonts w:eastAsia="SimSun"/>
            <w:i/>
            <w:vertAlign w:val="subscript"/>
          </w:rPr>
          <w:t xml:space="preserve"> </w:t>
        </w:r>
        <w:r w:rsidRPr="00865B19">
          <w:rPr>
            <w:rFonts w:eastAsia="SimSun"/>
            <w:iCs/>
          </w:rPr>
          <w:t>Max ((DA</w:t>
        </w:r>
        <w:r w:rsidRPr="00865B19">
          <w:rPr>
            <w:rFonts w:eastAsia="SimSun"/>
            <w:bCs/>
            <w:lang w:val="fr-FR"/>
          </w:rPr>
          <w:t xml:space="preserve">SADRRQ </w:t>
        </w:r>
        <w:r w:rsidRPr="00865B19">
          <w:rPr>
            <w:rFonts w:eastAsia="SimSun"/>
            <w:bCs/>
            <w:i/>
            <w:vertAlign w:val="subscript"/>
            <w:lang w:val="fr-FR"/>
          </w:rPr>
          <w:t xml:space="preserve">q </w:t>
        </w:r>
        <w:r w:rsidRPr="00865B19">
          <w:rPr>
            <w:rFonts w:eastAsia="SimSun"/>
            <w:bCs/>
            <w:iCs/>
          </w:rPr>
          <w:t>+ DRRTRSQ</w:t>
        </w:r>
        <w:r w:rsidRPr="00865B19">
          <w:rPr>
            <w:rFonts w:eastAsia="SimSun"/>
            <w:bCs/>
            <w:i/>
            <w:vertAlign w:val="subscript"/>
            <w:lang w:val="fr-FR"/>
          </w:rPr>
          <w:t xml:space="preserve"> q</w:t>
        </w:r>
        <w:r w:rsidRPr="00865B19">
          <w:rPr>
            <w:rFonts w:eastAsia="SimSun"/>
            <w:bCs/>
            <w:iCs/>
          </w:rPr>
          <w:t xml:space="preserve"> + PCDR</w:t>
        </w:r>
        <w:r w:rsidRPr="00865B19">
          <w:rPr>
            <w:rFonts w:eastAsia="SimSun"/>
            <w:bCs/>
            <w:lang w:val="es-ES"/>
          </w:rPr>
          <w:t xml:space="preserve">R </w:t>
        </w:r>
        <w:r w:rsidRPr="00865B19">
          <w:rPr>
            <w:rFonts w:eastAsia="SimSun"/>
            <w:bCs/>
            <w:i/>
            <w:vertAlign w:val="subscript"/>
            <w:lang w:val="es-ES"/>
          </w:rPr>
          <w:t>q</w:t>
        </w:r>
        <w:r w:rsidRPr="00865B19" w:rsidDel="00217297">
          <w:rPr>
            <w:rFonts w:eastAsia="SimSun"/>
            <w:bCs/>
            <w:lang w:val="es-ES"/>
          </w:rPr>
          <w:t xml:space="preserve"> </w:t>
        </w:r>
        <w:r w:rsidRPr="00865B19">
          <w:rPr>
            <w:rFonts w:eastAsia="SimSun"/>
            <w:bCs/>
            <w:lang w:val="es-ES"/>
          </w:rPr>
          <w:t>– DR</w:t>
        </w:r>
        <w:r w:rsidRPr="00865B19">
          <w:rPr>
            <w:rFonts w:eastAsia="SimSun"/>
            <w:bCs/>
            <w:iCs/>
          </w:rPr>
          <w:t>RTRPQ</w:t>
        </w:r>
        <w:r w:rsidRPr="00865B19">
          <w:rPr>
            <w:rFonts w:eastAsia="SimSun"/>
            <w:bCs/>
            <w:i/>
            <w:vertAlign w:val="subscript"/>
            <w:lang w:val="es-ES"/>
          </w:rPr>
          <w:t xml:space="preserve"> q</w:t>
        </w:r>
        <w:r w:rsidRPr="00865B19">
          <w:rPr>
            <w:rFonts w:eastAsia="SimSun"/>
            <w:bCs/>
            <w:lang w:val="es-ES"/>
          </w:rPr>
          <w:t xml:space="preserve"> </w:t>
        </w:r>
        <w:r w:rsidRPr="00865B19" w:rsidDel="00CE0F69">
          <w:rPr>
            <w:rFonts w:eastAsia="SimSun"/>
            <w:bCs/>
            <w:iCs/>
          </w:rPr>
          <w:t>)</w:t>
        </w:r>
        <w:r w:rsidRPr="00865B19">
          <w:rPr>
            <w:rFonts w:eastAsia="SimSun"/>
            <w:bCs/>
            <w:iCs/>
          </w:rPr>
          <w:t xml:space="preserve"> </w:t>
        </w:r>
        <w:r w:rsidRPr="00865B19">
          <w:rPr>
            <w:rFonts w:eastAsia="SimSun"/>
            <w:bCs/>
            <w:lang w:val="es-ES"/>
          </w:rPr>
          <w:t>–</w:t>
        </w:r>
        <w:r w:rsidRPr="00865B19">
          <w:rPr>
            <w:rFonts w:eastAsia="SimSun"/>
            <w:noProof/>
            <w:position w:val="-22"/>
          </w:rPr>
          <w:t xml:space="preserve"> </w:t>
        </w:r>
        <w:r w:rsidR="0064163E">
          <w:rPr>
            <w:rFonts w:eastAsia="SimSun"/>
            <w:position w:val="-18"/>
          </w:rPr>
          <w:pict w14:anchorId="102A5FBF">
            <v:shape id="_x0000_i1051" type="#_x0000_t75" style="width:12pt;height:24pt">
              <v:imagedata r:id="rId34" o:title=""/>
            </v:shape>
          </w:pict>
        </w:r>
        <w:r w:rsidRPr="00865B19">
          <w:rPr>
            <w:rFonts w:eastAsia="SimSun"/>
            <w:bCs/>
            <w:iCs/>
          </w:rPr>
          <w:t xml:space="preserve">TELDRRR </w:t>
        </w:r>
        <w:r w:rsidRPr="00865B19">
          <w:rPr>
            <w:rFonts w:eastAsia="SimSun"/>
            <w:bCs/>
            <w:i/>
            <w:vertAlign w:val="subscript"/>
            <w:lang w:val="es-ES"/>
          </w:rPr>
          <w:t>q, r</w:t>
        </w:r>
        <w:r w:rsidRPr="00865B19">
          <w:rPr>
            <w:rFonts w:eastAsia="SimSun"/>
            <w:bCs/>
            <w:iCs/>
            <w:lang w:val="es-ES"/>
          </w:rPr>
          <w:t>, 0)</w:t>
        </w:r>
      </w:ins>
    </w:p>
    <w:p w14:paraId="443F982D" w14:textId="77777777" w:rsidR="00865B19" w:rsidRPr="00865B19" w:rsidRDefault="00865B19" w:rsidP="00865B19">
      <w:pPr>
        <w:rPr>
          <w:ins w:id="1881" w:author="ERCOT" w:date="2024-03-19T12:51:00Z"/>
          <w:rFonts w:eastAsia="SimSun"/>
        </w:rPr>
      </w:pPr>
      <w:ins w:id="1882" w:author="ERCOT" w:date="2024-03-19T12:51:00Z">
        <w:r w:rsidRPr="00865B19">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865B19" w:rsidRPr="00865B19" w14:paraId="67F64FD1" w14:textId="77777777" w:rsidTr="00C812E5">
        <w:trPr>
          <w:ins w:id="1883" w:author="ERCOT" w:date="2024-03-19T12:51:00Z"/>
        </w:trPr>
        <w:tc>
          <w:tcPr>
            <w:tcW w:w="1149" w:type="pct"/>
          </w:tcPr>
          <w:p w14:paraId="56BDDD39" w14:textId="77777777" w:rsidR="00865B19" w:rsidRPr="00865B19" w:rsidRDefault="00865B19" w:rsidP="00865B19">
            <w:pPr>
              <w:spacing w:after="240"/>
              <w:rPr>
                <w:ins w:id="1884" w:author="ERCOT" w:date="2024-03-19T12:51:00Z"/>
                <w:rFonts w:eastAsia="SimSun"/>
                <w:b/>
                <w:iCs/>
                <w:sz w:val="20"/>
              </w:rPr>
            </w:pPr>
            <w:ins w:id="1885" w:author="ERCOT" w:date="2024-03-19T12:51:00Z">
              <w:r w:rsidRPr="00865B19">
                <w:rPr>
                  <w:rFonts w:eastAsia="SimSun"/>
                  <w:b/>
                  <w:iCs/>
                  <w:sz w:val="20"/>
                </w:rPr>
                <w:t>Variable</w:t>
              </w:r>
            </w:ins>
          </w:p>
        </w:tc>
        <w:tc>
          <w:tcPr>
            <w:tcW w:w="460" w:type="pct"/>
          </w:tcPr>
          <w:p w14:paraId="4CDCBC9B" w14:textId="77777777" w:rsidR="00865B19" w:rsidRPr="00865B19" w:rsidRDefault="00865B19" w:rsidP="00865B19">
            <w:pPr>
              <w:spacing w:after="240"/>
              <w:rPr>
                <w:ins w:id="1886" w:author="ERCOT" w:date="2024-03-19T12:51:00Z"/>
                <w:rFonts w:eastAsia="SimSun"/>
                <w:b/>
                <w:iCs/>
                <w:sz w:val="20"/>
              </w:rPr>
            </w:pPr>
            <w:ins w:id="1887" w:author="ERCOT" w:date="2024-03-19T12:51:00Z">
              <w:r w:rsidRPr="00865B19">
                <w:rPr>
                  <w:rFonts w:eastAsia="SimSun"/>
                  <w:b/>
                  <w:iCs/>
                  <w:sz w:val="20"/>
                </w:rPr>
                <w:t>Unit</w:t>
              </w:r>
            </w:ins>
          </w:p>
        </w:tc>
        <w:tc>
          <w:tcPr>
            <w:tcW w:w="3390" w:type="pct"/>
          </w:tcPr>
          <w:p w14:paraId="4B3C6B89" w14:textId="77777777" w:rsidR="00865B19" w:rsidRPr="00865B19" w:rsidRDefault="00865B19" w:rsidP="00865B19">
            <w:pPr>
              <w:spacing w:after="240"/>
              <w:rPr>
                <w:ins w:id="1888" w:author="ERCOT" w:date="2024-03-19T12:51:00Z"/>
                <w:rFonts w:eastAsia="SimSun"/>
                <w:b/>
                <w:iCs/>
                <w:sz w:val="20"/>
              </w:rPr>
            </w:pPr>
            <w:ins w:id="1889" w:author="ERCOT" w:date="2024-03-19T12:51:00Z">
              <w:r w:rsidRPr="00865B19">
                <w:rPr>
                  <w:rFonts w:eastAsia="SimSun"/>
                  <w:b/>
                  <w:iCs/>
                  <w:sz w:val="20"/>
                </w:rPr>
                <w:t>Description</w:t>
              </w:r>
            </w:ins>
          </w:p>
        </w:tc>
      </w:tr>
      <w:tr w:rsidR="00865B19" w:rsidRPr="00865B19" w14:paraId="57689A0A" w14:textId="77777777" w:rsidTr="00C812E5">
        <w:trPr>
          <w:ins w:id="1890" w:author="ERCOT" w:date="2024-03-19T12:51:00Z"/>
        </w:trPr>
        <w:tc>
          <w:tcPr>
            <w:tcW w:w="1149" w:type="pct"/>
          </w:tcPr>
          <w:p w14:paraId="6F60F817" w14:textId="77777777" w:rsidR="00865B19" w:rsidRPr="00865B19" w:rsidRDefault="00865B19" w:rsidP="00865B19">
            <w:pPr>
              <w:spacing w:after="60"/>
              <w:rPr>
                <w:ins w:id="1891" w:author="ERCOT" w:date="2024-03-19T12:51:00Z"/>
                <w:rFonts w:eastAsia="SimSun"/>
                <w:iCs/>
                <w:sz w:val="20"/>
              </w:rPr>
            </w:pPr>
            <w:ins w:id="1892" w:author="ERCOT" w:date="2024-03-19T12:51:00Z">
              <w:r w:rsidRPr="00865B19">
                <w:rPr>
                  <w:rFonts w:eastAsia="SimSun"/>
                  <w:iCs/>
                  <w:sz w:val="20"/>
                </w:rPr>
                <w:t xml:space="preserve">DRRFQAMT </w:t>
              </w:r>
              <w:r w:rsidRPr="00865B19">
                <w:rPr>
                  <w:rFonts w:eastAsia="SimSun"/>
                  <w:i/>
                  <w:iCs/>
                  <w:sz w:val="20"/>
                  <w:vertAlign w:val="subscript"/>
                </w:rPr>
                <w:t>q</w:t>
              </w:r>
            </w:ins>
          </w:p>
        </w:tc>
        <w:tc>
          <w:tcPr>
            <w:tcW w:w="460" w:type="pct"/>
          </w:tcPr>
          <w:p w14:paraId="761A6B29" w14:textId="77777777" w:rsidR="00865B19" w:rsidRPr="00865B19" w:rsidRDefault="00865B19" w:rsidP="00865B19">
            <w:pPr>
              <w:spacing w:after="60"/>
              <w:rPr>
                <w:ins w:id="1893" w:author="ERCOT" w:date="2024-03-19T12:51:00Z"/>
                <w:rFonts w:eastAsia="SimSun"/>
                <w:iCs/>
                <w:sz w:val="20"/>
              </w:rPr>
            </w:pPr>
            <w:ins w:id="1894" w:author="ERCOT" w:date="2024-03-19T12:51:00Z">
              <w:r w:rsidRPr="00865B19">
                <w:rPr>
                  <w:rFonts w:eastAsia="SimSun"/>
                  <w:iCs/>
                  <w:sz w:val="20"/>
                </w:rPr>
                <w:t>$</w:t>
              </w:r>
            </w:ins>
          </w:p>
        </w:tc>
        <w:tc>
          <w:tcPr>
            <w:tcW w:w="3390" w:type="pct"/>
          </w:tcPr>
          <w:p w14:paraId="6E8DF7CE" w14:textId="77777777" w:rsidR="00865B19" w:rsidRPr="00865B19" w:rsidRDefault="00865B19" w:rsidP="00865B19">
            <w:pPr>
              <w:spacing w:after="60"/>
              <w:rPr>
                <w:ins w:id="1895" w:author="ERCOT" w:date="2024-03-19T12:51:00Z"/>
                <w:rFonts w:eastAsia="SimSun"/>
                <w:iCs/>
                <w:sz w:val="20"/>
              </w:rPr>
            </w:pPr>
            <w:ins w:id="1896" w:author="ERCOT" w:date="2024-03-19T12:51:00Z">
              <w:r w:rsidRPr="00865B19">
                <w:rPr>
                  <w:rFonts w:eastAsia="SimSun"/>
                  <w:i/>
                  <w:iCs/>
                  <w:sz w:val="20"/>
                </w:rPr>
                <w:t>DRRS Failure Quantity Amount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on its Ancillary Service Supply Responsibility for DRRS, for the hour.</w:t>
              </w:r>
            </w:ins>
          </w:p>
        </w:tc>
      </w:tr>
      <w:tr w:rsidR="00865B19" w:rsidRPr="00865B19" w14:paraId="4C406710" w14:textId="77777777" w:rsidTr="00C812E5">
        <w:trPr>
          <w:ins w:id="189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2EA4361" w14:textId="77777777" w:rsidR="00865B19" w:rsidRPr="00865B19" w:rsidRDefault="00865B19" w:rsidP="00865B19">
            <w:pPr>
              <w:spacing w:after="60"/>
              <w:rPr>
                <w:ins w:id="1898" w:author="ERCOT" w:date="2024-03-19T12:51:00Z"/>
                <w:rFonts w:eastAsia="SimSun"/>
                <w:iCs/>
                <w:sz w:val="20"/>
              </w:rPr>
            </w:pPr>
            <w:ins w:id="1899" w:author="ERCOT" w:date="2024-03-19T12:51:00Z">
              <w:r w:rsidRPr="00865B19">
                <w:rPr>
                  <w:rFonts w:eastAsia="SimSun"/>
                  <w:iCs/>
                  <w:sz w:val="20"/>
                </w:rPr>
                <w:t>MCPCDRR</w:t>
              </w:r>
              <w:r w:rsidRPr="00865B19">
                <w:rPr>
                  <w:rFonts w:eastAsia="SimSun"/>
                  <w:i/>
                  <w:iCs/>
                  <w:sz w:val="20"/>
                </w:rPr>
                <w:t xml:space="preserve"> </w:t>
              </w:r>
              <w:r w:rsidRPr="00865B19">
                <w:rPr>
                  <w:rFonts w:eastAsia="SimSun"/>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5027C098" w14:textId="77777777" w:rsidR="00865B19" w:rsidRPr="00865B19" w:rsidRDefault="00865B19" w:rsidP="00865B19">
            <w:pPr>
              <w:spacing w:after="60"/>
              <w:rPr>
                <w:ins w:id="1900" w:author="ERCOT" w:date="2024-03-19T12:51:00Z"/>
                <w:rFonts w:eastAsia="SimSun"/>
                <w:iCs/>
                <w:sz w:val="20"/>
              </w:rPr>
            </w:pPr>
            <w:ins w:id="1901" w:author="ERCOT" w:date="2024-03-19T12:51:00Z">
              <w:r w:rsidRPr="00865B19">
                <w:rPr>
                  <w:rFonts w:eastAsia="SimSun"/>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201477B0" w14:textId="77777777" w:rsidR="00865B19" w:rsidRPr="00865B19" w:rsidRDefault="00865B19" w:rsidP="00865B19">
            <w:pPr>
              <w:spacing w:after="60"/>
              <w:rPr>
                <w:ins w:id="1902" w:author="ERCOT" w:date="2024-03-19T12:51:00Z"/>
                <w:rFonts w:eastAsia="SimSun"/>
                <w:i/>
                <w:iCs/>
                <w:sz w:val="20"/>
              </w:rPr>
            </w:pPr>
            <w:ins w:id="1903" w:author="ERCOT" w:date="2024-03-19T12:51:00Z">
              <w:r w:rsidRPr="00865B19">
                <w:rPr>
                  <w:rFonts w:eastAsia="SimSun"/>
                  <w:i/>
                  <w:iCs/>
                  <w:sz w:val="20"/>
                </w:rPr>
                <w:t>Market Clearing Price for Capacity for DRRS—</w:t>
              </w:r>
              <w:r w:rsidRPr="00865B19">
                <w:rPr>
                  <w:rFonts w:eastAsia="SimSun"/>
                  <w:iCs/>
                  <w:sz w:val="20"/>
                </w:rPr>
                <w:t>The MCPC for DRRS in the DAM, for the hour.</w:t>
              </w:r>
            </w:ins>
          </w:p>
        </w:tc>
      </w:tr>
      <w:tr w:rsidR="00865B19" w:rsidRPr="00865B19" w14:paraId="3755C1B6" w14:textId="77777777" w:rsidTr="00C812E5">
        <w:trPr>
          <w:ins w:id="190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DBEBFA1" w14:textId="77777777" w:rsidR="00865B19" w:rsidRPr="00865B19" w:rsidRDefault="00865B19" w:rsidP="00865B19">
            <w:pPr>
              <w:spacing w:after="60"/>
              <w:rPr>
                <w:ins w:id="1905" w:author="ERCOT" w:date="2024-03-19T12:51:00Z"/>
                <w:rFonts w:eastAsia="SimSun"/>
                <w:i/>
                <w:sz w:val="20"/>
              </w:rPr>
            </w:pPr>
            <w:ins w:id="1906" w:author="ERCOT" w:date="2024-03-19T12:51:00Z">
              <w:r w:rsidRPr="00865B19">
                <w:rPr>
                  <w:rFonts w:eastAsia="SimSun"/>
                  <w:bCs/>
                  <w:iCs/>
                  <w:sz w:val="20"/>
                  <w:lang w:val="fr-FR"/>
                </w:rPr>
                <w:lastRenderedPageBreak/>
                <w:t xml:space="preserve">DASADRRQ </w:t>
              </w:r>
              <w:r w:rsidRPr="00865B19">
                <w:rPr>
                  <w:rFonts w:eastAsia="SimSun"/>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79CA7620" w14:textId="77777777" w:rsidR="00865B19" w:rsidRPr="00865B19" w:rsidRDefault="00865B19" w:rsidP="00865B19">
            <w:pPr>
              <w:spacing w:after="60"/>
              <w:rPr>
                <w:ins w:id="1907" w:author="ERCOT" w:date="2024-03-19T12:51:00Z"/>
                <w:rFonts w:eastAsia="SimSun"/>
                <w:sz w:val="20"/>
              </w:rPr>
            </w:pPr>
            <w:ins w:id="1908" w:author="ERCOT" w:date="2024-03-19T12:51:00Z">
              <w:r w:rsidRPr="00865B19">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6722A661" w14:textId="77777777" w:rsidR="00865B19" w:rsidRPr="00865B19" w:rsidRDefault="00865B19" w:rsidP="00865B19">
            <w:pPr>
              <w:spacing w:after="60"/>
              <w:rPr>
                <w:ins w:id="1909" w:author="ERCOT" w:date="2024-03-19T12:51:00Z"/>
                <w:rFonts w:eastAsia="SimSun"/>
                <w:sz w:val="20"/>
              </w:rPr>
            </w:pPr>
            <w:ins w:id="1910" w:author="ERCOT" w:date="2024-03-19T12:51:00Z">
              <w:r w:rsidRPr="00865B19">
                <w:rPr>
                  <w:rFonts w:eastAsia="SimSun"/>
                  <w:i/>
                  <w:iCs/>
                  <w:sz w:val="20"/>
                </w:rPr>
                <w:t xml:space="preserve">Day-Ahead Self-Arranged DRRS Quantity per QSE </w:t>
              </w:r>
              <w:r w:rsidRPr="00865B19">
                <w:rPr>
                  <w:rFonts w:eastAsia="SimSun"/>
                  <w:iCs/>
                  <w:sz w:val="20"/>
                </w:rPr>
                <w:t xml:space="preserve">—The self-arranged DRRS quantity submitted by QSE </w:t>
              </w:r>
              <w:r w:rsidRPr="00865B19">
                <w:rPr>
                  <w:rFonts w:eastAsia="SimSun"/>
                  <w:i/>
                  <w:iCs/>
                  <w:sz w:val="20"/>
                </w:rPr>
                <w:t xml:space="preserve">q </w:t>
              </w:r>
              <w:r w:rsidRPr="00865B19">
                <w:rPr>
                  <w:rFonts w:eastAsia="SimSun"/>
                  <w:iCs/>
                  <w:sz w:val="20"/>
                </w:rPr>
                <w:t>before 1000 in the Day-Ahead.</w:t>
              </w:r>
            </w:ins>
          </w:p>
        </w:tc>
      </w:tr>
      <w:tr w:rsidR="00865B19" w:rsidRPr="00865B19" w14:paraId="13868FD1" w14:textId="77777777" w:rsidTr="00C812E5">
        <w:trPr>
          <w:ins w:id="191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FF54139" w14:textId="77777777" w:rsidR="00865B19" w:rsidRPr="00865B19" w:rsidRDefault="00865B19" w:rsidP="00865B19">
            <w:pPr>
              <w:spacing w:after="60"/>
              <w:rPr>
                <w:ins w:id="1912" w:author="ERCOT" w:date="2024-03-19T12:51:00Z"/>
                <w:rFonts w:eastAsia="SimSun"/>
                <w:i/>
                <w:sz w:val="20"/>
              </w:rPr>
            </w:pPr>
            <w:ins w:id="1913" w:author="ERCOT" w:date="2024-03-19T12:51:00Z">
              <w:r w:rsidRPr="00865B19">
                <w:rPr>
                  <w:rFonts w:eastAsia="SimSun"/>
                  <w:bCs/>
                  <w:sz w:val="20"/>
                </w:rPr>
                <w:t>DRRTRSQ</w:t>
              </w:r>
              <w:r w:rsidRPr="00865B19">
                <w:rPr>
                  <w:rFonts w:eastAsia="SimSun"/>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2ED42D4E" w14:textId="77777777" w:rsidR="00865B19" w:rsidRPr="00865B19" w:rsidRDefault="00865B19" w:rsidP="00865B19">
            <w:pPr>
              <w:spacing w:after="60"/>
              <w:rPr>
                <w:ins w:id="1914" w:author="ERCOT" w:date="2024-03-19T12:51:00Z"/>
                <w:rFonts w:eastAsia="SimSun"/>
                <w:sz w:val="20"/>
              </w:rPr>
            </w:pPr>
            <w:ins w:id="1915" w:author="ERCOT" w:date="2024-03-19T12:51:00Z">
              <w:r w:rsidRPr="00865B19">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1CDADE15" w14:textId="77777777" w:rsidR="00865B19" w:rsidRPr="00865B19" w:rsidRDefault="00865B19" w:rsidP="00865B19">
            <w:pPr>
              <w:spacing w:after="60"/>
              <w:rPr>
                <w:ins w:id="1916" w:author="ERCOT" w:date="2024-03-19T12:51:00Z"/>
                <w:rFonts w:eastAsia="SimSun"/>
                <w:sz w:val="20"/>
              </w:rPr>
            </w:pPr>
            <w:ins w:id="1917" w:author="ERCOT" w:date="2024-03-19T12:51:00Z">
              <w:r w:rsidRPr="00865B19">
                <w:rPr>
                  <w:rFonts w:eastAsia="SimSun"/>
                  <w:i/>
                  <w:sz w:val="20"/>
                </w:rPr>
                <w:t>DRRS Trade Sale per QSE</w:t>
              </w:r>
              <w:r w:rsidRPr="00865B19">
                <w:rPr>
                  <w:rFonts w:eastAsia="SimSun"/>
                  <w:i/>
                  <w:iCs/>
                  <w:sz w:val="20"/>
                </w:rPr>
                <w:t>—</w:t>
              </w:r>
              <w:r w:rsidRPr="00865B19">
                <w:rPr>
                  <w:rFonts w:eastAsia="SimSun"/>
                  <w:iCs/>
                  <w:sz w:val="20"/>
                </w:rPr>
                <w:t xml:space="preserve">QSE </w:t>
              </w:r>
              <w:r w:rsidRPr="00865B19">
                <w:rPr>
                  <w:rFonts w:eastAsia="SimSun"/>
                  <w:i/>
                  <w:iCs/>
                  <w:sz w:val="20"/>
                </w:rPr>
                <w:t>q</w:t>
              </w:r>
              <w:r w:rsidRPr="00865B19">
                <w:rPr>
                  <w:rFonts w:eastAsia="SimSun"/>
                  <w:iCs/>
                  <w:sz w:val="20"/>
                </w:rPr>
                <w:t>’s total time-weighted average capacity Trade Sale for DRRS, for the hour.  The time-weighted average value is rounded to 0.1 MW.</w:t>
              </w:r>
            </w:ins>
          </w:p>
        </w:tc>
      </w:tr>
      <w:tr w:rsidR="00865B19" w:rsidRPr="00865B19" w14:paraId="6D418C06" w14:textId="77777777" w:rsidTr="00C812E5">
        <w:trPr>
          <w:ins w:id="191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2C4803A4" w14:textId="77777777" w:rsidR="00865B19" w:rsidRPr="00865B19" w:rsidRDefault="00865B19" w:rsidP="00865B19">
            <w:pPr>
              <w:spacing w:after="60"/>
              <w:rPr>
                <w:ins w:id="1919" w:author="ERCOT" w:date="2024-03-19T12:51:00Z"/>
                <w:rFonts w:eastAsia="SimSun"/>
                <w:i/>
                <w:sz w:val="20"/>
              </w:rPr>
            </w:pPr>
            <w:ins w:id="1920" w:author="ERCOT" w:date="2024-03-19T12:51:00Z">
              <w:r w:rsidRPr="00865B19">
                <w:rPr>
                  <w:rFonts w:eastAsia="SimSun"/>
                  <w:bCs/>
                  <w:iCs/>
                  <w:sz w:val="20"/>
                  <w:lang w:val="es-ES"/>
                </w:rPr>
                <w:t xml:space="preserve">PCDRR </w:t>
              </w:r>
              <w:r w:rsidRPr="00865B19">
                <w:rPr>
                  <w:rFonts w:eastAsia="SimSun"/>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61C085B0" w14:textId="77777777" w:rsidR="00865B19" w:rsidRPr="00865B19" w:rsidRDefault="00865B19" w:rsidP="00865B19">
            <w:pPr>
              <w:spacing w:after="60"/>
              <w:rPr>
                <w:ins w:id="1921" w:author="ERCOT" w:date="2024-03-19T12:51:00Z"/>
                <w:rFonts w:eastAsia="SimSun"/>
                <w:sz w:val="20"/>
              </w:rPr>
            </w:pPr>
            <w:ins w:id="1922" w:author="ERCOT" w:date="2024-03-19T12:51:00Z">
              <w:r w:rsidRPr="00865B19">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31D5AC58" w14:textId="77777777" w:rsidR="00865B19" w:rsidRPr="00865B19" w:rsidRDefault="00865B19" w:rsidP="00865B19">
            <w:pPr>
              <w:spacing w:after="60"/>
              <w:rPr>
                <w:ins w:id="1923" w:author="ERCOT" w:date="2024-03-19T12:51:00Z"/>
                <w:rFonts w:eastAsia="SimSun"/>
                <w:sz w:val="20"/>
              </w:rPr>
            </w:pPr>
            <w:ins w:id="1924" w:author="ERCOT" w:date="2024-03-19T12:51:00Z">
              <w:r w:rsidRPr="00865B19">
                <w:rPr>
                  <w:rFonts w:eastAsia="SimSun"/>
                  <w:i/>
                  <w:iCs/>
                  <w:sz w:val="20"/>
                </w:rPr>
                <w:t>Procured Capacity for DRRS per QSE in DAM</w:t>
              </w:r>
              <w:r w:rsidRPr="00865B19">
                <w:rPr>
                  <w:rFonts w:eastAsia="SimSun"/>
                  <w:iCs/>
                  <w:sz w:val="20"/>
                </w:rPr>
                <w:t xml:space="preserve">—The total DRRS Service capacity quantity awarded to QSE </w:t>
              </w:r>
              <w:r w:rsidRPr="00865B19">
                <w:rPr>
                  <w:rFonts w:eastAsia="SimSun"/>
                  <w:i/>
                  <w:iCs/>
                  <w:sz w:val="20"/>
                </w:rPr>
                <w:t>q</w:t>
              </w:r>
              <w:r w:rsidRPr="00865B19">
                <w:rPr>
                  <w:rFonts w:eastAsia="SimSun"/>
                  <w:iCs/>
                  <w:sz w:val="20"/>
                </w:rPr>
                <w:t xml:space="preserve"> in the DAM for all the Resources represented by the QSE, for the hour.</w:t>
              </w:r>
            </w:ins>
          </w:p>
        </w:tc>
      </w:tr>
      <w:tr w:rsidR="00865B19" w:rsidRPr="00865B19" w14:paraId="4D751336" w14:textId="77777777" w:rsidTr="00C812E5">
        <w:trPr>
          <w:ins w:id="192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6A5BD24" w14:textId="77777777" w:rsidR="00865B19" w:rsidRPr="00865B19" w:rsidRDefault="00865B19" w:rsidP="00865B19">
            <w:pPr>
              <w:spacing w:after="60"/>
              <w:rPr>
                <w:ins w:id="1926" w:author="ERCOT" w:date="2024-03-19T12:51:00Z"/>
                <w:rFonts w:eastAsia="SimSun"/>
                <w:i/>
                <w:sz w:val="20"/>
              </w:rPr>
            </w:pPr>
            <w:ins w:id="1927" w:author="ERCOT" w:date="2024-03-19T12:51:00Z">
              <w:r w:rsidRPr="00865B19">
                <w:rPr>
                  <w:rFonts w:eastAsia="SimSun"/>
                  <w:bCs/>
                  <w:sz w:val="20"/>
                </w:rPr>
                <w:t>DRRTRPQ</w:t>
              </w:r>
              <w:r w:rsidRPr="00865B19">
                <w:rPr>
                  <w:rFonts w:eastAsia="SimSun"/>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1F55C467" w14:textId="77777777" w:rsidR="00865B19" w:rsidRPr="00865B19" w:rsidRDefault="00865B19" w:rsidP="00865B19">
            <w:pPr>
              <w:spacing w:after="60"/>
              <w:rPr>
                <w:ins w:id="1928" w:author="ERCOT" w:date="2024-03-19T12:51:00Z"/>
                <w:rFonts w:eastAsia="SimSun"/>
                <w:sz w:val="20"/>
              </w:rPr>
            </w:pPr>
            <w:ins w:id="1929" w:author="ERCOT" w:date="2024-03-19T12:51:00Z">
              <w:r w:rsidRPr="00865B19">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85C7158" w14:textId="77777777" w:rsidR="00865B19" w:rsidRPr="00865B19" w:rsidRDefault="00865B19" w:rsidP="00865B19">
            <w:pPr>
              <w:spacing w:after="60"/>
              <w:rPr>
                <w:ins w:id="1930" w:author="ERCOT" w:date="2024-03-19T12:51:00Z"/>
                <w:rFonts w:eastAsia="SimSun"/>
                <w:sz w:val="20"/>
              </w:rPr>
            </w:pPr>
            <w:ins w:id="1931" w:author="ERCOT" w:date="2024-03-19T12:51:00Z">
              <w:r w:rsidRPr="00865B19">
                <w:rPr>
                  <w:rFonts w:eastAsia="SimSun"/>
                  <w:i/>
                  <w:sz w:val="20"/>
                </w:rPr>
                <w:t>DRRS Trade Purchases per QSE</w:t>
              </w:r>
              <w:r w:rsidRPr="00865B19">
                <w:rPr>
                  <w:rFonts w:eastAsia="SimSun"/>
                  <w:i/>
                  <w:iCs/>
                  <w:sz w:val="20"/>
                </w:rPr>
                <w:t>—</w:t>
              </w:r>
              <w:r w:rsidRPr="00865B19">
                <w:rPr>
                  <w:rFonts w:eastAsia="SimSun"/>
                  <w:iCs/>
                  <w:sz w:val="20"/>
                </w:rPr>
                <w:t xml:space="preserve">QSE </w:t>
              </w:r>
              <w:r w:rsidRPr="00865B19">
                <w:rPr>
                  <w:rFonts w:eastAsia="SimSun"/>
                  <w:i/>
                  <w:iCs/>
                  <w:sz w:val="20"/>
                </w:rPr>
                <w:t>q</w:t>
              </w:r>
              <w:r w:rsidRPr="00865B19">
                <w:rPr>
                  <w:rFonts w:eastAsia="SimSun"/>
                  <w:iCs/>
                  <w:sz w:val="20"/>
                </w:rPr>
                <w:t>’s total time-weighted average capacity Trade Purchase</w:t>
              </w:r>
              <w:r w:rsidRPr="00865B19">
                <w:rPr>
                  <w:rFonts w:eastAsia="SimSun"/>
                  <w:i/>
                  <w:iCs/>
                  <w:sz w:val="20"/>
                </w:rPr>
                <w:t xml:space="preserve"> </w:t>
              </w:r>
              <w:r w:rsidRPr="00865B19">
                <w:rPr>
                  <w:rFonts w:eastAsia="SimSun"/>
                  <w:iCs/>
                  <w:sz w:val="20"/>
                </w:rPr>
                <w:t>for DRRS, for the hour.  The time-weighted average value is rounded to 0.1 MW.</w:t>
              </w:r>
            </w:ins>
          </w:p>
        </w:tc>
      </w:tr>
      <w:tr w:rsidR="00865B19" w:rsidRPr="00865B19" w14:paraId="6450D4FB" w14:textId="77777777" w:rsidTr="00C812E5">
        <w:trPr>
          <w:ins w:id="193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F6EDB15" w14:textId="77777777" w:rsidR="00865B19" w:rsidRPr="00865B19" w:rsidRDefault="00865B19" w:rsidP="00865B19">
            <w:pPr>
              <w:spacing w:after="60"/>
              <w:rPr>
                <w:ins w:id="1933" w:author="ERCOT" w:date="2024-03-19T12:51:00Z"/>
                <w:rFonts w:eastAsia="SimSun"/>
                <w:i/>
                <w:sz w:val="20"/>
              </w:rPr>
            </w:pPr>
            <w:ins w:id="1934" w:author="ERCOT" w:date="2024-03-19T12:51:00Z">
              <w:r w:rsidRPr="00865B19">
                <w:rPr>
                  <w:rFonts w:eastAsia="SimSun"/>
                  <w:bCs/>
                  <w:sz w:val="20"/>
                </w:rPr>
                <w:t xml:space="preserve">TELDRRR </w:t>
              </w:r>
              <w:r w:rsidRPr="00865B19">
                <w:rPr>
                  <w:rFonts w:eastAsia="SimSun"/>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7AD76DA5" w14:textId="77777777" w:rsidR="00865B19" w:rsidRPr="00865B19" w:rsidRDefault="00865B19" w:rsidP="00865B19">
            <w:pPr>
              <w:spacing w:after="60"/>
              <w:rPr>
                <w:ins w:id="1935" w:author="ERCOT" w:date="2024-03-19T12:51:00Z"/>
                <w:rFonts w:eastAsia="SimSun"/>
                <w:sz w:val="20"/>
              </w:rPr>
            </w:pPr>
            <w:ins w:id="1936" w:author="ERCOT" w:date="2024-03-19T12:51:00Z">
              <w:r w:rsidRPr="00865B19">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5965BE9" w14:textId="77777777" w:rsidR="00865B19" w:rsidRPr="00865B19" w:rsidRDefault="00865B19" w:rsidP="00865B19">
            <w:pPr>
              <w:spacing w:after="60"/>
              <w:rPr>
                <w:ins w:id="1937" w:author="ERCOT" w:date="2024-03-19T12:51:00Z"/>
                <w:rFonts w:eastAsia="SimSun"/>
                <w:sz w:val="20"/>
              </w:rPr>
            </w:pPr>
            <w:ins w:id="1938" w:author="ERCOT" w:date="2024-03-19T12:51:00Z">
              <w:r w:rsidRPr="00865B19">
                <w:rPr>
                  <w:rFonts w:eastAsia="SimSun"/>
                  <w:i/>
                  <w:sz w:val="20"/>
                </w:rPr>
                <w:t>Telemetered DRRS Responsibility for the Resource</w:t>
              </w:r>
              <w:r w:rsidRPr="00865B19">
                <w:rPr>
                  <w:rFonts w:eastAsia="SimSun"/>
                  <w:i/>
                  <w:iCs/>
                  <w:sz w:val="20"/>
                </w:rPr>
                <w:t>—</w:t>
              </w:r>
              <w:r w:rsidRPr="00865B19">
                <w:rPr>
                  <w:rFonts w:eastAsia="SimSun"/>
                  <w:iCs/>
                  <w:sz w:val="20"/>
                </w:rPr>
                <w:t xml:space="preserve">The time-weighted average telemetered DRRS </w:t>
              </w:r>
              <w:r w:rsidRPr="00865B19">
                <w:rPr>
                  <w:rFonts w:eastAsia="SimSun"/>
                  <w:iCs/>
                  <w:sz w:val="20"/>
                  <w:szCs w:val="18"/>
                </w:rPr>
                <w:t xml:space="preserve">Ancillary Service Resource </w:t>
              </w:r>
              <w:r w:rsidRPr="00865B19">
                <w:rPr>
                  <w:rFonts w:eastAsia="SimSun"/>
                  <w:iCs/>
                  <w:sz w:val="20"/>
                </w:rPr>
                <w:t xml:space="preserve">Responsibility for the Resource </w:t>
              </w:r>
              <w:r w:rsidRPr="00865B19">
                <w:rPr>
                  <w:rFonts w:eastAsia="SimSun"/>
                  <w:i/>
                  <w:sz w:val="20"/>
                </w:rPr>
                <w:t>r</w:t>
              </w:r>
              <w:r w:rsidRPr="00865B19">
                <w:rPr>
                  <w:rFonts w:eastAsia="SimSun"/>
                  <w:iCs/>
                  <w:sz w:val="20"/>
                </w:rPr>
                <w:t xml:space="preserve">, represented by QSE </w:t>
              </w:r>
              <w:r w:rsidRPr="00865B19">
                <w:rPr>
                  <w:rFonts w:eastAsia="SimSun"/>
                  <w:i/>
                  <w:sz w:val="20"/>
                </w:rPr>
                <w:t>q</w:t>
              </w:r>
              <w:r w:rsidRPr="00865B19">
                <w:rPr>
                  <w:rFonts w:eastAsia="SimSun"/>
                  <w:iCs/>
                  <w:sz w:val="20"/>
                </w:rPr>
                <w:t>, for the hour.  The time-weighted average value is rounded to 0.1 MW.</w:t>
              </w:r>
            </w:ins>
          </w:p>
        </w:tc>
      </w:tr>
      <w:tr w:rsidR="00865B19" w:rsidRPr="00865B19" w14:paraId="5D78AE50" w14:textId="77777777" w:rsidTr="00C812E5">
        <w:trPr>
          <w:ins w:id="193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C078B23" w14:textId="77777777" w:rsidR="00865B19" w:rsidRPr="00865B19" w:rsidRDefault="00865B19" w:rsidP="00865B19">
            <w:pPr>
              <w:spacing w:after="60"/>
              <w:rPr>
                <w:ins w:id="1940" w:author="ERCOT" w:date="2024-03-19T12:51:00Z"/>
                <w:rFonts w:eastAsia="SimSun"/>
                <w:i/>
                <w:sz w:val="20"/>
              </w:rPr>
            </w:pPr>
            <w:ins w:id="1941" w:author="ERCOT" w:date="2024-03-19T12:51:00Z">
              <w:r w:rsidRPr="00865B19">
                <w:rPr>
                  <w:rFonts w:eastAsia="SimSun"/>
                  <w:iCs/>
                  <w:sz w:val="20"/>
                </w:rPr>
                <w:t xml:space="preserve">TDRRFQ </w:t>
              </w:r>
              <w:r w:rsidRPr="00865B19">
                <w:rPr>
                  <w:rFonts w:eastAsia="SimSun"/>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18716B0D" w14:textId="77777777" w:rsidR="00865B19" w:rsidRPr="00865B19" w:rsidRDefault="00865B19" w:rsidP="00865B19">
            <w:pPr>
              <w:spacing w:after="60"/>
              <w:rPr>
                <w:ins w:id="1942" w:author="ERCOT" w:date="2024-03-19T12:51:00Z"/>
                <w:rFonts w:eastAsia="SimSun"/>
                <w:sz w:val="20"/>
              </w:rPr>
            </w:pPr>
            <w:ins w:id="1943" w:author="ERCOT" w:date="2024-03-19T12:51:00Z">
              <w:r w:rsidRPr="00865B19">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52248114" w14:textId="77777777" w:rsidR="00865B19" w:rsidRPr="00865B19" w:rsidRDefault="00865B19" w:rsidP="00865B19">
            <w:pPr>
              <w:spacing w:after="60"/>
              <w:rPr>
                <w:ins w:id="1944" w:author="ERCOT" w:date="2024-03-19T12:51:00Z"/>
                <w:rFonts w:eastAsia="SimSun"/>
                <w:sz w:val="20"/>
              </w:rPr>
            </w:pPr>
            <w:ins w:id="1945" w:author="ERCOT" w:date="2024-03-19T12:51:00Z">
              <w:r w:rsidRPr="00865B19">
                <w:rPr>
                  <w:rFonts w:eastAsia="SimSun"/>
                  <w:i/>
                  <w:iCs/>
                  <w:sz w:val="20"/>
                </w:rPr>
                <w:t>Telemetered DRRS Failure Quantity per QSE—</w:t>
              </w:r>
              <w:r w:rsidRPr="00865B19">
                <w:rPr>
                  <w:rFonts w:eastAsia="SimSun"/>
                  <w:iCs/>
                  <w:sz w:val="20"/>
                </w:rPr>
                <w:t xml:space="preserve">Calculated failure quantity for QSE </w:t>
              </w:r>
              <w:r w:rsidRPr="00865B19">
                <w:rPr>
                  <w:rFonts w:eastAsia="SimSun"/>
                  <w:i/>
                  <w:sz w:val="20"/>
                </w:rPr>
                <w:t>q</w:t>
              </w:r>
              <w:r w:rsidRPr="00865B19">
                <w:rPr>
                  <w:rFonts w:eastAsia="SimSun"/>
                  <w:iCs/>
                  <w:sz w:val="20"/>
                </w:rPr>
                <w:t xml:space="preserve"> by comparing its average telemetered DRRS Responsibility sum to its Ancillary Service Supply Responsibility for DRRS, for the hour.</w:t>
              </w:r>
            </w:ins>
          </w:p>
        </w:tc>
      </w:tr>
      <w:tr w:rsidR="00865B19" w:rsidRPr="00865B19" w14:paraId="28B13950" w14:textId="77777777" w:rsidTr="00C812E5">
        <w:trPr>
          <w:ins w:id="194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9C408ED" w14:textId="77777777" w:rsidR="00865B19" w:rsidRPr="00865B19" w:rsidRDefault="00865B19" w:rsidP="00865B19">
            <w:pPr>
              <w:spacing w:after="60"/>
              <w:rPr>
                <w:ins w:id="1947" w:author="ERCOT" w:date="2024-03-19T12:51:00Z"/>
                <w:rFonts w:eastAsia="SimSun"/>
                <w:i/>
                <w:sz w:val="20"/>
              </w:rPr>
            </w:pPr>
            <w:ins w:id="1948" w:author="ERCOT" w:date="2024-03-19T12:51:00Z">
              <w:r w:rsidRPr="00865B19">
                <w:rPr>
                  <w:rFonts w:eastAsia="SimSun"/>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70977271" w14:textId="77777777" w:rsidR="00865B19" w:rsidRPr="00865B19" w:rsidRDefault="00865B19" w:rsidP="00865B19">
            <w:pPr>
              <w:spacing w:after="60"/>
              <w:rPr>
                <w:ins w:id="1949" w:author="ERCOT" w:date="2024-03-19T12:51:00Z"/>
                <w:rFonts w:eastAsia="SimSun"/>
                <w:sz w:val="20"/>
              </w:rPr>
            </w:pPr>
            <w:ins w:id="1950" w:author="ERCOT" w:date="2024-03-19T12:51:00Z">
              <w:r w:rsidRPr="00865B19">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7D0E4D1C" w14:textId="77777777" w:rsidR="00865B19" w:rsidRPr="00865B19" w:rsidRDefault="00865B19" w:rsidP="00865B19">
            <w:pPr>
              <w:spacing w:after="60"/>
              <w:rPr>
                <w:ins w:id="1951" w:author="ERCOT" w:date="2024-03-19T12:51:00Z"/>
                <w:rFonts w:eastAsia="SimSun"/>
                <w:sz w:val="20"/>
              </w:rPr>
            </w:pPr>
            <w:ins w:id="1952" w:author="ERCOT" w:date="2024-03-19T12:51:00Z">
              <w:r w:rsidRPr="00865B19">
                <w:rPr>
                  <w:rFonts w:eastAsia="SimSun"/>
                  <w:iCs/>
                  <w:sz w:val="20"/>
                </w:rPr>
                <w:t>A 15-minute Settlement Interval within the Operating Hour.</w:t>
              </w:r>
            </w:ins>
          </w:p>
        </w:tc>
      </w:tr>
      <w:tr w:rsidR="00865B19" w:rsidRPr="00865B19" w14:paraId="119522FD" w14:textId="77777777" w:rsidTr="00C812E5">
        <w:trPr>
          <w:ins w:id="195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1F07B91" w14:textId="77777777" w:rsidR="00865B19" w:rsidRPr="00865B19" w:rsidRDefault="00865B19" w:rsidP="00865B19">
            <w:pPr>
              <w:spacing w:after="60"/>
              <w:rPr>
                <w:ins w:id="1954" w:author="ERCOT" w:date="2024-03-19T12:51:00Z"/>
                <w:rFonts w:eastAsia="SimSun"/>
                <w:i/>
                <w:iCs/>
                <w:sz w:val="20"/>
              </w:rPr>
            </w:pPr>
            <w:ins w:id="1955" w:author="ERCOT" w:date="2024-03-19T12:51:00Z">
              <w:r w:rsidRPr="00865B19">
                <w:rPr>
                  <w:rFonts w:eastAsia="SimSun"/>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71C14AC8" w14:textId="77777777" w:rsidR="00865B19" w:rsidRPr="00865B19" w:rsidRDefault="00865B19" w:rsidP="00865B19">
            <w:pPr>
              <w:spacing w:after="60"/>
              <w:rPr>
                <w:ins w:id="1956" w:author="ERCOT" w:date="2024-03-19T12:51:00Z"/>
                <w:rFonts w:eastAsia="SimSun"/>
                <w:iCs/>
                <w:sz w:val="20"/>
              </w:rPr>
            </w:pPr>
            <w:ins w:id="1957" w:author="ERCOT" w:date="2024-03-19T12:51:00Z">
              <w:r w:rsidRPr="00865B19">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1F5EC415" w14:textId="77777777" w:rsidR="00865B19" w:rsidRPr="00865B19" w:rsidRDefault="00865B19" w:rsidP="00865B19">
            <w:pPr>
              <w:spacing w:after="60"/>
              <w:rPr>
                <w:ins w:id="1958" w:author="ERCOT" w:date="2024-03-19T12:51:00Z"/>
                <w:rFonts w:eastAsia="SimSun"/>
                <w:iCs/>
                <w:sz w:val="20"/>
              </w:rPr>
            </w:pPr>
            <w:ins w:id="1959" w:author="ERCOT" w:date="2024-03-19T12:51:00Z">
              <w:r w:rsidRPr="00865B19">
                <w:rPr>
                  <w:rFonts w:eastAsia="SimSun"/>
                  <w:iCs/>
                  <w:sz w:val="20"/>
                </w:rPr>
                <w:t>A QSE.</w:t>
              </w:r>
            </w:ins>
          </w:p>
        </w:tc>
      </w:tr>
      <w:tr w:rsidR="00865B19" w:rsidRPr="00865B19" w14:paraId="3B9F867D" w14:textId="77777777" w:rsidTr="00C812E5">
        <w:trPr>
          <w:ins w:id="196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216BF0B8" w14:textId="77777777" w:rsidR="00865B19" w:rsidRPr="00865B19" w:rsidRDefault="00865B19" w:rsidP="00865B19">
            <w:pPr>
              <w:spacing w:after="60"/>
              <w:rPr>
                <w:ins w:id="1961" w:author="ERCOT" w:date="2024-03-19T12:51:00Z"/>
                <w:rFonts w:eastAsia="SimSun"/>
                <w:i/>
                <w:iCs/>
                <w:sz w:val="20"/>
              </w:rPr>
            </w:pPr>
            <w:ins w:id="1962" w:author="ERCOT" w:date="2024-03-19T12:51:00Z">
              <w:r w:rsidRPr="00865B19">
                <w:rPr>
                  <w:rFonts w:eastAsia="SimSun"/>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44FE8E26" w14:textId="77777777" w:rsidR="00865B19" w:rsidRPr="00865B19" w:rsidRDefault="00865B19" w:rsidP="00865B19">
            <w:pPr>
              <w:spacing w:after="60"/>
              <w:rPr>
                <w:ins w:id="1963" w:author="ERCOT" w:date="2024-03-19T12:51:00Z"/>
                <w:rFonts w:eastAsia="SimSun"/>
                <w:iCs/>
                <w:sz w:val="20"/>
              </w:rPr>
            </w:pPr>
            <w:ins w:id="1964" w:author="ERCOT" w:date="2024-03-19T12:51:00Z">
              <w:r w:rsidRPr="00865B19">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74A01055" w14:textId="77777777" w:rsidR="00865B19" w:rsidRPr="00865B19" w:rsidRDefault="00865B19" w:rsidP="00865B19">
            <w:pPr>
              <w:spacing w:after="60"/>
              <w:rPr>
                <w:ins w:id="1965" w:author="ERCOT" w:date="2024-03-19T12:51:00Z"/>
                <w:rFonts w:eastAsia="SimSun"/>
                <w:iCs/>
                <w:sz w:val="20"/>
              </w:rPr>
            </w:pPr>
            <w:ins w:id="1966" w:author="ERCOT" w:date="2024-03-19T12:51:00Z">
              <w:r w:rsidRPr="00865B19">
                <w:rPr>
                  <w:rFonts w:eastAsia="SimSun"/>
                  <w:iCs/>
                  <w:sz w:val="20"/>
                </w:rPr>
                <w:t>A Resource that is qualified to provide DRRS.</w:t>
              </w:r>
            </w:ins>
          </w:p>
        </w:tc>
      </w:tr>
    </w:tbl>
    <w:p w14:paraId="71F73BC1" w14:textId="77777777" w:rsidR="00865B19" w:rsidRPr="00865B19" w:rsidRDefault="00865B19" w:rsidP="00865B19">
      <w:pPr>
        <w:keepNext/>
        <w:tabs>
          <w:tab w:val="left" w:pos="1080"/>
        </w:tabs>
        <w:spacing w:before="240" w:after="240"/>
        <w:ind w:left="1080" w:hanging="1080"/>
        <w:outlineLvl w:val="2"/>
        <w:rPr>
          <w:ins w:id="1967" w:author="ERCOT" w:date="2024-03-19T12:51:00Z"/>
          <w:rFonts w:eastAsia="SimSun"/>
          <w:b/>
          <w:bCs/>
          <w:iCs/>
        </w:rPr>
      </w:pPr>
      <w:ins w:id="1968" w:author="ERCOT" w:date="2024-03-19T12:51:00Z">
        <w:r w:rsidRPr="00865B19">
          <w:rPr>
            <w:rFonts w:eastAsia="SimSun"/>
            <w:b/>
            <w:bCs/>
            <w:iCs/>
          </w:rPr>
          <w:t>6.7.</w:t>
        </w:r>
      </w:ins>
      <w:ins w:id="1969" w:author="ERCOT" w:date="2024-05-11T21:03:00Z">
        <w:r w:rsidRPr="00865B19">
          <w:rPr>
            <w:rFonts w:eastAsia="SimSun"/>
            <w:b/>
            <w:bCs/>
            <w:iCs/>
          </w:rPr>
          <w:t>4</w:t>
        </w:r>
      </w:ins>
      <w:ins w:id="1970" w:author="ERCOT" w:date="2024-03-19T12:51:00Z">
        <w:r w:rsidRPr="00865B19">
          <w:rPr>
            <w:rFonts w:eastAsia="SimSun"/>
            <w:b/>
            <w:bCs/>
            <w:iCs/>
          </w:rPr>
          <w:t>.2</w:t>
        </w:r>
        <w:r w:rsidRPr="00865B19">
          <w:rPr>
            <w:rFonts w:eastAsia="SimSun"/>
            <w:b/>
            <w:bCs/>
            <w:iCs/>
          </w:rPr>
          <w:tab/>
          <w:t>Allocation of Charges for a Failure to Provide Dispatchable Reliability Reserve (DRRS) Ancillary Service</w:t>
        </w:r>
      </w:ins>
    </w:p>
    <w:p w14:paraId="34BC4CDB" w14:textId="77777777" w:rsidR="00865B19" w:rsidRPr="00865B19" w:rsidRDefault="00865B19" w:rsidP="00865B19">
      <w:pPr>
        <w:spacing w:after="240"/>
        <w:ind w:left="720" w:hanging="720"/>
        <w:rPr>
          <w:ins w:id="1971" w:author="ERCOT" w:date="2024-03-19T12:51:00Z"/>
          <w:rFonts w:eastAsia="SimSun"/>
          <w:b/>
          <w:bCs/>
          <w:i/>
          <w:iCs/>
        </w:rPr>
      </w:pPr>
      <w:ins w:id="1972" w:author="ERCOT" w:date="2024-03-19T12:51:00Z">
        <w:r w:rsidRPr="00865B19">
          <w:rPr>
            <w:rFonts w:eastAsia="SimSun"/>
            <w:iCs/>
          </w:rPr>
          <w:t>(1)</w:t>
        </w:r>
        <w:r w:rsidRPr="00865B19">
          <w:rPr>
            <w:rFonts w:eastAsia="SimSun"/>
            <w:b/>
            <w:bCs/>
            <w:i/>
            <w:iCs/>
          </w:rPr>
          <w:tab/>
        </w:r>
        <w:r w:rsidRPr="00865B19">
          <w:rPr>
            <w:rFonts w:eastAsia="SimSun"/>
            <w:iCs/>
          </w:rPr>
          <w:t xml:space="preserve">ERCOT shall allocate the failure to provide DRRS charges collected to the QSEs </w:t>
        </w:r>
        <w:r w:rsidRPr="00865B19">
          <w:rPr>
            <w:rFonts w:eastAsia="SimSun"/>
          </w:rPr>
          <w:t>representing</w:t>
        </w:r>
        <w:r w:rsidRPr="00865B19">
          <w:rPr>
            <w:rFonts w:eastAsia="SimSun"/>
            <w:iCs/>
          </w:rPr>
          <w:t xml:space="preserve"> Load based on the Hourly Load Ratio Share (HLRS). The payment to each QSE for each Operating Hour is calculated as follows: </w:t>
        </w:r>
      </w:ins>
    </w:p>
    <w:p w14:paraId="36DD3D35" w14:textId="77777777" w:rsidR="00865B19" w:rsidRPr="00865B19" w:rsidRDefault="00865B19" w:rsidP="00865B19">
      <w:pPr>
        <w:spacing w:after="240"/>
        <w:ind w:left="786"/>
        <w:rPr>
          <w:ins w:id="1973" w:author="ERCOT" w:date="2024-03-19T12:51:00Z"/>
          <w:rFonts w:eastAsia="SimSun"/>
          <w:b/>
        </w:rPr>
      </w:pPr>
      <w:ins w:id="1974" w:author="ERCOT" w:date="2024-03-19T12:51:00Z">
        <w:r w:rsidRPr="00865B19">
          <w:rPr>
            <w:rFonts w:eastAsia="SimSun"/>
            <w:b/>
          </w:rPr>
          <w:t xml:space="preserve">LADRRFQAMT </w:t>
        </w:r>
        <w:r w:rsidRPr="00865B19">
          <w:rPr>
            <w:rFonts w:eastAsia="SimSun"/>
            <w:b/>
            <w:i/>
            <w:vertAlign w:val="subscript"/>
          </w:rPr>
          <w:t>q</w:t>
        </w:r>
        <w:r w:rsidRPr="00865B19">
          <w:rPr>
            <w:rFonts w:eastAsia="SimSun"/>
            <w:b/>
          </w:rPr>
          <w:tab/>
          <w:t>=          DRRFQAMTTOT * HLRS</w:t>
        </w:r>
      </w:ins>
      <w:ins w:id="1975" w:author="ERCOT" w:date="2024-03-19T12:54:00Z">
        <w:r w:rsidRPr="00865B19">
          <w:rPr>
            <w:rFonts w:eastAsia="SimSun"/>
            <w:b/>
          </w:rPr>
          <w:t xml:space="preserve"> </w:t>
        </w:r>
      </w:ins>
      <w:ins w:id="1976" w:author="ERCOT" w:date="2024-03-19T12:51:00Z">
        <w:r w:rsidRPr="00865B19">
          <w:rPr>
            <w:rFonts w:eastAsia="SimSun"/>
            <w:b/>
            <w:i/>
            <w:iCs/>
            <w:vertAlign w:val="subscript"/>
          </w:rPr>
          <w:t>q</w:t>
        </w:r>
      </w:ins>
    </w:p>
    <w:p w14:paraId="6081F750" w14:textId="77777777" w:rsidR="00865B19" w:rsidRPr="00865B19" w:rsidRDefault="00865B19" w:rsidP="00865B19">
      <w:pPr>
        <w:spacing w:after="240"/>
        <w:ind w:left="786"/>
        <w:rPr>
          <w:ins w:id="1977" w:author="ERCOT" w:date="2024-03-19T12:51:00Z"/>
          <w:rFonts w:eastAsia="SimSun"/>
        </w:rPr>
      </w:pPr>
      <w:ins w:id="1978" w:author="ERCOT" w:date="2024-03-19T12:51:00Z">
        <w:r w:rsidRPr="00865B19">
          <w:rPr>
            <w:rFonts w:eastAsia="SimSun"/>
          </w:rPr>
          <w:t xml:space="preserve">Where: </w:t>
        </w:r>
      </w:ins>
    </w:p>
    <w:p w14:paraId="74F9A8D4" w14:textId="77777777" w:rsidR="00865B19" w:rsidRPr="00865B19" w:rsidRDefault="00865B19" w:rsidP="00865B19">
      <w:pPr>
        <w:spacing w:after="240"/>
        <w:ind w:left="786"/>
        <w:rPr>
          <w:ins w:id="1979" w:author="ERCOT" w:date="2024-03-19T12:51:00Z"/>
          <w:rFonts w:eastAsia="SimSun"/>
          <w:bCs/>
        </w:rPr>
      </w:pPr>
      <w:ins w:id="1980" w:author="ERCOT" w:date="2024-03-19T12:51:00Z">
        <w:r w:rsidRPr="00865B19">
          <w:rPr>
            <w:rFonts w:eastAsia="SimSun"/>
            <w:bCs/>
          </w:rPr>
          <w:t xml:space="preserve">DRRFQAMTTOT     = </w:t>
        </w:r>
        <w:r w:rsidRPr="00865B19">
          <w:rPr>
            <w:rFonts w:eastAsia="SimSun"/>
            <w:bCs/>
          </w:rPr>
          <w:tab/>
        </w:r>
        <w:r w:rsidR="0064163E">
          <w:rPr>
            <w:rFonts w:eastAsia="SimSun"/>
            <w:bCs/>
            <w:position w:val="-22"/>
          </w:rPr>
          <w:pict w14:anchorId="44A7D587">
            <v:shape id="_x0000_i1052" type="#_x0000_t75" style="width:12pt;height:24pt">
              <v:imagedata r:id="rId25" o:title=""/>
            </v:shape>
          </w:pict>
        </w:r>
        <w:r w:rsidRPr="00865B19">
          <w:rPr>
            <w:rFonts w:eastAsia="SimSun"/>
            <w:bCs/>
          </w:rPr>
          <w:t xml:space="preserve"> DRRFQAMT </w:t>
        </w:r>
        <w:r w:rsidRPr="00865B19">
          <w:rPr>
            <w:rFonts w:eastAsia="SimSun"/>
            <w:bCs/>
            <w:i/>
            <w:vertAlign w:val="subscript"/>
          </w:rPr>
          <w:t>q</w:t>
        </w:r>
      </w:ins>
    </w:p>
    <w:p w14:paraId="28CEB505" w14:textId="77777777" w:rsidR="00865B19" w:rsidRPr="00865B19" w:rsidRDefault="00865B19" w:rsidP="00865B19">
      <w:pPr>
        <w:rPr>
          <w:ins w:id="1981" w:author="ERCOT" w:date="2024-03-19T12:51:00Z"/>
          <w:rFonts w:eastAsia="SimSun"/>
        </w:rPr>
      </w:pPr>
      <w:ins w:id="1982" w:author="ERCOT" w:date="2024-03-19T12:51:00Z">
        <w:r w:rsidRPr="00865B19">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865B19" w:rsidRPr="00865B19" w14:paraId="4BCBA53B" w14:textId="77777777" w:rsidTr="00C812E5">
        <w:trPr>
          <w:ins w:id="1983" w:author="ERCOT" w:date="2024-03-19T12:51:00Z"/>
        </w:trPr>
        <w:tc>
          <w:tcPr>
            <w:tcW w:w="1149" w:type="pct"/>
          </w:tcPr>
          <w:p w14:paraId="1D0338CA" w14:textId="77777777" w:rsidR="00865B19" w:rsidRPr="00865B19" w:rsidRDefault="00865B19" w:rsidP="00865B19">
            <w:pPr>
              <w:spacing w:after="240"/>
              <w:rPr>
                <w:ins w:id="1984" w:author="ERCOT" w:date="2024-03-19T12:51:00Z"/>
                <w:rFonts w:eastAsia="SimSun"/>
                <w:b/>
                <w:iCs/>
                <w:sz w:val="20"/>
              </w:rPr>
            </w:pPr>
            <w:ins w:id="1985" w:author="ERCOT" w:date="2024-03-19T12:51:00Z">
              <w:r w:rsidRPr="00865B19">
                <w:rPr>
                  <w:rFonts w:eastAsia="SimSun"/>
                  <w:b/>
                  <w:iCs/>
                  <w:sz w:val="20"/>
                </w:rPr>
                <w:t>Variable</w:t>
              </w:r>
            </w:ins>
          </w:p>
        </w:tc>
        <w:tc>
          <w:tcPr>
            <w:tcW w:w="460" w:type="pct"/>
          </w:tcPr>
          <w:p w14:paraId="1FA66B29" w14:textId="77777777" w:rsidR="00865B19" w:rsidRPr="00865B19" w:rsidRDefault="00865B19" w:rsidP="00865B19">
            <w:pPr>
              <w:spacing w:after="240"/>
              <w:rPr>
                <w:ins w:id="1986" w:author="ERCOT" w:date="2024-03-19T12:51:00Z"/>
                <w:rFonts w:eastAsia="SimSun"/>
                <w:b/>
                <w:iCs/>
                <w:sz w:val="20"/>
              </w:rPr>
            </w:pPr>
            <w:ins w:id="1987" w:author="ERCOT" w:date="2024-03-19T12:51:00Z">
              <w:r w:rsidRPr="00865B19">
                <w:rPr>
                  <w:rFonts w:eastAsia="SimSun"/>
                  <w:b/>
                  <w:iCs/>
                  <w:sz w:val="20"/>
                </w:rPr>
                <w:t>Unit</w:t>
              </w:r>
            </w:ins>
          </w:p>
        </w:tc>
        <w:tc>
          <w:tcPr>
            <w:tcW w:w="3391" w:type="pct"/>
          </w:tcPr>
          <w:p w14:paraId="4E69CC33" w14:textId="77777777" w:rsidR="00865B19" w:rsidRPr="00865B19" w:rsidRDefault="00865B19" w:rsidP="00865B19">
            <w:pPr>
              <w:spacing w:after="240"/>
              <w:rPr>
                <w:ins w:id="1988" w:author="ERCOT" w:date="2024-03-19T12:51:00Z"/>
                <w:rFonts w:eastAsia="SimSun"/>
                <w:b/>
                <w:iCs/>
                <w:sz w:val="20"/>
              </w:rPr>
            </w:pPr>
            <w:ins w:id="1989" w:author="ERCOT" w:date="2024-03-19T12:51:00Z">
              <w:r w:rsidRPr="00865B19">
                <w:rPr>
                  <w:rFonts w:eastAsia="SimSun"/>
                  <w:b/>
                  <w:iCs/>
                  <w:sz w:val="20"/>
                </w:rPr>
                <w:t>Description</w:t>
              </w:r>
            </w:ins>
          </w:p>
        </w:tc>
      </w:tr>
      <w:tr w:rsidR="00865B19" w:rsidRPr="00865B19" w14:paraId="788323F1" w14:textId="77777777" w:rsidTr="00C812E5">
        <w:trPr>
          <w:ins w:id="1990" w:author="ERCOT" w:date="2024-03-19T12:51:00Z"/>
        </w:trPr>
        <w:tc>
          <w:tcPr>
            <w:tcW w:w="1149" w:type="pct"/>
          </w:tcPr>
          <w:p w14:paraId="5E8EA711" w14:textId="77777777" w:rsidR="00865B19" w:rsidRPr="00865B19" w:rsidRDefault="00865B19" w:rsidP="00865B19">
            <w:pPr>
              <w:spacing w:after="60"/>
              <w:rPr>
                <w:ins w:id="1991" w:author="ERCOT" w:date="2024-03-19T12:51:00Z"/>
                <w:rFonts w:eastAsia="SimSun"/>
                <w:iCs/>
                <w:sz w:val="20"/>
              </w:rPr>
            </w:pPr>
            <w:ins w:id="1992" w:author="ERCOT" w:date="2024-03-19T12:51:00Z">
              <w:r w:rsidRPr="00865B19">
                <w:rPr>
                  <w:rFonts w:eastAsia="SimSun"/>
                  <w:iCs/>
                  <w:sz w:val="20"/>
                </w:rPr>
                <w:t xml:space="preserve">LADRRFQAMT </w:t>
              </w:r>
              <w:r w:rsidRPr="00865B19">
                <w:rPr>
                  <w:rFonts w:eastAsia="SimSun"/>
                  <w:i/>
                  <w:sz w:val="20"/>
                  <w:vertAlign w:val="subscript"/>
                </w:rPr>
                <w:t>q</w:t>
              </w:r>
            </w:ins>
          </w:p>
        </w:tc>
        <w:tc>
          <w:tcPr>
            <w:tcW w:w="460" w:type="pct"/>
          </w:tcPr>
          <w:p w14:paraId="21AC20D4" w14:textId="77777777" w:rsidR="00865B19" w:rsidRPr="00865B19" w:rsidRDefault="00865B19" w:rsidP="00865B19">
            <w:pPr>
              <w:spacing w:after="60"/>
              <w:rPr>
                <w:ins w:id="1993" w:author="ERCOT" w:date="2024-03-19T12:51:00Z"/>
                <w:rFonts w:eastAsia="SimSun"/>
                <w:iCs/>
                <w:sz w:val="20"/>
              </w:rPr>
            </w:pPr>
            <w:ins w:id="1994" w:author="ERCOT" w:date="2024-03-19T12:51:00Z">
              <w:r w:rsidRPr="00865B19">
                <w:rPr>
                  <w:rFonts w:eastAsia="SimSun"/>
                  <w:iCs/>
                  <w:sz w:val="20"/>
                </w:rPr>
                <w:t>$</w:t>
              </w:r>
            </w:ins>
          </w:p>
        </w:tc>
        <w:tc>
          <w:tcPr>
            <w:tcW w:w="3391" w:type="pct"/>
          </w:tcPr>
          <w:p w14:paraId="63741CD6" w14:textId="77777777" w:rsidR="00865B19" w:rsidRPr="00865B19" w:rsidRDefault="00865B19" w:rsidP="00865B19">
            <w:pPr>
              <w:spacing w:after="60"/>
              <w:rPr>
                <w:ins w:id="1995" w:author="ERCOT" w:date="2024-03-19T12:51:00Z"/>
                <w:rFonts w:eastAsia="SimSun"/>
                <w:sz w:val="20"/>
              </w:rPr>
            </w:pPr>
            <w:ins w:id="1996" w:author="ERCOT" w:date="2024-03-19T12:51:00Z">
              <w:r w:rsidRPr="00865B19">
                <w:rPr>
                  <w:rFonts w:eastAsia="SimSun"/>
                  <w:i/>
                  <w:iCs/>
                  <w:sz w:val="20"/>
                </w:rPr>
                <w:t xml:space="preserve">Load- Allocated DRRS Failure Quantity Amount per QSE – </w:t>
              </w:r>
              <w:r w:rsidRPr="00865B19">
                <w:rPr>
                  <w:rFonts w:eastAsia="SimSun"/>
                  <w:sz w:val="20"/>
                </w:rPr>
                <w:t xml:space="preserve">The payment to QSE </w:t>
              </w:r>
              <w:r w:rsidRPr="00865B19">
                <w:rPr>
                  <w:rFonts w:eastAsia="SimSun"/>
                  <w:i/>
                  <w:iCs/>
                  <w:sz w:val="20"/>
                </w:rPr>
                <w:t>q</w:t>
              </w:r>
              <w:r w:rsidRPr="00865B19">
                <w:rPr>
                  <w:rFonts w:eastAsia="SimSun"/>
                  <w:sz w:val="20"/>
                </w:rPr>
                <w:t xml:space="preserve"> for its share of the failure to provide charges for the hour. </w:t>
              </w:r>
            </w:ins>
          </w:p>
        </w:tc>
      </w:tr>
      <w:tr w:rsidR="00865B19" w:rsidRPr="00865B19" w14:paraId="2AE8BC1E" w14:textId="77777777" w:rsidTr="00C812E5">
        <w:trPr>
          <w:ins w:id="1997" w:author="ERCOT" w:date="2024-03-19T12:51:00Z"/>
        </w:trPr>
        <w:tc>
          <w:tcPr>
            <w:tcW w:w="1149" w:type="pct"/>
          </w:tcPr>
          <w:p w14:paraId="5A06CB76" w14:textId="77777777" w:rsidR="00865B19" w:rsidRPr="00865B19" w:rsidRDefault="00865B19" w:rsidP="00865B19">
            <w:pPr>
              <w:spacing w:after="60"/>
              <w:rPr>
                <w:ins w:id="1998" w:author="ERCOT" w:date="2024-03-19T12:51:00Z"/>
                <w:rFonts w:eastAsia="SimSun"/>
                <w:iCs/>
                <w:sz w:val="20"/>
              </w:rPr>
            </w:pPr>
            <w:ins w:id="1999" w:author="ERCOT" w:date="2024-03-19T12:51:00Z">
              <w:r w:rsidRPr="00865B19">
                <w:rPr>
                  <w:rFonts w:eastAsia="SimSun"/>
                  <w:iCs/>
                  <w:sz w:val="20"/>
                </w:rPr>
                <w:t>DRRFQAMTTOT</w:t>
              </w:r>
            </w:ins>
          </w:p>
        </w:tc>
        <w:tc>
          <w:tcPr>
            <w:tcW w:w="460" w:type="pct"/>
          </w:tcPr>
          <w:p w14:paraId="51B851E5" w14:textId="77777777" w:rsidR="00865B19" w:rsidRPr="00865B19" w:rsidRDefault="00865B19" w:rsidP="00865B19">
            <w:pPr>
              <w:spacing w:after="60"/>
              <w:rPr>
                <w:ins w:id="2000" w:author="ERCOT" w:date="2024-03-19T12:51:00Z"/>
                <w:rFonts w:eastAsia="SimSun"/>
                <w:iCs/>
                <w:sz w:val="20"/>
              </w:rPr>
            </w:pPr>
            <w:ins w:id="2001" w:author="ERCOT" w:date="2024-03-19T12:51:00Z">
              <w:r w:rsidRPr="00865B19">
                <w:rPr>
                  <w:rFonts w:eastAsia="SimSun"/>
                  <w:iCs/>
                  <w:sz w:val="20"/>
                </w:rPr>
                <w:t>$</w:t>
              </w:r>
            </w:ins>
          </w:p>
        </w:tc>
        <w:tc>
          <w:tcPr>
            <w:tcW w:w="3391" w:type="pct"/>
          </w:tcPr>
          <w:p w14:paraId="272AAAD7" w14:textId="77777777" w:rsidR="00865B19" w:rsidRPr="00865B19" w:rsidRDefault="00865B19" w:rsidP="00865B19">
            <w:pPr>
              <w:spacing w:after="60"/>
              <w:rPr>
                <w:ins w:id="2002" w:author="ERCOT" w:date="2024-03-19T12:51:00Z"/>
                <w:rFonts w:eastAsia="SimSun"/>
                <w:i/>
                <w:iCs/>
                <w:sz w:val="20"/>
              </w:rPr>
            </w:pPr>
            <w:ins w:id="2003" w:author="ERCOT" w:date="2024-03-19T12:51:00Z">
              <w:r w:rsidRPr="00865B19">
                <w:rPr>
                  <w:rFonts w:eastAsia="SimSun"/>
                  <w:i/>
                  <w:iCs/>
                  <w:sz w:val="20"/>
                </w:rPr>
                <w:t>DRRS Failure Quantity Amount Total</w:t>
              </w:r>
              <w:r w:rsidRPr="00865B19">
                <w:rPr>
                  <w:rFonts w:eastAsia="SimSun"/>
                  <w:iCs/>
                  <w:sz w:val="20"/>
                </w:rPr>
                <w:t>—The charge to all QSEs for the total capacity associated with failures on Ancillary Service Supply Responsibility for DRRS, for the hour.</w:t>
              </w:r>
            </w:ins>
          </w:p>
        </w:tc>
      </w:tr>
      <w:tr w:rsidR="00865B19" w:rsidRPr="00865B19" w14:paraId="41242DEE" w14:textId="77777777" w:rsidTr="00C812E5">
        <w:trPr>
          <w:ins w:id="2004" w:author="ERCOT" w:date="2024-03-19T12:51:00Z"/>
        </w:trPr>
        <w:tc>
          <w:tcPr>
            <w:tcW w:w="1149" w:type="pct"/>
          </w:tcPr>
          <w:p w14:paraId="3D85A5B6" w14:textId="77777777" w:rsidR="00865B19" w:rsidRPr="00865B19" w:rsidRDefault="00865B19" w:rsidP="00865B19">
            <w:pPr>
              <w:spacing w:after="60"/>
              <w:rPr>
                <w:ins w:id="2005" w:author="ERCOT" w:date="2024-03-19T12:51:00Z"/>
                <w:rFonts w:eastAsia="SimSun"/>
                <w:iCs/>
                <w:sz w:val="20"/>
              </w:rPr>
            </w:pPr>
            <w:ins w:id="2006" w:author="ERCOT" w:date="2024-03-19T12:51:00Z">
              <w:r w:rsidRPr="00865B19">
                <w:rPr>
                  <w:rFonts w:eastAsia="SimSun"/>
                  <w:iCs/>
                  <w:sz w:val="20"/>
                </w:rPr>
                <w:t xml:space="preserve">DRRFQAMT </w:t>
              </w:r>
              <w:r w:rsidRPr="00865B19">
                <w:rPr>
                  <w:rFonts w:eastAsia="SimSun"/>
                  <w:i/>
                  <w:iCs/>
                  <w:sz w:val="20"/>
                  <w:vertAlign w:val="subscript"/>
                </w:rPr>
                <w:t>q</w:t>
              </w:r>
            </w:ins>
          </w:p>
        </w:tc>
        <w:tc>
          <w:tcPr>
            <w:tcW w:w="460" w:type="pct"/>
          </w:tcPr>
          <w:p w14:paraId="4B3316A7" w14:textId="77777777" w:rsidR="00865B19" w:rsidRPr="00865B19" w:rsidRDefault="00865B19" w:rsidP="00865B19">
            <w:pPr>
              <w:spacing w:after="60"/>
              <w:rPr>
                <w:ins w:id="2007" w:author="ERCOT" w:date="2024-03-19T12:51:00Z"/>
                <w:rFonts w:eastAsia="SimSun"/>
                <w:iCs/>
                <w:sz w:val="20"/>
              </w:rPr>
            </w:pPr>
            <w:ins w:id="2008" w:author="ERCOT" w:date="2024-03-19T12:51:00Z">
              <w:r w:rsidRPr="00865B19">
                <w:rPr>
                  <w:rFonts w:eastAsia="SimSun"/>
                  <w:iCs/>
                  <w:sz w:val="20"/>
                </w:rPr>
                <w:t>$</w:t>
              </w:r>
            </w:ins>
          </w:p>
        </w:tc>
        <w:tc>
          <w:tcPr>
            <w:tcW w:w="3391" w:type="pct"/>
          </w:tcPr>
          <w:p w14:paraId="01F8CEDA" w14:textId="77777777" w:rsidR="00865B19" w:rsidRPr="00865B19" w:rsidRDefault="00865B19" w:rsidP="00865B19">
            <w:pPr>
              <w:spacing w:after="60"/>
              <w:rPr>
                <w:ins w:id="2009" w:author="ERCOT" w:date="2024-03-19T12:51:00Z"/>
                <w:rFonts w:eastAsia="SimSun"/>
                <w:iCs/>
                <w:sz w:val="20"/>
              </w:rPr>
            </w:pPr>
            <w:ins w:id="2010" w:author="ERCOT" w:date="2024-03-19T12:51:00Z">
              <w:r w:rsidRPr="00865B19">
                <w:rPr>
                  <w:rFonts w:eastAsia="SimSun"/>
                  <w:i/>
                  <w:iCs/>
                  <w:sz w:val="20"/>
                </w:rPr>
                <w:t>DRRS Failure Quantity Amount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on its Ancillary Service Supply Responsibility for DRRS, for the hour.</w:t>
              </w:r>
            </w:ins>
          </w:p>
        </w:tc>
      </w:tr>
      <w:tr w:rsidR="00865B19" w:rsidRPr="00865B19" w14:paraId="5579C858" w14:textId="77777777" w:rsidTr="00C812E5">
        <w:trPr>
          <w:ins w:id="2011" w:author="ERCOT" w:date="2024-03-19T12:51:00Z"/>
        </w:trPr>
        <w:tc>
          <w:tcPr>
            <w:tcW w:w="1149" w:type="pct"/>
          </w:tcPr>
          <w:p w14:paraId="2402C7CD" w14:textId="77777777" w:rsidR="00865B19" w:rsidRPr="00865B19" w:rsidRDefault="00865B19" w:rsidP="00865B19">
            <w:pPr>
              <w:spacing w:after="60"/>
              <w:rPr>
                <w:ins w:id="2012" w:author="ERCOT" w:date="2024-03-19T12:51:00Z"/>
                <w:rFonts w:eastAsia="SimSun"/>
                <w:iCs/>
                <w:sz w:val="20"/>
                <w:szCs w:val="20"/>
              </w:rPr>
            </w:pPr>
            <w:ins w:id="2013" w:author="ERCOT" w:date="2024-03-19T12:51:00Z">
              <w:r w:rsidRPr="00865B19">
                <w:rPr>
                  <w:rFonts w:eastAsia="SimSun"/>
                  <w:sz w:val="20"/>
                  <w:szCs w:val="20"/>
                </w:rPr>
                <w:t>HLRS</w:t>
              </w:r>
              <w:r w:rsidRPr="00865B19">
                <w:rPr>
                  <w:rFonts w:eastAsia="SimSun"/>
                  <w:i/>
                  <w:sz w:val="20"/>
                  <w:szCs w:val="20"/>
                  <w:vertAlign w:val="subscript"/>
                </w:rPr>
                <w:t xml:space="preserve"> q</w:t>
              </w:r>
            </w:ins>
          </w:p>
        </w:tc>
        <w:tc>
          <w:tcPr>
            <w:tcW w:w="460" w:type="pct"/>
          </w:tcPr>
          <w:p w14:paraId="19B7C0C4" w14:textId="77777777" w:rsidR="00865B19" w:rsidRPr="00865B19" w:rsidRDefault="00865B19" w:rsidP="00865B19">
            <w:pPr>
              <w:spacing w:after="60"/>
              <w:rPr>
                <w:ins w:id="2014" w:author="ERCOT" w:date="2024-03-19T12:51:00Z"/>
                <w:rFonts w:eastAsia="SimSun"/>
                <w:iCs/>
                <w:sz w:val="20"/>
                <w:szCs w:val="20"/>
              </w:rPr>
            </w:pPr>
            <w:ins w:id="2015" w:author="ERCOT" w:date="2024-03-19T12:51:00Z">
              <w:r w:rsidRPr="00865B19">
                <w:rPr>
                  <w:rFonts w:eastAsia="SimSun"/>
                  <w:sz w:val="20"/>
                  <w:szCs w:val="20"/>
                </w:rPr>
                <w:t>none</w:t>
              </w:r>
            </w:ins>
          </w:p>
        </w:tc>
        <w:tc>
          <w:tcPr>
            <w:tcW w:w="3391" w:type="pct"/>
          </w:tcPr>
          <w:p w14:paraId="396AE902" w14:textId="77777777" w:rsidR="00865B19" w:rsidRPr="00865B19" w:rsidRDefault="00865B19" w:rsidP="00865B19">
            <w:pPr>
              <w:spacing w:after="60"/>
              <w:rPr>
                <w:ins w:id="2016" w:author="ERCOT" w:date="2024-03-19T12:51:00Z"/>
                <w:rFonts w:eastAsia="SimSun"/>
                <w:i/>
                <w:iCs/>
                <w:sz w:val="20"/>
                <w:szCs w:val="20"/>
              </w:rPr>
            </w:pPr>
            <w:ins w:id="2017" w:author="ERCOT" w:date="2024-03-19T12:51:00Z">
              <w:r w:rsidRPr="00865B19">
                <w:rPr>
                  <w:rFonts w:eastAsia="SimSun"/>
                  <w:i/>
                  <w:sz w:val="20"/>
                  <w:szCs w:val="20"/>
                </w:rPr>
                <w:t>Hourly Load Ratio Share per QSE</w:t>
              </w:r>
              <w:r w:rsidRPr="00865B19">
                <w:rPr>
                  <w:rFonts w:eastAsia="SimSun"/>
                  <w:sz w:val="20"/>
                  <w:szCs w:val="20"/>
                </w:rPr>
                <w:t xml:space="preserve">—The Real-Time LRS as defined in Section 6.6.2.4, QSE Load Ratio Share for an Operating Hour for QSE </w:t>
              </w:r>
              <w:r w:rsidRPr="00865B19">
                <w:rPr>
                  <w:rFonts w:eastAsia="SimSun"/>
                  <w:i/>
                  <w:sz w:val="20"/>
                  <w:szCs w:val="20"/>
                </w:rPr>
                <w:t>q</w:t>
              </w:r>
              <w:r w:rsidRPr="00865B19">
                <w:rPr>
                  <w:rFonts w:eastAsia="SimSun"/>
                  <w:sz w:val="20"/>
                  <w:szCs w:val="20"/>
                </w:rPr>
                <w:t xml:space="preserve"> for the Operating Hour.</w:t>
              </w:r>
            </w:ins>
          </w:p>
        </w:tc>
      </w:tr>
      <w:tr w:rsidR="00865B19" w:rsidRPr="00865B19" w14:paraId="1F46AA36" w14:textId="77777777" w:rsidTr="00C812E5">
        <w:trPr>
          <w:ins w:id="2018" w:author="ERCOT" w:date="2024-03-19T12:51:00Z"/>
        </w:trPr>
        <w:tc>
          <w:tcPr>
            <w:tcW w:w="1149" w:type="pct"/>
          </w:tcPr>
          <w:p w14:paraId="3C07B0E9" w14:textId="77777777" w:rsidR="00865B19" w:rsidRPr="00865B19" w:rsidRDefault="00865B19" w:rsidP="00865B19">
            <w:pPr>
              <w:spacing w:after="60"/>
              <w:rPr>
                <w:ins w:id="2019" w:author="ERCOT" w:date="2024-03-19T12:51:00Z"/>
                <w:rFonts w:eastAsia="SimSun"/>
                <w:iCs/>
                <w:sz w:val="20"/>
              </w:rPr>
            </w:pPr>
            <w:ins w:id="2020" w:author="ERCOT" w:date="2024-03-19T12:51:00Z">
              <w:r w:rsidRPr="00865B19">
                <w:rPr>
                  <w:rFonts w:eastAsia="SimSun"/>
                  <w:i/>
                  <w:iCs/>
                  <w:sz w:val="20"/>
                </w:rPr>
                <w:lastRenderedPageBreak/>
                <w:t>q</w:t>
              </w:r>
            </w:ins>
          </w:p>
        </w:tc>
        <w:tc>
          <w:tcPr>
            <w:tcW w:w="460" w:type="pct"/>
          </w:tcPr>
          <w:p w14:paraId="0E1AA56D" w14:textId="77777777" w:rsidR="00865B19" w:rsidRPr="00865B19" w:rsidRDefault="00865B19" w:rsidP="00865B19">
            <w:pPr>
              <w:spacing w:after="60"/>
              <w:rPr>
                <w:ins w:id="2021" w:author="ERCOT" w:date="2024-03-19T12:51:00Z"/>
                <w:rFonts w:eastAsia="SimSun"/>
                <w:iCs/>
                <w:sz w:val="20"/>
              </w:rPr>
            </w:pPr>
            <w:ins w:id="2022" w:author="ERCOT" w:date="2024-03-19T12:51:00Z">
              <w:r w:rsidRPr="00865B19">
                <w:rPr>
                  <w:rFonts w:eastAsia="SimSun"/>
                  <w:iCs/>
                  <w:sz w:val="20"/>
                </w:rPr>
                <w:t>None</w:t>
              </w:r>
            </w:ins>
          </w:p>
        </w:tc>
        <w:tc>
          <w:tcPr>
            <w:tcW w:w="3391" w:type="pct"/>
          </w:tcPr>
          <w:p w14:paraId="2F4904B7" w14:textId="77777777" w:rsidR="00865B19" w:rsidRPr="00865B19" w:rsidRDefault="00865B19" w:rsidP="00865B19">
            <w:pPr>
              <w:spacing w:after="60"/>
              <w:rPr>
                <w:ins w:id="2023" w:author="ERCOT" w:date="2024-03-19T12:51:00Z"/>
                <w:rFonts w:eastAsia="SimSun"/>
                <w:i/>
                <w:iCs/>
                <w:sz w:val="20"/>
              </w:rPr>
            </w:pPr>
            <w:ins w:id="2024" w:author="ERCOT" w:date="2024-03-19T12:51:00Z">
              <w:r w:rsidRPr="00865B19">
                <w:rPr>
                  <w:rFonts w:eastAsia="SimSun"/>
                  <w:iCs/>
                  <w:sz w:val="20"/>
                </w:rPr>
                <w:t>A QSE.</w:t>
              </w:r>
            </w:ins>
          </w:p>
        </w:tc>
      </w:tr>
    </w:tbl>
    <w:p w14:paraId="74FCA943" w14:textId="77777777" w:rsidR="00865B19" w:rsidRPr="00865B19" w:rsidRDefault="00865B19" w:rsidP="00865B19">
      <w:pPr>
        <w:keepNext/>
        <w:tabs>
          <w:tab w:val="left" w:pos="1080"/>
        </w:tabs>
        <w:spacing w:before="240" w:after="240"/>
        <w:ind w:left="1080" w:hanging="1080"/>
        <w:outlineLvl w:val="2"/>
        <w:rPr>
          <w:rFonts w:eastAsia="SimSun"/>
          <w:b/>
          <w:bCs/>
          <w:i/>
          <w:szCs w:val="20"/>
        </w:rPr>
      </w:pPr>
      <w:bookmarkStart w:id="2025" w:name="_Toc135992418"/>
      <w:r w:rsidRPr="00865B19">
        <w:rPr>
          <w:rFonts w:eastAsia="SimSun"/>
          <w:b/>
          <w:bCs/>
          <w:i/>
          <w:szCs w:val="20"/>
        </w:rPr>
        <w:t>6.7.</w:t>
      </w:r>
      <w:ins w:id="2026" w:author="ERCOT" w:date="2024-05-11T21:05:00Z">
        <w:r w:rsidRPr="00865B19">
          <w:rPr>
            <w:rFonts w:eastAsia="SimSun"/>
            <w:b/>
            <w:bCs/>
            <w:i/>
            <w:szCs w:val="20"/>
          </w:rPr>
          <w:t>5</w:t>
        </w:r>
      </w:ins>
      <w:del w:id="2027" w:author="ERCOT" w:date="2024-05-11T21:05:00Z">
        <w:r w:rsidRPr="00865B19" w:rsidDel="00503649">
          <w:rPr>
            <w:rFonts w:eastAsia="SimSun"/>
            <w:b/>
            <w:bCs/>
            <w:i/>
            <w:szCs w:val="20"/>
          </w:rPr>
          <w:delText>4</w:delText>
        </w:r>
      </w:del>
      <w:r w:rsidRPr="00865B19">
        <w:rPr>
          <w:rFonts w:eastAsia="SimSun"/>
          <w:b/>
          <w:bCs/>
          <w:i/>
          <w:szCs w:val="20"/>
        </w:rPr>
        <w:tab/>
        <w:t>Adjustments to Cost Allocations for Ancillary Services Procurement</w:t>
      </w:r>
      <w:bookmarkEnd w:id="2025"/>
    </w:p>
    <w:p w14:paraId="1BF672C4" w14:textId="77777777" w:rsidR="00865B19" w:rsidRPr="00865B19" w:rsidRDefault="00865B19" w:rsidP="00865B19">
      <w:pPr>
        <w:spacing w:after="240"/>
        <w:ind w:left="720" w:hanging="720"/>
        <w:rPr>
          <w:rFonts w:eastAsia="SimSun"/>
          <w:iCs/>
        </w:rPr>
      </w:pPr>
      <w:r w:rsidRPr="00865B19">
        <w:rPr>
          <w:rFonts w:eastAsia="SimSun"/>
          <w:iCs/>
        </w:rPr>
        <w:t>(1)</w:t>
      </w:r>
      <w:r w:rsidRPr="00865B19">
        <w:rPr>
          <w:rFonts w:eastAsia="SimSun"/>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589D93C1" w14:textId="77777777" w:rsidR="00865B19" w:rsidRPr="00865B19" w:rsidRDefault="00865B19" w:rsidP="00865B19">
      <w:pPr>
        <w:spacing w:after="240"/>
        <w:ind w:left="720" w:hanging="720"/>
        <w:rPr>
          <w:rFonts w:eastAsia="SimSun"/>
          <w:iCs/>
        </w:rPr>
      </w:pPr>
      <w:r w:rsidRPr="00865B19">
        <w:rPr>
          <w:rFonts w:eastAsia="SimSun"/>
          <w:iCs/>
        </w:rPr>
        <w:t>(2)</w:t>
      </w:r>
      <w:r w:rsidRPr="00865B19">
        <w:rPr>
          <w:rFonts w:eastAsia="SimSun"/>
          <w:iCs/>
        </w:rPr>
        <w:tab/>
        <w:t>For Reg-Up, if applicable:</w:t>
      </w:r>
    </w:p>
    <w:p w14:paraId="303A490D"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Reg-Up for a given Operating Hour is calculated as follows:</w:t>
      </w:r>
    </w:p>
    <w:p w14:paraId="47114DD1" w14:textId="6E1400EA" w:rsidR="00865B19" w:rsidRPr="00865B19" w:rsidRDefault="00865B19" w:rsidP="00865B19">
      <w:pPr>
        <w:spacing w:after="120"/>
        <w:ind w:left="2880" w:hanging="2160"/>
        <w:rPr>
          <w:rFonts w:eastAsia="SimSun"/>
          <w:b/>
          <w:bCs/>
        </w:rPr>
      </w:pPr>
      <w:r w:rsidRPr="00865B19">
        <w:rPr>
          <w:rFonts w:eastAsia="SimSun"/>
          <w:b/>
          <w:bCs/>
        </w:rPr>
        <w:t>RUCOSTTOT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75B76D0A" wp14:editId="4345F6A5">
            <wp:extent cx="144780" cy="274320"/>
            <wp:effectExtent l="0" t="0" r="0" b="0"/>
            <wp:docPr id="62"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(RTPCRUAMTTOT </w:t>
      </w:r>
      <w:r w:rsidRPr="00865B19">
        <w:rPr>
          <w:rFonts w:eastAsia="SimSun"/>
          <w:b/>
          <w:bCs/>
          <w:i/>
          <w:vertAlign w:val="subscript"/>
        </w:rPr>
        <w:t>m</w:t>
      </w:r>
      <w:r w:rsidRPr="00865B19">
        <w:rPr>
          <w:rFonts w:eastAsia="SimSun"/>
          <w:b/>
          <w:bCs/>
        </w:rPr>
        <w:t xml:space="preserve">) + </w:t>
      </w:r>
      <w:r w:rsidRPr="00865B19">
        <w:rPr>
          <w:rFonts w:eastAsia="SimSun"/>
          <w:b/>
          <w:bCs/>
        </w:rPr>
        <w:tab/>
      </w:r>
      <w:r w:rsidRPr="00865B19">
        <w:rPr>
          <w:rFonts w:eastAsia="SimSun"/>
          <w:b/>
          <w:bCs/>
        </w:rPr>
        <w:tab/>
      </w:r>
      <w:r w:rsidRPr="00865B19">
        <w:rPr>
          <w:rFonts w:eastAsia="SimSun"/>
          <w:b/>
          <w:bCs/>
        </w:rPr>
        <w:tab/>
        <w:t>PCRUAMTTOT</w:t>
      </w:r>
      <w:r w:rsidRPr="00865B19">
        <w:rPr>
          <w:rFonts w:eastAsia="SimSun"/>
          <w:b/>
          <w:bCs/>
          <w:i/>
          <w:vertAlign w:val="subscript"/>
        </w:rPr>
        <w:t xml:space="preserve"> </w:t>
      </w:r>
      <w:r w:rsidRPr="00865B19">
        <w:rPr>
          <w:rFonts w:eastAsia="SimSun"/>
          <w:b/>
          <w:bCs/>
        </w:rPr>
        <w:t xml:space="preserve"> + RUFQAMTTOT + </w:t>
      </w:r>
    </w:p>
    <w:p w14:paraId="7DE31972" w14:textId="77777777" w:rsidR="00865B19" w:rsidRPr="00865B19" w:rsidRDefault="00865B19" w:rsidP="00865B19">
      <w:pPr>
        <w:spacing w:after="240"/>
        <w:ind w:left="2880" w:firstLine="720"/>
        <w:rPr>
          <w:rFonts w:eastAsia="SimSun"/>
          <w:b/>
          <w:bCs/>
        </w:rPr>
      </w:pPr>
      <w:r w:rsidRPr="00865B19">
        <w:rPr>
          <w:rFonts w:eastAsia="SimSun"/>
          <w:b/>
          <w:bCs/>
        </w:rPr>
        <w:t>RUINFQAMTTOT)</w:t>
      </w:r>
    </w:p>
    <w:p w14:paraId="0C543868" w14:textId="77777777" w:rsidR="00865B19" w:rsidRPr="00865B19" w:rsidRDefault="00865B19" w:rsidP="00865B19">
      <w:pPr>
        <w:spacing w:after="240"/>
        <w:rPr>
          <w:rFonts w:eastAsia="SimSun"/>
          <w:iCs/>
        </w:rPr>
      </w:pPr>
      <w:r w:rsidRPr="00865B19">
        <w:rPr>
          <w:rFonts w:eastAsia="SimSun"/>
          <w:iCs/>
        </w:rPr>
        <w:t xml:space="preserve">Where: </w:t>
      </w:r>
    </w:p>
    <w:p w14:paraId="1604A95A" w14:textId="77777777" w:rsidR="00865B19" w:rsidRPr="00865B19" w:rsidRDefault="00865B19" w:rsidP="00865B19">
      <w:pPr>
        <w:rPr>
          <w:rFonts w:eastAsia="SimSun"/>
        </w:rPr>
      </w:pPr>
      <w:r w:rsidRPr="00865B19">
        <w:rPr>
          <w:rFonts w:eastAsia="SimSun"/>
        </w:rPr>
        <w:t xml:space="preserve">Total payment of SASM- and RSASM-procured capacity for Reg-Up by </w:t>
      </w:r>
      <w:proofErr w:type="gramStart"/>
      <w:r w:rsidRPr="00865B19">
        <w:rPr>
          <w:rFonts w:eastAsia="SimSun"/>
        </w:rPr>
        <w:t>market</w:t>
      </w:r>
      <w:proofErr w:type="gramEnd"/>
    </w:p>
    <w:p w14:paraId="4BE1A4AE" w14:textId="7E1B2BB9"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RTPCRUAMTTOT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18DF0009" wp14:editId="62234501">
            <wp:extent cx="144780" cy="297180"/>
            <wp:effectExtent l="0" t="0" r="0" b="0"/>
            <wp:docPr id="63"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RTPCRUAMT </w:t>
      </w:r>
      <w:r w:rsidRPr="00865B19">
        <w:rPr>
          <w:rFonts w:eastAsia="SimSun"/>
          <w:bCs/>
          <w:i/>
          <w:vertAlign w:val="subscript"/>
        </w:rPr>
        <w:t xml:space="preserve">q, m </w:t>
      </w:r>
    </w:p>
    <w:p w14:paraId="2A778FE3" w14:textId="77777777" w:rsidR="00865B19" w:rsidRPr="00865B19" w:rsidRDefault="00865B19" w:rsidP="00865B19">
      <w:pPr>
        <w:rPr>
          <w:rFonts w:eastAsia="SimSun"/>
        </w:rPr>
      </w:pPr>
      <w:r w:rsidRPr="00865B19">
        <w:rPr>
          <w:rFonts w:eastAsia="SimSun"/>
        </w:rPr>
        <w:t>Total payment of DAM-procured capacity for Reg-Up</w:t>
      </w:r>
    </w:p>
    <w:p w14:paraId="47D7C7CA" w14:textId="3806D0E7" w:rsidR="00865B19" w:rsidRPr="00865B19" w:rsidRDefault="00865B19" w:rsidP="00865B19">
      <w:pPr>
        <w:spacing w:after="240"/>
        <w:ind w:leftChars="300" w:left="2880" w:hangingChars="900" w:hanging="2160"/>
        <w:rPr>
          <w:rFonts w:eastAsia="SimSun"/>
          <w:bCs/>
        </w:rPr>
      </w:pPr>
      <w:r w:rsidRPr="00865B19">
        <w:rPr>
          <w:rFonts w:eastAsia="SimSun"/>
          <w:bCs/>
        </w:rPr>
        <w:t>PCRUAMTTOT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3E112639" wp14:editId="3E8CBBA0">
            <wp:extent cx="144780" cy="297180"/>
            <wp:effectExtent l="0" t="0" r="0" b="0"/>
            <wp:docPr id="64"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PCRUAMT </w:t>
      </w:r>
      <w:r w:rsidRPr="00865B19">
        <w:rPr>
          <w:rFonts w:eastAsia="SimSun"/>
          <w:bCs/>
          <w:i/>
          <w:vertAlign w:val="subscript"/>
        </w:rPr>
        <w:t>q</w:t>
      </w:r>
    </w:p>
    <w:p w14:paraId="3C185F6F" w14:textId="77777777" w:rsidR="00865B19" w:rsidRPr="00865B19" w:rsidRDefault="00865B19" w:rsidP="00865B19">
      <w:pPr>
        <w:rPr>
          <w:rFonts w:eastAsia="SimSun"/>
        </w:rPr>
      </w:pPr>
      <w:r w:rsidRPr="00865B19">
        <w:rPr>
          <w:rFonts w:eastAsia="SimSun"/>
        </w:rPr>
        <w:t>Total charge of failure on Ancillary Service Supply Responsibility for Reg-Up</w:t>
      </w:r>
    </w:p>
    <w:p w14:paraId="0E11F101" w14:textId="1546BDB3"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RUFQAMTTOT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32F42117" wp14:editId="2113F265">
            <wp:extent cx="144780" cy="297180"/>
            <wp:effectExtent l="0" t="0" r="0" b="0"/>
            <wp:docPr id="65"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RUFQAMTQSETOT </w:t>
      </w:r>
      <w:r w:rsidRPr="00865B19">
        <w:rPr>
          <w:rFonts w:eastAsia="SimSun"/>
          <w:bCs/>
          <w:i/>
          <w:vertAlign w:val="subscript"/>
        </w:rPr>
        <w:t>q</w:t>
      </w:r>
    </w:p>
    <w:p w14:paraId="6157785F" w14:textId="77777777" w:rsidR="00865B19" w:rsidRPr="00865B19" w:rsidRDefault="00865B19" w:rsidP="00865B19">
      <w:pPr>
        <w:tabs>
          <w:tab w:val="left" w:pos="2160"/>
          <w:tab w:val="left" w:pos="2880"/>
        </w:tabs>
        <w:ind w:left="300" w:hangingChars="125" w:hanging="300"/>
        <w:rPr>
          <w:rFonts w:eastAsia="SimSun"/>
          <w:bCs/>
        </w:rPr>
      </w:pPr>
      <w:r w:rsidRPr="00865B19">
        <w:rPr>
          <w:rFonts w:eastAsia="SimSun"/>
          <w:bCs/>
        </w:rPr>
        <w:t>Total payment of SASM- and RSASM-procured capacity for Reg-Up by QSE</w:t>
      </w:r>
    </w:p>
    <w:p w14:paraId="73B1B983" w14:textId="4FD951FB" w:rsidR="00865B19" w:rsidRPr="00865B19" w:rsidRDefault="00865B19" w:rsidP="00865B19">
      <w:pPr>
        <w:spacing w:after="240"/>
        <w:ind w:leftChars="300" w:left="2880" w:hangingChars="900" w:hanging="2160"/>
        <w:rPr>
          <w:rFonts w:eastAsia="SimSun"/>
          <w:bCs/>
        </w:rPr>
      </w:pPr>
      <w:r w:rsidRPr="00865B19">
        <w:rPr>
          <w:rFonts w:eastAsia="SimSun"/>
          <w:bCs/>
        </w:rPr>
        <w:t xml:space="preserve">RTPCRUAMTQSETOT </w:t>
      </w:r>
      <w:r w:rsidRPr="00865B19">
        <w:rPr>
          <w:rFonts w:eastAsia="SimSun"/>
          <w:bCs/>
          <w:i/>
          <w:vertAlign w:val="subscript"/>
        </w:rPr>
        <w:t>q</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5AA634AA" wp14:editId="44E993D6">
            <wp:extent cx="144780" cy="274320"/>
            <wp:effectExtent l="0" t="0" r="0" b="0"/>
            <wp:docPr id="66"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RTPCRUAMT </w:t>
      </w:r>
      <w:r w:rsidRPr="00865B19">
        <w:rPr>
          <w:rFonts w:eastAsia="SimSun"/>
          <w:bCs/>
          <w:i/>
          <w:vertAlign w:val="subscript"/>
        </w:rPr>
        <w:t>q, m</w:t>
      </w:r>
    </w:p>
    <w:p w14:paraId="0426D11A" w14:textId="77777777" w:rsidR="00865B19" w:rsidRPr="00865B19" w:rsidRDefault="00865B19" w:rsidP="00865B19">
      <w:pPr>
        <w:rPr>
          <w:rFonts w:eastAsia="SimSun"/>
        </w:rPr>
      </w:pPr>
      <w:r w:rsidRPr="00865B19">
        <w:rPr>
          <w:rFonts w:eastAsia="SimSun"/>
        </w:rPr>
        <w:t>Total charge of infeasible Ancillary Service Supply Responsibility for Reg-Up</w:t>
      </w:r>
    </w:p>
    <w:p w14:paraId="60308552" w14:textId="77777777" w:rsidR="00865B19" w:rsidRPr="00865B19" w:rsidRDefault="00865B19" w:rsidP="00865B19">
      <w:pPr>
        <w:spacing w:after="240"/>
        <w:ind w:left="2880" w:hanging="2160"/>
        <w:rPr>
          <w:rFonts w:eastAsia="SimSun"/>
        </w:rPr>
      </w:pPr>
      <w:r w:rsidRPr="00865B19">
        <w:rPr>
          <w:rFonts w:eastAsia="SimSun"/>
        </w:rPr>
        <w:t>RUINFQAMTTOT</w:t>
      </w:r>
      <w:r w:rsidRPr="00865B19">
        <w:rPr>
          <w:rFonts w:eastAsia="SimSun"/>
        </w:rPr>
        <w:tab/>
        <w:t>=</w:t>
      </w:r>
      <w:r w:rsidRPr="00865B19">
        <w:rPr>
          <w:rFonts w:eastAsia="SimSun"/>
        </w:rPr>
        <w:tab/>
      </w:r>
      <w:r w:rsidR="0064163E">
        <w:rPr>
          <w:rFonts w:eastAsia="SimSun"/>
          <w:position w:val="-22"/>
          <w:lang w:val="pt-BR"/>
        </w:rPr>
        <w:pict w14:anchorId="353F3846">
          <v:shape id="_x0000_i1053" type="#_x0000_t75" style="width:12pt;height:18pt">
            <v:imagedata r:id="rId38" o:title=""/>
          </v:shape>
        </w:pict>
      </w:r>
      <w:r w:rsidRPr="00865B19">
        <w:rPr>
          <w:rFonts w:eastAsia="SimSun"/>
        </w:rPr>
        <w:t xml:space="preserve"> RUINFQAMT </w:t>
      </w:r>
      <w:r w:rsidRPr="00865B19">
        <w:rPr>
          <w:rFonts w:eastAsia="SimSun"/>
          <w:i/>
          <w:vertAlign w:val="subscript"/>
        </w:rPr>
        <w:t>q</w:t>
      </w:r>
    </w:p>
    <w:p w14:paraId="40778171" w14:textId="77777777" w:rsidR="00865B19" w:rsidRPr="00865B19" w:rsidRDefault="00865B19" w:rsidP="00865B19">
      <w:pPr>
        <w:rPr>
          <w:rFonts w:eastAsia="SimSun"/>
        </w:rPr>
      </w:pPr>
      <w:r w:rsidRPr="00865B19">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65B19" w:rsidRPr="00865B19" w14:paraId="3BD72950" w14:textId="77777777" w:rsidTr="00C812E5">
        <w:tc>
          <w:tcPr>
            <w:tcW w:w="1315" w:type="pct"/>
          </w:tcPr>
          <w:p w14:paraId="43ADA00C"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6" w:type="pct"/>
          </w:tcPr>
          <w:p w14:paraId="76E1B796"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59" w:type="pct"/>
          </w:tcPr>
          <w:p w14:paraId="4C4CDD6B"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1B3A4C7A" w14:textId="77777777" w:rsidTr="00C812E5">
        <w:tc>
          <w:tcPr>
            <w:tcW w:w="1315" w:type="pct"/>
          </w:tcPr>
          <w:p w14:paraId="4858BAED" w14:textId="77777777" w:rsidR="00865B19" w:rsidRPr="00865B19" w:rsidRDefault="00865B19" w:rsidP="00865B19">
            <w:pPr>
              <w:spacing w:after="60"/>
              <w:rPr>
                <w:rFonts w:eastAsia="SimSun"/>
                <w:iCs/>
                <w:sz w:val="20"/>
              </w:rPr>
            </w:pPr>
            <w:r w:rsidRPr="00865B19">
              <w:rPr>
                <w:rFonts w:eastAsia="SimSun"/>
                <w:iCs/>
                <w:sz w:val="20"/>
              </w:rPr>
              <w:t>RUCOSTTOT</w:t>
            </w:r>
          </w:p>
        </w:tc>
        <w:tc>
          <w:tcPr>
            <w:tcW w:w="326" w:type="pct"/>
          </w:tcPr>
          <w:p w14:paraId="0F080046"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Pr>
          <w:p w14:paraId="40FF3FAB" w14:textId="77777777" w:rsidR="00865B19" w:rsidRPr="00865B19" w:rsidRDefault="00865B19" w:rsidP="00865B19">
            <w:pPr>
              <w:spacing w:after="60"/>
              <w:rPr>
                <w:rFonts w:eastAsia="SimSun"/>
                <w:iCs/>
                <w:sz w:val="20"/>
              </w:rPr>
            </w:pPr>
            <w:r w:rsidRPr="00865B19">
              <w:rPr>
                <w:rFonts w:eastAsia="SimSun"/>
                <w:i/>
                <w:iCs/>
                <w:sz w:val="20"/>
              </w:rPr>
              <w:t>Reg-Up Cost Total</w:t>
            </w:r>
            <w:r w:rsidRPr="00865B19">
              <w:rPr>
                <w:rFonts w:eastAsia="SimSun"/>
                <w:iCs/>
                <w:sz w:val="20"/>
              </w:rPr>
              <w:t>—The net total costs for Reg-Up for the hour.</w:t>
            </w:r>
          </w:p>
        </w:tc>
      </w:tr>
      <w:tr w:rsidR="00865B19" w:rsidRPr="00865B19" w14:paraId="4DE8185B" w14:textId="77777777" w:rsidTr="00C812E5">
        <w:tc>
          <w:tcPr>
            <w:tcW w:w="1315" w:type="pct"/>
            <w:tcBorders>
              <w:top w:val="single" w:sz="4" w:space="0" w:color="auto"/>
              <w:left w:val="single" w:sz="4" w:space="0" w:color="auto"/>
              <w:bottom w:val="single" w:sz="4" w:space="0" w:color="auto"/>
              <w:right w:val="single" w:sz="4" w:space="0" w:color="auto"/>
            </w:tcBorders>
          </w:tcPr>
          <w:p w14:paraId="2694B77E" w14:textId="77777777" w:rsidR="00865B19" w:rsidRPr="00865B19" w:rsidRDefault="00865B19" w:rsidP="00865B19">
            <w:pPr>
              <w:spacing w:after="60"/>
              <w:rPr>
                <w:rFonts w:eastAsia="SimSun"/>
                <w:iCs/>
                <w:sz w:val="20"/>
              </w:rPr>
            </w:pPr>
            <w:r w:rsidRPr="00865B19">
              <w:rPr>
                <w:rFonts w:eastAsia="SimSun"/>
                <w:iCs/>
                <w:sz w:val="20"/>
              </w:rPr>
              <w:t xml:space="preserve">RTPCRUAMTTOT </w:t>
            </w:r>
            <w:r w:rsidRPr="00865B19">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2502814"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81E4FCC" w14:textId="77777777" w:rsidR="00865B19" w:rsidRPr="00865B19" w:rsidRDefault="00865B19" w:rsidP="00865B19">
            <w:pPr>
              <w:spacing w:after="60"/>
              <w:rPr>
                <w:rFonts w:eastAsia="SimSun"/>
                <w:i/>
                <w:iCs/>
                <w:sz w:val="20"/>
              </w:rPr>
            </w:pPr>
            <w:r w:rsidRPr="00865B19">
              <w:rPr>
                <w:rFonts w:eastAsia="SimSun"/>
                <w:i/>
                <w:iCs/>
                <w:sz w:val="20"/>
              </w:rPr>
              <w:t>Procured Capacity for Reg-Up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Reg-Up, for the hour.</w:t>
            </w:r>
          </w:p>
        </w:tc>
      </w:tr>
      <w:tr w:rsidR="00865B19" w:rsidRPr="00865B19" w14:paraId="77DF4F9C" w14:textId="77777777" w:rsidTr="00C812E5">
        <w:tc>
          <w:tcPr>
            <w:tcW w:w="1315" w:type="pct"/>
            <w:tcBorders>
              <w:top w:val="single" w:sz="4" w:space="0" w:color="auto"/>
              <w:left w:val="single" w:sz="4" w:space="0" w:color="auto"/>
              <w:bottom w:val="single" w:sz="4" w:space="0" w:color="auto"/>
              <w:right w:val="single" w:sz="4" w:space="0" w:color="auto"/>
            </w:tcBorders>
          </w:tcPr>
          <w:p w14:paraId="5BFB2D54" w14:textId="77777777" w:rsidR="00865B19" w:rsidRPr="00865B19" w:rsidRDefault="00865B19" w:rsidP="00865B19">
            <w:pPr>
              <w:spacing w:after="60"/>
              <w:rPr>
                <w:rFonts w:eastAsia="SimSun"/>
                <w:iCs/>
                <w:sz w:val="20"/>
              </w:rPr>
            </w:pPr>
            <w:r w:rsidRPr="00865B19">
              <w:rPr>
                <w:rFonts w:eastAsia="SimSun"/>
                <w:iCs/>
                <w:sz w:val="20"/>
              </w:rPr>
              <w:lastRenderedPageBreak/>
              <w:t xml:space="preserve">RTPCRUAMT </w:t>
            </w:r>
            <w:r w:rsidRPr="00865B19">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4E06DA4A"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7F11C80" w14:textId="77777777" w:rsidR="00865B19" w:rsidRPr="00865B19" w:rsidRDefault="00865B19" w:rsidP="00865B19">
            <w:pPr>
              <w:spacing w:after="60"/>
              <w:rPr>
                <w:rFonts w:eastAsia="SimSun"/>
                <w:i/>
                <w:iCs/>
                <w:sz w:val="20"/>
              </w:rPr>
            </w:pPr>
            <w:r w:rsidRPr="00865B19">
              <w:rPr>
                <w:rFonts w:eastAsia="SimSun"/>
                <w:i/>
                <w:iCs/>
                <w:sz w:val="20"/>
              </w:rPr>
              <w:t>Procured Capacity for Reg-Up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Reg-Up, for the hour.</w:t>
            </w:r>
          </w:p>
        </w:tc>
      </w:tr>
      <w:tr w:rsidR="00865B19" w:rsidRPr="00865B19" w14:paraId="0841FF23" w14:textId="77777777" w:rsidTr="00C812E5">
        <w:tc>
          <w:tcPr>
            <w:tcW w:w="1315" w:type="pct"/>
            <w:tcBorders>
              <w:top w:val="single" w:sz="4" w:space="0" w:color="auto"/>
              <w:left w:val="single" w:sz="4" w:space="0" w:color="auto"/>
              <w:bottom w:val="single" w:sz="4" w:space="0" w:color="auto"/>
              <w:right w:val="single" w:sz="4" w:space="0" w:color="auto"/>
            </w:tcBorders>
          </w:tcPr>
          <w:p w14:paraId="4CFE1047" w14:textId="77777777" w:rsidR="00865B19" w:rsidRPr="00865B19" w:rsidRDefault="00865B19" w:rsidP="00865B19">
            <w:pPr>
              <w:spacing w:after="60"/>
              <w:rPr>
                <w:rFonts w:eastAsia="SimSun"/>
                <w:iCs/>
                <w:sz w:val="20"/>
              </w:rPr>
            </w:pPr>
            <w:r w:rsidRPr="00865B19">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49C35054"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4ED8CDE" w14:textId="77777777" w:rsidR="00865B19" w:rsidRPr="00865B19" w:rsidRDefault="00865B19" w:rsidP="00865B19">
            <w:pPr>
              <w:spacing w:after="60"/>
              <w:rPr>
                <w:rFonts w:eastAsia="SimSun"/>
                <w:i/>
                <w:iCs/>
                <w:sz w:val="20"/>
              </w:rPr>
            </w:pPr>
            <w:r w:rsidRPr="00865B19">
              <w:rPr>
                <w:rFonts w:eastAsia="SimSun"/>
                <w:i/>
                <w:iCs/>
                <w:sz w:val="20"/>
              </w:rPr>
              <w:t>Reg-Up Failure Quantity Amount Total</w:t>
            </w:r>
            <w:r w:rsidRPr="00865B19">
              <w:rPr>
                <w:rFonts w:eastAsia="SimSun"/>
                <w:iCs/>
                <w:sz w:val="20"/>
              </w:rPr>
              <w:t>—The total charges to all QSEs for their capacity associated with failures and reconfiguration reductions on their Ancillary Service Supply Responsibilities for Reg-Up, for the hour.</w:t>
            </w:r>
          </w:p>
        </w:tc>
      </w:tr>
      <w:tr w:rsidR="00865B19" w:rsidRPr="00865B19" w14:paraId="4B0E42A0" w14:textId="77777777" w:rsidTr="00C812E5">
        <w:tc>
          <w:tcPr>
            <w:tcW w:w="1315" w:type="pct"/>
            <w:tcBorders>
              <w:top w:val="single" w:sz="4" w:space="0" w:color="auto"/>
              <w:left w:val="single" w:sz="4" w:space="0" w:color="auto"/>
              <w:bottom w:val="single" w:sz="4" w:space="0" w:color="auto"/>
              <w:right w:val="single" w:sz="4" w:space="0" w:color="auto"/>
            </w:tcBorders>
          </w:tcPr>
          <w:p w14:paraId="66E59710" w14:textId="77777777" w:rsidR="00865B19" w:rsidRPr="00865B19" w:rsidRDefault="00865B19" w:rsidP="00865B19">
            <w:pPr>
              <w:spacing w:after="60"/>
              <w:rPr>
                <w:rFonts w:eastAsia="SimSun"/>
                <w:iCs/>
                <w:sz w:val="20"/>
              </w:rPr>
            </w:pPr>
            <w:r w:rsidRPr="00865B19">
              <w:rPr>
                <w:rFonts w:eastAsia="SimSun"/>
                <w:iCs/>
                <w:sz w:val="20"/>
              </w:rPr>
              <w:t xml:space="preserve">RUFQAMTQSETOT </w:t>
            </w:r>
            <w:r w:rsidRPr="00865B19">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0E1273E"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8AB349D" w14:textId="77777777" w:rsidR="00865B19" w:rsidRPr="00865B19" w:rsidRDefault="00865B19" w:rsidP="00865B19">
            <w:pPr>
              <w:spacing w:after="60"/>
              <w:rPr>
                <w:rFonts w:eastAsia="SimSun"/>
                <w:i/>
                <w:iCs/>
                <w:sz w:val="20"/>
              </w:rPr>
            </w:pPr>
            <w:r w:rsidRPr="00865B19">
              <w:rPr>
                <w:rFonts w:eastAsia="SimSun"/>
                <w:i/>
                <w:iCs/>
                <w:sz w:val="20"/>
              </w:rPr>
              <w:t>Reg-Up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Reg-Up, for the hour.</w:t>
            </w:r>
          </w:p>
        </w:tc>
      </w:tr>
      <w:tr w:rsidR="00865B19" w:rsidRPr="00865B19" w14:paraId="69DA4C5F" w14:textId="77777777" w:rsidTr="00C812E5">
        <w:tc>
          <w:tcPr>
            <w:tcW w:w="1315" w:type="pct"/>
            <w:tcBorders>
              <w:top w:val="single" w:sz="4" w:space="0" w:color="auto"/>
              <w:left w:val="single" w:sz="4" w:space="0" w:color="auto"/>
              <w:bottom w:val="single" w:sz="4" w:space="0" w:color="auto"/>
              <w:right w:val="single" w:sz="4" w:space="0" w:color="auto"/>
            </w:tcBorders>
          </w:tcPr>
          <w:p w14:paraId="7D1EDAEC" w14:textId="77777777" w:rsidR="00865B19" w:rsidRPr="00865B19" w:rsidRDefault="00865B19" w:rsidP="00865B19">
            <w:pPr>
              <w:spacing w:after="60"/>
              <w:rPr>
                <w:rFonts w:eastAsia="SimSun"/>
                <w:iCs/>
                <w:sz w:val="20"/>
              </w:rPr>
            </w:pPr>
            <w:r w:rsidRPr="00865B19">
              <w:rPr>
                <w:rFonts w:eastAsia="SimSun"/>
                <w:iCs/>
                <w:sz w:val="20"/>
              </w:rPr>
              <w:t xml:space="preserve">RTPCRUAMTQSETOT </w:t>
            </w:r>
            <w:r w:rsidRPr="00865B19">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3C19808"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4F22DF7" w14:textId="77777777" w:rsidR="00865B19" w:rsidRPr="00865B19" w:rsidRDefault="00865B19" w:rsidP="00865B19">
            <w:pPr>
              <w:spacing w:after="60"/>
              <w:rPr>
                <w:rFonts w:eastAsia="SimSun"/>
                <w:iCs/>
                <w:sz w:val="20"/>
              </w:rPr>
            </w:pPr>
            <w:r w:rsidRPr="00865B19">
              <w:rPr>
                <w:rFonts w:eastAsia="SimSun"/>
                <w:i/>
                <w:iCs/>
                <w:sz w:val="20"/>
              </w:rPr>
              <w:t>Procured Capacity for Reg-Up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Reg-Up, for the hour.</w:t>
            </w:r>
          </w:p>
        </w:tc>
      </w:tr>
      <w:tr w:rsidR="00865B19" w:rsidRPr="00865B19" w14:paraId="2B846A59"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6B0CB13" w14:textId="77777777" w:rsidR="00865B19" w:rsidRPr="00865B19" w:rsidRDefault="00865B19" w:rsidP="00865B19">
            <w:pPr>
              <w:spacing w:after="60"/>
              <w:rPr>
                <w:rFonts w:eastAsia="SimSun"/>
                <w:iCs/>
                <w:sz w:val="20"/>
              </w:rPr>
            </w:pPr>
            <w:r w:rsidRPr="00865B19">
              <w:rPr>
                <w:rFonts w:eastAsia="SimSun"/>
                <w:iCs/>
                <w:sz w:val="20"/>
              </w:rPr>
              <w:t xml:space="preserve">PCRUAMT </w:t>
            </w:r>
            <w:r w:rsidRPr="00865B19">
              <w:rPr>
                <w:rFonts w:eastAsia="SimSun"/>
                <w:i/>
                <w:iCs/>
                <w:sz w:val="20"/>
                <w:vertAlign w:val="subscript"/>
              </w:rPr>
              <w:t>q</w:t>
            </w:r>
          </w:p>
        </w:tc>
        <w:tc>
          <w:tcPr>
            <w:tcW w:w="326" w:type="pct"/>
          </w:tcPr>
          <w:p w14:paraId="776B8DB0"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Pr>
          <w:p w14:paraId="74278774" w14:textId="77777777" w:rsidR="00865B19" w:rsidRPr="00865B19" w:rsidRDefault="00865B19" w:rsidP="00865B19">
            <w:pPr>
              <w:spacing w:after="60"/>
              <w:rPr>
                <w:rFonts w:eastAsia="SimSun"/>
                <w:iCs/>
                <w:sz w:val="20"/>
              </w:rPr>
            </w:pPr>
            <w:r w:rsidRPr="00865B19">
              <w:rPr>
                <w:rFonts w:eastAsia="SimSun"/>
                <w:i/>
                <w:iCs/>
                <w:sz w:val="20"/>
              </w:rPr>
              <w:t>Procured Capacity for Reg-Up Amount per QSE in DAM</w:t>
            </w:r>
            <w:r w:rsidRPr="00865B19">
              <w:rPr>
                <w:rFonts w:eastAsia="SimSun"/>
                <w:iCs/>
                <w:sz w:val="20"/>
              </w:rPr>
              <w:t xml:space="preserve">—The DAM Reg-Up payment for QSE </w:t>
            </w:r>
            <w:r w:rsidRPr="00865B19">
              <w:rPr>
                <w:rFonts w:eastAsia="SimSun"/>
                <w:i/>
                <w:iCs/>
                <w:sz w:val="20"/>
              </w:rPr>
              <w:t>q</w:t>
            </w:r>
            <w:r w:rsidRPr="00865B19">
              <w:rPr>
                <w:rFonts w:eastAsia="SimSun"/>
                <w:iCs/>
                <w:sz w:val="20"/>
              </w:rPr>
              <w:t>, for the hour.</w:t>
            </w:r>
          </w:p>
        </w:tc>
      </w:tr>
      <w:tr w:rsidR="00865B19" w:rsidRPr="00865B19" w14:paraId="009AA4FD"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1F09FE4" w14:textId="77777777" w:rsidR="00865B19" w:rsidRPr="00865B19" w:rsidRDefault="00865B19" w:rsidP="00865B19">
            <w:pPr>
              <w:spacing w:after="60"/>
              <w:rPr>
                <w:rFonts w:eastAsia="SimSun"/>
                <w:iCs/>
                <w:sz w:val="20"/>
              </w:rPr>
            </w:pPr>
            <w:r w:rsidRPr="00865B19">
              <w:rPr>
                <w:rFonts w:eastAsia="SimSun"/>
                <w:sz w:val="20"/>
              </w:rPr>
              <w:t>RUINFQAMTTOT</w:t>
            </w:r>
          </w:p>
        </w:tc>
        <w:tc>
          <w:tcPr>
            <w:tcW w:w="326" w:type="pct"/>
          </w:tcPr>
          <w:p w14:paraId="5732B336" w14:textId="77777777" w:rsidR="00865B19" w:rsidRPr="00865B19" w:rsidRDefault="00865B19" w:rsidP="00865B19">
            <w:pPr>
              <w:spacing w:after="60"/>
              <w:rPr>
                <w:rFonts w:eastAsia="SimSun"/>
                <w:iCs/>
                <w:sz w:val="20"/>
              </w:rPr>
            </w:pPr>
            <w:r w:rsidRPr="00865B19">
              <w:rPr>
                <w:rFonts w:eastAsia="SimSun"/>
                <w:sz w:val="20"/>
              </w:rPr>
              <w:t>$</w:t>
            </w:r>
          </w:p>
        </w:tc>
        <w:tc>
          <w:tcPr>
            <w:tcW w:w="3359" w:type="pct"/>
          </w:tcPr>
          <w:p w14:paraId="4F120019" w14:textId="77777777" w:rsidR="00865B19" w:rsidRPr="00865B19" w:rsidRDefault="00865B19" w:rsidP="00865B19">
            <w:pPr>
              <w:spacing w:after="60"/>
              <w:rPr>
                <w:rFonts w:eastAsia="SimSun"/>
                <w:i/>
                <w:iCs/>
                <w:sz w:val="20"/>
              </w:rPr>
            </w:pPr>
            <w:r w:rsidRPr="00865B19">
              <w:rPr>
                <w:rFonts w:eastAsia="SimSun"/>
                <w:i/>
                <w:sz w:val="20"/>
              </w:rPr>
              <w:t xml:space="preserve">Reg-Up Infeasible Quantity Amount Total  </w:t>
            </w:r>
            <w:r w:rsidRPr="00865B19">
              <w:rPr>
                <w:rFonts w:eastAsia="SimSun"/>
                <w:sz w:val="20"/>
              </w:rPr>
              <w:t>— The charge to all QSEs for their total capacity associated with infeasible deployment of Ancillary Service Supply Responsibilities for Reg-Up, for the hour.</w:t>
            </w:r>
          </w:p>
        </w:tc>
      </w:tr>
      <w:tr w:rsidR="00865B19" w:rsidRPr="00865B19" w14:paraId="327159FE"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7B83296" w14:textId="77777777" w:rsidR="00865B19" w:rsidRPr="00865B19" w:rsidRDefault="00865B19" w:rsidP="00865B19">
            <w:pPr>
              <w:spacing w:after="60"/>
              <w:rPr>
                <w:rFonts w:eastAsia="SimSun"/>
                <w:iCs/>
                <w:sz w:val="20"/>
              </w:rPr>
            </w:pPr>
            <w:r w:rsidRPr="00865B19">
              <w:rPr>
                <w:rFonts w:eastAsia="SimSun"/>
                <w:sz w:val="20"/>
              </w:rPr>
              <w:t xml:space="preserve">RUINFQAMT </w:t>
            </w:r>
            <w:r w:rsidRPr="00865B19">
              <w:rPr>
                <w:rFonts w:eastAsia="SimSun"/>
                <w:i/>
                <w:sz w:val="20"/>
                <w:vertAlign w:val="subscript"/>
              </w:rPr>
              <w:t>q</w:t>
            </w:r>
          </w:p>
        </w:tc>
        <w:tc>
          <w:tcPr>
            <w:tcW w:w="326" w:type="pct"/>
          </w:tcPr>
          <w:p w14:paraId="00797293" w14:textId="77777777" w:rsidR="00865B19" w:rsidRPr="00865B19" w:rsidRDefault="00865B19" w:rsidP="00865B19">
            <w:pPr>
              <w:spacing w:after="60"/>
              <w:rPr>
                <w:rFonts w:eastAsia="SimSun"/>
                <w:iCs/>
                <w:sz w:val="20"/>
              </w:rPr>
            </w:pPr>
            <w:r w:rsidRPr="00865B19">
              <w:rPr>
                <w:rFonts w:eastAsia="SimSun"/>
                <w:sz w:val="20"/>
              </w:rPr>
              <w:t>$</w:t>
            </w:r>
          </w:p>
        </w:tc>
        <w:tc>
          <w:tcPr>
            <w:tcW w:w="3359" w:type="pct"/>
          </w:tcPr>
          <w:p w14:paraId="4E2D1452" w14:textId="77777777" w:rsidR="00865B19" w:rsidRPr="00865B19" w:rsidRDefault="00865B19" w:rsidP="00865B19">
            <w:pPr>
              <w:spacing w:after="60"/>
              <w:rPr>
                <w:rFonts w:eastAsia="SimSun"/>
                <w:i/>
                <w:iCs/>
                <w:sz w:val="20"/>
              </w:rPr>
            </w:pPr>
            <w:r w:rsidRPr="00865B19">
              <w:rPr>
                <w:rFonts w:eastAsia="SimSun"/>
                <w:i/>
                <w:sz w:val="20"/>
              </w:rPr>
              <w:t>Reg-Up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Reg-Up, for the hour</w:t>
            </w:r>
            <w:r w:rsidRPr="00865B19">
              <w:rPr>
                <w:rFonts w:eastAsia="SimSun"/>
              </w:rPr>
              <w:t>.</w:t>
            </w:r>
          </w:p>
        </w:tc>
      </w:tr>
      <w:tr w:rsidR="00865B19" w:rsidRPr="00865B19" w14:paraId="0E7E8202" w14:textId="77777777" w:rsidTr="00C812E5">
        <w:tc>
          <w:tcPr>
            <w:tcW w:w="1315" w:type="pct"/>
            <w:tcBorders>
              <w:top w:val="single" w:sz="4" w:space="0" w:color="auto"/>
              <w:left w:val="single" w:sz="4" w:space="0" w:color="auto"/>
              <w:bottom w:val="single" w:sz="4" w:space="0" w:color="auto"/>
              <w:right w:val="single" w:sz="4" w:space="0" w:color="auto"/>
            </w:tcBorders>
          </w:tcPr>
          <w:p w14:paraId="41964029" w14:textId="77777777" w:rsidR="00865B19" w:rsidRPr="00865B19" w:rsidRDefault="00865B19" w:rsidP="00865B19">
            <w:pPr>
              <w:spacing w:after="60"/>
              <w:rPr>
                <w:rFonts w:eastAsia="SimSun"/>
                <w:sz w:val="20"/>
              </w:rPr>
            </w:pPr>
            <w:r w:rsidRPr="00865B19">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3C284B66" w14:textId="77777777" w:rsidR="00865B19" w:rsidRPr="00865B19" w:rsidRDefault="00865B19" w:rsidP="00865B19">
            <w:pPr>
              <w:spacing w:after="60"/>
              <w:rPr>
                <w:rFonts w:eastAsia="SimSun"/>
                <w:sz w:val="20"/>
              </w:rPr>
            </w:pPr>
            <w:r w:rsidRPr="00865B19">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70E14E1C" w14:textId="77777777" w:rsidR="00865B19" w:rsidRPr="00865B19" w:rsidRDefault="00865B19" w:rsidP="00865B19">
            <w:pPr>
              <w:spacing w:after="60"/>
              <w:rPr>
                <w:rFonts w:eastAsia="SimSun"/>
                <w:sz w:val="20"/>
              </w:rPr>
            </w:pPr>
            <w:r w:rsidRPr="00865B19">
              <w:rPr>
                <w:rFonts w:eastAsia="SimSun"/>
                <w:i/>
                <w:sz w:val="20"/>
              </w:rPr>
              <w:t>Procured Capacity for Reg-Up Amount Total in DAM</w:t>
            </w:r>
            <w:r w:rsidRPr="00865B19">
              <w:rPr>
                <w:rFonts w:eastAsia="SimSun"/>
                <w:sz w:val="20"/>
              </w:rPr>
              <w:t>—The total of the DAM Reg-Up payments for all QSEs</w:t>
            </w:r>
            <w:r w:rsidRPr="00865B19">
              <w:rPr>
                <w:rFonts w:eastAsia="SimSun"/>
                <w:iCs/>
                <w:sz w:val="20"/>
              </w:rPr>
              <w:t>,</w:t>
            </w:r>
            <w:r w:rsidRPr="00865B19">
              <w:rPr>
                <w:rFonts w:eastAsia="SimSun"/>
                <w:sz w:val="20"/>
              </w:rPr>
              <w:t xml:space="preserve"> for the hour.</w:t>
            </w:r>
          </w:p>
        </w:tc>
      </w:tr>
      <w:tr w:rsidR="00865B19" w:rsidRPr="00865B19" w14:paraId="6DB1631C" w14:textId="77777777" w:rsidTr="00C812E5">
        <w:tc>
          <w:tcPr>
            <w:tcW w:w="1315" w:type="pct"/>
            <w:tcBorders>
              <w:top w:val="single" w:sz="4" w:space="0" w:color="auto"/>
              <w:left w:val="single" w:sz="4" w:space="0" w:color="auto"/>
              <w:bottom w:val="single" w:sz="4" w:space="0" w:color="auto"/>
              <w:right w:val="single" w:sz="4" w:space="0" w:color="auto"/>
            </w:tcBorders>
          </w:tcPr>
          <w:p w14:paraId="264E47B1" w14:textId="77777777" w:rsidR="00865B19" w:rsidRPr="00865B19" w:rsidRDefault="00865B19" w:rsidP="00865B19">
            <w:pPr>
              <w:spacing w:after="60"/>
              <w:rPr>
                <w:rFonts w:eastAsia="SimSun"/>
                <w:i/>
                <w:iCs/>
                <w:sz w:val="20"/>
              </w:rPr>
            </w:pPr>
            <w:r w:rsidRPr="00865B19">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24211749" w14:textId="77777777" w:rsidR="00865B19" w:rsidRPr="00865B19" w:rsidRDefault="00865B19" w:rsidP="00865B19">
            <w:pPr>
              <w:spacing w:after="60"/>
              <w:rPr>
                <w:rFonts w:eastAsia="SimSun"/>
                <w:iCs/>
                <w:sz w:val="20"/>
              </w:rPr>
            </w:pPr>
            <w:r w:rsidRPr="00865B19">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24871806"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459CFFDF" w14:textId="77777777" w:rsidTr="00C812E5">
        <w:tc>
          <w:tcPr>
            <w:tcW w:w="1315" w:type="pct"/>
            <w:tcBorders>
              <w:top w:val="single" w:sz="4" w:space="0" w:color="auto"/>
              <w:left w:val="single" w:sz="4" w:space="0" w:color="auto"/>
              <w:bottom w:val="single" w:sz="4" w:space="0" w:color="auto"/>
              <w:right w:val="single" w:sz="4" w:space="0" w:color="auto"/>
            </w:tcBorders>
          </w:tcPr>
          <w:p w14:paraId="49342D92" w14:textId="77777777" w:rsidR="00865B19" w:rsidRPr="00865B19" w:rsidRDefault="00865B19" w:rsidP="00865B19">
            <w:pPr>
              <w:spacing w:after="60"/>
              <w:rPr>
                <w:rFonts w:eastAsia="SimSun"/>
                <w:i/>
                <w:iCs/>
                <w:sz w:val="20"/>
              </w:rPr>
            </w:pPr>
            <w:r w:rsidRPr="00865B19">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71C51260" w14:textId="77777777" w:rsidR="00865B19" w:rsidRPr="00865B19" w:rsidRDefault="00865B19" w:rsidP="00865B19">
            <w:pPr>
              <w:spacing w:after="60"/>
              <w:rPr>
                <w:rFonts w:eastAsia="SimSun"/>
                <w:iCs/>
                <w:sz w:val="20"/>
              </w:rPr>
            </w:pPr>
            <w:r w:rsidRPr="00865B19">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305EF2FF"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3310E2AF"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2034A62" w14:textId="77777777" w:rsidTr="00C812E5">
        <w:trPr>
          <w:trHeight w:val="1547"/>
        </w:trPr>
        <w:tc>
          <w:tcPr>
            <w:tcW w:w="9576" w:type="dxa"/>
            <w:shd w:val="pct12" w:color="auto" w:fill="auto"/>
          </w:tcPr>
          <w:p w14:paraId="29D510CB" w14:textId="77777777" w:rsidR="00865B19" w:rsidRPr="00865B19" w:rsidRDefault="00865B19" w:rsidP="00865B19">
            <w:pPr>
              <w:spacing w:before="120" w:after="240"/>
              <w:rPr>
                <w:rFonts w:eastAsia="SimSun"/>
                <w:b/>
                <w:i/>
                <w:iCs/>
              </w:rPr>
            </w:pPr>
            <w:r w:rsidRPr="00865B19">
              <w:rPr>
                <w:rFonts w:eastAsia="SimSun"/>
                <w:b/>
                <w:i/>
                <w:iCs/>
              </w:rPr>
              <w:t>[NPRR841:  Replace paragraph (a) above with the following upon system implementation:]</w:t>
            </w:r>
          </w:p>
          <w:p w14:paraId="6DF1FE94"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Reg-Up for a given Operating Hour is calculated as follows:</w:t>
            </w:r>
          </w:p>
          <w:p w14:paraId="77C074DD" w14:textId="32B4F445" w:rsidR="00865B19" w:rsidRPr="00865B19" w:rsidRDefault="00865B19" w:rsidP="00865B19">
            <w:pPr>
              <w:spacing w:after="120"/>
              <w:ind w:left="2880" w:hanging="2160"/>
              <w:rPr>
                <w:rFonts w:eastAsia="SimSun"/>
                <w:b/>
                <w:bCs/>
              </w:rPr>
            </w:pPr>
            <w:r w:rsidRPr="00865B19">
              <w:rPr>
                <w:rFonts w:eastAsia="SimSun"/>
                <w:b/>
                <w:bCs/>
              </w:rPr>
              <w:t>RUCOSTTOT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555E9917" wp14:editId="3B5B255B">
                  <wp:extent cx="144780" cy="274320"/>
                  <wp:effectExtent l="0" t="0" r="0" b="0"/>
                  <wp:docPr id="68"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(RTPCRUAMTTOT </w:t>
            </w:r>
            <w:r w:rsidRPr="00865B19">
              <w:rPr>
                <w:rFonts w:eastAsia="SimSun"/>
                <w:b/>
                <w:bCs/>
                <w:i/>
                <w:vertAlign w:val="subscript"/>
              </w:rPr>
              <w:t>m</w:t>
            </w:r>
            <w:r w:rsidRPr="00865B19">
              <w:rPr>
                <w:rFonts w:eastAsia="SimSun"/>
                <w:b/>
                <w:bCs/>
              </w:rPr>
              <w:t xml:space="preserve">) + </w:t>
            </w:r>
            <w:r w:rsidRPr="00865B19">
              <w:rPr>
                <w:rFonts w:eastAsia="SimSun"/>
                <w:b/>
                <w:bCs/>
              </w:rPr>
              <w:tab/>
            </w:r>
            <w:r w:rsidRPr="00865B19">
              <w:rPr>
                <w:rFonts w:eastAsia="SimSun"/>
                <w:b/>
                <w:bCs/>
              </w:rPr>
              <w:tab/>
            </w:r>
            <w:r w:rsidRPr="00865B19">
              <w:rPr>
                <w:rFonts w:eastAsia="SimSun"/>
                <w:b/>
                <w:bCs/>
              </w:rPr>
              <w:tab/>
              <w:t>PCRUAMTTOT</w:t>
            </w:r>
            <w:r w:rsidRPr="00865B19">
              <w:rPr>
                <w:rFonts w:eastAsia="SimSun"/>
                <w:b/>
                <w:bCs/>
                <w:i/>
                <w:vertAlign w:val="subscript"/>
              </w:rPr>
              <w:t xml:space="preserve"> </w:t>
            </w:r>
            <w:r w:rsidRPr="00865B19">
              <w:rPr>
                <w:rFonts w:eastAsia="SimSun"/>
                <w:b/>
                <w:bCs/>
              </w:rPr>
              <w:t xml:space="preserve"> + RUFQAMTTOT + </w:t>
            </w:r>
          </w:p>
          <w:p w14:paraId="2D50414A" w14:textId="77777777" w:rsidR="00865B19" w:rsidRPr="00865B19" w:rsidRDefault="00865B19" w:rsidP="00865B19">
            <w:pPr>
              <w:spacing w:after="240"/>
              <w:ind w:left="2880" w:firstLine="720"/>
              <w:rPr>
                <w:rFonts w:eastAsia="SimSun"/>
                <w:b/>
                <w:bCs/>
              </w:rPr>
            </w:pPr>
            <w:r w:rsidRPr="00865B19">
              <w:rPr>
                <w:rFonts w:eastAsia="SimSun"/>
                <w:b/>
                <w:bCs/>
              </w:rPr>
              <w:t xml:space="preserve">RUINFQAMTTOT + </w:t>
            </w:r>
            <w:r w:rsidRPr="00865B19">
              <w:rPr>
                <w:rFonts w:eastAsia="SimSun"/>
                <w:b/>
                <w:color w:val="000000"/>
              </w:rPr>
              <w:t>RUMWINFATOT</w:t>
            </w:r>
            <w:r w:rsidRPr="00865B19">
              <w:rPr>
                <w:rFonts w:eastAsia="SimSun"/>
                <w:b/>
                <w:bCs/>
              </w:rPr>
              <w:t>)</w:t>
            </w:r>
          </w:p>
          <w:p w14:paraId="7AE58939" w14:textId="77777777" w:rsidR="00865B19" w:rsidRPr="00865B19" w:rsidRDefault="00865B19" w:rsidP="00865B19">
            <w:pPr>
              <w:spacing w:after="240"/>
              <w:rPr>
                <w:rFonts w:eastAsia="SimSun"/>
                <w:iCs/>
              </w:rPr>
            </w:pPr>
            <w:r w:rsidRPr="00865B19">
              <w:rPr>
                <w:rFonts w:eastAsia="SimSun"/>
                <w:iCs/>
              </w:rPr>
              <w:t xml:space="preserve">Where: </w:t>
            </w:r>
          </w:p>
          <w:p w14:paraId="52CE4BA3" w14:textId="77777777" w:rsidR="00865B19" w:rsidRPr="00865B19" w:rsidRDefault="00865B19" w:rsidP="00865B19">
            <w:pPr>
              <w:rPr>
                <w:rFonts w:eastAsia="SimSun"/>
              </w:rPr>
            </w:pPr>
            <w:r w:rsidRPr="00865B19">
              <w:rPr>
                <w:rFonts w:eastAsia="SimSun"/>
              </w:rPr>
              <w:t xml:space="preserve">Total payment of SASM- and RSASM-procured capacity for Reg-Up by </w:t>
            </w:r>
            <w:proofErr w:type="gramStart"/>
            <w:r w:rsidRPr="00865B19">
              <w:rPr>
                <w:rFonts w:eastAsia="SimSun"/>
              </w:rPr>
              <w:t>market</w:t>
            </w:r>
            <w:proofErr w:type="gramEnd"/>
          </w:p>
          <w:p w14:paraId="4F3896D6" w14:textId="71BAFDF8"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RTPCRUAMTTOT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923E205" wp14:editId="4E4CC1FE">
                  <wp:extent cx="144780" cy="297180"/>
                  <wp:effectExtent l="0" t="0" r="0" b="0"/>
                  <wp:docPr id="69"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RTPCRUAMT </w:t>
            </w:r>
            <w:r w:rsidRPr="00865B19">
              <w:rPr>
                <w:rFonts w:eastAsia="SimSun"/>
                <w:bCs/>
                <w:i/>
                <w:vertAlign w:val="subscript"/>
              </w:rPr>
              <w:t xml:space="preserve">q, m </w:t>
            </w:r>
          </w:p>
          <w:p w14:paraId="48FF7BCA" w14:textId="77777777" w:rsidR="00865B19" w:rsidRPr="00865B19" w:rsidRDefault="00865B19" w:rsidP="00865B19">
            <w:pPr>
              <w:rPr>
                <w:rFonts w:eastAsia="SimSun"/>
              </w:rPr>
            </w:pPr>
            <w:r w:rsidRPr="00865B19">
              <w:rPr>
                <w:rFonts w:eastAsia="SimSun"/>
              </w:rPr>
              <w:t>Total payment of DAM-procured capacity for Reg-Up</w:t>
            </w:r>
          </w:p>
          <w:p w14:paraId="0C3CCB61" w14:textId="0227100F" w:rsidR="00865B19" w:rsidRPr="00865B19" w:rsidRDefault="00865B19" w:rsidP="00865B19">
            <w:pPr>
              <w:spacing w:after="240"/>
              <w:ind w:leftChars="300" w:left="2880" w:hangingChars="900" w:hanging="2160"/>
              <w:rPr>
                <w:rFonts w:eastAsia="SimSun"/>
                <w:bCs/>
              </w:rPr>
            </w:pPr>
            <w:r w:rsidRPr="00865B19">
              <w:rPr>
                <w:rFonts w:eastAsia="SimSun"/>
                <w:bCs/>
              </w:rPr>
              <w:t>PCRUAMTTOT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60A2AB69" wp14:editId="22431270">
                  <wp:extent cx="144780" cy="297180"/>
                  <wp:effectExtent l="0" t="0" r="0" b="0"/>
                  <wp:docPr id="70"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PCRUAMT </w:t>
            </w:r>
            <w:r w:rsidRPr="00865B19">
              <w:rPr>
                <w:rFonts w:eastAsia="SimSun"/>
                <w:bCs/>
                <w:i/>
                <w:vertAlign w:val="subscript"/>
              </w:rPr>
              <w:t>q</w:t>
            </w:r>
          </w:p>
          <w:p w14:paraId="1352F74C" w14:textId="77777777" w:rsidR="00865B19" w:rsidRPr="00865B19" w:rsidRDefault="00865B19" w:rsidP="00865B19">
            <w:pPr>
              <w:rPr>
                <w:rFonts w:eastAsia="SimSun"/>
              </w:rPr>
            </w:pPr>
            <w:r w:rsidRPr="00865B19">
              <w:rPr>
                <w:rFonts w:eastAsia="SimSun"/>
              </w:rPr>
              <w:t>Total charge of failure on Ancillary Service Supply Responsibility for Reg-Up</w:t>
            </w:r>
          </w:p>
          <w:p w14:paraId="70E5D4C8" w14:textId="4CF680C1"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lastRenderedPageBreak/>
              <w:t>RUFQAMTTOT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5B96D3ED" wp14:editId="24C5A277">
                  <wp:extent cx="144780" cy="297180"/>
                  <wp:effectExtent l="0" t="0" r="0" b="0"/>
                  <wp:docPr id="71"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RUFQAMTQSETOT </w:t>
            </w:r>
            <w:r w:rsidRPr="00865B19">
              <w:rPr>
                <w:rFonts w:eastAsia="SimSun"/>
                <w:bCs/>
                <w:i/>
                <w:vertAlign w:val="subscript"/>
              </w:rPr>
              <w:t>q</w:t>
            </w:r>
          </w:p>
          <w:p w14:paraId="3C20E302" w14:textId="77777777" w:rsidR="00865B19" w:rsidRPr="00865B19" w:rsidRDefault="00865B19" w:rsidP="00865B19">
            <w:pPr>
              <w:tabs>
                <w:tab w:val="left" w:pos="2160"/>
                <w:tab w:val="left" w:pos="2880"/>
              </w:tabs>
              <w:ind w:left="300" w:hangingChars="125" w:hanging="300"/>
              <w:rPr>
                <w:rFonts w:eastAsia="SimSun"/>
                <w:bCs/>
              </w:rPr>
            </w:pPr>
            <w:r w:rsidRPr="00865B19">
              <w:rPr>
                <w:rFonts w:eastAsia="SimSun"/>
                <w:bCs/>
              </w:rPr>
              <w:t>Total payment of SASM- and RSASM-procured capacity for Reg-Up by QSE</w:t>
            </w:r>
          </w:p>
          <w:p w14:paraId="54B1A25C" w14:textId="51A38740" w:rsidR="00865B19" w:rsidRPr="00865B19" w:rsidRDefault="00865B19" w:rsidP="00865B19">
            <w:pPr>
              <w:spacing w:after="240"/>
              <w:ind w:leftChars="300" w:left="2880" w:hangingChars="900" w:hanging="2160"/>
              <w:rPr>
                <w:rFonts w:eastAsia="SimSun"/>
                <w:bCs/>
              </w:rPr>
            </w:pPr>
            <w:r w:rsidRPr="00865B19">
              <w:rPr>
                <w:rFonts w:eastAsia="SimSun"/>
                <w:bCs/>
              </w:rPr>
              <w:t xml:space="preserve">RTPCRUAMTQSETOT </w:t>
            </w:r>
            <w:r w:rsidRPr="00865B19">
              <w:rPr>
                <w:rFonts w:eastAsia="SimSun"/>
                <w:bCs/>
                <w:i/>
                <w:vertAlign w:val="subscript"/>
              </w:rPr>
              <w:t>q</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444D23CF" wp14:editId="0B1221B3">
                  <wp:extent cx="144780" cy="274320"/>
                  <wp:effectExtent l="0" t="0" r="0" b="0"/>
                  <wp:docPr id="72"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RTPCRUAMT </w:t>
            </w:r>
            <w:r w:rsidRPr="00865B19">
              <w:rPr>
                <w:rFonts w:eastAsia="SimSun"/>
                <w:bCs/>
                <w:i/>
                <w:vertAlign w:val="subscript"/>
              </w:rPr>
              <w:t>q, m</w:t>
            </w:r>
          </w:p>
          <w:p w14:paraId="3DAE8D12" w14:textId="77777777" w:rsidR="00865B19" w:rsidRPr="00865B19" w:rsidRDefault="00865B19" w:rsidP="00865B19">
            <w:pPr>
              <w:rPr>
                <w:rFonts w:eastAsia="SimSun"/>
              </w:rPr>
            </w:pPr>
            <w:r w:rsidRPr="00865B19">
              <w:rPr>
                <w:rFonts w:eastAsia="SimSun"/>
              </w:rPr>
              <w:t>Total charge of infeasible Ancillary Service Supply Responsibility for Reg-Up</w:t>
            </w:r>
          </w:p>
          <w:p w14:paraId="6C66C9B9" w14:textId="100C1794" w:rsidR="00865B19" w:rsidRPr="00865B19" w:rsidRDefault="00865B19" w:rsidP="00865B19">
            <w:pPr>
              <w:spacing w:after="240"/>
              <w:ind w:left="2880" w:hanging="2160"/>
              <w:rPr>
                <w:rFonts w:eastAsia="SimSun"/>
              </w:rPr>
            </w:pPr>
            <w:r w:rsidRPr="00865B19">
              <w:rPr>
                <w:rFonts w:eastAsia="SimSun"/>
              </w:rPr>
              <w:t>RUINFQAMTTOT</w:t>
            </w:r>
            <w:r w:rsidRPr="00865B19">
              <w:rPr>
                <w:rFonts w:eastAsia="SimSun"/>
              </w:rPr>
              <w:tab/>
              <w:t>=</w:t>
            </w:r>
            <w:r w:rsidRPr="00865B19">
              <w:rPr>
                <w:rFonts w:eastAsia="SimSun"/>
              </w:rPr>
              <w:tab/>
            </w:r>
            <w:r w:rsidR="001E564D" w:rsidRPr="00865B19">
              <w:rPr>
                <w:rFonts w:eastAsia="SimSun"/>
                <w:noProof/>
                <w:position w:val="-22"/>
              </w:rPr>
              <w:drawing>
                <wp:inline distT="0" distB="0" distL="0" distR="0" wp14:anchorId="5E638793" wp14:editId="56FBAC41">
                  <wp:extent cx="144780" cy="297180"/>
                  <wp:effectExtent l="0" t="0" r="0" b="0"/>
                  <wp:docPr id="73"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rPr>
              <w:t xml:space="preserve"> RUINFQAMT </w:t>
            </w:r>
            <w:r w:rsidRPr="00865B19">
              <w:rPr>
                <w:rFonts w:eastAsia="SimSun"/>
                <w:i/>
                <w:vertAlign w:val="subscript"/>
              </w:rPr>
              <w:t>q</w:t>
            </w:r>
          </w:p>
          <w:p w14:paraId="3E55A469" w14:textId="77777777" w:rsidR="00865B19" w:rsidRPr="00865B19" w:rsidRDefault="00865B19" w:rsidP="00865B19">
            <w:pPr>
              <w:tabs>
                <w:tab w:val="left" w:pos="2340"/>
                <w:tab w:val="left" w:pos="3420"/>
              </w:tabs>
              <w:spacing w:after="240"/>
              <w:ind w:left="1080" w:hanging="360"/>
              <w:rPr>
                <w:rFonts w:eastAsia="SimSun"/>
                <w:bCs/>
              </w:rPr>
            </w:pPr>
            <w:r w:rsidRPr="00865B19">
              <w:rPr>
                <w:rFonts w:eastAsia="SimSun"/>
                <w:bCs/>
              </w:rPr>
              <w:t>Total Real-Time DAM Make-Whole Payment for Reg-Up</w:t>
            </w:r>
          </w:p>
          <w:p w14:paraId="769120B0" w14:textId="77777777" w:rsidR="00865B19" w:rsidRPr="00865B19" w:rsidRDefault="00865B19" w:rsidP="00865B19">
            <w:pPr>
              <w:spacing w:after="240"/>
              <w:ind w:left="2880" w:hanging="2160"/>
              <w:rPr>
                <w:rFonts w:eastAsia="SimSun"/>
              </w:rPr>
            </w:pPr>
            <w:r w:rsidRPr="00865B19">
              <w:rPr>
                <w:rFonts w:eastAsia="SimSun"/>
              </w:rPr>
              <w:t>RUMWINFATOT</w:t>
            </w:r>
            <w:r w:rsidRPr="00865B19">
              <w:rPr>
                <w:rFonts w:eastAsia="SimSun"/>
              </w:rPr>
              <w:tab/>
              <w:t>=</w:t>
            </w:r>
            <w:r w:rsidRPr="00865B19">
              <w:rPr>
                <w:rFonts w:eastAsia="SimSun"/>
              </w:rPr>
              <w:tab/>
            </w:r>
            <w:r w:rsidR="0064163E">
              <w:rPr>
                <w:rFonts w:eastAsia="SimSun"/>
                <w:position w:val="-22"/>
                <w:lang w:val="pt-BR"/>
              </w:rPr>
              <w:pict w14:anchorId="2B550844">
                <v:shape id="_x0000_i1054" type="#_x0000_t75" style="width:12pt;height:18pt">
                  <v:imagedata r:id="rId39" o:title=""/>
                </v:shape>
              </w:pict>
            </w:r>
            <w:r w:rsidRPr="00865B19">
              <w:rPr>
                <w:rFonts w:eastAsia="SimSun"/>
                <w:color w:val="000000"/>
              </w:rPr>
              <w:t xml:space="preserve"> RUMWINFA </w:t>
            </w:r>
            <w:r w:rsidRPr="00865B19">
              <w:rPr>
                <w:rFonts w:eastAsia="SimSun"/>
                <w:i/>
                <w:vertAlign w:val="subscript"/>
              </w:rPr>
              <w:t xml:space="preserve">q, h  </w:t>
            </w:r>
          </w:p>
          <w:p w14:paraId="38A00A42" w14:textId="77777777" w:rsidR="00865B19" w:rsidRPr="00865B19" w:rsidRDefault="00865B19" w:rsidP="00865B19">
            <w:pPr>
              <w:rPr>
                <w:rFonts w:eastAsia="SimSun"/>
              </w:rPr>
            </w:pPr>
            <w:r w:rsidRPr="00865B19">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65B19" w:rsidRPr="00865B19" w14:paraId="36F2DB0D" w14:textId="77777777" w:rsidTr="00C812E5">
              <w:tc>
                <w:tcPr>
                  <w:tcW w:w="1315" w:type="pct"/>
                </w:tcPr>
                <w:p w14:paraId="6EB64570"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6" w:type="pct"/>
                </w:tcPr>
                <w:p w14:paraId="6192D41E"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59" w:type="pct"/>
                </w:tcPr>
                <w:p w14:paraId="58E07B9B"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73364981" w14:textId="77777777" w:rsidTr="00C812E5">
              <w:tc>
                <w:tcPr>
                  <w:tcW w:w="1315" w:type="pct"/>
                </w:tcPr>
                <w:p w14:paraId="1DCA5139" w14:textId="77777777" w:rsidR="00865B19" w:rsidRPr="00865B19" w:rsidRDefault="00865B19" w:rsidP="00865B19">
                  <w:pPr>
                    <w:spacing w:after="60"/>
                    <w:rPr>
                      <w:rFonts w:eastAsia="SimSun"/>
                      <w:iCs/>
                      <w:sz w:val="20"/>
                    </w:rPr>
                  </w:pPr>
                  <w:r w:rsidRPr="00865B19">
                    <w:rPr>
                      <w:rFonts w:eastAsia="SimSun"/>
                      <w:iCs/>
                      <w:sz w:val="20"/>
                    </w:rPr>
                    <w:t>RUCOSTTOT</w:t>
                  </w:r>
                </w:p>
              </w:tc>
              <w:tc>
                <w:tcPr>
                  <w:tcW w:w="326" w:type="pct"/>
                </w:tcPr>
                <w:p w14:paraId="759AC6D4"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Pr>
                <w:p w14:paraId="4DCAAC06" w14:textId="77777777" w:rsidR="00865B19" w:rsidRPr="00865B19" w:rsidRDefault="00865B19" w:rsidP="00865B19">
                  <w:pPr>
                    <w:spacing w:after="60"/>
                    <w:rPr>
                      <w:rFonts w:eastAsia="SimSun"/>
                      <w:iCs/>
                      <w:sz w:val="20"/>
                    </w:rPr>
                  </w:pPr>
                  <w:r w:rsidRPr="00865B19">
                    <w:rPr>
                      <w:rFonts w:eastAsia="SimSun"/>
                      <w:i/>
                      <w:iCs/>
                      <w:sz w:val="20"/>
                    </w:rPr>
                    <w:t>Reg-Up Cost Total</w:t>
                  </w:r>
                  <w:r w:rsidRPr="00865B19">
                    <w:rPr>
                      <w:rFonts w:eastAsia="SimSun"/>
                      <w:iCs/>
                      <w:sz w:val="20"/>
                    </w:rPr>
                    <w:t>—The net total costs for Reg-Up for the hour.</w:t>
                  </w:r>
                </w:p>
              </w:tc>
            </w:tr>
            <w:tr w:rsidR="00865B19" w:rsidRPr="00865B19" w14:paraId="028593FC" w14:textId="77777777" w:rsidTr="00C812E5">
              <w:tc>
                <w:tcPr>
                  <w:tcW w:w="1315" w:type="pct"/>
                  <w:tcBorders>
                    <w:top w:val="single" w:sz="4" w:space="0" w:color="auto"/>
                    <w:left w:val="single" w:sz="4" w:space="0" w:color="auto"/>
                    <w:bottom w:val="single" w:sz="4" w:space="0" w:color="auto"/>
                    <w:right w:val="single" w:sz="4" w:space="0" w:color="auto"/>
                  </w:tcBorders>
                </w:tcPr>
                <w:p w14:paraId="04AEC637" w14:textId="77777777" w:rsidR="00865B19" w:rsidRPr="00865B19" w:rsidRDefault="00865B19" w:rsidP="00865B19">
                  <w:pPr>
                    <w:spacing w:after="60"/>
                    <w:rPr>
                      <w:rFonts w:eastAsia="SimSun"/>
                      <w:iCs/>
                      <w:sz w:val="20"/>
                    </w:rPr>
                  </w:pPr>
                  <w:r w:rsidRPr="00865B19">
                    <w:rPr>
                      <w:rFonts w:eastAsia="SimSun"/>
                      <w:iCs/>
                      <w:sz w:val="20"/>
                    </w:rPr>
                    <w:t xml:space="preserve">RTPCRUAMTTOT </w:t>
                  </w:r>
                  <w:r w:rsidRPr="00865B19">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FF6D245"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AED73EF" w14:textId="77777777" w:rsidR="00865B19" w:rsidRPr="00865B19" w:rsidRDefault="00865B19" w:rsidP="00865B19">
                  <w:pPr>
                    <w:spacing w:after="60"/>
                    <w:rPr>
                      <w:rFonts w:eastAsia="SimSun"/>
                      <w:i/>
                      <w:iCs/>
                      <w:sz w:val="20"/>
                    </w:rPr>
                  </w:pPr>
                  <w:r w:rsidRPr="00865B19">
                    <w:rPr>
                      <w:rFonts w:eastAsia="SimSun"/>
                      <w:i/>
                      <w:iCs/>
                      <w:sz w:val="20"/>
                    </w:rPr>
                    <w:t>Procured Capacity for Reg-Up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Reg-Up, for the hour.</w:t>
                  </w:r>
                </w:p>
              </w:tc>
            </w:tr>
            <w:tr w:rsidR="00865B19" w:rsidRPr="00865B19" w14:paraId="3CC197FD" w14:textId="77777777" w:rsidTr="00C812E5">
              <w:tc>
                <w:tcPr>
                  <w:tcW w:w="1315" w:type="pct"/>
                  <w:tcBorders>
                    <w:top w:val="single" w:sz="4" w:space="0" w:color="auto"/>
                    <w:left w:val="single" w:sz="4" w:space="0" w:color="auto"/>
                    <w:bottom w:val="single" w:sz="4" w:space="0" w:color="auto"/>
                    <w:right w:val="single" w:sz="4" w:space="0" w:color="auto"/>
                  </w:tcBorders>
                </w:tcPr>
                <w:p w14:paraId="598ADD46" w14:textId="77777777" w:rsidR="00865B19" w:rsidRPr="00865B19" w:rsidRDefault="00865B19" w:rsidP="00865B19">
                  <w:pPr>
                    <w:spacing w:after="60"/>
                    <w:rPr>
                      <w:rFonts w:eastAsia="SimSun"/>
                      <w:iCs/>
                      <w:sz w:val="20"/>
                    </w:rPr>
                  </w:pPr>
                  <w:r w:rsidRPr="00865B19">
                    <w:rPr>
                      <w:rFonts w:eastAsia="SimSun"/>
                      <w:color w:val="000000"/>
                      <w:sz w:val="20"/>
                    </w:rPr>
                    <w:t>RUMWINFATOT</w:t>
                  </w:r>
                  <w:r w:rsidRPr="00865B19">
                    <w:rPr>
                      <w:rFonts w:eastAsia="SimSun"/>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3F579F26"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F8141AF" w14:textId="77777777" w:rsidR="00865B19" w:rsidRPr="00865B19" w:rsidRDefault="00865B19" w:rsidP="00865B19">
                  <w:pPr>
                    <w:spacing w:after="60"/>
                    <w:rPr>
                      <w:rFonts w:eastAsia="SimSun"/>
                      <w:i/>
                      <w:iCs/>
                      <w:sz w:val="20"/>
                    </w:rPr>
                  </w:pPr>
                  <w:r w:rsidRPr="00865B19">
                    <w:rPr>
                      <w:rFonts w:eastAsia="SimSun"/>
                      <w:i/>
                      <w:sz w:val="20"/>
                    </w:rPr>
                    <w:t>Reg-Up Make-Whole Infeasible Amount total</w:t>
                  </w:r>
                  <w:r w:rsidRPr="00865B19">
                    <w:rPr>
                      <w:rFonts w:ascii="Symbol" w:eastAsia="Symbol" w:hAnsi="Symbol" w:cs="Symbol"/>
                      <w:sz w:val="20"/>
                    </w:rPr>
                    <w:t>¾</w:t>
                  </w:r>
                  <w:r w:rsidRPr="00865B19">
                    <w:rPr>
                      <w:rFonts w:eastAsia="SimSun"/>
                      <w:sz w:val="20"/>
                    </w:rPr>
                    <w:t xml:space="preserve"> The total Real-Time calculated payment to all QSEs</w:t>
                  </w:r>
                  <w:r w:rsidRPr="00865B19">
                    <w:rPr>
                      <w:rFonts w:eastAsia="SimSun"/>
                      <w:i/>
                      <w:sz w:val="20"/>
                    </w:rPr>
                    <w:t>,</w:t>
                  </w:r>
                  <w:r w:rsidRPr="00865B19">
                    <w:rPr>
                      <w:rFonts w:eastAsia="SimSun"/>
                      <w:sz w:val="20"/>
                    </w:rPr>
                    <w:t xml:space="preserve"> for their contribution of Reg-Up, to make-whole the Startup and energy costs of all Resources committed in the DAM, for the hour. </w:t>
                  </w:r>
                </w:p>
              </w:tc>
            </w:tr>
            <w:tr w:rsidR="00865B19" w:rsidRPr="00865B19" w14:paraId="69DDB8F1" w14:textId="77777777" w:rsidTr="00C812E5">
              <w:tc>
                <w:tcPr>
                  <w:tcW w:w="1315" w:type="pct"/>
                  <w:tcBorders>
                    <w:top w:val="single" w:sz="4" w:space="0" w:color="auto"/>
                    <w:left w:val="single" w:sz="4" w:space="0" w:color="auto"/>
                    <w:bottom w:val="single" w:sz="4" w:space="0" w:color="auto"/>
                    <w:right w:val="single" w:sz="4" w:space="0" w:color="auto"/>
                  </w:tcBorders>
                </w:tcPr>
                <w:p w14:paraId="69F08E56" w14:textId="77777777" w:rsidR="00865B19" w:rsidRPr="00865B19" w:rsidRDefault="00865B19" w:rsidP="00865B19">
                  <w:pPr>
                    <w:spacing w:after="60"/>
                    <w:rPr>
                      <w:rFonts w:eastAsia="SimSun"/>
                      <w:iCs/>
                      <w:sz w:val="20"/>
                    </w:rPr>
                  </w:pPr>
                  <w:r w:rsidRPr="00865B19">
                    <w:rPr>
                      <w:rFonts w:eastAsia="SimSun"/>
                      <w:color w:val="000000"/>
                      <w:sz w:val="20"/>
                    </w:rPr>
                    <w:t xml:space="preserve">RUMWINFA </w:t>
                  </w:r>
                  <w:r w:rsidRPr="00865B19">
                    <w:rPr>
                      <w:rFonts w:eastAsia="SimSun"/>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4C9179BE"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3F85B93" w14:textId="77777777" w:rsidR="00865B19" w:rsidRPr="00865B19" w:rsidRDefault="00865B19" w:rsidP="00865B19">
                  <w:pPr>
                    <w:spacing w:after="60"/>
                    <w:rPr>
                      <w:rFonts w:eastAsia="SimSun"/>
                      <w:i/>
                      <w:iCs/>
                      <w:sz w:val="20"/>
                    </w:rPr>
                  </w:pPr>
                  <w:r w:rsidRPr="00865B19">
                    <w:rPr>
                      <w:rFonts w:eastAsia="SimSun"/>
                      <w:i/>
                      <w:sz w:val="20"/>
                    </w:rPr>
                    <w:t>Reg-Up Make-Whole Infeasible Amount per QSE per hour</w:t>
                  </w:r>
                  <w:r w:rsidRPr="00865B19">
                    <w:rPr>
                      <w:rFonts w:ascii="Symbol" w:eastAsia="Symbol" w:hAnsi="Symbol" w:cs="Symbol"/>
                      <w:sz w:val="20"/>
                    </w:rPr>
                    <w:t>¾</w:t>
                  </w:r>
                  <w:r w:rsidRPr="00865B19">
                    <w:rPr>
                      <w:rFonts w:eastAsia="SimSun"/>
                      <w:sz w:val="20"/>
                    </w:rPr>
                    <w:t xml:space="preserve"> The total Real-Time calculated payment to QSE </w:t>
                  </w:r>
                  <w:r w:rsidRPr="00865B19">
                    <w:rPr>
                      <w:rFonts w:eastAsia="SimSun"/>
                      <w:i/>
                      <w:sz w:val="20"/>
                    </w:rPr>
                    <w:t>q,</w:t>
                  </w:r>
                  <w:r w:rsidRPr="00865B19">
                    <w:rPr>
                      <w:rFonts w:eastAsia="SimSun"/>
                      <w:sz w:val="20"/>
                    </w:rPr>
                    <w:t xml:space="preserve"> for its contribution of Reg-Up, to make-whole the Startup and energy costs of all Resources committed in the DAM, for the hour </w:t>
                  </w:r>
                  <w:r w:rsidRPr="00865B19">
                    <w:rPr>
                      <w:rFonts w:eastAsia="SimSun"/>
                      <w:i/>
                      <w:sz w:val="20"/>
                    </w:rPr>
                    <w:t>h</w:t>
                  </w:r>
                  <w:r w:rsidRPr="00865B19">
                    <w:rPr>
                      <w:rFonts w:eastAsia="SimSun"/>
                      <w:sz w:val="20"/>
                    </w:rPr>
                    <w:t xml:space="preserve">.  </w:t>
                  </w:r>
                </w:p>
              </w:tc>
            </w:tr>
            <w:tr w:rsidR="00865B19" w:rsidRPr="00865B19" w14:paraId="354464DE" w14:textId="77777777" w:rsidTr="00C812E5">
              <w:tc>
                <w:tcPr>
                  <w:tcW w:w="1315" w:type="pct"/>
                  <w:tcBorders>
                    <w:top w:val="single" w:sz="4" w:space="0" w:color="auto"/>
                    <w:left w:val="single" w:sz="4" w:space="0" w:color="auto"/>
                    <w:bottom w:val="single" w:sz="4" w:space="0" w:color="auto"/>
                    <w:right w:val="single" w:sz="4" w:space="0" w:color="auto"/>
                  </w:tcBorders>
                </w:tcPr>
                <w:p w14:paraId="7A0CEBA2" w14:textId="77777777" w:rsidR="00865B19" w:rsidRPr="00865B19" w:rsidRDefault="00865B19" w:rsidP="00865B19">
                  <w:pPr>
                    <w:spacing w:after="60"/>
                    <w:rPr>
                      <w:rFonts w:eastAsia="SimSun"/>
                      <w:iCs/>
                      <w:sz w:val="20"/>
                    </w:rPr>
                  </w:pPr>
                  <w:r w:rsidRPr="00865B19">
                    <w:rPr>
                      <w:rFonts w:eastAsia="SimSun"/>
                      <w:iCs/>
                      <w:sz w:val="20"/>
                    </w:rPr>
                    <w:t xml:space="preserve">RTPCRUAMT </w:t>
                  </w:r>
                  <w:r w:rsidRPr="00865B19">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5CB8B03E"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344E273F" w14:textId="77777777" w:rsidR="00865B19" w:rsidRPr="00865B19" w:rsidRDefault="00865B19" w:rsidP="00865B19">
                  <w:pPr>
                    <w:spacing w:after="60"/>
                    <w:rPr>
                      <w:rFonts w:eastAsia="SimSun"/>
                      <w:i/>
                      <w:iCs/>
                      <w:sz w:val="20"/>
                    </w:rPr>
                  </w:pPr>
                  <w:r w:rsidRPr="00865B19">
                    <w:rPr>
                      <w:rFonts w:eastAsia="SimSun"/>
                      <w:i/>
                      <w:iCs/>
                      <w:sz w:val="20"/>
                    </w:rPr>
                    <w:t>Procured Capacity for Reg-Up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Reg-Up, for the hour.</w:t>
                  </w:r>
                </w:p>
              </w:tc>
            </w:tr>
            <w:tr w:rsidR="00865B19" w:rsidRPr="00865B19" w14:paraId="5978F786" w14:textId="77777777" w:rsidTr="00C812E5">
              <w:tc>
                <w:tcPr>
                  <w:tcW w:w="1315" w:type="pct"/>
                  <w:tcBorders>
                    <w:top w:val="single" w:sz="4" w:space="0" w:color="auto"/>
                    <w:left w:val="single" w:sz="4" w:space="0" w:color="auto"/>
                    <w:bottom w:val="single" w:sz="4" w:space="0" w:color="auto"/>
                    <w:right w:val="single" w:sz="4" w:space="0" w:color="auto"/>
                  </w:tcBorders>
                </w:tcPr>
                <w:p w14:paraId="1BDE6F58" w14:textId="77777777" w:rsidR="00865B19" w:rsidRPr="00865B19" w:rsidRDefault="00865B19" w:rsidP="00865B19">
                  <w:pPr>
                    <w:spacing w:after="60"/>
                    <w:rPr>
                      <w:rFonts w:eastAsia="SimSun"/>
                      <w:iCs/>
                      <w:sz w:val="20"/>
                    </w:rPr>
                  </w:pPr>
                  <w:r w:rsidRPr="00865B19">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3F623C84"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36B85A9D" w14:textId="77777777" w:rsidR="00865B19" w:rsidRPr="00865B19" w:rsidRDefault="00865B19" w:rsidP="00865B19">
                  <w:pPr>
                    <w:spacing w:after="60"/>
                    <w:rPr>
                      <w:rFonts w:eastAsia="SimSun"/>
                      <w:i/>
                      <w:iCs/>
                      <w:sz w:val="20"/>
                    </w:rPr>
                  </w:pPr>
                  <w:r w:rsidRPr="00865B19">
                    <w:rPr>
                      <w:rFonts w:eastAsia="SimSun"/>
                      <w:i/>
                      <w:iCs/>
                      <w:sz w:val="20"/>
                    </w:rPr>
                    <w:t>Reg-Up Failure Quantity Amount Total</w:t>
                  </w:r>
                  <w:r w:rsidRPr="00865B19">
                    <w:rPr>
                      <w:rFonts w:eastAsia="SimSun"/>
                      <w:iCs/>
                      <w:sz w:val="20"/>
                    </w:rPr>
                    <w:t>—The total charges to all QSEs for their capacity associated with failures and reconfiguration reductions on their Ancillary Service Supply Responsibilities for Reg-Up, for the hour.</w:t>
                  </w:r>
                </w:p>
              </w:tc>
            </w:tr>
            <w:tr w:rsidR="00865B19" w:rsidRPr="00865B19" w14:paraId="3B71C5E4" w14:textId="77777777" w:rsidTr="00C812E5">
              <w:tc>
                <w:tcPr>
                  <w:tcW w:w="1315" w:type="pct"/>
                  <w:tcBorders>
                    <w:top w:val="single" w:sz="4" w:space="0" w:color="auto"/>
                    <w:left w:val="single" w:sz="4" w:space="0" w:color="auto"/>
                    <w:bottom w:val="single" w:sz="4" w:space="0" w:color="auto"/>
                    <w:right w:val="single" w:sz="4" w:space="0" w:color="auto"/>
                  </w:tcBorders>
                </w:tcPr>
                <w:p w14:paraId="10BCBC41" w14:textId="77777777" w:rsidR="00865B19" w:rsidRPr="00865B19" w:rsidRDefault="00865B19" w:rsidP="00865B19">
                  <w:pPr>
                    <w:spacing w:after="60"/>
                    <w:rPr>
                      <w:rFonts w:eastAsia="SimSun"/>
                      <w:iCs/>
                      <w:sz w:val="20"/>
                    </w:rPr>
                  </w:pPr>
                  <w:r w:rsidRPr="00865B19">
                    <w:rPr>
                      <w:rFonts w:eastAsia="SimSun"/>
                      <w:iCs/>
                      <w:sz w:val="20"/>
                    </w:rPr>
                    <w:t xml:space="preserve">RUFQAMTQSETOT </w:t>
                  </w:r>
                  <w:r w:rsidRPr="00865B19">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38EC4A8"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71B3FF8" w14:textId="77777777" w:rsidR="00865B19" w:rsidRPr="00865B19" w:rsidRDefault="00865B19" w:rsidP="00865B19">
                  <w:pPr>
                    <w:spacing w:after="60"/>
                    <w:rPr>
                      <w:rFonts w:eastAsia="SimSun"/>
                      <w:i/>
                      <w:iCs/>
                      <w:sz w:val="20"/>
                    </w:rPr>
                  </w:pPr>
                  <w:r w:rsidRPr="00865B19">
                    <w:rPr>
                      <w:rFonts w:eastAsia="SimSun"/>
                      <w:i/>
                      <w:iCs/>
                      <w:sz w:val="20"/>
                    </w:rPr>
                    <w:t>Reg-Up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Reg-Up, for the hour.</w:t>
                  </w:r>
                </w:p>
              </w:tc>
            </w:tr>
            <w:tr w:rsidR="00865B19" w:rsidRPr="00865B19" w14:paraId="4E88FF17" w14:textId="77777777" w:rsidTr="00C812E5">
              <w:tc>
                <w:tcPr>
                  <w:tcW w:w="1315" w:type="pct"/>
                  <w:tcBorders>
                    <w:top w:val="single" w:sz="4" w:space="0" w:color="auto"/>
                    <w:left w:val="single" w:sz="4" w:space="0" w:color="auto"/>
                    <w:bottom w:val="single" w:sz="4" w:space="0" w:color="auto"/>
                    <w:right w:val="single" w:sz="4" w:space="0" w:color="auto"/>
                  </w:tcBorders>
                </w:tcPr>
                <w:p w14:paraId="16C18988" w14:textId="77777777" w:rsidR="00865B19" w:rsidRPr="00865B19" w:rsidRDefault="00865B19" w:rsidP="00865B19">
                  <w:pPr>
                    <w:spacing w:after="60"/>
                    <w:rPr>
                      <w:rFonts w:eastAsia="SimSun"/>
                      <w:iCs/>
                      <w:sz w:val="20"/>
                    </w:rPr>
                  </w:pPr>
                  <w:r w:rsidRPr="00865B19">
                    <w:rPr>
                      <w:rFonts w:eastAsia="SimSun"/>
                      <w:iCs/>
                      <w:sz w:val="20"/>
                    </w:rPr>
                    <w:t xml:space="preserve">RTPCRUAMTQSETOT </w:t>
                  </w:r>
                  <w:r w:rsidRPr="00865B19">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9C5E7BF"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8584CD9" w14:textId="77777777" w:rsidR="00865B19" w:rsidRPr="00865B19" w:rsidRDefault="00865B19" w:rsidP="00865B19">
                  <w:pPr>
                    <w:spacing w:after="60"/>
                    <w:rPr>
                      <w:rFonts w:eastAsia="SimSun"/>
                      <w:iCs/>
                      <w:sz w:val="20"/>
                    </w:rPr>
                  </w:pPr>
                  <w:r w:rsidRPr="00865B19">
                    <w:rPr>
                      <w:rFonts w:eastAsia="SimSun"/>
                      <w:i/>
                      <w:iCs/>
                      <w:sz w:val="20"/>
                    </w:rPr>
                    <w:t>Procured Capacity for Reg-Up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Reg-Up, for the hour.</w:t>
                  </w:r>
                </w:p>
              </w:tc>
            </w:tr>
            <w:tr w:rsidR="00865B19" w:rsidRPr="00865B19" w14:paraId="2D95CBF8"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8AF0286" w14:textId="77777777" w:rsidR="00865B19" w:rsidRPr="00865B19" w:rsidRDefault="00865B19" w:rsidP="00865B19">
                  <w:pPr>
                    <w:spacing w:after="60"/>
                    <w:rPr>
                      <w:rFonts w:eastAsia="SimSun"/>
                      <w:iCs/>
                      <w:sz w:val="20"/>
                    </w:rPr>
                  </w:pPr>
                  <w:r w:rsidRPr="00865B19">
                    <w:rPr>
                      <w:rFonts w:eastAsia="SimSun"/>
                      <w:iCs/>
                      <w:sz w:val="20"/>
                    </w:rPr>
                    <w:t xml:space="preserve">PCRUAMT </w:t>
                  </w:r>
                  <w:r w:rsidRPr="00865B19">
                    <w:rPr>
                      <w:rFonts w:eastAsia="SimSun"/>
                      <w:i/>
                      <w:iCs/>
                      <w:sz w:val="20"/>
                      <w:vertAlign w:val="subscript"/>
                    </w:rPr>
                    <w:t>q</w:t>
                  </w:r>
                </w:p>
              </w:tc>
              <w:tc>
                <w:tcPr>
                  <w:tcW w:w="326" w:type="pct"/>
                </w:tcPr>
                <w:p w14:paraId="6D00C178" w14:textId="77777777" w:rsidR="00865B19" w:rsidRPr="00865B19" w:rsidRDefault="00865B19" w:rsidP="00865B19">
                  <w:pPr>
                    <w:spacing w:after="60"/>
                    <w:rPr>
                      <w:rFonts w:eastAsia="SimSun"/>
                      <w:iCs/>
                      <w:sz w:val="20"/>
                    </w:rPr>
                  </w:pPr>
                  <w:r w:rsidRPr="00865B19">
                    <w:rPr>
                      <w:rFonts w:eastAsia="SimSun"/>
                      <w:iCs/>
                      <w:sz w:val="20"/>
                    </w:rPr>
                    <w:t>$</w:t>
                  </w:r>
                </w:p>
              </w:tc>
              <w:tc>
                <w:tcPr>
                  <w:tcW w:w="3359" w:type="pct"/>
                </w:tcPr>
                <w:p w14:paraId="510AFCEC" w14:textId="77777777" w:rsidR="00865B19" w:rsidRPr="00865B19" w:rsidRDefault="00865B19" w:rsidP="00865B19">
                  <w:pPr>
                    <w:spacing w:after="60"/>
                    <w:rPr>
                      <w:rFonts w:eastAsia="SimSun"/>
                      <w:iCs/>
                      <w:sz w:val="20"/>
                    </w:rPr>
                  </w:pPr>
                  <w:r w:rsidRPr="00865B19">
                    <w:rPr>
                      <w:rFonts w:eastAsia="SimSun"/>
                      <w:i/>
                      <w:iCs/>
                      <w:sz w:val="20"/>
                    </w:rPr>
                    <w:t>Procured Capacity for Reg-Up Amount per QSE in DAM</w:t>
                  </w:r>
                  <w:r w:rsidRPr="00865B19">
                    <w:rPr>
                      <w:rFonts w:eastAsia="SimSun"/>
                      <w:iCs/>
                      <w:sz w:val="20"/>
                    </w:rPr>
                    <w:t xml:space="preserve">—The DAM Reg-Up payment for QSE </w:t>
                  </w:r>
                  <w:r w:rsidRPr="00865B19">
                    <w:rPr>
                      <w:rFonts w:eastAsia="SimSun"/>
                      <w:i/>
                      <w:iCs/>
                      <w:sz w:val="20"/>
                    </w:rPr>
                    <w:t>q</w:t>
                  </w:r>
                  <w:r w:rsidRPr="00865B19">
                    <w:rPr>
                      <w:rFonts w:eastAsia="SimSun"/>
                      <w:iCs/>
                      <w:sz w:val="20"/>
                    </w:rPr>
                    <w:t>, for the hour.</w:t>
                  </w:r>
                </w:p>
              </w:tc>
            </w:tr>
            <w:tr w:rsidR="00865B19" w:rsidRPr="00865B19" w14:paraId="0387580B"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6BEA196" w14:textId="77777777" w:rsidR="00865B19" w:rsidRPr="00865B19" w:rsidRDefault="00865B19" w:rsidP="00865B19">
                  <w:pPr>
                    <w:spacing w:after="60"/>
                    <w:rPr>
                      <w:rFonts w:eastAsia="SimSun"/>
                      <w:iCs/>
                      <w:sz w:val="20"/>
                    </w:rPr>
                  </w:pPr>
                  <w:r w:rsidRPr="00865B19">
                    <w:rPr>
                      <w:rFonts w:eastAsia="SimSun"/>
                      <w:sz w:val="20"/>
                    </w:rPr>
                    <w:t>RUINFQAMTTOT</w:t>
                  </w:r>
                </w:p>
              </w:tc>
              <w:tc>
                <w:tcPr>
                  <w:tcW w:w="326" w:type="pct"/>
                </w:tcPr>
                <w:p w14:paraId="3A49F60C" w14:textId="77777777" w:rsidR="00865B19" w:rsidRPr="00865B19" w:rsidRDefault="00865B19" w:rsidP="00865B19">
                  <w:pPr>
                    <w:spacing w:after="60"/>
                    <w:rPr>
                      <w:rFonts w:eastAsia="SimSun"/>
                      <w:iCs/>
                      <w:sz w:val="20"/>
                    </w:rPr>
                  </w:pPr>
                  <w:r w:rsidRPr="00865B19">
                    <w:rPr>
                      <w:rFonts w:eastAsia="SimSun"/>
                      <w:sz w:val="20"/>
                    </w:rPr>
                    <w:t>$</w:t>
                  </w:r>
                </w:p>
              </w:tc>
              <w:tc>
                <w:tcPr>
                  <w:tcW w:w="3359" w:type="pct"/>
                </w:tcPr>
                <w:p w14:paraId="4270FC2E" w14:textId="77777777" w:rsidR="00865B19" w:rsidRPr="00865B19" w:rsidRDefault="00865B19" w:rsidP="00865B19">
                  <w:pPr>
                    <w:spacing w:after="60"/>
                    <w:rPr>
                      <w:rFonts w:eastAsia="SimSun"/>
                      <w:i/>
                      <w:iCs/>
                      <w:sz w:val="20"/>
                    </w:rPr>
                  </w:pPr>
                  <w:r w:rsidRPr="00865B19">
                    <w:rPr>
                      <w:rFonts w:eastAsia="SimSun"/>
                      <w:i/>
                      <w:sz w:val="20"/>
                    </w:rPr>
                    <w:t xml:space="preserve">Reg-Up Infeasible Quantity Amount Total  </w:t>
                  </w:r>
                  <w:r w:rsidRPr="00865B19">
                    <w:rPr>
                      <w:rFonts w:eastAsia="SimSun"/>
                      <w:sz w:val="20"/>
                    </w:rPr>
                    <w:t>— The charge to all QSEs for their total capacity associated with infeasible deployment of Ancillary Service Supply Responsibilities for Reg-Up, for the hour.</w:t>
                  </w:r>
                </w:p>
              </w:tc>
            </w:tr>
            <w:tr w:rsidR="00865B19" w:rsidRPr="00865B19" w14:paraId="6A013519" w14:textId="77777777" w:rsidTr="00C81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A493D9D" w14:textId="77777777" w:rsidR="00865B19" w:rsidRPr="00865B19" w:rsidRDefault="00865B19" w:rsidP="00865B19">
                  <w:pPr>
                    <w:spacing w:after="60"/>
                    <w:rPr>
                      <w:rFonts w:eastAsia="SimSun"/>
                      <w:iCs/>
                      <w:sz w:val="20"/>
                    </w:rPr>
                  </w:pPr>
                  <w:r w:rsidRPr="00865B19">
                    <w:rPr>
                      <w:rFonts w:eastAsia="SimSun"/>
                      <w:sz w:val="20"/>
                    </w:rPr>
                    <w:lastRenderedPageBreak/>
                    <w:t xml:space="preserve">RUINFQAMT </w:t>
                  </w:r>
                  <w:r w:rsidRPr="00865B19">
                    <w:rPr>
                      <w:rFonts w:eastAsia="SimSun"/>
                      <w:i/>
                      <w:sz w:val="20"/>
                      <w:vertAlign w:val="subscript"/>
                    </w:rPr>
                    <w:t>q</w:t>
                  </w:r>
                </w:p>
              </w:tc>
              <w:tc>
                <w:tcPr>
                  <w:tcW w:w="326" w:type="pct"/>
                </w:tcPr>
                <w:p w14:paraId="66CDA2E6" w14:textId="77777777" w:rsidR="00865B19" w:rsidRPr="00865B19" w:rsidRDefault="00865B19" w:rsidP="00865B19">
                  <w:pPr>
                    <w:spacing w:after="60"/>
                    <w:rPr>
                      <w:rFonts w:eastAsia="SimSun"/>
                      <w:iCs/>
                      <w:sz w:val="20"/>
                    </w:rPr>
                  </w:pPr>
                  <w:r w:rsidRPr="00865B19">
                    <w:rPr>
                      <w:rFonts w:eastAsia="SimSun"/>
                      <w:sz w:val="20"/>
                    </w:rPr>
                    <w:t>$</w:t>
                  </w:r>
                </w:p>
              </w:tc>
              <w:tc>
                <w:tcPr>
                  <w:tcW w:w="3359" w:type="pct"/>
                </w:tcPr>
                <w:p w14:paraId="79EF3CEC" w14:textId="77777777" w:rsidR="00865B19" w:rsidRPr="00865B19" w:rsidRDefault="00865B19" w:rsidP="00865B19">
                  <w:pPr>
                    <w:rPr>
                      <w:rFonts w:eastAsia="SimSun"/>
                      <w:i/>
                      <w:iCs/>
                      <w:sz w:val="20"/>
                    </w:rPr>
                  </w:pPr>
                  <w:r w:rsidRPr="00865B19">
                    <w:rPr>
                      <w:rFonts w:eastAsia="SimSun"/>
                      <w:i/>
                      <w:sz w:val="20"/>
                    </w:rPr>
                    <w:t>Reg-Up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Reg-Up, for the hour</w:t>
                  </w:r>
                  <w:r w:rsidRPr="00865B19">
                    <w:rPr>
                      <w:rFonts w:eastAsia="SimSun"/>
                    </w:rPr>
                    <w:t>.</w:t>
                  </w:r>
                </w:p>
              </w:tc>
            </w:tr>
            <w:tr w:rsidR="00865B19" w:rsidRPr="00865B19" w14:paraId="34C4759E" w14:textId="77777777" w:rsidTr="00C812E5">
              <w:tc>
                <w:tcPr>
                  <w:tcW w:w="1315" w:type="pct"/>
                  <w:tcBorders>
                    <w:top w:val="single" w:sz="4" w:space="0" w:color="auto"/>
                    <w:left w:val="single" w:sz="4" w:space="0" w:color="auto"/>
                    <w:bottom w:val="single" w:sz="4" w:space="0" w:color="auto"/>
                    <w:right w:val="single" w:sz="4" w:space="0" w:color="auto"/>
                  </w:tcBorders>
                </w:tcPr>
                <w:p w14:paraId="4B5EFA97" w14:textId="77777777" w:rsidR="00865B19" w:rsidRPr="00865B19" w:rsidRDefault="00865B19" w:rsidP="00865B19">
                  <w:pPr>
                    <w:spacing w:after="60"/>
                    <w:rPr>
                      <w:rFonts w:eastAsia="SimSun"/>
                      <w:sz w:val="20"/>
                    </w:rPr>
                  </w:pPr>
                  <w:r w:rsidRPr="00865B19">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15C04C06" w14:textId="77777777" w:rsidR="00865B19" w:rsidRPr="00865B19" w:rsidRDefault="00865B19" w:rsidP="00865B19">
                  <w:pPr>
                    <w:spacing w:after="60"/>
                    <w:rPr>
                      <w:rFonts w:eastAsia="SimSun"/>
                      <w:sz w:val="20"/>
                    </w:rPr>
                  </w:pPr>
                  <w:r w:rsidRPr="00865B19">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0D313B81" w14:textId="77777777" w:rsidR="00865B19" w:rsidRPr="00865B19" w:rsidRDefault="00865B19" w:rsidP="00865B19">
                  <w:pPr>
                    <w:spacing w:after="60"/>
                    <w:rPr>
                      <w:rFonts w:eastAsia="SimSun"/>
                      <w:sz w:val="20"/>
                    </w:rPr>
                  </w:pPr>
                  <w:r w:rsidRPr="00865B19">
                    <w:rPr>
                      <w:rFonts w:eastAsia="SimSun"/>
                      <w:i/>
                      <w:sz w:val="20"/>
                    </w:rPr>
                    <w:t>Procured Capacity for Reg-Up Amount Total in DAM</w:t>
                  </w:r>
                  <w:r w:rsidRPr="00865B19">
                    <w:rPr>
                      <w:rFonts w:eastAsia="SimSun"/>
                      <w:sz w:val="20"/>
                    </w:rPr>
                    <w:t>—The total of the DAM Reg-Up payments for all QSEs</w:t>
                  </w:r>
                  <w:r w:rsidRPr="00865B19">
                    <w:rPr>
                      <w:rFonts w:eastAsia="SimSun"/>
                      <w:iCs/>
                      <w:sz w:val="20"/>
                    </w:rPr>
                    <w:t>,</w:t>
                  </w:r>
                  <w:r w:rsidRPr="00865B19">
                    <w:rPr>
                      <w:rFonts w:eastAsia="SimSun"/>
                      <w:sz w:val="20"/>
                    </w:rPr>
                    <w:t xml:space="preserve"> for the hour.</w:t>
                  </w:r>
                </w:p>
              </w:tc>
            </w:tr>
            <w:tr w:rsidR="00865B19" w:rsidRPr="00865B19" w14:paraId="66B023FA" w14:textId="77777777" w:rsidTr="00C812E5">
              <w:tc>
                <w:tcPr>
                  <w:tcW w:w="1315" w:type="pct"/>
                  <w:tcBorders>
                    <w:top w:val="single" w:sz="4" w:space="0" w:color="auto"/>
                    <w:left w:val="single" w:sz="4" w:space="0" w:color="auto"/>
                    <w:bottom w:val="single" w:sz="4" w:space="0" w:color="auto"/>
                    <w:right w:val="single" w:sz="4" w:space="0" w:color="auto"/>
                  </w:tcBorders>
                </w:tcPr>
                <w:p w14:paraId="6FE0F940" w14:textId="77777777" w:rsidR="00865B19" w:rsidRPr="00865B19" w:rsidRDefault="00865B19" w:rsidP="00865B19">
                  <w:pPr>
                    <w:spacing w:after="60"/>
                    <w:rPr>
                      <w:rFonts w:eastAsia="SimSun"/>
                      <w:i/>
                      <w:iCs/>
                      <w:sz w:val="20"/>
                    </w:rPr>
                  </w:pPr>
                  <w:r w:rsidRPr="00865B19">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24C6F7B3" w14:textId="77777777" w:rsidR="00865B19" w:rsidRPr="00865B19" w:rsidRDefault="00865B19" w:rsidP="00865B19">
                  <w:pPr>
                    <w:spacing w:after="60"/>
                    <w:rPr>
                      <w:rFonts w:eastAsia="SimSun"/>
                      <w:iCs/>
                      <w:sz w:val="20"/>
                    </w:rPr>
                  </w:pPr>
                  <w:r w:rsidRPr="00865B19">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001953CA"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2F0D62B4" w14:textId="77777777" w:rsidTr="00C812E5">
              <w:tc>
                <w:tcPr>
                  <w:tcW w:w="1315" w:type="pct"/>
                  <w:tcBorders>
                    <w:top w:val="single" w:sz="4" w:space="0" w:color="auto"/>
                    <w:left w:val="single" w:sz="4" w:space="0" w:color="auto"/>
                    <w:bottom w:val="single" w:sz="4" w:space="0" w:color="auto"/>
                    <w:right w:val="single" w:sz="4" w:space="0" w:color="auto"/>
                  </w:tcBorders>
                </w:tcPr>
                <w:p w14:paraId="0E61257C" w14:textId="77777777" w:rsidR="00865B19" w:rsidRPr="00865B19" w:rsidRDefault="00865B19" w:rsidP="00865B19">
                  <w:pPr>
                    <w:spacing w:after="60"/>
                    <w:rPr>
                      <w:rFonts w:eastAsia="SimSun"/>
                      <w:i/>
                      <w:iCs/>
                      <w:sz w:val="20"/>
                    </w:rPr>
                  </w:pPr>
                  <w:r w:rsidRPr="00865B19">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3FE7CA3B" w14:textId="77777777" w:rsidR="00865B19" w:rsidRPr="00865B19" w:rsidRDefault="00865B19" w:rsidP="00865B19">
                  <w:pPr>
                    <w:spacing w:after="60"/>
                    <w:rPr>
                      <w:rFonts w:eastAsia="SimSun"/>
                      <w:iCs/>
                      <w:sz w:val="20"/>
                    </w:rPr>
                  </w:pPr>
                  <w:r w:rsidRPr="00865B19">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3A461E83"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2F906870" w14:textId="77777777" w:rsidR="00865B19" w:rsidRPr="00865B19" w:rsidRDefault="00865B19" w:rsidP="00865B19">
            <w:pPr>
              <w:spacing w:after="240"/>
              <w:ind w:left="1440" w:hanging="720"/>
              <w:rPr>
                <w:rFonts w:eastAsia="SimSun"/>
              </w:rPr>
            </w:pPr>
          </w:p>
        </w:tc>
      </w:tr>
    </w:tbl>
    <w:p w14:paraId="63496632" w14:textId="77777777" w:rsidR="00865B19" w:rsidRPr="00865B19" w:rsidRDefault="00865B19" w:rsidP="00865B19">
      <w:pPr>
        <w:spacing w:before="240" w:after="240"/>
        <w:ind w:left="1440" w:hanging="720"/>
        <w:rPr>
          <w:rFonts w:eastAsia="SimSun"/>
        </w:rPr>
      </w:pPr>
      <w:r w:rsidRPr="00865B19">
        <w:rPr>
          <w:rFonts w:eastAsia="SimSun"/>
        </w:rPr>
        <w:lastRenderedPageBreak/>
        <w:t>(b)</w:t>
      </w:r>
      <w:r w:rsidRPr="00865B19">
        <w:rPr>
          <w:rFonts w:eastAsia="SimSun"/>
        </w:rPr>
        <w:tab/>
        <w:t>Each QSE’s share of the net total costs for Reg-Up for the Operating Hour is calculated as follows:</w:t>
      </w:r>
    </w:p>
    <w:p w14:paraId="11E268C7" w14:textId="77777777" w:rsidR="00865B19" w:rsidRPr="00865B19" w:rsidRDefault="00865B19" w:rsidP="00865B19">
      <w:pPr>
        <w:spacing w:after="240"/>
        <w:ind w:left="2880" w:hanging="2160"/>
        <w:rPr>
          <w:rFonts w:eastAsia="SimSun"/>
          <w:b/>
          <w:bCs/>
        </w:rPr>
      </w:pPr>
      <w:r w:rsidRPr="00865B19">
        <w:rPr>
          <w:rFonts w:eastAsia="SimSun"/>
          <w:b/>
          <w:bCs/>
        </w:rPr>
        <w:t xml:space="preserve">RUCOST </w:t>
      </w:r>
      <w:r w:rsidRPr="00865B19">
        <w:rPr>
          <w:rFonts w:eastAsia="SimSun"/>
          <w:b/>
          <w:bCs/>
          <w:i/>
          <w:vertAlign w:val="subscript"/>
        </w:rPr>
        <w:t>q</w:t>
      </w:r>
      <w:r w:rsidRPr="00865B19">
        <w:rPr>
          <w:rFonts w:eastAsia="SimSun"/>
          <w:b/>
          <w:bCs/>
        </w:rPr>
        <w:tab/>
        <w:t>=</w:t>
      </w:r>
      <w:r w:rsidRPr="00865B19">
        <w:rPr>
          <w:rFonts w:eastAsia="SimSun"/>
          <w:b/>
          <w:bCs/>
        </w:rPr>
        <w:tab/>
        <w:t xml:space="preserve">RUPR * RUQ </w:t>
      </w:r>
      <w:r w:rsidRPr="00865B19">
        <w:rPr>
          <w:rFonts w:eastAsia="SimSun"/>
          <w:b/>
          <w:bCs/>
          <w:i/>
          <w:vertAlign w:val="subscript"/>
        </w:rPr>
        <w:t>q</w:t>
      </w:r>
    </w:p>
    <w:p w14:paraId="35DA6140" w14:textId="77777777" w:rsidR="00865B19" w:rsidRPr="00865B19" w:rsidRDefault="00865B19" w:rsidP="00865B19">
      <w:pPr>
        <w:spacing w:after="240"/>
        <w:rPr>
          <w:rFonts w:eastAsia="SimSun"/>
          <w:iCs/>
        </w:rPr>
      </w:pPr>
      <w:r w:rsidRPr="00865B19">
        <w:rPr>
          <w:rFonts w:eastAsia="SimSun"/>
          <w:iCs/>
        </w:rPr>
        <w:t>Where:</w:t>
      </w:r>
    </w:p>
    <w:p w14:paraId="15D1AE9E" w14:textId="77777777" w:rsidR="00865B19" w:rsidRPr="00865B19" w:rsidRDefault="00865B19" w:rsidP="00865B19">
      <w:pPr>
        <w:tabs>
          <w:tab w:val="left" w:pos="2160"/>
          <w:tab w:val="left" w:pos="2880"/>
        </w:tabs>
        <w:spacing w:after="120"/>
        <w:ind w:leftChars="300" w:left="2880" w:hangingChars="900" w:hanging="2160"/>
        <w:rPr>
          <w:rFonts w:eastAsia="SimSun"/>
          <w:bCs/>
        </w:rPr>
      </w:pPr>
      <w:r w:rsidRPr="00865B19">
        <w:rPr>
          <w:rFonts w:eastAsia="SimSun"/>
          <w:bCs/>
        </w:rPr>
        <w:t>RUPR</w:t>
      </w:r>
      <w:r w:rsidRPr="00865B19">
        <w:rPr>
          <w:rFonts w:eastAsia="SimSun"/>
          <w:bCs/>
        </w:rPr>
        <w:tab/>
      </w:r>
      <w:r w:rsidRPr="00865B19">
        <w:rPr>
          <w:rFonts w:eastAsia="SimSun"/>
          <w:bCs/>
        </w:rPr>
        <w:tab/>
        <w:t>=</w:t>
      </w:r>
      <w:r w:rsidRPr="00865B19">
        <w:rPr>
          <w:rFonts w:eastAsia="SimSun"/>
          <w:bCs/>
        </w:rPr>
        <w:tab/>
        <w:t>RUCOSTTOT / RUQTOT</w:t>
      </w:r>
    </w:p>
    <w:p w14:paraId="28249920" w14:textId="49C6643D" w:rsidR="00865B19" w:rsidRPr="00865B19" w:rsidRDefault="00865B19" w:rsidP="00865B19">
      <w:pPr>
        <w:tabs>
          <w:tab w:val="left" w:pos="2160"/>
          <w:tab w:val="left" w:pos="2880"/>
        </w:tabs>
        <w:spacing w:after="120"/>
        <w:ind w:leftChars="300" w:left="2880" w:hangingChars="900" w:hanging="2160"/>
        <w:rPr>
          <w:rFonts w:eastAsia="SimSun"/>
          <w:bCs/>
        </w:rPr>
      </w:pPr>
      <w:r w:rsidRPr="00865B19">
        <w:rPr>
          <w:rFonts w:eastAsia="SimSun"/>
          <w:bCs/>
        </w:rPr>
        <w:t>RUQTOT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5A893786" wp14:editId="671272AE">
            <wp:extent cx="144780" cy="297180"/>
            <wp:effectExtent l="0" t="0" r="0" b="0"/>
            <wp:docPr id="75"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RUQ </w:t>
      </w:r>
      <w:r w:rsidRPr="00865B19">
        <w:rPr>
          <w:rFonts w:eastAsia="SimSun"/>
          <w:bCs/>
          <w:i/>
          <w:vertAlign w:val="subscript"/>
        </w:rPr>
        <w:t>q</w:t>
      </w:r>
    </w:p>
    <w:p w14:paraId="1F131D2B" w14:textId="77777777" w:rsidR="00865B19" w:rsidRPr="00865B19" w:rsidRDefault="00865B19" w:rsidP="00865B19">
      <w:pPr>
        <w:tabs>
          <w:tab w:val="left" w:pos="2160"/>
          <w:tab w:val="left" w:pos="2880"/>
        </w:tabs>
        <w:spacing w:after="120"/>
        <w:ind w:leftChars="300" w:left="2880" w:hangingChars="900" w:hanging="2160"/>
        <w:rPr>
          <w:rFonts w:eastAsia="SimSun"/>
          <w:bCs/>
          <w:lang w:val="pt-BR"/>
        </w:rPr>
      </w:pPr>
      <w:r w:rsidRPr="00865B19">
        <w:rPr>
          <w:rFonts w:eastAsia="SimSun"/>
          <w:bCs/>
          <w:lang w:val="pt-BR"/>
        </w:rPr>
        <w:t xml:space="preserve">RUQ </w:t>
      </w:r>
      <w:r w:rsidRPr="00865B19">
        <w:rPr>
          <w:rFonts w:eastAsia="SimSun"/>
          <w:bCs/>
          <w:i/>
          <w:vertAlign w:val="subscript"/>
          <w:lang w:val="pt-BR"/>
        </w:rPr>
        <w:t>q</w:t>
      </w:r>
      <w:r w:rsidRPr="00865B19">
        <w:rPr>
          <w:rFonts w:eastAsia="SimSun"/>
          <w:bCs/>
          <w:lang w:val="pt-BR"/>
        </w:rPr>
        <w:tab/>
      </w:r>
      <w:r w:rsidRPr="00865B19">
        <w:rPr>
          <w:rFonts w:eastAsia="SimSun"/>
          <w:bCs/>
          <w:lang w:val="pt-BR"/>
        </w:rPr>
        <w:tab/>
        <w:t>=</w:t>
      </w:r>
      <w:r w:rsidRPr="00865B19">
        <w:rPr>
          <w:rFonts w:eastAsia="SimSun"/>
          <w:bCs/>
          <w:lang w:val="pt-BR"/>
        </w:rPr>
        <w:tab/>
        <w:t xml:space="preserve">RUO </w:t>
      </w:r>
      <w:r w:rsidRPr="00865B19">
        <w:rPr>
          <w:rFonts w:eastAsia="SimSun"/>
          <w:bCs/>
          <w:i/>
          <w:vertAlign w:val="subscript"/>
          <w:lang w:val="pt-BR"/>
        </w:rPr>
        <w:t>q</w:t>
      </w:r>
      <w:r w:rsidRPr="00865B19">
        <w:rPr>
          <w:rFonts w:eastAsia="SimSun"/>
          <w:bCs/>
          <w:lang w:val="pt-BR"/>
        </w:rPr>
        <w:t xml:space="preserve"> – SARUQ </w:t>
      </w:r>
      <w:r w:rsidRPr="00865B19">
        <w:rPr>
          <w:rFonts w:eastAsia="SimSun"/>
          <w:bCs/>
          <w:i/>
          <w:vertAlign w:val="subscript"/>
          <w:lang w:val="pt-BR"/>
        </w:rPr>
        <w:t>q</w:t>
      </w:r>
    </w:p>
    <w:p w14:paraId="3B52CB78" w14:textId="1227068D" w:rsidR="00865B19" w:rsidRPr="00865B19" w:rsidRDefault="00865B19" w:rsidP="00865B19">
      <w:pPr>
        <w:tabs>
          <w:tab w:val="left" w:pos="2160"/>
          <w:tab w:val="left" w:pos="2880"/>
        </w:tabs>
        <w:spacing w:after="120"/>
        <w:ind w:leftChars="300" w:left="2880" w:hangingChars="900" w:hanging="2160"/>
        <w:rPr>
          <w:rFonts w:eastAsia="SimSun"/>
          <w:bCs/>
          <w:lang w:val="pt-BR"/>
        </w:rPr>
      </w:pPr>
      <w:r w:rsidRPr="00865B19">
        <w:rPr>
          <w:rFonts w:eastAsia="SimSun"/>
          <w:bCs/>
          <w:lang w:val="pt-BR"/>
        </w:rPr>
        <w:t xml:space="preserve">RUO </w:t>
      </w:r>
      <w:r w:rsidRPr="00865B19">
        <w:rPr>
          <w:rFonts w:eastAsia="SimSun"/>
          <w:bCs/>
          <w:i/>
          <w:vertAlign w:val="subscript"/>
          <w:lang w:val="pt-BR"/>
        </w:rPr>
        <w:t>q</w:t>
      </w:r>
      <w:r w:rsidRPr="00865B19">
        <w:rPr>
          <w:rFonts w:eastAsia="SimSun"/>
          <w:bCs/>
          <w:lang w:val="pt-BR"/>
        </w:rPr>
        <w:tab/>
      </w:r>
      <w:r w:rsidRPr="00865B19">
        <w:rPr>
          <w:rFonts w:eastAsia="SimSun"/>
          <w:bCs/>
          <w:lang w:val="pt-BR"/>
        </w:rPr>
        <w:tab/>
        <w:t>=</w:t>
      </w:r>
      <w:r w:rsidRPr="00865B19">
        <w:rPr>
          <w:rFonts w:eastAsia="SimSun"/>
          <w:bCs/>
          <w:lang w:val="pt-BR"/>
        </w:rPr>
        <w:tab/>
      </w:r>
      <w:r w:rsidR="001E564D" w:rsidRPr="00865B19">
        <w:rPr>
          <w:rFonts w:eastAsia="SimSun"/>
          <w:noProof/>
          <w:position w:val="-22"/>
        </w:rPr>
        <w:drawing>
          <wp:inline distT="0" distB="0" distL="0" distR="0" wp14:anchorId="5D23F0DC" wp14:editId="72B48389">
            <wp:extent cx="144780" cy="297180"/>
            <wp:effectExtent l="0" t="0" r="0" b="0"/>
            <wp:docPr id="76"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lang w:val="pt-BR"/>
        </w:rPr>
        <w:t xml:space="preserve">(SARUQ </w:t>
      </w:r>
      <w:r w:rsidRPr="00865B19">
        <w:rPr>
          <w:rFonts w:eastAsia="SimSun"/>
          <w:bCs/>
          <w:i/>
          <w:vertAlign w:val="subscript"/>
          <w:lang w:val="pt-BR"/>
        </w:rPr>
        <w:t>q</w:t>
      </w:r>
      <w:r w:rsidRPr="00865B19">
        <w:rPr>
          <w:rFonts w:eastAsia="SimSun"/>
          <w:bCs/>
          <w:lang w:val="pt-BR"/>
        </w:rPr>
        <w:t xml:space="preserve"> + </w:t>
      </w:r>
      <w:r w:rsidR="001E564D" w:rsidRPr="00865B19">
        <w:rPr>
          <w:rFonts w:eastAsia="SimSun"/>
          <w:noProof/>
          <w:position w:val="-20"/>
        </w:rPr>
        <w:drawing>
          <wp:inline distT="0" distB="0" distL="0" distR="0" wp14:anchorId="46DC1850" wp14:editId="5D06C5D1">
            <wp:extent cx="144780" cy="274320"/>
            <wp:effectExtent l="0" t="0" r="0" b="0"/>
            <wp:docPr id="77"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pt-BR"/>
        </w:rPr>
        <w:t xml:space="preserve">(RTPCRU </w:t>
      </w:r>
      <w:r w:rsidRPr="00865B19">
        <w:rPr>
          <w:rFonts w:eastAsia="SimSun"/>
          <w:bCs/>
          <w:i/>
          <w:vertAlign w:val="subscript"/>
          <w:lang w:val="pt-BR"/>
        </w:rPr>
        <w:t>q, m</w:t>
      </w:r>
      <w:r w:rsidRPr="00865B19">
        <w:rPr>
          <w:rFonts w:eastAsia="SimSun"/>
          <w:bCs/>
          <w:lang w:val="pt-BR"/>
        </w:rPr>
        <w:t>)</w:t>
      </w:r>
      <w:r w:rsidRPr="00865B19">
        <w:rPr>
          <w:rFonts w:eastAsia="SimSun"/>
          <w:bCs/>
          <w:i/>
          <w:lang w:val="pt-BR"/>
        </w:rPr>
        <w:t xml:space="preserve"> </w:t>
      </w:r>
      <w:r w:rsidRPr="00865B19">
        <w:rPr>
          <w:rFonts w:eastAsia="SimSun"/>
          <w:bCs/>
          <w:lang w:val="pt-BR"/>
        </w:rPr>
        <w:t xml:space="preserve">+ PCRU </w:t>
      </w:r>
      <w:r w:rsidRPr="00865B19">
        <w:rPr>
          <w:rFonts w:eastAsia="SimSun"/>
          <w:bCs/>
          <w:i/>
          <w:vertAlign w:val="subscript"/>
          <w:lang w:val="pt-BR"/>
        </w:rPr>
        <w:t xml:space="preserve">q </w:t>
      </w:r>
      <w:r w:rsidRPr="00865B19">
        <w:rPr>
          <w:rFonts w:eastAsia="SimSun"/>
          <w:bCs/>
          <w:lang w:val="pt-BR"/>
        </w:rPr>
        <w:t xml:space="preserve">–   </w:t>
      </w:r>
    </w:p>
    <w:p w14:paraId="7254940E" w14:textId="77777777" w:rsidR="00865B19" w:rsidRPr="00865B19" w:rsidRDefault="00865B19" w:rsidP="00865B19">
      <w:pPr>
        <w:tabs>
          <w:tab w:val="left" w:pos="2160"/>
          <w:tab w:val="left" w:pos="2880"/>
        </w:tabs>
        <w:spacing w:after="120"/>
        <w:ind w:leftChars="300" w:left="2880" w:hangingChars="900" w:hanging="2160"/>
        <w:rPr>
          <w:rFonts w:eastAsia="SimSun"/>
          <w:bCs/>
          <w:vertAlign w:val="subscript"/>
          <w:lang w:val="pt-BR"/>
        </w:rPr>
      </w:pPr>
      <w:r w:rsidRPr="00865B19">
        <w:rPr>
          <w:rFonts w:eastAsia="SimSun"/>
          <w:bCs/>
          <w:lang w:val="pt-BR"/>
        </w:rPr>
        <w:t xml:space="preserve">                                                 RUFQ</w:t>
      </w:r>
      <w:r w:rsidRPr="00865B19">
        <w:rPr>
          <w:rFonts w:eastAsia="SimSun"/>
          <w:bCs/>
          <w:i/>
          <w:lang w:val="pt-BR"/>
        </w:rPr>
        <w:t xml:space="preserve"> </w:t>
      </w:r>
      <w:r w:rsidRPr="00865B19">
        <w:rPr>
          <w:rFonts w:eastAsia="SimSun"/>
          <w:bCs/>
          <w:i/>
          <w:vertAlign w:val="subscript"/>
          <w:lang w:val="pt-BR"/>
        </w:rPr>
        <w:t xml:space="preserve">q </w:t>
      </w:r>
      <w:r w:rsidRPr="00865B19">
        <w:rPr>
          <w:rFonts w:eastAsia="SimSun"/>
          <w:bCs/>
          <w:lang w:val="pt-BR"/>
        </w:rPr>
        <w:t>– RRUFQ</w:t>
      </w:r>
      <w:r w:rsidRPr="00865B19">
        <w:rPr>
          <w:rFonts w:eastAsia="SimSun"/>
          <w:bCs/>
          <w:i/>
          <w:lang w:val="pt-BR"/>
        </w:rPr>
        <w:t xml:space="preserve"> </w:t>
      </w:r>
      <w:r w:rsidRPr="00865B19">
        <w:rPr>
          <w:rFonts w:eastAsia="SimSun"/>
          <w:bCs/>
          <w:i/>
          <w:vertAlign w:val="subscript"/>
          <w:lang w:val="pt-BR"/>
        </w:rPr>
        <w:t>q</w:t>
      </w:r>
      <w:r w:rsidRPr="00865B19">
        <w:rPr>
          <w:rFonts w:eastAsia="SimSun"/>
          <w:bCs/>
          <w:lang w:val="pt-BR"/>
        </w:rPr>
        <w:t>) * HLRS</w:t>
      </w:r>
      <w:r w:rsidRPr="00865B19">
        <w:rPr>
          <w:rFonts w:eastAsia="SimSun"/>
          <w:bCs/>
          <w:i/>
          <w:lang w:val="pt-BR"/>
        </w:rPr>
        <w:t xml:space="preserve"> </w:t>
      </w:r>
      <w:r w:rsidRPr="00865B19">
        <w:rPr>
          <w:rFonts w:eastAsia="SimSun"/>
          <w:bCs/>
          <w:i/>
          <w:vertAlign w:val="subscript"/>
          <w:lang w:val="pt-BR"/>
        </w:rPr>
        <w:t>q</w:t>
      </w:r>
    </w:p>
    <w:p w14:paraId="31C0D8A5" w14:textId="77777777" w:rsidR="00865B19" w:rsidRPr="00865B19" w:rsidRDefault="00865B19" w:rsidP="00865B19">
      <w:pPr>
        <w:tabs>
          <w:tab w:val="left" w:pos="2160"/>
          <w:tab w:val="left" w:pos="2880"/>
        </w:tabs>
        <w:spacing w:after="120"/>
        <w:ind w:leftChars="300" w:left="2880" w:hangingChars="900" w:hanging="2160"/>
        <w:rPr>
          <w:rFonts w:eastAsia="SimSun"/>
          <w:bCs/>
          <w:vertAlign w:val="subscript"/>
          <w:lang w:val="fr-FR"/>
        </w:rPr>
      </w:pPr>
      <w:r w:rsidRPr="00865B19">
        <w:rPr>
          <w:rFonts w:eastAsia="SimSun"/>
          <w:bCs/>
          <w:lang w:val="fr-FR"/>
        </w:rPr>
        <w:t xml:space="preserve">SARUQ </w:t>
      </w:r>
      <w:r w:rsidRPr="00865B19">
        <w:rPr>
          <w:rFonts w:eastAsia="SimSun"/>
          <w:bCs/>
          <w:i/>
          <w:vertAlign w:val="subscript"/>
          <w:lang w:val="fr-FR"/>
        </w:rPr>
        <w:t>q</w:t>
      </w:r>
      <w:r w:rsidRPr="00865B19">
        <w:rPr>
          <w:rFonts w:eastAsia="SimSun"/>
          <w:bCs/>
          <w:vertAlign w:val="subscript"/>
          <w:lang w:val="fr-FR"/>
        </w:rPr>
        <w:tab/>
      </w:r>
      <w:r w:rsidRPr="00865B19">
        <w:rPr>
          <w:rFonts w:eastAsia="SimSun"/>
          <w:bCs/>
          <w:vertAlign w:val="subscript"/>
          <w:lang w:val="fr-FR"/>
        </w:rPr>
        <w:tab/>
      </w:r>
      <w:r w:rsidRPr="00865B19">
        <w:rPr>
          <w:rFonts w:eastAsia="SimSun"/>
          <w:bCs/>
          <w:lang w:val="fr-FR"/>
        </w:rPr>
        <w:t>=</w:t>
      </w:r>
      <w:r w:rsidRPr="00865B19">
        <w:rPr>
          <w:rFonts w:eastAsia="SimSun"/>
          <w:bCs/>
          <w:lang w:val="fr-FR"/>
        </w:rPr>
        <w:tab/>
        <w:t xml:space="preserve">DASARUQ </w:t>
      </w:r>
      <w:r w:rsidRPr="00865B19">
        <w:rPr>
          <w:rFonts w:eastAsia="SimSun"/>
          <w:bCs/>
          <w:i/>
          <w:vertAlign w:val="subscript"/>
          <w:lang w:val="fr-FR"/>
        </w:rPr>
        <w:t>q</w:t>
      </w:r>
      <w:r w:rsidRPr="00865B19">
        <w:rPr>
          <w:rFonts w:eastAsia="SimSun"/>
          <w:bCs/>
          <w:lang w:val="fr-FR"/>
        </w:rPr>
        <w:t xml:space="preserve"> + RTSARUQ </w:t>
      </w:r>
      <w:r w:rsidRPr="00865B19">
        <w:rPr>
          <w:rFonts w:eastAsia="SimSun"/>
          <w:bCs/>
          <w:i/>
          <w:vertAlign w:val="subscript"/>
          <w:lang w:val="fr-FR"/>
        </w:rPr>
        <w:t>q</w:t>
      </w:r>
    </w:p>
    <w:p w14:paraId="4E43F9A6" w14:textId="77777777" w:rsidR="00865B19" w:rsidRPr="00865B19" w:rsidRDefault="00865B19" w:rsidP="00865B19">
      <w:pPr>
        <w:tabs>
          <w:tab w:val="left" w:pos="2160"/>
          <w:tab w:val="left" w:pos="2880"/>
        </w:tabs>
        <w:spacing w:after="120"/>
        <w:ind w:leftChars="300" w:left="2880" w:hangingChars="900" w:hanging="2160"/>
        <w:rPr>
          <w:rFonts w:eastAsia="SimSun"/>
          <w:bCs/>
          <w:lang w:val="fr-FR"/>
        </w:rPr>
      </w:pPr>
    </w:p>
    <w:p w14:paraId="20CD28A1" w14:textId="77777777" w:rsidR="00865B19" w:rsidRPr="00865B19" w:rsidRDefault="00865B19" w:rsidP="00865B19">
      <w:pPr>
        <w:keepNext/>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65B19" w:rsidRPr="00865B19" w14:paraId="244C3D9F" w14:textId="77777777" w:rsidTr="00C812E5">
        <w:tc>
          <w:tcPr>
            <w:tcW w:w="849" w:type="pct"/>
          </w:tcPr>
          <w:p w14:paraId="799C5B5D" w14:textId="77777777" w:rsidR="00865B19" w:rsidRPr="00865B19" w:rsidRDefault="00865B19" w:rsidP="00865B19">
            <w:pPr>
              <w:keepNext/>
              <w:spacing w:after="120"/>
              <w:rPr>
                <w:rFonts w:eastAsia="SimSun"/>
                <w:b/>
                <w:iCs/>
                <w:sz w:val="20"/>
              </w:rPr>
            </w:pPr>
            <w:r w:rsidRPr="00865B19">
              <w:rPr>
                <w:rFonts w:eastAsia="SimSun"/>
                <w:b/>
                <w:iCs/>
                <w:sz w:val="20"/>
              </w:rPr>
              <w:t>Variable</w:t>
            </w:r>
          </w:p>
        </w:tc>
        <w:tc>
          <w:tcPr>
            <w:tcW w:w="460" w:type="pct"/>
          </w:tcPr>
          <w:p w14:paraId="7E69E56F" w14:textId="77777777" w:rsidR="00865B19" w:rsidRPr="00865B19" w:rsidRDefault="00865B19" w:rsidP="00865B19">
            <w:pPr>
              <w:keepNext/>
              <w:spacing w:after="120"/>
              <w:rPr>
                <w:rFonts w:eastAsia="SimSun"/>
                <w:b/>
                <w:iCs/>
                <w:sz w:val="20"/>
              </w:rPr>
            </w:pPr>
            <w:r w:rsidRPr="00865B19">
              <w:rPr>
                <w:rFonts w:eastAsia="SimSun"/>
                <w:b/>
                <w:iCs/>
                <w:sz w:val="20"/>
              </w:rPr>
              <w:t>Unit</w:t>
            </w:r>
          </w:p>
        </w:tc>
        <w:tc>
          <w:tcPr>
            <w:tcW w:w="3691" w:type="pct"/>
          </w:tcPr>
          <w:p w14:paraId="3F93CDD5" w14:textId="77777777" w:rsidR="00865B19" w:rsidRPr="00865B19" w:rsidRDefault="00865B19" w:rsidP="00865B19">
            <w:pPr>
              <w:keepNext/>
              <w:spacing w:after="120"/>
              <w:rPr>
                <w:rFonts w:eastAsia="SimSun"/>
                <w:b/>
                <w:iCs/>
                <w:sz w:val="20"/>
              </w:rPr>
            </w:pPr>
            <w:r w:rsidRPr="00865B19">
              <w:rPr>
                <w:rFonts w:eastAsia="SimSun"/>
                <w:b/>
                <w:iCs/>
                <w:sz w:val="20"/>
              </w:rPr>
              <w:t>Description</w:t>
            </w:r>
          </w:p>
        </w:tc>
      </w:tr>
      <w:tr w:rsidR="00865B19" w:rsidRPr="00865B19" w14:paraId="5D94E777" w14:textId="77777777" w:rsidTr="00C812E5">
        <w:tc>
          <w:tcPr>
            <w:tcW w:w="849" w:type="pct"/>
          </w:tcPr>
          <w:p w14:paraId="1BE4BD0D" w14:textId="77777777" w:rsidR="00865B19" w:rsidRPr="00865B19" w:rsidRDefault="00865B19" w:rsidP="00865B19">
            <w:pPr>
              <w:spacing w:after="60"/>
              <w:rPr>
                <w:rFonts w:eastAsia="SimSun"/>
                <w:iCs/>
                <w:sz w:val="20"/>
              </w:rPr>
            </w:pPr>
            <w:r w:rsidRPr="00865B19">
              <w:rPr>
                <w:rFonts w:eastAsia="SimSun"/>
                <w:iCs/>
                <w:sz w:val="20"/>
              </w:rPr>
              <w:t xml:space="preserve">RUCOST </w:t>
            </w:r>
            <w:r w:rsidRPr="00865B19">
              <w:rPr>
                <w:rFonts w:eastAsia="SimSun"/>
                <w:i/>
                <w:iCs/>
                <w:sz w:val="20"/>
                <w:vertAlign w:val="subscript"/>
              </w:rPr>
              <w:t>q</w:t>
            </w:r>
          </w:p>
        </w:tc>
        <w:tc>
          <w:tcPr>
            <w:tcW w:w="460" w:type="pct"/>
          </w:tcPr>
          <w:p w14:paraId="31356FB8" w14:textId="77777777" w:rsidR="00865B19" w:rsidRPr="00865B19" w:rsidRDefault="00865B19" w:rsidP="00865B19">
            <w:pPr>
              <w:keepNext/>
              <w:spacing w:after="60"/>
              <w:rPr>
                <w:rFonts w:eastAsia="SimSun"/>
                <w:iCs/>
                <w:sz w:val="20"/>
              </w:rPr>
            </w:pPr>
            <w:r w:rsidRPr="00865B19">
              <w:rPr>
                <w:rFonts w:eastAsia="SimSun"/>
                <w:iCs/>
                <w:sz w:val="20"/>
              </w:rPr>
              <w:t>$</w:t>
            </w:r>
          </w:p>
        </w:tc>
        <w:tc>
          <w:tcPr>
            <w:tcW w:w="3691" w:type="pct"/>
          </w:tcPr>
          <w:p w14:paraId="6A0BB112" w14:textId="77777777" w:rsidR="00865B19" w:rsidRPr="00865B19" w:rsidRDefault="00865B19" w:rsidP="00865B19">
            <w:pPr>
              <w:keepNext/>
              <w:spacing w:after="60"/>
              <w:rPr>
                <w:rFonts w:eastAsia="SimSun"/>
                <w:iCs/>
                <w:sz w:val="20"/>
              </w:rPr>
            </w:pPr>
            <w:r w:rsidRPr="00865B19">
              <w:rPr>
                <w:rFonts w:eastAsia="SimSun"/>
                <w:i/>
                <w:iCs/>
                <w:sz w:val="20"/>
              </w:rPr>
              <w:t>Reg-Up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Reg-Up, for the hour.</w:t>
            </w:r>
          </w:p>
        </w:tc>
      </w:tr>
      <w:tr w:rsidR="00865B19" w:rsidRPr="00865B19" w14:paraId="3D0DF743" w14:textId="77777777" w:rsidTr="00C812E5">
        <w:tc>
          <w:tcPr>
            <w:tcW w:w="849" w:type="pct"/>
            <w:tcBorders>
              <w:top w:val="single" w:sz="4" w:space="0" w:color="auto"/>
              <w:left w:val="single" w:sz="4" w:space="0" w:color="auto"/>
              <w:bottom w:val="single" w:sz="4" w:space="0" w:color="auto"/>
              <w:right w:val="single" w:sz="4" w:space="0" w:color="auto"/>
            </w:tcBorders>
          </w:tcPr>
          <w:p w14:paraId="34809799" w14:textId="77777777" w:rsidR="00865B19" w:rsidRPr="00865B19" w:rsidRDefault="00865B19" w:rsidP="00865B19">
            <w:pPr>
              <w:spacing w:after="60"/>
              <w:rPr>
                <w:rFonts w:eastAsia="SimSun"/>
                <w:iCs/>
                <w:sz w:val="20"/>
              </w:rPr>
            </w:pPr>
            <w:r w:rsidRPr="00865B19">
              <w:rPr>
                <w:rFonts w:eastAsia="SimSun"/>
                <w:iCs/>
                <w:sz w:val="20"/>
              </w:rPr>
              <w:t>RUPR</w:t>
            </w:r>
          </w:p>
        </w:tc>
        <w:tc>
          <w:tcPr>
            <w:tcW w:w="460" w:type="pct"/>
            <w:tcBorders>
              <w:top w:val="single" w:sz="4" w:space="0" w:color="auto"/>
              <w:left w:val="single" w:sz="4" w:space="0" w:color="auto"/>
              <w:bottom w:val="single" w:sz="4" w:space="0" w:color="auto"/>
              <w:right w:val="single" w:sz="4" w:space="0" w:color="auto"/>
            </w:tcBorders>
          </w:tcPr>
          <w:p w14:paraId="44449A7B" w14:textId="77777777" w:rsidR="00865B19" w:rsidRPr="00865B19" w:rsidRDefault="00865B19" w:rsidP="00865B19">
            <w:pPr>
              <w:spacing w:after="60"/>
              <w:rPr>
                <w:rFonts w:eastAsia="SimSun"/>
                <w:iCs/>
                <w:sz w:val="20"/>
              </w:rPr>
            </w:pPr>
            <w:r w:rsidRPr="00865B19">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6E7289E" w14:textId="77777777" w:rsidR="00865B19" w:rsidRPr="00865B19" w:rsidRDefault="00865B19" w:rsidP="00865B19">
            <w:pPr>
              <w:spacing w:after="60"/>
              <w:rPr>
                <w:rFonts w:eastAsia="SimSun"/>
                <w:i/>
                <w:iCs/>
                <w:sz w:val="20"/>
              </w:rPr>
            </w:pPr>
            <w:r w:rsidRPr="00865B19">
              <w:rPr>
                <w:rFonts w:eastAsia="SimSun"/>
                <w:i/>
                <w:iCs/>
                <w:sz w:val="20"/>
              </w:rPr>
              <w:t>Reg-Up Price—</w:t>
            </w:r>
            <w:r w:rsidRPr="00865B19">
              <w:rPr>
                <w:rFonts w:eastAsia="SimSun"/>
                <w:iCs/>
                <w:sz w:val="20"/>
              </w:rPr>
              <w:t>The price for Reg-Up calculated based on the net total costs for Reg-Up, for the hour.</w:t>
            </w:r>
          </w:p>
        </w:tc>
      </w:tr>
      <w:tr w:rsidR="00865B19" w:rsidRPr="00865B19" w14:paraId="1603146C" w14:textId="77777777" w:rsidTr="00C812E5">
        <w:tc>
          <w:tcPr>
            <w:tcW w:w="849" w:type="pct"/>
            <w:tcBorders>
              <w:top w:val="single" w:sz="4" w:space="0" w:color="auto"/>
              <w:left w:val="single" w:sz="4" w:space="0" w:color="auto"/>
              <w:bottom w:val="single" w:sz="4" w:space="0" w:color="auto"/>
              <w:right w:val="single" w:sz="4" w:space="0" w:color="auto"/>
            </w:tcBorders>
          </w:tcPr>
          <w:p w14:paraId="5BD39237" w14:textId="77777777" w:rsidR="00865B19" w:rsidRPr="00865B19" w:rsidRDefault="00865B19" w:rsidP="00865B19">
            <w:pPr>
              <w:spacing w:after="60"/>
              <w:rPr>
                <w:rFonts w:eastAsia="SimSun"/>
                <w:iCs/>
                <w:sz w:val="20"/>
              </w:rPr>
            </w:pPr>
            <w:r w:rsidRPr="00865B19">
              <w:rPr>
                <w:rFonts w:eastAsia="SimSun"/>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5E9D2FC1" w14:textId="77777777" w:rsidR="00865B19" w:rsidRPr="00865B19" w:rsidRDefault="00865B19" w:rsidP="00865B19">
            <w:pPr>
              <w:spacing w:after="60"/>
              <w:rPr>
                <w:rFonts w:eastAsia="SimSun"/>
                <w:iCs/>
                <w:sz w:val="20"/>
              </w:rPr>
            </w:pPr>
            <w:r w:rsidRPr="00865B19">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4F3DEEE8" w14:textId="77777777" w:rsidR="00865B19" w:rsidRPr="00865B19" w:rsidRDefault="00865B19" w:rsidP="00865B19">
            <w:pPr>
              <w:spacing w:after="60"/>
              <w:rPr>
                <w:rFonts w:eastAsia="SimSun"/>
                <w:i/>
                <w:iCs/>
                <w:sz w:val="20"/>
              </w:rPr>
            </w:pPr>
            <w:r w:rsidRPr="00865B19">
              <w:rPr>
                <w:rFonts w:eastAsia="SimSun"/>
                <w:i/>
                <w:iCs/>
                <w:sz w:val="20"/>
              </w:rPr>
              <w:t>Reg-Up Cost Total</w:t>
            </w:r>
            <w:r w:rsidRPr="00865B19">
              <w:rPr>
                <w:rFonts w:eastAsia="SimSun"/>
                <w:iCs/>
                <w:sz w:val="20"/>
              </w:rPr>
              <w:t>—The net total costs for Reg-Up, for the hour.  See item (2)(a) above.</w:t>
            </w:r>
          </w:p>
        </w:tc>
      </w:tr>
      <w:tr w:rsidR="00865B19" w:rsidRPr="00865B19" w14:paraId="6BD3927B" w14:textId="77777777" w:rsidTr="00C812E5">
        <w:tc>
          <w:tcPr>
            <w:tcW w:w="849" w:type="pct"/>
            <w:tcBorders>
              <w:top w:val="single" w:sz="4" w:space="0" w:color="auto"/>
              <w:left w:val="single" w:sz="4" w:space="0" w:color="auto"/>
              <w:bottom w:val="single" w:sz="4" w:space="0" w:color="auto"/>
              <w:right w:val="single" w:sz="4" w:space="0" w:color="auto"/>
            </w:tcBorders>
          </w:tcPr>
          <w:p w14:paraId="0F333A6B" w14:textId="77777777" w:rsidR="00865B19" w:rsidRPr="00865B19" w:rsidRDefault="00865B19" w:rsidP="00865B19">
            <w:pPr>
              <w:spacing w:after="60"/>
              <w:rPr>
                <w:rFonts w:eastAsia="SimSun"/>
                <w:iCs/>
                <w:sz w:val="20"/>
              </w:rPr>
            </w:pPr>
            <w:r w:rsidRPr="00865B19">
              <w:rPr>
                <w:rFonts w:eastAsia="SimSun"/>
                <w:iCs/>
                <w:sz w:val="20"/>
              </w:rPr>
              <w:t>RUQTOT</w:t>
            </w:r>
          </w:p>
        </w:tc>
        <w:tc>
          <w:tcPr>
            <w:tcW w:w="460" w:type="pct"/>
            <w:tcBorders>
              <w:top w:val="single" w:sz="4" w:space="0" w:color="auto"/>
              <w:left w:val="single" w:sz="4" w:space="0" w:color="auto"/>
              <w:bottom w:val="single" w:sz="4" w:space="0" w:color="auto"/>
              <w:right w:val="single" w:sz="4" w:space="0" w:color="auto"/>
            </w:tcBorders>
          </w:tcPr>
          <w:p w14:paraId="3B54E3C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2B31904" w14:textId="77777777" w:rsidR="00865B19" w:rsidRPr="00865B19" w:rsidRDefault="00865B19" w:rsidP="00865B19">
            <w:pPr>
              <w:spacing w:after="60"/>
              <w:rPr>
                <w:rFonts w:eastAsia="SimSun"/>
                <w:i/>
                <w:iCs/>
                <w:sz w:val="20"/>
              </w:rPr>
            </w:pPr>
            <w:r w:rsidRPr="00865B19">
              <w:rPr>
                <w:rFonts w:eastAsia="SimSun"/>
                <w:i/>
                <w:iCs/>
                <w:sz w:val="20"/>
              </w:rPr>
              <w:t>Reg-Up Quantity Total</w:t>
            </w:r>
            <w:r w:rsidRPr="00865B19">
              <w:rPr>
                <w:rFonts w:eastAsia="SimSun"/>
                <w:iCs/>
                <w:sz w:val="20"/>
              </w:rPr>
              <w:t xml:space="preserve">—The sum of every QSE’s Ancillary Service Obligation minus its self-arranged Reg-Up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5CBBFEE4" w14:textId="77777777" w:rsidTr="00C812E5">
        <w:tc>
          <w:tcPr>
            <w:tcW w:w="849" w:type="pct"/>
            <w:tcBorders>
              <w:top w:val="single" w:sz="4" w:space="0" w:color="auto"/>
              <w:left w:val="single" w:sz="4" w:space="0" w:color="auto"/>
              <w:bottom w:val="single" w:sz="4" w:space="0" w:color="auto"/>
              <w:right w:val="single" w:sz="4" w:space="0" w:color="auto"/>
            </w:tcBorders>
          </w:tcPr>
          <w:p w14:paraId="2EA76555" w14:textId="77777777" w:rsidR="00865B19" w:rsidRPr="00865B19" w:rsidRDefault="00865B19" w:rsidP="00865B19">
            <w:pPr>
              <w:spacing w:after="60"/>
              <w:rPr>
                <w:rFonts w:eastAsia="SimSun"/>
                <w:iCs/>
                <w:sz w:val="20"/>
              </w:rPr>
            </w:pPr>
            <w:r w:rsidRPr="00865B19">
              <w:rPr>
                <w:rFonts w:eastAsia="SimSun"/>
                <w:iCs/>
                <w:sz w:val="20"/>
              </w:rPr>
              <w:t xml:space="preserve">RUQ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6E7300A"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E2AD862" w14:textId="77777777" w:rsidR="00865B19" w:rsidRPr="00865B19" w:rsidRDefault="00865B19" w:rsidP="00865B19">
            <w:pPr>
              <w:spacing w:after="60"/>
              <w:rPr>
                <w:rFonts w:eastAsia="SimSun"/>
                <w:i/>
                <w:iCs/>
                <w:sz w:val="20"/>
              </w:rPr>
            </w:pPr>
            <w:r w:rsidRPr="00865B19">
              <w:rPr>
                <w:rFonts w:eastAsia="SimSun"/>
                <w:i/>
                <w:iCs/>
                <w:sz w:val="20"/>
              </w:rPr>
              <w:t>Reg-Up Quantity per QSE</w:t>
            </w:r>
            <w:r w:rsidRPr="00865B19">
              <w:rPr>
                <w:rFonts w:eastAsia="SimSun"/>
                <w:iCs/>
                <w:sz w:val="20"/>
              </w:rPr>
              <w:t xml:space="preserve">—The QSE </w:t>
            </w:r>
            <w:r w:rsidRPr="00865B19">
              <w:rPr>
                <w:rFonts w:eastAsia="SimSun"/>
                <w:i/>
                <w:iCs/>
                <w:sz w:val="20"/>
              </w:rPr>
              <w:t>q</w:t>
            </w:r>
            <w:r w:rsidRPr="00865B19">
              <w:rPr>
                <w:rFonts w:eastAsia="SimSun"/>
                <w:iCs/>
                <w:sz w:val="20"/>
              </w:rPr>
              <w:t xml:space="preserve">’s Ancillary Service Obligation minus its self-arranged Reg-Up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17A95869" w14:textId="77777777" w:rsidTr="00C812E5">
        <w:tc>
          <w:tcPr>
            <w:tcW w:w="849" w:type="pct"/>
            <w:tcBorders>
              <w:top w:val="single" w:sz="4" w:space="0" w:color="auto"/>
              <w:left w:val="single" w:sz="4" w:space="0" w:color="auto"/>
              <w:bottom w:val="single" w:sz="4" w:space="0" w:color="auto"/>
              <w:right w:val="single" w:sz="4" w:space="0" w:color="auto"/>
            </w:tcBorders>
          </w:tcPr>
          <w:p w14:paraId="332E621F" w14:textId="77777777" w:rsidR="00865B19" w:rsidRPr="00865B19" w:rsidRDefault="00865B19" w:rsidP="00865B19">
            <w:pPr>
              <w:spacing w:after="60"/>
              <w:rPr>
                <w:rFonts w:eastAsia="SimSun"/>
                <w:iCs/>
                <w:sz w:val="20"/>
              </w:rPr>
            </w:pPr>
            <w:r w:rsidRPr="00865B19">
              <w:rPr>
                <w:rFonts w:eastAsia="SimSun"/>
                <w:iCs/>
                <w:sz w:val="20"/>
              </w:rPr>
              <w:t xml:space="preserve">RUO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770B51"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2F9E3EB" w14:textId="77777777" w:rsidR="00865B19" w:rsidRPr="00865B19" w:rsidRDefault="00865B19" w:rsidP="00865B19">
            <w:pPr>
              <w:spacing w:after="60"/>
              <w:rPr>
                <w:rFonts w:eastAsia="SimSun"/>
                <w:i/>
                <w:iCs/>
                <w:sz w:val="20"/>
              </w:rPr>
            </w:pPr>
            <w:r w:rsidRPr="00865B19">
              <w:rPr>
                <w:rFonts w:eastAsia="SimSun"/>
                <w:i/>
                <w:iCs/>
                <w:sz w:val="20"/>
              </w:rPr>
              <w:t>Reg-Up Obligation per QSE</w:t>
            </w:r>
            <w:r w:rsidRPr="00865B19">
              <w:rPr>
                <w:rFonts w:eastAsia="SimSun"/>
                <w:iCs/>
                <w:sz w:val="20"/>
              </w:rPr>
              <w:t xml:space="preserve">—The Ancillary Service Obligation of QSE </w:t>
            </w:r>
            <w:r w:rsidRPr="00865B19">
              <w:rPr>
                <w:rFonts w:eastAsia="SimSun"/>
                <w:i/>
                <w:iCs/>
                <w:sz w:val="20"/>
              </w:rPr>
              <w:t>q</w:t>
            </w:r>
            <w:r w:rsidRPr="00865B19">
              <w:rPr>
                <w:rFonts w:eastAsia="SimSun"/>
                <w:iCs/>
                <w:sz w:val="20"/>
              </w:rPr>
              <w:t>, for the hour.</w:t>
            </w:r>
          </w:p>
        </w:tc>
      </w:tr>
      <w:tr w:rsidR="00865B19" w:rsidRPr="00865B19" w14:paraId="54717F83" w14:textId="77777777" w:rsidTr="00C812E5">
        <w:tc>
          <w:tcPr>
            <w:tcW w:w="849" w:type="pct"/>
            <w:tcBorders>
              <w:top w:val="single" w:sz="4" w:space="0" w:color="auto"/>
              <w:left w:val="single" w:sz="4" w:space="0" w:color="auto"/>
              <w:bottom w:val="single" w:sz="4" w:space="0" w:color="auto"/>
              <w:right w:val="single" w:sz="4" w:space="0" w:color="auto"/>
            </w:tcBorders>
          </w:tcPr>
          <w:p w14:paraId="56B163CC" w14:textId="77777777" w:rsidR="00865B19" w:rsidRPr="00865B19" w:rsidRDefault="00865B19" w:rsidP="00865B19">
            <w:pPr>
              <w:spacing w:after="60"/>
              <w:rPr>
                <w:rFonts w:eastAsia="SimSun"/>
                <w:iCs/>
                <w:sz w:val="20"/>
              </w:rPr>
            </w:pPr>
            <w:r w:rsidRPr="00865B19">
              <w:rPr>
                <w:rFonts w:eastAsia="SimSun"/>
                <w:iCs/>
                <w:sz w:val="20"/>
              </w:rPr>
              <w:t xml:space="preserve">DASARUQ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E4E770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339334A" w14:textId="77777777" w:rsidR="00865B19" w:rsidRPr="00865B19" w:rsidRDefault="00865B19" w:rsidP="00865B19">
            <w:pPr>
              <w:spacing w:after="60"/>
              <w:rPr>
                <w:rFonts w:eastAsia="SimSun"/>
                <w:i/>
                <w:iCs/>
                <w:sz w:val="20"/>
              </w:rPr>
            </w:pPr>
            <w:r w:rsidRPr="00865B19">
              <w:rPr>
                <w:rFonts w:eastAsia="SimSun"/>
                <w:i/>
                <w:iCs/>
                <w:sz w:val="20"/>
              </w:rPr>
              <w:t>Day-Ahead Self-Arranged Reg-Up Quantity per QSE</w:t>
            </w:r>
            <w:r w:rsidRPr="00865B19">
              <w:rPr>
                <w:rFonts w:eastAsia="SimSun"/>
                <w:iCs/>
                <w:sz w:val="20"/>
              </w:rPr>
              <w:t xml:space="preserve">—The self-arranged Reg-Up quantity submitted by QSE </w:t>
            </w:r>
            <w:r w:rsidRPr="00865B19">
              <w:rPr>
                <w:rFonts w:eastAsia="SimSun"/>
                <w:i/>
                <w:iCs/>
                <w:sz w:val="20"/>
              </w:rPr>
              <w:t>q</w:t>
            </w:r>
            <w:r w:rsidRPr="00865B19">
              <w:rPr>
                <w:rFonts w:eastAsia="SimSun"/>
                <w:iCs/>
                <w:sz w:val="20"/>
              </w:rPr>
              <w:t xml:space="preserve"> before 1000 in the Day-Ahead.</w:t>
            </w:r>
          </w:p>
        </w:tc>
      </w:tr>
      <w:tr w:rsidR="00865B19" w:rsidRPr="00865B19" w14:paraId="1519FA1D" w14:textId="77777777" w:rsidTr="00C812E5">
        <w:tc>
          <w:tcPr>
            <w:tcW w:w="849" w:type="pct"/>
            <w:tcBorders>
              <w:top w:val="single" w:sz="4" w:space="0" w:color="auto"/>
              <w:left w:val="single" w:sz="4" w:space="0" w:color="auto"/>
              <w:bottom w:val="single" w:sz="4" w:space="0" w:color="auto"/>
              <w:right w:val="single" w:sz="4" w:space="0" w:color="auto"/>
            </w:tcBorders>
          </w:tcPr>
          <w:p w14:paraId="2135B86E" w14:textId="77777777" w:rsidR="00865B19" w:rsidRPr="00865B19" w:rsidRDefault="00865B19" w:rsidP="00865B19">
            <w:pPr>
              <w:spacing w:after="60"/>
              <w:rPr>
                <w:rFonts w:eastAsia="SimSun"/>
                <w:iCs/>
                <w:sz w:val="20"/>
              </w:rPr>
            </w:pPr>
            <w:r w:rsidRPr="00865B19">
              <w:rPr>
                <w:rFonts w:eastAsia="SimSun"/>
                <w:iCs/>
                <w:sz w:val="20"/>
              </w:rPr>
              <w:t xml:space="preserve">RTSARUQ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F126C2"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268AF4D" w14:textId="77777777" w:rsidR="00865B19" w:rsidRPr="00865B19" w:rsidRDefault="00865B19" w:rsidP="00865B19">
            <w:pPr>
              <w:spacing w:after="60"/>
              <w:rPr>
                <w:rFonts w:eastAsia="SimSun"/>
                <w:i/>
                <w:iCs/>
                <w:sz w:val="20"/>
              </w:rPr>
            </w:pPr>
            <w:r w:rsidRPr="00865B19">
              <w:rPr>
                <w:rFonts w:eastAsia="SimSun"/>
                <w:i/>
                <w:iCs/>
                <w:sz w:val="20"/>
              </w:rPr>
              <w:t>Self-Arranged Reg-Up Quantity per QSE for all SASMs</w:t>
            </w:r>
            <w:r w:rsidRPr="00865B19">
              <w:rPr>
                <w:rFonts w:eastAsia="SimSun"/>
                <w:iCs/>
                <w:sz w:val="20"/>
              </w:rPr>
              <w:t xml:space="preserve">—The sum of all self-arranged Reg-Up quantities submitted by QSE </w:t>
            </w:r>
            <w:r w:rsidRPr="00865B19">
              <w:rPr>
                <w:rFonts w:eastAsia="SimSun"/>
                <w:i/>
                <w:iCs/>
                <w:sz w:val="20"/>
              </w:rPr>
              <w:t>q</w:t>
            </w:r>
            <w:r w:rsidRPr="00865B19">
              <w:rPr>
                <w:rFonts w:eastAsia="SimSun"/>
                <w:iCs/>
                <w:sz w:val="20"/>
              </w:rPr>
              <w:t xml:space="preserve"> for all SASMs due to an increase </w:t>
            </w:r>
            <w:r w:rsidRPr="00865B19">
              <w:rPr>
                <w:rFonts w:eastAsia="SimSun"/>
                <w:iCs/>
                <w:sz w:val="20"/>
              </w:rPr>
              <w:lastRenderedPageBreak/>
              <w:t>in the Ancillary Service Plan per Section 4.4.7.1, Self-Arranged Ancillary Service Quantities.</w:t>
            </w:r>
          </w:p>
        </w:tc>
      </w:tr>
      <w:tr w:rsidR="00865B19" w:rsidRPr="00865B19" w14:paraId="327982BF" w14:textId="77777777" w:rsidTr="00C812E5">
        <w:tc>
          <w:tcPr>
            <w:tcW w:w="849" w:type="pct"/>
            <w:tcBorders>
              <w:top w:val="single" w:sz="4" w:space="0" w:color="auto"/>
              <w:left w:val="single" w:sz="4" w:space="0" w:color="auto"/>
              <w:bottom w:val="single" w:sz="4" w:space="0" w:color="auto"/>
              <w:right w:val="single" w:sz="4" w:space="0" w:color="auto"/>
            </w:tcBorders>
          </w:tcPr>
          <w:p w14:paraId="209CD58C" w14:textId="77777777" w:rsidR="00865B19" w:rsidRPr="00865B19" w:rsidRDefault="00865B19" w:rsidP="00865B19">
            <w:pPr>
              <w:spacing w:after="60"/>
              <w:rPr>
                <w:rFonts w:eastAsia="SimSun"/>
                <w:iCs/>
                <w:sz w:val="20"/>
              </w:rPr>
            </w:pPr>
            <w:r w:rsidRPr="00865B19">
              <w:rPr>
                <w:rFonts w:eastAsia="SimSun"/>
                <w:iCs/>
                <w:sz w:val="20"/>
              </w:rPr>
              <w:lastRenderedPageBreak/>
              <w:t xml:space="preserve">RTPCRU </w:t>
            </w:r>
            <w:r w:rsidRPr="00865B19">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BB91960"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70F5696" w14:textId="77777777" w:rsidR="00865B19" w:rsidRPr="00865B19" w:rsidRDefault="00865B19" w:rsidP="00865B19">
            <w:pPr>
              <w:spacing w:after="60"/>
              <w:rPr>
                <w:rFonts w:eastAsia="SimSun"/>
                <w:i/>
                <w:iCs/>
                <w:sz w:val="20"/>
              </w:rPr>
            </w:pPr>
            <w:r w:rsidRPr="00865B19">
              <w:rPr>
                <w:rFonts w:eastAsia="SimSun"/>
                <w:i/>
                <w:iCs/>
                <w:sz w:val="20"/>
              </w:rPr>
              <w:t>Procured Capacity for Reg-Up per QSE by market—</w:t>
            </w:r>
            <w:r w:rsidRPr="00865B19">
              <w:rPr>
                <w:rFonts w:eastAsia="SimSun"/>
                <w:iCs/>
                <w:sz w:val="20"/>
              </w:rPr>
              <w:t xml:space="preserve">The MW portion of QSE </w:t>
            </w:r>
            <w:r w:rsidRPr="00865B19">
              <w:rPr>
                <w:rFonts w:eastAsia="SimSun"/>
                <w:i/>
                <w:iCs/>
                <w:sz w:val="20"/>
              </w:rPr>
              <w:t>q</w:t>
            </w:r>
            <w:r w:rsidRPr="00865B19">
              <w:rPr>
                <w:rFonts w:eastAsia="SimSun"/>
                <w:iCs/>
                <w:sz w:val="20"/>
              </w:rPr>
              <w:t xml:space="preserve">’s Ancillary Service Offers cleared in the market </w:t>
            </w:r>
            <w:r w:rsidRPr="00865B19">
              <w:rPr>
                <w:rFonts w:eastAsia="SimSun"/>
                <w:i/>
                <w:iCs/>
                <w:sz w:val="20"/>
              </w:rPr>
              <w:t>m</w:t>
            </w:r>
            <w:r w:rsidRPr="00865B19">
              <w:rPr>
                <w:rFonts w:eastAsia="SimSun"/>
                <w:iCs/>
                <w:sz w:val="20"/>
              </w:rPr>
              <w:t xml:space="preserve"> to provide Reg-Up, for the hour.</w:t>
            </w:r>
          </w:p>
        </w:tc>
      </w:tr>
      <w:tr w:rsidR="00865B19" w:rsidRPr="00865B19" w14:paraId="49E8DC49" w14:textId="77777777" w:rsidTr="00C812E5">
        <w:tc>
          <w:tcPr>
            <w:tcW w:w="849" w:type="pct"/>
            <w:tcBorders>
              <w:top w:val="single" w:sz="4" w:space="0" w:color="auto"/>
              <w:left w:val="single" w:sz="4" w:space="0" w:color="auto"/>
              <w:bottom w:val="single" w:sz="4" w:space="0" w:color="auto"/>
              <w:right w:val="single" w:sz="4" w:space="0" w:color="auto"/>
            </w:tcBorders>
          </w:tcPr>
          <w:p w14:paraId="7A99B373" w14:textId="77777777" w:rsidR="00865B19" w:rsidRPr="00865B19" w:rsidRDefault="00865B19" w:rsidP="00865B19">
            <w:pPr>
              <w:spacing w:after="60"/>
              <w:rPr>
                <w:rFonts w:eastAsia="SimSun"/>
                <w:iCs/>
                <w:sz w:val="20"/>
              </w:rPr>
            </w:pPr>
            <w:r w:rsidRPr="00865B19">
              <w:rPr>
                <w:rFonts w:eastAsia="SimSun"/>
                <w:iCs/>
                <w:sz w:val="20"/>
              </w:rPr>
              <w:t xml:space="preserve">RUFQ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6295A"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6ED5529" w14:textId="77777777" w:rsidR="00865B19" w:rsidRPr="00865B19" w:rsidRDefault="00865B19" w:rsidP="00865B19">
            <w:pPr>
              <w:spacing w:after="60"/>
              <w:rPr>
                <w:rFonts w:eastAsia="SimSun"/>
                <w:iCs/>
                <w:sz w:val="20"/>
              </w:rPr>
            </w:pPr>
            <w:r w:rsidRPr="00865B19">
              <w:rPr>
                <w:rFonts w:eastAsia="SimSun"/>
                <w:i/>
                <w:iCs/>
                <w:sz w:val="20"/>
              </w:rPr>
              <w:t>Reg-Up Failure Quantity per QSE—</w:t>
            </w:r>
            <w:r w:rsidRPr="00865B19">
              <w:rPr>
                <w:rFonts w:eastAsia="SimSun"/>
                <w:iCs/>
                <w:sz w:val="20"/>
              </w:rPr>
              <w:t xml:space="preserve">QSE </w:t>
            </w:r>
            <w:r w:rsidRPr="00865B19">
              <w:rPr>
                <w:rFonts w:eastAsia="SimSun"/>
                <w:i/>
                <w:iCs/>
                <w:sz w:val="20"/>
              </w:rPr>
              <w:t>q</w:t>
            </w:r>
            <w:r w:rsidRPr="00865B19">
              <w:rPr>
                <w:rFonts w:eastAsia="SimSun"/>
                <w:iCs/>
                <w:sz w:val="20"/>
              </w:rPr>
              <w:t>’s total capacity associated with failures on its Ancillary Service Supply Responsibility for Reg-Up, for the hour.</w:t>
            </w:r>
          </w:p>
        </w:tc>
      </w:tr>
      <w:tr w:rsidR="00865B19" w:rsidRPr="00865B19" w14:paraId="6E10E835" w14:textId="77777777" w:rsidTr="00C812E5">
        <w:tc>
          <w:tcPr>
            <w:tcW w:w="849" w:type="pct"/>
            <w:tcBorders>
              <w:top w:val="single" w:sz="4" w:space="0" w:color="auto"/>
              <w:left w:val="single" w:sz="4" w:space="0" w:color="auto"/>
              <w:bottom w:val="single" w:sz="4" w:space="0" w:color="auto"/>
              <w:right w:val="single" w:sz="4" w:space="0" w:color="auto"/>
            </w:tcBorders>
          </w:tcPr>
          <w:p w14:paraId="0557C6EC" w14:textId="77777777" w:rsidR="00865B19" w:rsidRPr="00865B19" w:rsidRDefault="00865B19" w:rsidP="00865B19">
            <w:pPr>
              <w:spacing w:after="60"/>
              <w:rPr>
                <w:rFonts w:eastAsia="SimSun"/>
                <w:iCs/>
                <w:sz w:val="20"/>
              </w:rPr>
            </w:pPr>
            <w:r w:rsidRPr="00865B19">
              <w:rPr>
                <w:rFonts w:eastAsia="SimSun"/>
                <w:sz w:val="20"/>
              </w:rPr>
              <w:t xml:space="preserve">RRUFQ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76FC84" w14:textId="77777777" w:rsidR="00865B19" w:rsidRPr="00865B19" w:rsidRDefault="00865B19" w:rsidP="00865B19">
            <w:pPr>
              <w:spacing w:after="60"/>
              <w:rPr>
                <w:rFonts w:eastAsia="SimSun"/>
                <w:iCs/>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6C210F2" w14:textId="77777777" w:rsidR="00865B19" w:rsidRPr="00865B19" w:rsidRDefault="00865B19" w:rsidP="00865B19">
            <w:pPr>
              <w:spacing w:after="60"/>
              <w:rPr>
                <w:rFonts w:eastAsia="SimSun"/>
                <w:i/>
                <w:iCs/>
                <w:sz w:val="20"/>
              </w:rPr>
            </w:pPr>
            <w:r w:rsidRPr="00865B19">
              <w:rPr>
                <w:rFonts w:eastAsia="SimSun"/>
                <w:i/>
                <w:sz w:val="20"/>
              </w:rPr>
              <w:t>Reconfiguration Reg-Up Failure Quantity per QSE—</w:t>
            </w:r>
            <w:r w:rsidRPr="00865B19">
              <w:rPr>
                <w:rFonts w:eastAsia="SimSun"/>
                <w:sz w:val="20"/>
              </w:rPr>
              <w:t xml:space="preserve">QSE </w:t>
            </w:r>
            <w:r w:rsidRPr="00865B19">
              <w:rPr>
                <w:rFonts w:eastAsia="SimSun"/>
                <w:i/>
                <w:sz w:val="20"/>
              </w:rPr>
              <w:t>q</w:t>
            </w:r>
            <w:r w:rsidRPr="00865B19">
              <w:rPr>
                <w:rFonts w:eastAsia="SimSun"/>
                <w:sz w:val="20"/>
              </w:rPr>
              <w:t xml:space="preserve"> total capacity associated with reconfiguration reductions on its Ancillary Service Supply Responsibility for Reg-Up, for the hour.</w:t>
            </w:r>
          </w:p>
        </w:tc>
      </w:tr>
      <w:tr w:rsidR="00865B19" w:rsidRPr="00865B19" w14:paraId="11F0CEF6" w14:textId="77777777" w:rsidTr="00C812E5">
        <w:tc>
          <w:tcPr>
            <w:tcW w:w="849" w:type="pct"/>
            <w:tcBorders>
              <w:top w:val="single" w:sz="4" w:space="0" w:color="auto"/>
              <w:left w:val="single" w:sz="4" w:space="0" w:color="auto"/>
              <w:bottom w:val="single" w:sz="4" w:space="0" w:color="auto"/>
              <w:right w:val="single" w:sz="4" w:space="0" w:color="auto"/>
            </w:tcBorders>
          </w:tcPr>
          <w:p w14:paraId="19A9205C" w14:textId="77777777" w:rsidR="00865B19" w:rsidRPr="00865B19" w:rsidRDefault="00865B19" w:rsidP="00865B19">
            <w:pPr>
              <w:spacing w:after="60"/>
              <w:rPr>
                <w:rFonts w:eastAsia="SimSun"/>
                <w:iCs/>
                <w:sz w:val="20"/>
              </w:rPr>
            </w:pPr>
            <w:r w:rsidRPr="00865B19">
              <w:rPr>
                <w:rFonts w:eastAsia="SimSun"/>
                <w:iCs/>
                <w:sz w:val="20"/>
              </w:rPr>
              <w:t xml:space="preserve">HLRS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4B1A81"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444795D" w14:textId="77777777" w:rsidR="00865B19" w:rsidRPr="00865B19" w:rsidRDefault="00865B19" w:rsidP="00865B19">
            <w:pPr>
              <w:spacing w:after="60"/>
              <w:rPr>
                <w:rFonts w:eastAsia="SimSun"/>
                <w:iCs/>
                <w:sz w:val="20"/>
              </w:rPr>
            </w:pPr>
            <w:r w:rsidRPr="00865B19">
              <w:rPr>
                <w:rFonts w:eastAsia="SimSun"/>
                <w:i/>
                <w:iCs/>
                <w:sz w:val="20"/>
              </w:rPr>
              <w:t>The Hourly Load Ratio Share calculated for QSE q for the hour</w:t>
            </w:r>
            <w:r w:rsidRPr="00865B19">
              <w:rPr>
                <w:rFonts w:eastAsia="SimSun"/>
                <w:iCs/>
                <w:sz w:val="20"/>
              </w:rPr>
              <w:t>.  See Section 6.6.2.4, QSE Load Ratio Share for an Operating Hour.</w:t>
            </w:r>
          </w:p>
        </w:tc>
      </w:tr>
      <w:tr w:rsidR="00865B19" w:rsidRPr="00865B19" w14:paraId="6B89B5C3" w14:textId="77777777" w:rsidTr="00C812E5">
        <w:tc>
          <w:tcPr>
            <w:tcW w:w="849" w:type="pct"/>
            <w:tcBorders>
              <w:top w:val="single" w:sz="4" w:space="0" w:color="auto"/>
              <w:left w:val="single" w:sz="4" w:space="0" w:color="auto"/>
              <w:bottom w:val="single" w:sz="4" w:space="0" w:color="auto"/>
              <w:right w:val="single" w:sz="4" w:space="0" w:color="auto"/>
            </w:tcBorders>
          </w:tcPr>
          <w:p w14:paraId="5E40759A" w14:textId="77777777" w:rsidR="00865B19" w:rsidRPr="00865B19" w:rsidRDefault="00865B19" w:rsidP="00865B19">
            <w:pPr>
              <w:rPr>
                <w:rFonts w:eastAsia="SimSun"/>
                <w:sz w:val="20"/>
              </w:rPr>
            </w:pPr>
            <w:r w:rsidRPr="00865B19">
              <w:rPr>
                <w:rFonts w:eastAsia="SimSun"/>
                <w:sz w:val="20"/>
              </w:rPr>
              <w:t xml:space="preserve">PCRU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EC84A9"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31AA40EE" w14:textId="77777777" w:rsidR="00865B19" w:rsidRPr="00865B19" w:rsidRDefault="00865B19" w:rsidP="00865B19">
            <w:pPr>
              <w:rPr>
                <w:rFonts w:eastAsia="SimSun"/>
                <w:sz w:val="20"/>
              </w:rPr>
            </w:pPr>
            <w:r w:rsidRPr="00865B19">
              <w:rPr>
                <w:rFonts w:eastAsia="SimSun"/>
                <w:i/>
                <w:sz w:val="20"/>
              </w:rPr>
              <w:t>Procured Capacity for Reg-Up per QSE in DAM</w:t>
            </w:r>
            <w:r w:rsidRPr="00865B19">
              <w:rPr>
                <w:rFonts w:eastAsia="SimSun"/>
                <w:sz w:val="20"/>
              </w:rPr>
              <w:t xml:space="preserve">—The total Reg-Up capacity quantity awarded to QSE </w:t>
            </w:r>
            <w:r w:rsidRPr="00865B19">
              <w:rPr>
                <w:rFonts w:eastAsia="SimSun"/>
                <w:i/>
                <w:sz w:val="20"/>
              </w:rPr>
              <w:t>q</w:t>
            </w:r>
            <w:r w:rsidRPr="00865B19">
              <w:rPr>
                <w:rFonts w:eastAsia="SimSun"/>
                <w:sz w:val="20"/>
              </w:rPr>
              <w:t xml:space="preserve"> in the DAM for all the Resources represented by the QSE</w:t>
            </w:r>
            <w:r w:rsidRPr="00865B19">
              <w:rPr>
                <w:rFonts w:eastAsia="SimSun"/>
                <w:iCs/>
                <w:sz w:val="20"/>
              </w:rPr>
              <w:t>,</w:t>
            </w:r>
            <w:r w:rsidRPr="00865B19">
              <w:rPr>
                <w:rFonts w:eastAsia="SimSun"/>
                <w:sz w:val="20"/>
              </w:rPr>
              <w:t xml:space="preserve"> for the hour.</w:t>
            </w:r>
          </w:p>
        </w:tc>
      </w:tr>
      <w:tr w:rsidR="00865B19" w:rsidRPr="00865B19" w14:paraId="3C0556FA" w14:textId="77777777" w:rsidTr="00C812E5">
        <w:tc>
          <w:tcPr>
            <w:tcW w:w="849" w:type="pct"/>
            <w:tcBorders>
              <w:top w:val="single" w:sz="4" w:space="0" w:color="auto"/>
              <w:left w:val="single" w:sz="4" w:space="0" w:color="auto"/>
              <w:bottom w:val="single" w:sz="4" w:space="0" w:color="auto"/>
              <w:right w:val="single" w:sz="4" w:space="0" w:color="auto"/>
            </w:tcBorders>
          </w:tcPr>
          <w:p w14:paraId="1D0EE8BC" w14:textId="77777777" w:rsidR="00865B19" w:rsidRPr="00865B19" w:rsidRDefault="00865B19" w:rsidP="00865B19">
            <w:pPr>
              <w:spacing w:after="60"/>
              <w:rPr>
                <w:rFonts w:eastAsia="SimSun"/>
                <w:sz w:val="20"/>
              </w:rPr>
            </w:pPr>
            <w:r w:rsidRPr="00865B19">
              <w:rPr>
                <w:rFonts w:eastAsia="SimSun"/>
                <w:sz w:val="20"/>
              </w:rPr>
              <w:t>SARUQ</w:t>
            </w:r>
            <w:r w:rsidRPr="00865B19">
              <w:rPr>
                <w:rFonts w:eastAsia="SimSun"/>
                <w:sz w:val="20"/>
                <w:vertAlign w:val="subscript"/>
              </w:rPr>
              <w:t xml:space="preserve">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003478A" w14:textId="77777777" w:rsidR="00865B19" w:rsidRPr="00865B19" w:rsidRDefault="00865B19" w:rsidP="00865B19">
            <w:pPr>
              <w:spacing w:after="60"/>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8DC71C4" w14:textId="77777777" w:rsidR="00865B19" w:rsidRPr="00865B19" w:rsidRDefault="00865B19" w:rsidP="00865B19">
            <w:pPr>
              <w:spacing w:after="60"/>
              <w:rPr>
                <w:rFonts w:eastAsia="SimSun"/>
                <w:sz w:val="20"/>
              </w:rPr>
            </w:pPr>
            <w:r w:rsidRPr="00865B19">
              <w:rPr>
                <w:rFonts w:eastAsia="SimSun"/>
                <w:i/>
                <w:sz w:val="20"/>
              </w:rPr>
              <w:t>Total Self-Arranged Reg-Up Quantity per QSE for all markets</w:t>
            </w:r>
            <w:r w:rsidRPr="00865B19">
              <w:rPr>
                <w:rFonts w:eastAsia="SimSun"/>
                <w:sz w:val="20"/>
              </w:rPr>
              <w:t xml:space="preserve">—The sum of all self-arranged Reg-Up quantities submitted by QSE </w:t>
            </w:r>
            <w:r w:rsidRPr="00865B19">
              <w:rPr>
                <w:rFonts w:eastAsia="SimSun"/>
                <w:i/>
                <w:sz w:val="20"/>
              </w:rPr>
              <w:t>q</w:t>
            </w:r>
            <w:r w:rsidRPr="00865B19">
              <w:rPr>
                <w:rFonts w:eastAsia="SimSun"/>
                <w:sz w:val="20"/>
              </w:rPr>
              <w:t xml:space="preserve"> for DAM and all SASMs.</w:t>
            </w:r>
          </w:p>
        </w:tc>
      </w:tr>
      <w:tr w:rsidR="00865B19" w:rsidRPr="00865B19" w14:paraId="6BFB5C46" w14:textId="77777777" w:rsidTr="00C812E5">
        <w:tc>
          <w:tcPr>
            <w:tcW w:w="849" w:type="pct"/>
            <w:tcBorders>
              <w:top w:val="single" w:sz="4" w:space="0" w:color="auto"/>
              <w:left w:val="single" w:sz="4" w:space="0" w:color="auto"/>
              <w:bottom w:val="single" w:sz="4" w:space="0" w:color="auto"/>
              <w:right w:val="single" w:sz="4" w:space="0" w:color="auto"/>
            </w:tcBorders>
          </w:tcPr>
          <w:p w14:paraId="33E68884" w14:textId="77777777" w:rsidR="00865B19" w:rsidRPr="00865B19" w:rsidRDefault="00865B19" w:rsidP="00865B19">
            <w:pPr>
              <w:spacing w:after="60"/>
              <w:rPr>
                <w:rFonts w:eastAsia="SimSun"/>
                <w:i/>
                <w:iCs/>
                <w:sz w:val="20"/>
              </w:rPr>
            </w:pPr>
            <w:r w:rsidRPr="00865B19">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2E1005AC"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7B66988"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0AA10E78" w14:textId="77777777" w:rsidTr="00C812E5">
        <w:tc>
          <w:tcPr>
            <w:tcW w:w="849" w:type="pct"/>
            <w:tcBorders>
              <w:top w:val="single" w:sz="4" w:space="0" w:color="auto"/>
              <w:left w:val="single" w:sz="4" w:space="0" w:color="auto"/>
              <w:bottom w:val="single" w:sz="4" w:space="0" w:color="auto"/>
              <w:right w:val="single" w:sz="4" w:space="0" w:color="auto"/>
            </w:tcBorders>
          </w:tcPr>
          <w:p w14:paraId="250FC96A" w14:textId="77777777" w:rsidR="00865B19" w:rsidRPr="00865B19" w:rsidRDefault="00865B19" w:rsidP="00865B19">
            <w:pPr>
              <w:spacing w:after="60"/>
              <w:rPr>
                <w:rFonts w:eastAsia="SimSun"/>
                <w:i/>
                <w:iCs/>
                <w:sz w:val="20"/>
              </w:rPr>
            </w:pPr>
            <w:r w:rsidRPr="00865B19">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69AEB535"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E6A99F4" w14:textId="77777777" w:rsidR="00865B19" w:rsidRPr="00865B19" w:rsidRDefault="00865B19" w:rsidP="00865B19">
            <w:pPr>
              <w:spacing w:after="60"/>
              <w:rPr>
                <w:rFonts w:eastAsia="SimSun"/>
                <w:iCs/>
                <w:sz w:val="20"/>
              </w:rPr>
            </w:pPr>
            <w:r w:rsidRPr="00865B19">
              <w:rPr>
                <w:rFonts w:eastAsia="SimSun"/>
                <w:iCs/>
                <w:sz w:val="20"/>
              </w:rPr>
              <w:t>A SASM for the given Operating Hour.</w:t>
            </w:r>
          </w:p>
        </w:tc>
      </w:tr>
    </w:tbl>
    <w:p w14:paraId="5FB4C990" w14:textId="77777777" w:rsidR="00865B19" w:rsidRPr="00865B19" w:rsidRDefault="00865B19" w:rsidP="00865B19">
      <w:pPr>
        <w:rPr>
          <w:rFonts w:eastAsia="SimSun"/>
        </w:rPr>
      </w:pPr>
    </w:p>
    <w:p w14:paraId="35A58D74"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adjustment to each QSE’s DAM charge for the Reg-Up for the Operating Hour, due to changes during the Adjustment Period or Real-Time operations, is calculated as follows:</w:t>
      </w:r>
    </w:p>
    <w:p w14:paraId="2B306373" w14:textId="77777777" w:rsidR="00865B19" w:rsidRPr="00865B19" w:rsidRDefault="00865B19" w:rsidP="00865B19">
      <w:pPr>
        <w:spacing w:after="240"/>
        <w:ind w:left="2880" w:hanging="2160"/>
        <w:rPr>
          <w:rFonts w:eastAsia="SimSun"/>
          <w:lang w:val="pt-BR"/>
        </w:rPr>
      </w:pPr>
      <w:r w:rsidRPr="00865B19">
        <w:rPr>
          <w:rFonts w:eastAsia="SimSun"/>
          <w:b/>
          <w:lang w:val="pt-BR"/>
        </w:rPr>
        <w:t xml:space="preserve">RTRUAMT </w:t>
      </w:r>
      <w:r w:rsidRPr="00865B19">
        <w:rPr>
          <w:rFonts w:eastAsia="SimSun"/>
          <w:b/>
          <w:i/>
          <w:vertAlign w:val="subscript"/>
          <w:lang w:val="pt-BR"/>
        </w:rPr>
        <w:t>q</w:t>
      </w:r>
      <w:r w:rsidRPr="00865B19">
        <w:rPr>
          <w:rFonts w:eastAsia="SimSun"/>
          <w:b/>
          <w:vertAlign w:val="subscript"/>
          <w:lang w:val="pt-BR"/>
        </w:rPr>
        <w:tab/>
      </w:r>
      <w:r w:rsidRPr="00865B19">
        <w:rPr>
          <w:rFonts w:eastAsia="SimSun"/>
          <w:b/>
          <w:vertAlign w:val="subscript"/>
          <w:lang w:val="pt-BR"/>
        </w:rPr>
        <w:tab/>
      </w:r>
      <w:r w:rsidRPr="00865B19">
        <w:rPr>
          <w:rFonts w:eastAsia="SimSun"/>
          <w:b/>
          <w:lang w:val="pt-BR"/>
        </w:rPr>
        <w:t>=</w:t>
      </w:r>
      <w:r w:rsidRPr="00865B19">
        <w:rPr>
          <w:rFonts w:eastAsia="SimSun"/>
          <w:b/>
          <w:lang w:val="pt-BR"/>
        </w:rPr>
        <w:tab/>
        <w:t xml:space="preserve">RUCOST </w:t>
      </w:r>
      <w:r w:rsidRPr="00865B19">
        <w:rPr>
          <w:rFonts w:eastAsia="SimSun"/>
          <w:b/>
          <w:i/>
          <w:vertAlign w:val="subscript"/>
          <w:lang w:val="pt-BR"/>
        </w:rPr>
        <w:t>q</w:t>
      </w:r>
      <w:r w:rsidRPr="00865B19">
        <w:rPr>
          <w:rFonts w:eastAsia="SimSun"/>
          <w:b/>
          <w:lang w:val="pt-BR"/>
        </w:rPr>
        <w:t xml:space="preserve"> – DARUAMT </w:t>
      </w:r>
      <w:r w:rsidRPr="00865B19">
        <w:rPr>
          <w:rFonts w:eastAsia="SimSun"/>
          <w:b/>
          <w:i/>
          <w:vertAlign w:val="subscript"/>
          <w:lang w:val="pt-BR"/>
        </w:rPr>
        <w:t>q</w:t>
      </w:r>
    </w:p>
    <w:p w14:paraId="7A63F11D"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65B19" w:rsidRPr="00865B19" w14:paraId="6D87D728" w14:textId="77777777" w:rsidTr="00C812E5">
        <w:tc>
          <w:tcPr>
            <w:tcW w:w="824" w:type="pct"/>
          </w:tcPr>
          <w:p w14:paraId="6725EA88"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463" w:type="pct"/>
          </w:tcPr>
          <w:p w14:paraId="34A34D22"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713" w:type="pct"/>
          </w:tcPr>
          <w:p w14:paraId="77D2D023"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56040E3C" w14:textId="77777777" w:rsidTr="00C812E5">
        <w:tc>
          <w:tcPr>
            <w:tcW w:w="824" w:type="pct"/>
          </w:tcPr>
          <w:p w14:paraId="0F5610E5" w14:textId="77777777" w:rsidR="00865B19" w:rsidRPr="00865B19" w:rsidRDefault="00865B19" w:rsidP="00865B19">
            <w:pPr>
              <w:spacing w:after="60"/>
              <w:rPr>
                <w:rFonts w:eastAsia="SimSun"/>
                <w:iCs/>
                <w:sz w:val="20"/>
              </w:rPr>
            </w:pPr>
            <w:r w:rsidRPr="00865B19">
              <w:rPr>
                <w:rFonts w:eastAsia="SimSun"/>
                <w:iCs/>
                <w:sz w:val="20"/>
              </w:rPr>
              <w:t xml:space="preserve">RTRUAMT </w:t>
            </w:r>
            <w:r w:rsidRPr="00865B19">
              <w:rPr>
                <w:rFonts w:eastAsia="SimSun"/>
                <w:i/>
                <w:iCs/>
                <w:sz w:val="20"/>
                <w:vertAlign w:val="subscript"/>
              </w:rPr>
              <w:t>q</w:t>
            </w:r>
          </w:p>
        </w:tc>
        <w:tc>
          <w:tcPr>
            <w:tcW w:w="463" w:type="pct"/>
          </w:tcPr>
          <w:p w14:paraId="73D2E24D"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7C409E41" w14:textId="77777777" w:rsidR="00865B19" w:rsidRPr="00865B19" w:rsidRDefault="00865B19" w:rsidP="00865B19">
            <w:pPr>
              <w:spacing w:after="60"/>
              <w:rPr>
                <w:rFonts w:eastAsia="SimSun"/>
                <w:iCs/>
                <w:sz w:val="20"/>
              </w:rPr>
            </w:pPr>
            <w:r w:rsidRPr="00865B19">
              <w:rPr>
                <w:rFonts w:eastAsia="SimSun"/>
                <w:i/>
                <w:iCs/>
                <w:sz w:val="20"/>
              </w:rPr>
              <w:t>Real-Time Reg-Up Amount per QSE</w:t>
            </w:r>
            <w:r w:rsidRPr="00865B19">
              <w:rPr>
                <w:rFonts w:eastAsia="SimSun"/>
                <w:iCs/>
                <w:sz w:val="20"/>
              </w:rPr>
              <w:t xml:space="preserve">—The adjustment to QSE </w:t>
            </w:r>
            <w:r w:rsidRPr="00865B19">
              <w:rPr>
                <w:rFonts w:eastAsia="SimSun"/>
                <w:i/>
                <w:iCs/>
                <w:sz w:val="20"/>
              </w:rPr>
              <w:t>q</w:t>
            </w:r>
            <w:r w:rsidRPr="00865B19">
              <w:rPr>
                <w:rFonts w:eastAsia="SimSun"/>
                <w:iCs/>
                <w:sz w:val="20"/>
              </w:rPr>
              <w:t>’s share of the costs for Reg-Up, for the hour.</w:t>
            </w:r>
          </w:p>
        </w:tc>
      </w:tr>
      <w:tr w:rsidR="00865B19" w:rsidRPr="00865B19" w14:paraId="0D1E6901" w14:textId="77777777" w:rsidTr="00C812E5">
        <w:tc>
          <w:tcPr>
            <w:tcW w:w="824" w:type="pct"/>
          </w:tcPr>
          <w:p w14:paraId="74A2FFEA" w14:textId="77777777" w:rsidR="00865B19" w:rsidRPr="00865B19" w:rsidRDefault="00865B19" w:rsidP="00865B19">
            <w:pPr>
              <w:spacing w:after="60"/>
              <w:rPr>
                <w:rFonts w:eastAsia="SimSun"/>
                <w:iCs/>
                <w:sz w:val="20"/>
              </w:rPr>
            </w:pPr>
            <w:r w:rsidRPr="00865B19">
              <w:rPr>
                <w:rFonts w:eastAsia="SimSun"/>
                <w:iCs/>
                <w:sz w:val="20"/>
              </w:rPr>
              <w:t xml:space="preserve">RUCOST </w:t>
            </w:r>
            <w:r w:rsidRPr="00865B19">
              <w:rPr>
                <w:rFonts w:eastAsia="SimSun"/>
                <w:i/>
                <w:iCs/>
                <w:sz w:val="20"/>
                <w:vertAlign w:val="subscript"/>
              </w:rPr>
              <w:t>q</w:t>
            </w:r>
          </w:p>
        </w:tc>
        <w:tc>
          <w:tcPr>
            <w:tcW w:w="463" w:type="pct"/>
          </w:tcPr>
          <w:p w14:paraId="2C40B855"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49EC6653" w14:textId="77777777" w:rsidR="00865B19" w:rsidRPr="00865B19" w:rsidRDefault="00865B19" w:rsidP="00865B19">
            <w:pPr>
              <w:spacing w:after="60"/>
              <w:rPr>
                <w:rFonts w:eastAsia="SimSun"/>
                <w:iCs/>
                <w:sz w:val="20"/>
              </w:rPr>
            </w:pPr>
            <w:r w:rsidRPr="00865B19">
              <w:rPr>
                <w:rFonts w:eastAsia="SimSun"/>
                <w:i/>
                <w:iCs/>
                <w:sz w:val="20"/>
              </w:rPr>
              <w:t>Reg-Up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Reg-Up, for the hour.</w:t>
            </w:r>
          </w:p>
        </w:tc>
      </w:tr>
      <w:tr w:rsidR="00865B19" w:rsidRPr="00865B19" w14:paraId="3AE04FE7" w14:textId="77777777" w:rsidTr="00C812E5">
        <w:tc>
          <w:tcPr>
            <w:tcW w:w="824" w:type="pct"/>
          </w:tcPr>
          <w:p w14:paraId="62AEFF96" w14:textId="77777777" w:rsidR="00865B19" w:rsidRPr="00865B19" w:rsidRDefault="00865B19" w:rsidP="00865B19">
            <w:pPr>
              <w:spacing w:after="60"/>
              <w:rPr>
                <w:rFonts w:eastAsia="SimSun"/>
                <w:iCs/>
                <w:sz w:val="20"/>
              </w:rPr>
            </w:pPr>
            <w:r w:rsidRPr="00865B19">
              <w:rPr>
                <w:rFonts w:eastAsia="SimSun"/>
                <w:iCs/>
                <w:sz w:val="20"/>
              </w:rPr>
              <w:t xml:space="preserve">DARUAMT </w:t>
            </w:r>
            <w:r w:rsidRPr="00865B19">
              <w:rPr>
                <w:rFonts w:eastAsia="SimSun"/>
                <w:i/>
                <w:iCs/>
                <w:sz w:val="20"/>
                <w:vertAlign w:val="subscript"/>
              </w:rPr>
              <w:t>q</w:t>
            </w:r>
          </w:p>
        </w:tc>
        <w:tc>
          <w:tcPr>
            <w:tcW w:w="463" w:type="pct"/>
          </w:tcPr>
          <w:p w14:paraId="6E900E7B"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27888197" w14:textId="77777777" w:rsidR="00865B19" w:rsidRPr="00865B19" w:rsidRDefault="00865B19" w:rsidP="00865B19">
            <w:pPr>
              <w:spacing w:after="60"/>
              <w:rPr>
                <w:rFonts w:eastAsia="SimSun"/>
                <w:iCs/>
                <w:sz w:val="20"/>
              </w:rPr>
            </w:pPr>
            <w:r w:rsidRPr="00865B19">
              <w:rPr>
                <w:rFonts w:eastAsia="SimSun"/>
                <w:i/>
                <w:iCs/>
                <w:sz w:val="20"/>
              </w:rPr>
              <w:t>Day-Ahead Reg-Up Amount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DAM cost for Reg-Up, for the hour.</w:t>
            </w:r>
          </w:p>
        </w:tc>
      </w:tr>
      <w:tr w:rsidR="00865B19" w:rsidRPr="00865B19" w14:paraId="42AD06A5" w14:textId="77777777" w:rsidTr="00C812E5">
        <w:tc>
          <w:tcPr>
            <w:tcW w:w="824" w:type="pct"/>
            <w:tcBorders>
              <w:top w:val="single" w:sz="4" w:space="0" w:color="auto"/>
              <w:left w:val="single" w:sz="4" w:space="0" w:color="auto"/>
              <w:bottom w:val="single" w:sz="4" w:space="0" w:color="auto"/>
              <w:right w:val="single" w:sz="4" w:space="0" w:color="auto"/>
            </w:tcBorders>
          </w:tcPr>
          <w:p w14:paraId="4A6626C9" w14:textId="77777777" w:rsidR="00865B19" w:rsidRPr="00865B19" w:rsidRDefault="00865B19" w:rsidP="00865B19">
            <w:pPr>
              <w:spacing w:after="60"/>
              <w:rPr>
                <w:rFonts w:eastAsia="SimSun"/>
                <w:i/>
                <w:iCs/>
                <w:sz w:val="20"/>
              </w:rPr>
            </w:pPr>
            <w:r w:rsidRPr="00865B19">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BEACD01" w14:textId="77777777" w:rsidR="00865B19" w:rsidRPr="00865B19" w:rsidRDefault="00865B19" w:rsidP="00865B19">
            <w:pPr>
              <w:spacing w:after="60"/>
              <w:rPr>
                <w:rFonts w:eastAsia="SimSun"/>
                <w:iCs/>
                <w:sz w:val="20"/>
              </w:rPr>
            </w:pPr>
            <w:r w:rsidRPr="00865B19">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09C76CFE" w14:textId="77777777" w:rsidR="00865B19" w:rsidRPr="00865B19" w:rsidRDefault="00865B19" w:rsidP="00865B19">
            <w:pPr>
              <w:spacing w:after="60"/>
              <w:rPr>
                <w:rFonts w:eastAsia="SimSun"/>
                <w:iCs/>
                <w:sz w:val="20"/>
              </w:rPr>
            </w:pPr>
            <w:r w:rsidRPr="00865B19">
              <w:rPr>
                <w:rFonts w:eastAsia="SimSun"/>
                <w:iCs/>
                <w:sz w:val="20"/>
              </w:rPr>
              <w:t>A QSE.</w:t>
            </w:r>
          </w:p>
        </w:tc>
      </w:tr>
    </w:tbl>
    <w:p w14:paraId="02E4AE87" w14:textId="77777777" w:rsidR="00865B19" w:rsidRPr="00865B19" w:rsidRDefault="00865B19" w:rsidP="00865B19">
      <w:pPr>
        <w:spacing w:before="240" w:after="240"/>
        <w:ind w:left="720" w:hanging="720"/>
        <w:rPr>
          <w:rFonts w:eastAsia="SimSun"/>
          <w:iCs/>
        </w:rPr>
      </w:pPr>
      <w:r w:rsidRPr="00865B19">
        <w:rPr>
          <w:rFonts w:eastAsia="SimSun"/>
          <w:iCs/>
        </w:rPr>
        <w:t>(3)</w:t>
      </w:r>
      <w:r w:rsidRPr="00865B19">
        <w:rPr>
          <w:rFonts w:eastAsia="SimSun"/>
          <w:iCs/>
        </w:rPr>
        <w:tab/>
        <w:t>For Reg-Down, if applicable:</w:t>
      </w:r>
    </w:p>
    <w:p w14:paraId="1A082891"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Reg-Down for a given Operating Hour is calculated as follows:</w:t>
      </w:r>
    </w:p>
    <w:p w14:paraId="46090D02" w14:textId="058046D9" w:rsidR="00865B19" w:rsidRPr="00865B19" w:rsidRDefault="00865B19" w:rsidP="00865B19">
      <w:pPr>
        <w:spacing w:after="120"/>
        <w:ind w:left="3600" w:hanging="2880"/>
        <w:rPr>
          <w:rFonts w:eastAsia="SimSun"/>
          <w:b/>
          <w:bCs/>
        </w:rPr>
      </w:pPr>
      <w:r w:rsidRPr="00865B19">
        <w:rPr>
          <w:rFonts w:eastAsia="SimSun"/>
          <w:b/>
          <w:bCs/>
        </w:rPr>
        <w:t>RDCOSTTOT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049DA097" wp14:editId="1C51B458">
            <wp:extent cx="144780" cy="274320"/>
            <wp:effectExtent l="0" t="0" r="0" b="0"/>
            <wp:docPr id="78"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(RTPCRDAMTTOT </w:t>
      </w:r>
      <w:r w:rsidRPr="00865B19">
        <w:rPr>
          <w:rFonts w:eastAsia="SimSun"/>
          <w:b/>
          <w:bCs/>
          <w:i/>
          <w:vertAlign w:val="subscript"/>
        </w:rPr>
        <w:t>m</w:t>
      </w:r>
      <w:r w:rsidRPr="00865B19">
        <w:rPr>
          <w:rFonts w:eastAsia="SimSun"/>
          <w:b/>
          <w:bCs/>
        </w:rPr>
        <w:t xml:space="preserve">) + </w:t>
      </w:r>
      <w:r w:rsidRPr="00865B19">
        <w:rPr>
          <w:rFonts w:eastAsia="SimSun"/>
          <w:b/>
          <w:bCs/>
        </w:rPr>
        <w:tab/>
        <w:t>PCRDAMTTOT + RDFQAMTTOT +</w:t>
      </w:r>
    </w:p>
    <w:p w14:paraId="6444D766" w14:textId="77777777" w:rsidR="00865B19" w:rsidRPr="00865B19" w:rsidRDefault="00865B19" w:rsidP="00865B19">
      <w:pPr>
        <w:spacing w:after="240"/>
        <w:ind w:left="3600" w:firstLine="720"/>
        <w:rPr>
          <w:rFonts w:eastAsia="SimSun"/>
          <w:b/>
          <w:bCs/>
        </w:rPr>
      </w:pPr>
      <w:r w:rsidRPr="00865B19">
        <w:rPr>
          <w:rFonts w:eastAsia="SimSun"/>
          <w:b/>
          <w:bCs/>
        </w:rPr>
        <w:t>RDINFQAMTTOT)</w:t>
      </w:r>
    </w:p>
    <w:p w14:paraId="40083D72" w14:textId="77777777" w:rsidR="00865B19" w:rsidRPr="00865B19" w:rsidRDefault="00865B19" w:rsidP="00865B19">
      <w:pPr>
        <w:spacing w:after="240"/>
        <w:rPr>
          <w:rFonts w:eastAsia="SimSun"/>
          <w:iCs/>
        </w:rPr>
      </w:pPr>
      <w:r w:rsidRPr="00865B19">
        <w:rPr>
          <w:rFonts w:eastAsia="SimSun"/>
          <w:iCs/>
        </w:rPr>
        <w:t xml:space="preserve">Where: </w:t>
      </w:r>
    </w:p>
    <w:p w14:paraId="172A0CA4" w14:textId="77777777" w:rsidR="00865B19" w:rsidRPr="00865B19" w:rsidRDefault="00865B19" w:rsidP="00865B19">
      <w:pPr>
        <w:rPr>
          <w:rFonts w:eastAsia="SimSun"/>
        </w:rPr>
      </w:pPr>
      <w:r w:rsidRPr="00865B19">
        <w:rPr>
          <w:rFonts w:eastAsia="SimSun"/>
        </w:rPr>
        <w:t xml:space="preserve">Total payment of SASM- and RSASM-procured capacity for Reg-Down by </w:t>
      </w:r>
      <w:proofErr w:type="gramStart"/>
      <w:r w:rsidRPr="00865B19">
        <w:rPr>
          <w:rFonts w:eastAsia="SimSun"/>
        </w:rPr>
        <w:t>market</w:t>
      </w:r>
      <w:proofErr w:type="gramEnd"/>
    </w:p>
    <w:p w14:paraId="4333BB55" w14:textId="426EFDF5" w:rsidR="00865B19" w:rsidRPr="00865B19" w:rsidRDefault="00865B19" w:rsidP="00865B19">
      <w:pPr>
        <w:spacing w:after="240"/>
        <w:ind w:leftChars="300" w:left="2880" w:hangingChars="900" w:hanging="2160"/>
        <w:rPr>
          <w:rFonts w:eastAsia="SimSun"/>
          <w:bCs/>
          <w:vertAlign w:val="subscript"/>
        </w:rPr>
      </w:pPr>
      <w:r w:rsidRPr="00865B19">
        <w:rPr>
          <w:rFonts w:eastAsia="SimSun"/>
          <w:bCs/>
        </w:rPr>
        <w:lastRenderedPageBreak/>
        <w:t xml:space="preserve">RTPCRDAMTTOT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E266712" wp14:editId="4A5538C0">
            <wp:extent cx="144780" cy="297180"/>
            <wp:effectExtent l="0" t="0" r="0" b="0"/>
            <wp:docPr id="79"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RTPCRDAMT </w:t>
      </w:r>
      <w:r w:rsidRPr="00865B19">
        <w:rPr>
          <w:rFonts w:eastAsia="SimSun"/>
          <w:bCs/>
          <w:i/>
          <w:vertAlign w:val="subscript"/>
        </w:rPr>
        <w:t xml:space="preserve">q, m </w:t>
      </w:r>
    </w:p>
    <w:p w14:paraId="32A677DB" w14:textId="77777777" w:rsidR="00865B19" w:rsidRPr="00865B19" w:rsidRDefault="00865B19" w:rsidP="00865B19">
      <w:pPr>
        <w:rPr>
          <w:rFonts w:eastAsia="SimSun"/>
        </w:rPr>
      </w:pPr>
      <w:r w:rsidRPr="00865B19">
        <w:rPr>
          <w:rFonts w:eastAsia="SimSun"/>
        </w:rPr>
        <w:t>Total payment of DAM-procured capacity for Reg-Down</w:t>
      </w:r>
    </w:p>
    <w:p w14:paraId="3750ED71" w14:textId="6BC0B85E" w:rsidR="00865B19" w:rsidRPr="00865B19" w:rsidRDefault="00865B19" w:rsidP="00865B19">
      <w:pPr>
        <w:spacing w:after="240"/>
        <w:ind w:leftChars="300" w:left="2880" w:hangingChars="900" w:hanging="2160"/>
        <w:rPr>
          <w:rFonts w:eastAsia="SimSun"/>
          <w:bCs/>
        </w:rPr>
      </w:pPr>
      <w:r w:rsidRPr="00865B19">
        <w:rPr>
          <w:rFonts w:eastAsia="SimSun"/>
          <w:bCs/>
        </w:rPr>
        <w:t>PCRDAMTTOT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Pr="00865B19">
        <w:rPr>
          <w:rFonts w:eastAsia="SimSun"/>
          <w:bCs/>
          <w:i/>
          <w:vertAlign w:val="subscript"/>
        </w:rPr>
        <w:t xml:space="preserve"> </w:t>
      </w:r>
      <w:r w:rsidR="001E564D" w:rsidRPr="00865B19">
        <w:rPr>
          <w:rFonts w:eastAsia="SimSun"/>
          <w:noProof/>
          <w:position w:val="-22"/>
        </w:rPr>
        <w:drawing>
          <wp:inline distT="0" distB="0" distL="0" distR="0" wp14:anchorId="124CE972" wp14:editId="70258DE0">
            <wp:extent cx="144780" cy="297180"/>
            <wp:effectExtent l="0" t="0" r="0" b="0"/>
            <wp:docPr id="80"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PCRDAMT </w:t>
      </w:r>
      <w:r w:rsidRPr="00865B19">
        <w:rPr>
          <w:rFonts w:eastAsia="SimSun"/>
          <w:bCs/>
          <w:i/>
          <w:vertAlign w:val="subscript"/>
        </w:rPr>
        <w:t>q</w:t>
      </w:r>
    </w:p>
    <w:p w14:paraId="36B1DC92" w14:textId="77777777" w:rsidR="00865B19" w:rsidRPr="00865B19" w:rsidRDefault="00865B19" w:rsidP="00865B19">
      <w:pPr>
        <w:rPr>
          <w:rFonts w:eastAsia="SimSun"/>
        </w:rPr>
      </w:pPr>
      <w:r w:rsidRPr="00865B19">
        <w:rPr>
          <w:rFonts w:eastAsia="SimSun"/>
        </w:rPr>
        <w:t>Total charge of failure on Ancillary Service Supply Responsibility for Reg-Down</w:t>
      </w:r>
    </w:p>
    <w:p w14:paraId="6067A2AE" w14:textId="5277459B"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RDFQAMTTOT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BA46DF7" wp14:editId="42D3CD49">
            <wp:extent cx="144780" cy="297180"/>
            <wp:effectExtent l="0" t="0" r="0" b="0"/>
            <wp:docPr id="81"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RDFQAMTQSETOT </w:t>
      </w:r>
      <w:r w:rsidRPr="00865B19">
        <w:rPr>
          <w:rFonts w:eastAsia="SimSun"/>
          <w:bCs/>
          <w:i/>
          <w:vertAlign w:val="subscript"/>
        </w:rPr>
        <w:t>q</w:t>
      </w:r>
    </w:p>
    <w:p w14:paraId="02D8DEA8" w14:textId="77777777" w:rsidR="00865B19" w:rsidRPr="00865B19" w:rsidRDefault="00865B19" w:rsidP="00865B19">
      <w:pPr>
        <w:tabs>
          <w:tab w:val="left" w:pos="2160"/>
          <w:tab w:val="left" w:pos="2880"/>
        </w:tabs>
        <w:ind w:left="300" w:hangingChars="125" w:hanging="300"/>
        <w:rPr>
          <w:rFonts w:eastAsia="SimSun"/>
          <w:bCs/>
        </w:rPr>
      </w:pPr>
      <w:r w:rsidRPr="00865B19">
        <w:rPr>
          <w:rFonts w:eastAsia="SimSun"/>
          <w:bCs/>
        </w:rPr>
        <w:t>Total payment of SASM- and RSASM-procured capacity for Reg-Down by QSE</w:t>
      </w:r>
    </w:p>
    <w:p w14:paraId="54E286A8" w14:textId="2323954E"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RTPCRDAMTQSETOT </w:t>
      </w:r>
      <w:r w:rsidRPr="00865B19">
        <w:rPr>
          <w:rFonts w:eastAsia="SimSun"/>
          <w:bCs/>
          <w:i/>
          <w:vertAlign w:val="subscript"/>
        </w:rPr>
        <w:t>q</w:t>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0"/>
        </w:rPr>
        <w:drawing>
          <wp:inline distT="0" distB="0" distL="0" distR="0" wp14:anchorId="5E1B755E" wp14:editId="6E67E75C">
            <wp:extent cx="144780" cy="274320"/>
            <wp:effectExtent l="0" t="0" r="0" b="0"/>
            <wp:docPr id="82"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RTPCRDAMT </w:t>
      </w:r>
      <w:r w:rsidRPr="00865B19">
        <w:rPr>
          <w:rFonts w:eastAsia="SimSun"/>
          <w:bCs/>
          <w:i/>
          <w:vertAlign w:val="subscript"/>
        </w:rPr>
        <w:t>q, m</w:t>
      </w:r>
    </w:p>
    <w:p w14:paraId="1154BAA5" w14:textId="77777777" w:rsidR="00865B19" w:rsidRPr="00865B19" w:rsidRDefault="00865B19" w:rsidP="00865B19">
      <w:pPr>
        <w:rPr>
          <w:rFonts w:eastAsia="SimSun"/>
        </w:rPr>
      </w:pPr>
      <w:r w:rsidRPr="00865B19">
        <w:rPr>
          <w:rFonts w:eastAsia="SimSun"/>
        </w:rPr>
        <w:t>Total charge of infeasible Ancillary Service Supply Responsibility for Reg-Down</w:t>
      </w:r>
    </w:p>
    <w:p w14:paraId="7A890DBA" w14:textId="77777777" w:rsidR="00865B19" w:rsidRPr="00865B19" w:rsidRDefault="00865B19" w:rsidP="00865B19">
      <w:pPr>
        <w:spacing w:after="240"/>
        <w:ind w:left="2880" w:hanging="2160"/>
        <w:rPr>
          <w:rFonts w:eastAsia="SimSun"/>
        </w:rPr>
      </w:pPr>
      <w:r w:rsidRPr="00865B19">
        <w:rPr>
          <w:rFonts w:eastAsia="SimSun"/>
        </w:rPr>
        <w:t>RDINFQAMTTOT</w:t>
      </w:r>
      <w:r w:rsidRPr="00865B19">
        <w:rPr>
          <w:rFonts w:eastAsia="SimSun"/>
        </w:rPr>
        <w:tab/>
        <w:t>=</w:t>
      </w:r>
      <w:r w:rsidRPr="00865B19">
        <w:rPr>
          <w:rFonts w:eastAsia="SimSun"/>
        </w:rPr>
        <w:tab/>
      </w:r>
      <w:r w:rsidR="0064163E">
        <w:rPr>
          <w:rFonts w:eastAsia="SimSun"/>
          <w:position w:val="-22"/>
          <w:lang w:val="pt-BR"/>
        </w:rPr>
        <w:pict w14:anchorId="5E7292C7">
          <v:shape id="_x0000_i1055" type="#_x0000_t75" style="width:12pt;height:18pt">
            <v:imagedata r:id="rId38" o:title=""/>
          </v:shape>
        </w:pict>
      </w:r>
      <w:r w:rsidRPr="00865B19">
        <w:rPr>
          <w:rFonts w:eastAsia="SimSun"/>
        </w:rPr>
        <w:t xml:space="preserve"> RDINFQAMT </w:t>
      </w:r>
      <w:r w:rsidRPr="00865B19">
        <w:rPr>
          <w:rFonts w:eastAsia="SimSun"/>
          <w:i/>
          <w:vertAlign w:val="subscript"/>
        </w:rPr>
        <w:t>q</w:t>
      </w:r>
      <w:r w:rsidRPr="00865B19">
        <w:rPr>
          <w:rFonts w:eastAsia="SimSun"/>
          <w:vertAlign w:val="subscript"/>
        </w:rPr>
        <w:t xml:space="preserve"> </w:t>
      </w:r>
    </w:p>
    <w:p w14:paraId="76E084D7"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65B19" w:rsidRPr="00865B19" w14:paraId="255BA44A" w14:textId="77777777" w:rsidTr="00C812E5">
        <w:trPr>
          <w:tblHeader/>
        </w:trPr>
        <w:tc>
          <w:tcPr>
            <w:tcW w:w="1278" w:type="pct"/>
          </w:tcPr>
          <w:p w14:paraId="1E551814"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76" w:type="pct"/>
          </w:tcPr>
          <w:p w14:paraId="4189875D"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46" w:type="pct"/>
          </w:tcPr>
          <w:p w14:paraId="541ADB4B"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3EA58FCE" w14:textId="77777777" w:rsidTr="00C812E5">
        <w:tc>
          <w:tcPr>
            <w:tcW w:w="1278" w:type="pct"/>
          </w:tcPr>
          <w:p w14:paraId="47BA6EC5" w14:textId="77777777" w:rsidR="00865B19" w:rsidRPr="00865B19" w:rsidRDefault="00865B19" w:rsidP="00865B19">
            <w:pPr>
              <w:spacing w:after="60"/>
              <w:rPr>
                <w:rFonts w:eastAsia="SimSun"/>
                <w:iCs/>
                <w:sz w:val="20"/>
              </w:rPr>
            </w:pPr>
            <w:r w:rsidRPr="00865B19">
              <w:rPr>
                <w:rFonts w:eastAsia="SimSun"/>
                <w:iCs/>
                <w:sz w:val="20"/>
              </w:rPr>
              <w:t>RDCOSTTOT</w:t>
            </w:r>
          </w:p>
        </w:tc>
        <w:tc>
          <w:tcPr>
            <w:tcW w:w="376" w:type="pct"/>
          </w:tcPr>
          <w:p w14:paraId="563844C5"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Pr>
          <w:p w14:paraId="47B3252A" w14:textId="77777777" w:rsidR="00865B19" w:rsidRPr="00865B19" w:rsidRDefault="00865B19" w:rsidP="00865B19">
            <w:pPr>
              <w:spacing w:after="60"/>
              <w:rPr>
                <w:rFonts w:eastAsia="SimSun"/>
                <w:iCs/>
                <w:sz w:val="20"/>
              </w:rPr>
            </w:pPr>
            <w:r w:rsidRPr="00865B19">
              <w:rPr>
                <w:rFonts w:eastAsia="SimSun"/>
                <w:i/>
                <w:iCs/>
                <w:sz w:val="20"/>
              </w:rPr>
              <w:t>Reg-Down Cost Total</w:t>
            </w:r>
            <w:r w:rsidRPr="00865B19">
              <w:rPr>
                <w:rFonts w:eastAsia="SimSun"/>
                <w:iCs/>
                <w:sz w:val="20"/>
              </w:rPr>
              <w:t>—The net total costs for Reg-Down, for the hour.</w:t>
            </w:r>
          </w:p>
        </w:tc>
      </w:tr>
      <w:tr w:rsidR="00865B19" w:rsidRPr="00865B19" w14:paraId="5FC41CFB" w14:textId="77777777" w:rsidTr="00C812E5">
        <w:tc>
          <w:tcPr>
            <w:tcW w:w="1278" w:type="pct"/>
            <w:tcBorders>
              <w:top w:val="single" w:sz="4" w:space="0" w:color="auto"/>
              <w:left w:val="single" w:sz="4" w:space="0" w:color="auto"/>
              <w:bottom w:val="single" w:sz="4" w:space="0" w:color="auto"/>
              <w:right w:val="single" w:sz="4" w:space="0" w:color="auto"/>
            </w:tcBorders>
          </w:tcPr>
          <w:p w14:paraId="708A999D" w14:textId="77777777" w:rsidR="00865B19" w:rsidRPr="00865B19" w:rsidRDefault="00865B19" w:rsidP="00865B19">
            <w:pPr>
              <w:spacing w:after="60"/>
              <w:rPr>
                <w:rFonts w:eastAsia="SimSun"/>
                <w:iCs/>
                <w:sz w:val="20"/>
              </w:rPr>
            </w:pPr>
            <w:r w:rsidRPr="00865B19">
              <w:rPr>
                <w:rFonts w:eastAsia="SimSun"/>
                <w:iCs/>
                <w:sz w:val="20"/>
              </w:rPr>
              <w:t xml:space="preserve">RTPCRDAMTTOT </w:t>
            </w:r>
            <w:r w:rsidRPr="00865B19">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0341CB1"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A3D6122" w14:textId="77777777" w:rsidR="00865B19" w:rsidRPr="00865B19" w:rsidRDefault="00865B19" w:rsidP="00865B19">
            <w:pPr>
              <w:spacing w:after="60"/>
              <w:rPr>
                <w:rFonts w:eastAsia="SimSun"/>
                <w:i/>
                <w:iCs/>
                <w:sz w:val="20"/>
              </w:rPr>
            </w:pPr>
            <w:r w:rsidRPr="00865B19">
              <w:rPr>
                <w:rFonts w:eastAsia="SimSun"/>
                <w:i/>
                <w:iCs/>
                <w:sz w:val="20"/>
              </w:rPr>
              <w:t>Procured Capacity for Reg-Down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Reg-Down, for the hour.</w:t>
            </w:r>
          </w:p>
        </w:tc>
      </w:tr>
      <w:tr w:rsidR="00865B19" w:rsidRPr="00865B19" w14:paraId="0A6F2981" w14:textId="77777777" w:rsidTr="00C812E5">
        <w:tc>
          <w:tcPr>
            <w:tcW w:w="1278" w:type="pct"/>
            <w:tcBorders>
              <w:top w:val="single" w:sz="4" w:space="0" w:color="auto"/>
              <w:left w:val="single" w:sz="4" w:space="0" w:color="auto"/>
              <w:bottom w:val="single" w:sz="4" w:space="0" w:color="auto"/>
              <w:right w:val="single" w:sz="4" w:space="0" w:color="auto"/>
            </w:tcBorders>
          </w:tcPr>
          <w:p w14:paraId="0198BBE7" w14:textId="77777777" w:rsidR="00865B19" w:rsidRPr="00865B19" w:rsidRDefault="00865B19" w:rsidP="00865B19">
            <w:pPr>
              <w:spacing w:after="60"/>
              <w:rPr>
                <w:rFonts w:eastAsia="SimSun"/>
                <w:iCs/>
                <w:sz w:val="20"/>
              </w:rPr>
            </w:pPr>
            <w:r w:rsidRPr="00865B19">
              <w:rPr>
                <w:rFonts w:eastAsia="SimSun"/>
                <w:iCs/>
                <w:sz w:val="20"/>
              </w:rPr>
              <w:t xml:space="preserve">RTPCRDAMT </w:t>
            </w:r>
            <w:r w:rsidRPr="00865B19">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5B6D43EA"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09D34E4A" w14:textId="77777777" w:rsidR="00865B19" w:rsidRPr="00865B19" w:rsidRDefault="00865B19" w:rsidP="00865B19">
            <w:pPr>
              <w:spacing w:after="60"/>
              <w:rPr>
                <w:rFonts w:eastAsia="SimSun"/>
                <w:i/>
                <w:iCs/>
                <w:sz w:val="20"/>
              </w:rPr>
            </w:pPr>
            <w:r w:rsidRPr="00865B19">
              <w:rPr>
                <w:rFonts w:eastAsia="SimSun"/>
                <w:i/>
                <w:iCs/>
                <w:sz w:val="20"/>
              </w:rPr>
              <w:t>Procured Capacity for Reg-Down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Reg-Down, for the hour.</w:t>
            </w:r>
          </w:p>
        </w:tc>
      </w:tr>
      <w:tr w:rsidR="00865B19" w:rsidRPr="00865B19" w14:paraId="5D3960D3" w14:textId="77777777" w:rsidTr="00C812E5">
        <w:tc>
          <w:tcPr>
            <w:tcW w:w="1278" w:type="pct"/>
            <w:tcBorders>
              <w:top w:val="single" w:sz="4" w:space="0" w:color="auto"/>
              <w:left w:val="single" w:sz="4" w:space="0" w:color="auto"/>
              <w:bottom w:val="single" w:sz="4" w:space="0" w:color="auto"/>
              <w:right w:val="single" w:sz="4" w:space="0" w:color="auto"/>
            </w:tcBorders>
          </w:tcPr>
          <w:p w14:paraId="6597EB50" w14:textId="77777777" w:rsidR="00865B19" w:rsidRPr="00865B19" w:rsidRDefault="00865B19" w:rsidP="00865B19">
            <w:pPr>
              <w:spacing w:after="60"/>
              <w:rPr>
                <w:rFonts w:eastAsia="SimSun"/>
                <w:iCs/>
                <w:sz w:val="20"/>
              </w:rPr>
            </w:pPr>
            <w:r w:rsidRPr="00865B19">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102B57C6"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9D2F622" w14:textId="77777777" w:rsidR="00865B19" w:rsidRPr="00865B19" w:rsidRDefault="00865B19" w:rsidP="00865B19">
            <w:pPr>
              <w:spacing w:after="60"/>
              <w:rPr>
                <w:rFonts w:eastAsia="SimSun"/>
                <w:i/>
                <w:iCs/>
                <w:sz w:val="20"/>
              </w:rPr>
            </w:pPr>
            <w:r w:rsidRPr="00865B19">
              <w:rPr>
                <w:rFonts w:eastAsia="SimSun"/>
                <w:i/>
                <w:iCs/>
                <w:sz w:val="20"/>
              </w:rPr>
              <w:t>Reg-Down Failure Quantity Amount Total</w:t>
            </w:r>
            <w:r w:rsidRPr="00865B19">
              <w:rPr>
                <w:rFonts w:eastAsia="SimSun"/>
                <w:iCs/>
                <w:sz w:val="20"/>
              </w:rPr>
              <w:t>—The total charges to all QSEs for their capacity associated with failures on their Ancillary Service Supply Responsibilities for Reg-Down, for the hour.</w:t>
            </w:r>
          </w:p>
        </w:tc>
      </w:tr>
      <w:tr w:rsidR="00865B19" w:rsidRPr="00865B19" w14:paraId="4180217D" w14:textId="77777777" w:rsidTr="00C812E5">
        <w:tc>
          <w:tcPr>
            <w:tcW w:w="1278" w:type="pct"/>
            <w:tcBorders>
              <w:top w:val="single" w:sz="4" w:space="0" w:color="auto"/>
              <w:left w:val="single" w:sz="4" w:space="0" w:color="auto"/>
              <w:bottom w:val="single" w:sz="4" w:space="0" w:color="auto"/>
              <w:right w:val="single" w:sz="4" w:space="0" w:color="auto"/>
            </w:tcBorders>
          </w:tcPr>
          <w:p w14:paraId="7D445CC2" w14:textId="77777777" w:rsidR="00865B19" w:rsidRPr="00865B19" w:rsidRDefault="00865B19" w:rsidP="00865B19">
            <w:pPr>
              <w:spacing w:after="60"/>
              <w:rPr>
                <w:rFonts w:eastAsia="SimSun"/>
                <w:iCs/>
                <w:sz w:val="20"/>
              </w:rPr>
            </w:pPr>
            <w:r w:rsidRPr="00865B19">
              <w:rPr>
                <w:rFonts w:eastAsia="SimSun"/>
                <w:iCs/>
                <w:sz w:val="20"/>
              </w:rPr>
              <w:t xml:space="preserve">RDFQAMTQSETOT </w:t>
            </w:r>
            <w:r w:rsidRPr="00865B19">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2A78413"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F82A1A6" w14:textId="77777777" w:rsidR="00865B19" w:rsidRPr="00865B19" w:rsidRDefault="00865B19" w:rsidP="00865B19">
            <w:pPr>
              <w:spacing w:after="60"/>
              <w:rPr>
                <w:rFonts w:eastAsia="SimSun"/>
                <w:i/>
                <w:iCs/>
                <w:sz w:val="20"/>
              </w:rPr>
            </w:pPr>
            <w:r w:rsidRPr="00865B19">
              <w:rPr>
                <w:rFonts w:eastAsia="SimSun"/>
                <w:i/>
                <w:iCs/>
                <w:sz w:val="20"/>
              </w:rPr>
              <w:t>Reg-Down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Reg-Down, for the hour.</w:t>
            </w:r>
          </w:p>
        </w:tc>
      </w:tr>
      <w:tr w:rsidR="00865B19" w:rsidRPr="00865B19" w14:paraId="23BE1544" w14:textId="77777777" w:rsidTr="00C812E5">
        <w:tc>
          <w:tcPr>
            <w:tcW w:w="1278" w:type="pct"/>
            <w:tcBorders>
              <w:top w:val="single" w:sz="4" w:space="0" w:color="auto"/>
              <w:left w:val="single" w:sz="4" w:space="0" w:color="auto"/>
              <w:bottom w:val="single" w:sz="4" w:space="0" w:color="auto"/>
              <w:right w:val="single" w:sz="4" w:space="0" w:color="auto"/>
            </w:tcBorders>
          </w:tcPr>
          <w:p w14:paraId="6B919D7C" w14:textId="77777777" w:rsidR="00865B19" w:rsidRPr="00865B19" w:rsidRDefault="00865B19" w:rsidP="00865B19">
            <w:pPr>
              <w:spacing w:after="60"/>
              <w:rPr>
                <w:rFonts w:eastAsia="SimSun"/>
                <w:iCs/>
                <w:sz w:val="20"/>
              </w:rPr>
            </w:pPr>
            <w:r w:rsidRPr="00865B19">
              <w:rPr>
                <w:rFonts w:eastAsia="SimSun"/>
                <w:iCs/>
                <w:sz w:val="20"/>
              </w:rPr>
              <w:t xml:space="preserve">RTPCRDAMTQSETOT </w:t>
            </w:r>
            <w:r w:rsidRPr="00865B19">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C539F86"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F1BACB9" w14:textId="77777777" w:rsidR="00865B19" w:rsidRPr="00865B19" w:rsidRDefault="00865B19" w:rsidP="00865B19">
            <w:pPr>
              <w:spacing w:after="60"/>
              <w:rPr>
                <w:rFonts w:eastAsia="SimSun"/>
                <w:iCs/>
                <w:sz w:val="20"/>
              </w:rPr>
            </w:pPr>
            <w:r w:rsidRPr="00865B19">
              <w:rPr>
                <w:rFonts w:eastAsia="SimSun"/>
                <w:i/>
                <w:iCs/>
                <w:sz w:val="20"/>
              </w:rPr>
              <w:t>Procured Capacity for Reg-Down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Reg-Down, for the hour.</w:t>
            </w:r>
          </w:p>
        </w:tc>
      </w:tr>
      <w:tr w:rsidR="00865B19" w:rsidRPr="00865B19" w14:paraId="74323F32" w14:textId="77777777" w:rsidTr="00C812E5">
        <w:tc>
          <w:tcPr>
            <w:tcW w:w="1278" w:type="pct"/>
            <w:tcBorders>
              <w:top w:val="single" w:sz="4" w:space="0" w:color="auto"/>
              <w:left w:val="single" w:sz="4" w:space="0" w:color="auto"/>
              <w:bottom w:val="single" w:sz="4" w:space="0" w:color="auto"/>
              <w:right w:val="single" w:sz="4" w:space="0" w:color="auto"/>
            </w:tcBorders>
          </w:tcPr>
          <w:p w14:paraId="4E42A64C" w14:textId="77777777" w:rsidR="00865B19" w:rsidRPr="00865B19" w:rsidRDefault="00865B19" w:rsidP="00865B19">
            <w:pPr>
              <w:rPr>
                <w:rFonts w:eastAsia="SimSun"/>
                <w:b/>
                <w:sz w:val="20"/>
              </w:rPr>
            </w:pPr>
            <w:r w:rsidRPr="00865B19">
              <w:rPr>
                <w:rFonts w:eastAsia="SimSun"/>
                <w:sz w:val="20"/>
              </w:rPr>
              <w:t xml:space="preserve">PCRDAMT </w:t>
            </w:r>
            <w:r w:rsidRPr="00865B19">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DF28E38" w14:textId="77777777" w:rsidR="00865B19" w:rsidRPr="00865B19" w:rsidRDefault="00865B19" w:rsidP="00865B19">
            <w:pPr>
              <w:rPr>
                <w:rFonts w:eastAsia="SimSun"/>
                <w:b/>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D46E7AB" w14:textId="77777777" w:rsidR="00865B19" w:rsidRPr="00865B19" w:rsidRDefault="00865B19" w:rsidP="00865B19">
            <w:pPr>
              <w:rPr>
                <w:rFonts w:eastAsia="SimSun"/>
                <w:b/>
                <w:sz w:val="20"/>
              </w:rPr>
            </w:pPr>
            <w:r w:rsidRPr="00865B19">
              <w:rPr>
                <w:rFonts w:eastAsia="SimSun"/>
                <w:i/>
                <w:sz w:val="20"/>
              </w:rPr>
              <w:t>Procured Capacity for Reg-Down Amount per QSE for DAM</w:t>
            </w:r>
            <w:r w:rsidRPr="00865B19">
              <w:rPr>
                <w:rFonts w:eastAsia="SimSun"/>
                <w:sz w:val="20"/>
              </w:rPr>
              <w:t>—The DAM Reg-Down payment for QSE</w:t>
            </w:r>
            <w:r w:rsidRPr="00865B19">
              <w:rPr>
                <w:rFonts w:eastAsia="SimSun"/>
                <w:i/>
                <w:sz w:val="20"/>
              </w:rPr>
              <w:t xml:space="preserve"> q</w:t>
            </w:r>
            <w:r w:rsidRPr="00865B19">
              <w:rPr>
                <w:rFonts w:eastAsia="SimSun"/>
                <w:iCs/>
                <w:sz w:val="20"/>
              </w:rPr>
              <w:t>,</w:t>
            </w:r>
            <w:r w:rsidRPr="00865B19">
              <w:rPr>
                <w:rFonts w:eastAsia="SimSun"/>
                <w:sz w:val="20"/>
              </w:rPr>
              <w:t xml:space="preserve"> for the hour.</w:t>
            </w:r>
          </w:p>
        </w:tc>
      </w:tr>
      <w:tr w:rsidR="00865B19" w:rsidRPr="00865B19" w14:paraId="3DBC8757" w14:textId="77777777" w:rsidTr="00C812E5">
        <w:tc>
          <w:tcPr>
            <w:tcW w:w="1278" w:type="pct"/>
            <w:tcBorders>
              <w:top w:val="single" w:sz="4" w:space="0" w:color="auto"/>
              <w:left w:val="single" w:sz="4" w:space="0" w:color="auto"/>
              <w:bottom w:val="single" w:sz="4" w:space="0" w:color="auto"/>
              <w:right w:val="single" w:sz="4" w:space="0" w:color="auto"/>
            </w:tcBorders>
          </w:tcPr>
          <w:p w14:paraId="46AF4438" w14:textId="77777777" w:rsidR="00865B19" w:rsidRPr="00865B19" w:rsidRDefault="00865B19" w:rsidP="00865B19">
            <w:pPr>
              <w:rPr>
                <w:rFonts w:eastAsia="SimSun"/>
                <w:sz w:val="20"/>
              </w:rPr>
            </w:pPr>
            <w:r w:rsidRPr="00865B19">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4CD8F747" w14:textId="77777777" w:rsidR="00865B19" w:rsidRPr="00865B19" w:rsidRDefault="00865B19" w:rsidP="00865B19">
            <w:pPr>
              <w:rPr>
                <w:rFonts w:eastAsia="SimSun"/>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A933DF4" w14:textId="77777777" w:rsidR="00865B19" w:rsidRPr="00865B19" w:rsidRDefault="00865B19" w:rsidP="00865B19">
            <w:pPr>
              <w:rPr>
                <w:rFonts w:eastAsia="SimSun"/>
                <w:sz w:val="20"/>
              </w:rPr>
            </w:pPr>
            <w:r w:rsidRPr="00865B19">
              <w:rPr>
                <w:rFonts w:eastAsia="SimSun"/>
                <w:i/>
                <w:sz w:val="20"/>
              </w:rPr>
              <w:t>Procured Capacity for Reg-Down Amount Total in DAM</w:t>
            </w:r>
            <w:r w:rsidRPr="00865B19">
              <w:rPr>
                <w:rFonts w:eastAsia="SimSun"/>
                <w:sz w:val="20"/>
              </w:rPr>
              <w:t>—The total of the DAM Reg-Down payments for all QSEs for the hour.</w:t>
            </w:r>
          </w:p>
        </w:tc>
      </w:tr>
      <w:tr w:rsidR="00865B19" w:rsidRPr="00865B19" w14:paraId="69B6E956" w14:textId="77777777" w:rsidTr="00C812E5">
        <w:tc>
          <w:tcPr>
            <w:tcW w:w="1278" w:type="pct"/>
            <w:tcBorders>
              <w:top w:val="single" w:sz="4" w:space="0" w:color="auto"/>
              <w:left w:val="single" w:sz="4" w:space="0" w:color="auto"/>
              <w:bottom w:val="single" w:sz="4" w:space="0" w:color="auto"/>
              <w:right w:val="single" w:sz="4" w:space="0" w:color="auto"/>
            </w:tcBorders>
          </w:tcPr>
          <w:p w14:paraId="04A0FC4F" w14:textId="77777777" w:rsidR="00865B19" w:rsidRPr="00865B19" w:rsidRDefault="00865B19" w:rsidP="00865B19">
            <w:pPr>
              <w:spacing w:after="60"/>
              <w:rPr>
                <w:rFonts w:eastAsia="SimSun"/>
                <w:i/>
                <w:iCs/>
                <w:sz w:val="20"/>
              </w:rPr>
            </w:pPr>
            <w:r w:rsidRPr="00865B19">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2EFC2529" w14:textId="77777777" w:rsidR="00865B19" w:rsidRPr="00865B19" w:rsidRDefault="00865B19" w:rsidP="00865B19">
            <w:pPr>
              <w:spacing w:after="60"/>
              <w:rPr>
                <w:rFonts w:eastAsia="SimSun"/>
                <w:iCs/>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A2A7428" w14:textId="77777777" w:rsidR="00865B19" w:rsidRPr="00865B19" w:rsidRDefault="00865B19" w:rsidP="00865B19">
            <w:pPr>
              <w:spacing w:after="60"/>
              <w:rPr>
                <w:rFonts w:eastAsia="SimSun"/>
                <w:iCs/>
                <w:sz w:val="20"/>
              </w:rPr>
            </w:pPr>
            <w:r w:rsidRPr="00865B19">
              <w:rPr>
                <w:rFonts w:eastAsia="SimSun"/>
                <w:i/>
                <w:sz w:val="20"/>
              </w:rPr>
              <w:t xml:space="preserve">Reg-Down Infeasible Quantity Amount Total </w:t>
            </w:r>
            <w:r w:rsidRPr="00865B19">
              <w:rPr>
                <w:rFonts w:eastAsia="SimSun"/>
                <w:sz w:val="20"/>
              </w:rPr>
              <w:t>— The charge to all QSEs for their total capacity associated with infeasible deployment of Ancillary Service Supply Responsibilities for Reg-Down, for the hour.</w:t>
            </w:r>
          </w:p>
        </w:tc>
      </w:tr>
      <w:tr w:rsidR="00865B19" w:rsidRPr="00865B19" w14:paraId="1E0CE189" w14:textId="77777777" w:rsidTr="00C812E5">
        <w:tc>
          <w:tcPr>
            <w:tcW w:w="1278" w:type="pct"/>
            <w:tcBorders>
              <w:top w:val="single" w:sz="4" w:space="0" w:color="auto"/>
              <w:left w:val="single" w:sz="4" w:space="0" w:color="auto"/>
              <w:bottom w:val="single" w:sz="4" w:space="0" w:color="auto"/>
              <w:right w:val="single" w:sz="4" w:space="0" w:color="auto"/>
            </w:tcBorders>
          </w:tcPr>
          <w:p w14:paraId="29227B09" w14:textId="77777777" w:rsidR="00865B19" w:rsidRPr="00865B19" w:rsidRDefault="00865B19" w:rsidP="00865B19">
            <w:pPr>
              <w:spacing w:after="60"/>
              <w:rPr>
                <w:rFonts w:eastAsia="SimSun"/>
                <w:i/>
                <w:iCs/>
                <w:sz w:val="20"/>
              </w:rPr>
            </w:pPr>
            <w:r w:rsidRPr="00865B19">
              <w:rPr>
                <w:rFonts w:eastAsia="SimSun"/>
                <w:sz w:val="20"/>
              </w:rPr>
              <w:t xml:space="preserve">RDINFQAMT </w:t>
            </w:r>
            <w:r w:rsidRPr="00865B19">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AD6C63D" w14:textId="77777777" w:rsidR="00865B19" w:rsidRPr="00865B19" w:rsidRDefault="00865B19" w:rsidP="00865B19">
            <w:pPr>
              <w:spacing w:after="60"/>
              <w:rPr>
                <w:rFonts w:eastAsia="SimSun"/>
                <w:iCs/>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C7FCDF5" w14:textId="77777777" w:rsidR="00865B19" w:rsidRPr="00865B19" w:rsidRDefault="00865B19" w:rsidP="00865B19">
            <w:pPr>
              <w:spacing w:after="60"/>
              <w:rPr>
                <w:rFonts w:eastAsia="SimSun"/>
                <w:iCs/>
                <w:sz w:val="20"/>
              </w:rPr>
            </w:pPr>
            <w:r w:rsidRPr="00865B19">
              <w:rPr>
                <w:rFonts w:eastAsia="SimSun"/>
                <w:i/>
                <w:sz w:val="20"/>
              </w:rPr>
              <w:t>Reg-Down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its Ancillary Service Supply Responsibilities for Reg-Down, for the hour.</w:t>
            </w:r>
          </w:p>
        </w:tc>
      </w:tr>
      <w:tr w:rsidR="00865B19" w:rsidRPr="00865B19" w14:paraId="60ED8364" w14:textId="77777777" w:rsidTr="00C812E5">
        <w:tc>
          <w:tcPr>
            <w:tcW w:w="1278" w:type="pct"/>
            <w:tcBorders>
              <w:top w:val="single" w:sz="4" w:space="0" w:color="auto"/>
              <w:left w:val="single" w:sz="4" w:space="0" w:color="auto"/>
              <w:bottom w:val="single" w:sz="4" w:space="0" w:color="auto"/>
              <w:right w:val="single" w:sz="4" w:space="0" w:color="auto"/>
            </w:tcBorders>
          </w:tcPr>
          <w:p w14:paraId="6F34FAB7" w14:textId="77777777" w:rsidR="00865B19" w:rsidRPr="00865B19" w:rsidRDefault="00865B19" w:rsidP="00865B19">
            <w:pPr>
              <w:spacing w:after="60"/>
              <w:rPr>
                <w:rFonts w:eastAsia="SimSun"/>
                <w:i/>
                <w:iCs/>
                <w:sz w:val="20"/>
              </w:rPr>
            </w:pPr>
            <w:r w:rsidRPr="00865B19">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5E83364A" w14:textId="77777777" w:rsidR="00865B19" w:rsidRPr="00865B19" w:rsidRDefault="00865B19" w:rsidP="00865B19">
            <w:pPr>
              <w:spacing w:after="60"/>
              <w:rPr>
                <w:rFonts w:eastAsia="SimSun"/>
                <w:iCs/>
                <w:sz w:val="20"/>
              </w:rPr>
            </w:pPr>
            <w:r w:rsidRPr="00865B19">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AC69FCE"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0468295A" w14:textId="77777777" w:rsidTr="00C812E5">
        <w:tc>
          <w:tcPr>
            <w:tcW w:w="1278" w:type="pct"/>
            <w:tcBorders>
              <w:top w:val="single" w:sz="4" w:space="0" w:color="auto"/>
              <w:left w:val="single" w:sz="4" w:space="0" w:color="auto"/>
              <w:bottom w:val="single" w:sz="4" w:space="0" w:color="auto"/>
              <w:right w:val="single" w:sz="4" w:space="0" w:color="auto"/>
            </w:tcBorders>
          </w:tcPr>
          <w:p w14:paraId="12D6805A" w14:textId="77777777" w:rsidR="00865B19" w:rsidRPr="00865B19" w:rsidRDefault="00865B19" w:rsidP="00865B19">
            <w:pPr>
              <w:spacing w:after="60"/>
              <w:rPr>
                <w:rFonts w:eastAsia="SimSun"/>
                <w:i/>
                <w:iCs/>
                <w:sz w:val="20"/>
              </w:rPr>
            </w:pPr>
            <w:r w:rsidRPr="00865B19">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4A06BB2F" w14:textId="77777777" w:rsidR="00865B19" w:rsidRPr="00865B19" w:rsidRDefault="00865B19" w:rsidP="00865B19">
            <w:pPr>
              <w:spacing w:after="60"/>
              <w:rPr>
                <w:rFonts w:eastAsia="SimSun"/>
                <w:iCs/>
                <w:sz w:val="20"/>
              </w:rPr>
            </w:pPr>
            <w:r w:rsidRPr="00865B19">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7F47E6A4"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2B071A45"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54443742" w14:textId="77777777" w:rsidTr="00C812E5">
        <w:trPr>
          <w:trHeight w:val="1547"/>
        </w:trPr>
        <w:tc>
          <w:tcPr>
            <w:tcW w:w="9576" w:type="dxa"/>
            <w:shd w:val="pct12" w:color="auto" w:fill="auto"/>
          </w:tcPr>
          <w:p w14:paraId="4A8781DD" w14:textId="77777777" w:rsidR="00865B19" w:rsidRPr="00865B19" w:rsidRDefault="00865B19" w:rsidP="00865B19">
            <w:pPr>
              <w:spacing w:before="120" w:after="240"/>
              <w:rPr>
                <w:rFonts w:eastAsia="SimSun"/>
                <w:b/>
                <w:i/>
                <w:iCs/>
              </w:rPr>
            </w:pPr>
            <w:r w:rsidRPr="00865B19">
              <w:rPr>
                <w:rFonts w:eastAsia="SimSun"/>
                <w:b/>
                <w:i/>
                <w:iCs/>
              </w:rPr>
              <w:lastRenderedPageBreak/>
              <w:t>[NPRR841:  Replace paragraph (a) above with the following upon system implementation:]</w:t>
            </w:r>
          </w:p>
          <w:p w14:paraId="4B8DC8FC"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Reg-Down for a given Operating Hour is calculated as follows:</w:t>
            </w:r>
          </w:p>
          <w:p w14:paraId="19645340" w14:textId="58160017" w:rsidR="00865B19" w:rsidRPr="00865B19" w:rsidRDefault="00865B19" w:rsidP="00865B19">
            <w:pPr>
              <w:spacing w:after="120"/>
              <w:ind w:left="3600" w:hanging="2880"/>
              <w:rPr>
                <w:rFonts w:eastAsia="SimSun"/>
                <w:b/>
                <w:bCs/>
              </w:rPr>
            </w:pPr>
            <w:r w:rsidRPr="00865B19">
              <w:rPr>
                <w:rFonts w:eastAsia="SimSun"/>
                <w:b/>
                <w:bCs/>
              </w:rPr>
              <w:t>RDCOSTTOT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7EE99934" wp14:editId="53E6CB67">
                  <wp:extent cx="144780" cy="274320"/>
                  <wp:effectExtent l="0" t="0" r="0" b="0"/>
                  <wp:docPr id="84"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(RTPCRDAMTTOT </w:t>
            </w:r>
            <w:r w:rsidRPr="00865B19">
              <w:rPr>
                <w:rFonts w:eastAsia="SimSun"/>
                <w:b/>
                <w:bCs/>
                <w:i/>
                <w:vertAlign w:val="subscript"/>
              </w:rPr>
              <w:t>m</w:t>
            </w:r>
            <w:r w:rsidRPr="00865B19">
              <w:rPr>
                <w:rFonts w:eastAsia="SimSun"/>
                <w:b/>
                <w:bCs/>
              </w:rPr>
              <w:t xml:space="preserve">) + </w:t>
            </w:r>
            <w:r w:rsidRPr="00865B19">
              <w:rPr>
                <w:rFonts w:eastAsia="SimSun"/>
                <w:b/>
                <w:bCs/>
              </w:rPr>
              <w:tab/>
              <w:t>PCRDAMTTOT + RDFQAMTTOT +</w:t>
            </w:r>
          </w:p>
          <w:p w14:paraId="38DA80B6" w14:textId="77777777" w:rsidR="00865B19" w:rsidRPr="00865B19" w:rsidRDefault="00865B19" w:rsidP="00865B19">
            <w:pPr>
              <w:spacing w:after="240"/>
              <w:ind w:left="3600" w:firstLine="720"/>
              <w:rPr>
                <w:rFonts w:eastAsia="SimSun"/>
                <w:b/>
                <w:bCs/>
              </w:rPr>
            </w:pPr>
            <w:r w:rsidRPr="00865B19">
              <w:rPr>
                <w:rFonts w:eastAsia="SimSun"/>
                <w:b/>
                <w:bCs/>
              </w:rPr>
              <w:t xml:space="preserve">RDINFQAMTTOT </w:t>
            </w:r>
            <w:r w:rsidRPr="00865B19">
              <w:rPr>
                <w:rFonts w:eastAsia="SimSun"/>
              </w:rPr>
              <w:t xml:space="preserve">+ </w:t>
            </w:r>
            <w:r w:rsidRPr="00865B19">
              <w:rPr>
                <w:rFonts w:eastAsia="SimSun"/>
                <w:b/>
                <w:bCs/>
              </w:rPr>
              <w:t>RDMWINFATOT)</w:t>
            </w:r>
          </w:p>
          <w:p w14:paraId="3188A461" w14:textId="77777777" w:rsidR="00865B19" w:rsidRPr="00865B19" w:rsidRDefault="00865B19" w:rsidP="00865B19">
            <w:pPr>
              <w:spacing w:after="240"/>
              <w:rPr>
                <w:rFonts w:eastAsia="SimSun"/>
                <w:iCs/>
              </w:rPr>
            </w:pPr>
            <w:r w:rsidRPr="00865B19">
              <w:rPr>
                <w:rFonts w:eastAsia="SimSun"/>
                <w:iCs/>
              </w:rPr>
              <w:t xml:space="preserve">Where: </w:t>
            </w:r>
          </w:p>
          <w:p w14:paraId="6216E40B" w14:textId="77777777" w:rsidR="00865B19" w:rsidRPr="00865B19" w:rsidRDefault="00865B19" w:rsidP="00865B19">
            <w:pPr>
              <w:rPr>
                <w:rFonts w:eastAsia="SimSun"/>
              </w:rPr>
            </w:pPr>
            <w:r w:rsidRPr="00865B19">
              <w:rPr>
                <w:rFonts w:eastAsia="SimSun"/>
              </w:rPr>
              <w:t xml:space="preserve">Total payment of SASM- and RSASM-procured capacity for Reg-Down by </w:t>
            </w:r>
            <w:proofErr w:type="gramStart"/>
            <w:r w:rsidRPr="00865B19">
              <w:rPr>
                <w:rFonts w:eastAsia="SimSun"/>
              </w:rPr>
              <w:t>market</w:t>
            </w:r>
            <w:proofErr w:type="gramEnd"/>
          </w:p>
          <w:p w14:paraId="23376CCA" w14:textId="75975F91" w:rsidR="00865B19" w:rsidRPr="00865B19" w:rsidRDefault="00865B19" w:rsidP="00865B19">
            <w:pPr>
              <w:spacing w:after="240"/>
              <w:ind w:leftChars="300" w:left="2880" w:hangingChars="900" w:hanging="2160"/>
              <w:rPr>
                <w:rFonts w:eastAsia="SimSun"/>
                <w:bCs/>
                <w:vertAlign w:val="subscript"/>
              </w:rPr>
            </w:pPr>
            <w:r w:rsidRPr="00865B19">
              <w:rPr>
                <w:rFonts w:eastAsia="SimSun"/>
                <w:bCs/>
              </w:rPr>
              <w:t xml:space="preserve">RTPCRDAMTTOT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62A763FD" wp14:editId="241C87ED">
                  <wp:extent cx="144780" cy="297180"/>
                  <wp:effectExtent l="0" t="0" r="0" b="0"/>
                  <wp:docPr id="85"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RTPCRDAMT </w:t>
            </w:r>
            <w:r w:rsidRPr="00865B19">
              <w:rPr>
                <w:rFonts w:eastAsia="SimSun"/>
                <w:bCs/>
                <w:i/>
                <w:vertAlign w:val="subscript"/>
              </w:rPr>
              <w:t xml:space="preserve">q, m </w:t>
            </w:r>
          </w:p>
          <w:p w14:paraId="20553F5A" w14:textId="77777777" w:rsidR="00865B19" w:rsidRPr="00865B19" w:rsidRDefault="00865B19" w:rsidP="00865B19">
            <w:pPr>
              <w:rPr>
                <w:rFonts w:eastAsia="SimSun"/>
              </w:rPr>
            </w:pPr>
            <w:r w:rsidRPr="00865B19">
              <w:rPr>
                <w:rFonts w:eastAsia="SimSun"/>
              </w:rPr>
              <w:t>Total payment of DAM-procured capacity for Reg-Down</w:t>
            </w:r>
          </w:p>
          <w:p w14:paraId="016C1B7E" w14:textId="673AB19D" w:rsidR="00865B19" w:rsidRPr="00865B19" w:rsidRDefault="00865B19" w:rsidP="00865B19">
            <w:pPr>
              <w:spacing w:after="240"/>
              <w:ind w:leftChars="300" w:left="2880" w:hangingChars="900" w:hanging="2160"/>
              <w:rPr>
                <w:rFonts w:eastAsia="SimSun"/>
                <w:bCs/>
              </w:rPr>
            </w:pPr>
            <w:r w:rsidRPr="00865B19">
              <w:rPr>
                <w:rFonts w:eastAsia="SimSun"/>
                <w:bCs/>
              </w:rPr>
              <w:t>PCRDAMTTOT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Pr="00865B19">
              <w:rPr>
                <w:rFonts w:eastAsia="SimSun"/>
                <w:bCs/>
                <w:i/>
                <w:vertAlign w:val="subscript"/>
              </w:rPr>
              <w:t xml:space="preserve"> </w:t>
            </w:r>
            <w:r w:rsidR="001E564D" w:rsidRPr="00865B19">
              <w:rPr>
                <w:rFonts w:eastAsia="SimSun"/>
                <w:noProof/>
                <w:position w:val="-22"/>
              </w:rPr>
              <w:drawing>
                <wp:inline distT="0" distB="0" distL="0" distR="0" wp14:anchorId="4AB3C3BE" wp14:editId="046D113B">
                  <wp:extent cx="144780" cy="297180"/>
                  <wp:effectExtent l="0" t="0" r="0" b="0"/>
                  <wp:docPr id="86"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PCRDAMT </w:t>
            </w:r>
            <w:r w:rsidRPr="00865B19">
              <w:rPr>
                <w:rFonts w:eastAsia="SimSun"/>
                <w:bCs/>
                <w:i/>
                <w:vertAlign w:val="subscript"/>
              </w:rPr>
              <w:t>q</w:t>
            </w:r>
          </w:p>
          <w:p w14:paraId="2B67624D" w14:textId="77777777" w:rsidR="00865B19" w:rsidRPr="00865B19" w:rsidRDefault="00865B19" w:rsidP="00865B19">
            <w:pPr>
              <w:rPr>
                <w:rFonts w:eastAsia="SimSun"/>
              </w:rPr>
            </w:pPr>
            <w:r w:rsidRPr="00865B19">
              <w:rPr>
                <w:rFonts w:eastAsia="SimSun"/>
              </w:rPr>
              <w:t>Total charge of failure on Ancillary Service Supply Responsibility for Reg-Down</w:t>
            </w:r>
          </w:p>
          <w:p w14:paraId="38330049" w14:textId="2F1198B3"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RDFQAMTTOT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6D6919E6" wp14:editId="1C9F872D">
                  <wp:extent cx="144780" cy="297180"/>
                  <wp:effectExtent l="0" t="0" r="0" b="0"/>
                  <wp:docPr id="87"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RDFQAMTQSETOT </w:t>
            </w:r>
            <w:r w:rsidRPr="00865B19">
              <w:rPr>
                <w:rFonts w:eastAsia="SimSun"/>
                <w:bCs/>
                <w:i/>
                <w:vertAlign w:val="subscript"/>
              </w:rPr>
              <w:t>q</w:t>
            </w:r>
          </w:p>
          <w:p w14:paraId="179ECD79" w14:textId="77777777" w:rsidR="00865B19" w:rsidRPr="00865B19" w:rsidRDefault="00865B19" w:rsidP="00865B19">
            <w:pPr>
              <w:tabs>
                <w:tab w:val="left" w:pos="2160"/>
                <w:tab w:val="left" w:pos="2880"/>
              </w:tabs>
              <w:ind w:left="300" w:hangingChars="125" w:hanging="300"/>
              <w:rPr>
                <w:rFonts w:eastAsia="SimSun"/>
                <w:bCs/>
              </w:rPr>
            </w:pPr>
            <w:r w:rsidRPr="00865B19">
              <w:rPr>
                <w:rFonts w:eastAsia="SimSun"/>
                <w:bCs/>
              </w:rPr>
              <w:t>Total payment of SASM- and RSASM-procured capacity for Reg-Down by QSE</w:t>
            </w:r>
          </w:p>
          <w:p w14:paraId="423D47C4" w14:textId="4D4933FC"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RTPCRDAMTQSETOT </w:t>
            </w:r>
            <w:r w:rsidRPr="00865B19">
              <w:rPr>
                <w:rFonts w:eastAsia="SimSun"/>
                <w:bCs/>
                <w:i/>
                <w:vertAlign w:val="subscript"/>
              </w:rPr>
              <w:t>q</w:t>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0"/>
              </w:rPr>
              <w:drawing>
                <wp:inline distT="0" distB="0" distL="0" distR="0" wp14:anchorId="74139080" wp14:editId="7E98F703">
                  <wp:extent cx="144780" cy="274320"/>
                  <wp:effectExtent l="0" t="0" r="0" b="0"/>
                  <wp:docPr id="88"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RTPCRDAMT </w:t>
            </w:r>
            <w:r w:rsidRPr="00865B19">
              <w:rPr>
                <w:rFonts w:eastAsia="SimSun"/>
                <w:bCs/>
                <w:i/>
                <w:vertAlign w:val="subscript"/>
              </w:rPr>
              <w:t>q, m</w:t>
            </w:r>
          </w:p>
          <w:p w14:paraId="43F6F582" w14:textId="77777777" w:rsidR="00865B19" w:rsidRPr="00865B19" w:rsidRDefault="00865B19" w:rsidP="00865B19">
            <w:pPr>
              <w:rPr>
                <w:rFonts w:eastAsia="SimSun"/>
              </w:rPr>
            </w:pPr>
            <w:r w:rsidRPr="00865B19">
              <w:rPr>
                <w:rFonts w:eastAsia="SimSun"/>
              </w:rPr>
              <w:t>Total charge of infeasible Ancillary Service Supply Responsibility for Reg-Down</w:t>
            </w:r>
          </w:p>
          <w:p w14:paraId="743544C1" w14:textId="2D5D0965" w:rsidR="00865B19" w:rsidRPr="00865B19" w:rsidRDefault="00865B19" w:rsidP="00865B19">
            <w:pPr>
              <w:spacing w:after="240"/>
              <w:ind w:left="2880" w:hanging="2160"/>
              <w:rPr>
                <w:rFonts w:eastAsia="SimSun"/>
              </w:rPr>
            </w:pPr>
            <w:r w:rsidRPr="00865B19">
              <w:rPr>
                <w:rFonts w:eastAsia="SimSun"/>
              </w:rPr>
              <w:t>RDINFQAMTTOT</w:t>
            </w:r>
            <w:r w:rsidRPr="00865B19">
              <w:rPr>
                <w:rFonts w:eastAsia="SimSun"/>
              </w:rPr>
              <w:tab/>
              <w:t>=</w:t>
            </w:r>
            <w:r w:rsidRPr="00865B19">
              <w:rPr>
                <w:rFonts w:eastAsia="SimSun"/>
              </w:rPr>
              <w:tab/>
            </w:r>
            <w:r w:rsidR="001E564D" w:rsidRPr="00865B19">
              <w:rPr>
                <w:rFonts w:eastAsia="SimSun"/>
                <w:noProof/>
                <w:position w:val="-22"/>
              </w:rPr>
              <w:drawing>
                <wp:inline distT="0" distB="0" distL="0" distR="0" wp14:anchorId="2D9B79C2" wp14:editId="68DACFA6">
                  <wp:extent cx="144780" cy="297180"/>
                  <wp:effectExtent l="0" t="0" r="0" b="0"/>
                  <wp:docPr id="89"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rPr>
              <w:t xml:space="preserve"> RDINFQAMT </w:t>
            </w:r>
            <w:r w:rsidRPr="00865B19">
              <w:rPr>
                <w:rFonts w:eastAsia="SimSun"/>
                <w:i/>
                <w:vertAlign w:val="subscript"/>
              </w:rPr>
              <w:t>q</w:t>
            </w:r>
            <w:r w:rsidRPr="00865B19">
              <w:rPr>
                <w:rFonts w:eastAsia="SimSun"/>
                <w:vertAlign w:val="subscript"/>
              </w:rPr>
              <w:t xml:space="preserve"> </w:t>
            </w:r>
          </w:p>
          <w:p w14:paraId="3A9B99B9" w14:textId="77777777" w:rsidR="00865B19" w:rsidRPr="00865B19" w:rsidRDefault="00865B19" w:rsidP="00865B19">
            <w:pPr>
              <w:tabs>
                <w:tab w:val="left" w:pos="2340"/>
                <w:tab w:val="left" w:pos="3420"/>
              </w:tabs>
              <w:spacing w:after="240"/>
              <w:ind w:left="1080" w:hanging="360"/>
              <w:rPr>
                <w:rFonts w:eastAsia="SimSun"/>
                <w:bCs/>
              </w:rPr>
            </w:pPr>
            <w:r w:rsidRPr="00865B19">
              <w:rPr>
                <w:rFonts w:eastAsia="SimSun"/>
                <w:bCs/>
              </w:rPr>
              <w:t xml:space="preserve">Total Real-Time </w:t>
            </w:r>
            <w:r w:rsidRPr="00865B19">
              <w:rPr>
                <w:rFonts w:eastAsia="SimSun"/>
                <w:bCs/>
                <w:iCs/>
              </w:rPr>
              <w:t>Day-Ahead</w:t>
            </w:r>
            <w:r w:rsidRPr="00865B19">
              <w:rPr>
                <w:rFonts w:eastAsia="SimSun"/>
                <w:bCs/>
              </w:rPr>
              <w:t xml:space="preserve"> Make-Whole Payment for Reg-Down</w:t>
            </w:r>
          </w:p>
          <w:p w14:paraId="7E65208D" w14:textId="77777777" w:rsidR="00865B19" w:rsidRPr="00865B19" w:rsidRDefault="00865B19" w:rsidP="00865B19">
            <w:pPr>
              <w:spacing w:after="240"/>
              <w:ind w:left="2880" w:hanging="2160"/>
              <w:rPr>
                <w:rFonts w:eastAsia="SimSun"/>
              </w:rPr>
            </w:pPr>
            <w:r w:rsidRPr="00865B19">
              <w:rPr>
                <w:rFonts w:eastAsia="SimSun"/>
              </w:rPr>
              <w:t>RDMWINFATOT</w:t>
            </w:r>
            <w:r w:rsidRPr="00865B19">
              <w:rPr>
                <w:rFonts w:eastAsia="SimSun"/>
              </w:rPr>
              <w:tab/>
              <w:t>=</w:t>
            </w:r>
            <w:r w:rsidRPr="00865B19">
              <w:rPr>
                <w:rFonts w:eastAsia="SimSun"/>
              </w:rPr>
              <w:tab/>
            </w:r>
            <w:r w:rsidR="0064163E">
              <w:rPr>
                <w:rFonts w:eastAsia="SimSun"/>
                <w:position w:val="-22"/>
                <w:lang w:val="pt-BR"/>
              </w:rPr>
              <w:pict w14:anchorId="409AD9AC">
                <v:shape id="_x0000_i1056" type="#_x0000_t75" style="width:12pt;height:18pt">
                  <v:imagedata r:id="rId39" o:title=""/>
                </v:shape>
              </w:pict>
            </w:r>
            <w:r w:rsidRPr="00865B19">
              <w:rPr>
                <w:rFonts w:eastAsia="SimSun"/>
                <w:color w:val="000000"/>
              </w:rPr>
              <w:t xml:space="preserve"> RDMWINFA</w:t>
            </w:r>
            <w:r w:rsidRPr="00865B19">
              <w:rPr>
                <w:rFonts w:eastAsia="SimSun"/>
                <w:i/>
                <w:vertAlign w:val="subscript"/>
              </w:rPr>
              <w:t xml:space="preserve"> q, h  </w:t>
            </w:r>
          </w:p>
          <w:p w14:paraId="089EB2F8"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65B19" w:rsidRPr="00865B19" w14:paraId="2D3955E0" w14:textId="77777777" w:rsidTr="00C812E5">
              <w:trPr>
                <w:tblHeader/>
              </w:trPr>
              <w:tc>
                <w:tcPr>
                  <w:tcW w:w="1278" w:type="pct"/>
                </w:tcPr>
                <w:p w14:paraId="4B447D61"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76" w:type="pct"/>
                </w:tcPr>
                <w:p w14:paraId="1D8ACF4D"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46" w:type="pct"/>
                </w:tcPr>
                <w:p w14:paraId="713F8760"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77117CD6" w14:textId="77777777" w:rsidTr="00C812E5">
              <w:tc>
                <w:tcPr>
                  <w:tcW w:w="1278" w:type="pct"/>
                </w:tcPr>
                <w:p w14:paraId="0BA050B7" w14:textId="77777777" w:rsidR="00865B19" w:rsidRPr="00865B19" w:rsidRDefault="00865B19" w:rsidP="00865B19">
                  <w:pPr>
                    <w:spacing w:after="60"/>
                    <w:rPr>
                      <w:rFonts w:eastAsia="SimSun"/>
                      <w:iCs/>
                      <w:sz w:val="20"/>
                    </w:rPr>
                  </w:pPr>
                  <w:r w:rsidRPr="00865B19">
                    <w:rPr>
                      <w:rFonts w:eastAsia="SimSun"/>
                      <w:iCs/>
                      <w:sz w:val="20"/>
                    </w:rPr>
                    <w:t>RDCOSTTOT</w:t>
                  </w:r>
                </w:p>
              </w:tc>
              <w:tc>
                <w:tcPr>
                  <w:tcW w:w="376" w:type="pct"/>
                </w:tcPr>
                <w:p w14:paraId="204523E5"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Pr>
                <w:p w14:paraId="177ED080" w14:textId="77777777" w:rsidR="00865B19" w:rsidRPr="00865B19" w:rsidRDefault="00865B19" w:rsidP="00865B19">
                  <w:pPr>
                    <w:spacing w:after="60"/>
                    <w:rPr>
                      <w:rFonts w:eastAsia="SimSun"/>
                      <w:iCs/>
                      <w:sz w:val="20"/>
                    </w:rPr>
                  </w:pPr>
                  <w:r w:rsidRPr="00865B19">
                    <w:rPr>
                      <w:rFonts w:eastAsia="SimSun"/>
                      <w:i/>
                      <w:iCs/>
                      <w:sz w:val="20"/>
                    </w:rPr>
                    <w:t>Reg-Down Cost Total</w:t>
                  </w:r>
                  <w:r w:rsidRPr="00865B19">
                    <w:rPr>
                      <w:rFonts w:eastAsia="SimSun"/>
                      <w:iCs/>
                      <w:sz w:val="20"/>
                    </w:rPr>
                    <w:t>—The net total costs for Reg-Down, for the hour.</w:t>
                  </w:r>
                </w:p>
              </w:tc>
            </w:tr>
            <w:tr w:rsidR="00865B19" w:rsidRPr="00865B19" w14:paraId="36113811" w14:textId="77777777" w:rsidTr="00C812E5">
              <w:tc>
                <w:tcPr>
                  <w:tcW w:w="1278" w:type="pct"/>
                  <w:tcBorders>
                    <w:top w:val="single" w:sz="4" w:space="0" w:color="auto"/>
                    <w:left w:val="single" w:sz="4" w:space="0" w:color="auto"/>
                    <w:bottom w:val="single" w:sz="4" w:space="0" w:color="auto"/>
                    <w:right w:val="single" w:sz="4" w:space="0" w:color="auto"/>
                  </w:tcBorders>
                </w:tcPr>
                <w:p w14:paraId="74EF22BD" w14:textId="77777777" w:rsidR="00865B19" w:rsidRPr="00865B19" w:rsidRDefault="00865B19" w:rsidP="00865B19">
                  <w:pPr>
                    <w:spacing w:after="60"/>
                    <w:rPr>
                      <w:rFonts w:eastAsia="SimSun"/>
                      <w:iCs/>
                      <w:sz w:val="20"/>
                    </w:rPr>
                  </w:pPr>
                  <w:r w:rsidRPr="00865B19">
                    <w:rPr>
                      <w:rFonts w:eastAsia="SimSun"/>
                      <w:iCs/>
                      <w:sz w:val="20"/>
                    </w:rPr>
                    <w:t xml:space="preserve">RTPCRDAMTTOT </w:t>
                  </w:r>
                  <w:r w:rsidRPr="00865B19">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5149663"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1DA12D4" w14:textId="77777777" w:rsidR="00865B19" w:rsidRPr="00865B19" w:rsidRDefault="00865B19" w:rsidP="00865B19">
                  <w:pPr>
                    <w:spacing w:after="60"/>
                    <w:rPr>
                      <w:rFonts w:eastAsia="SimSun"/>
                      <w:i/>
                      <w:iCs/>
                      <w:sz w:val="20"/>
                    </w:rPr>
                  </w:pPr>
                  <w:r w:rsidRPr="00865B19">
                    <w:rPr>
                      <w:rFonts w:eastAsia="SimSun"/>
                      <w:i/>
                      <w:iCs/>
                      <w:sz w:val="20"/>
                    </w:rPr>
                    <w:t>Procured Capacity for Reg-Down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Reg-Down, for the hour.</w:t>
                  </w:r>
                </w:p>
              </w:tc>
            </w:tr>
            <w:tr w:rsidR="00865B19" w:rsidRPr="00865B19" w14:paraId="7E318E65" w14:textId="77777777" w:rsidTr="00C812E5">
              <w:tc>
                <w:tcPr>
                  <w:tcW w:w="1278" w:type="pct"/>
                  <w:tcBorders>
                    <w:top w:val="single" w:sz="4" w:space="0" w:color="auto"/>
                    <w:left w:val="single" w:sz="4" w:space="0" w:color="auto"/>
                    <w:bottom w:val="single" w:sz="4" w:space="0" w:color="auto"/>
                    <w:right w:val="single" w:sz="4" w:space="0" w:color="auto"/>
                  </w:tcBorders>
                </w:tcPr>
                <w:p w14:paraId="4DA0B0FA" w14:textId="77777777" w:rsidR="00865B19" w:rsidRPr="00865B19" w:rsidRDefault="00865B19" w:rsidP="00865B19">
                  <w:pPr>
                    <w:spacing w:after="60"/>
                    <w:rPr>
                      <w:rFonts w:eastAsia="SimSun"/>
                      <w:iCs/>
                      <w:sz w:val="20"/>
                    </w:rPr>
                  </w:pPr>
                  <w:r w:rsidRPr="00865B19">
                    <w:rPr>
                      <w:rFonts w:eastAsia="SimSun"/>
                      <w:iCs/>
                      <w:sz w:val="20"/>
                    </w:rPr>
                    <w:t xml:space="preserve">RTPCRDAMT </w:t>
                  </w:r>
                  <w:r w:rsidRPr="00865B19">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28B247A1"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A72B90A" w14:textId="77777777" w:rsidR="00865B19" w:rsidRPr="00865B19" w:rsidRDefault="00865B19" w:rsidP="00865B19">
                  <w:pPr>
                    <w:spacing w:after="60"/>
                    <w:rPr>
                      <w:rFonts w:eastAsia="SimSun"/>
                      <w:i/>
                      <w:iCs/>
                      <w:sz w:val="20"/>
                    </w:rPr>
                  </w:pPr>
                  <w:r w:rsidRPr="00865B19">
                    <w:rPr>
                      <w:rFonts w:eastAsia="SimSun"/>
                      <w:i/>
                      <w:iCs/>
                      <w:sz w:val="20"/>
                    </w:rPr>
                    <w:t>Procured Capacity for Reg-Down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Reg-Down, for the hour.</w:t>
                  </w:r>
                </w:p>
              </w:tc>
            </w:tr>
            <w:tr w:rsidR="00865B19" w:rsidRPr="00865B19" w14:paraId="6261E101" w14:textId="77777777" w:rsidTr="00C812E5">
              <w:tc>
                <w:tcPr>
                  <w:tcW w:w="1278" w:type="pct"/>
                  <w:tcBorders>
                    <w:top w:val="single" w:sz="4" w:space="0" w:color="auto"/>
                    <w:left w:val="single" w:sz="4" w:space="0" w:color="auto"/>
                    <w:bottom w:val="single" w:sz="4" w:space="0" w:color="auto"/>
                    <w:right w:val="single" w:sz="4" w:space="0" w:color="auto"/>
                  </w:tcBorders>
                </w:tcPr>
                <w:p w14:paraId="4E30A9C2" w14:textId="77777777" w:rsidR="00865B19" w:rsidRPr="00865B19" w:rsidRDefault="00865B19" w:rsidP="00865B19">
                  <w:pPr>
                    <w:spacing w:after="60"/>
                    <w:rPr>
                      <w:rFonts w:eastAsia="SimSun"/>
                      <w:iCs/>
                      <w:sz w:val="20"/>
                    </w:rPr>
                  </w:pPr>
                  <w:r w:rsidRPr="00865B19">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3BED5510"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AE51BA2" w14:textId="77777777" w:rsidR="00865B19" w:rsidRPr="00865B19" w:rsidRDefault="00865B19" w:rsidP="00865B19">
                  <w:pPr>
                    <w:spacing w:after="60"/>
                    <w:rPr>
                      <w:rFonts w:eastAsia="SimSun"/>
                      <w:i/>
                      <w:iCs/>
                      <w:sz w:val="20"/>
                    </w:rPr>
                  </w:pPr>
                  <w:r w:rsidRPr="00865B19">
                    <w:rPr>
                      <w:rFonts w:eastAsia="SimSun"/>
                      <w:i/>
                      <w:iCs/>
                      <w:sz w:val="20"/>
                    </w:rPr>
                    <w:t>Reg-Down Failure Quantity Amount Total</w:t>
                  </w:r>
                  <w:r w:rsidRPr="00865B19">
                    <w:rPr>
                      <w:rFonts w:eastAsia="SimSun"/>
                      <w:iCs/>
                      <w:sz w:val="20"/>
                    </w:rPr>
                    <w:t>—The total charges to all QSEs for their capacity associated with failures on their Ancillary Service Supply Responsibilities for Reg-Down, for the hour.</w:t>
                  </w:r>
                </w:p>
              </w:tc>
            </w:tr>
            <w:tr w:rsidR="00865B19" w:rsidRPr="00865B19" w14:paraId="2D3450E1" w14:textId="77777777" w:rsidTr="00C812E5">
              <w:tc>
                <w:tcPr>
                  <w:tcW w:w="1278" w:type="pct"/>
                  <w:tcBorders>
                    <w:top w:val="single" w:sz="4" w:space="0" w:color="auto"/>
                    <w:left w:val="single" w:sz="4" w:space="0" w:color="auto"/>
                    <w:bottom w:val="single" w:sz="4" w:space="0" w:color="auto"/>
                    <w:right w:val="single" w:sz="4" w:space="0" w:color="auto"/>
                  </w:tcBorders>
                </w:tcPr>
                <w:p w14:paraId="6001C452" w14:textId="77777777" w:rsidR="00865B19" w:rsidRPr="00865B19" w:rsidRDefault="00865B19" w:rsidP="00865B19">
                  <w:pPr>
                    <w:spacing w:after="60"/>
                    <w:rPr>
                      <w:rFonts w:eastAsia="SimSun"/>
                      <w:iCs/>
                      <w:sz w:val="20"/>
                    </w:rPr>
                  </w:pPr>
                  <w:r w:rsidRPr="00865B19">
                    <w:rPr>
                      <w:rFonts w:eastAsia="SimSun"/>
                      <w:iCs/>
                      <w:sz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3ED55947"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9CECA51" w14:textId="77777777" w:rsidR="00865B19" w:rsidRPr="00865B19" w:rsidRDefault="00865B19" w:rsidP="00865B19">
                  <w:pPr>
                    <w:spacing w:after="60"/>
                    <w:rPr>
                      <w:rFonts w:eastAsia="SimSun"/>
                      <w:i/>
                      <w:iCs/>
                      <w:sz w:val="20"/>
                    </w:rPr>
                  </w:pPr>
                  <w:r w:rsidRPr="00865B19">
                    <w:rPr>
                      <w:rFonts w:eastAsia="SimSun"/>
                      <w:i/>
                      <w:sz w:val="20"/>
                    </w:rPr>
                    <w:t>Reg-Down Make-Whole Infeasible Amount total</w:t>
                  </w:r>
                  <w:r w:rsidRPr="00865B19">
                    <w:rPr>
                      <w:rFonts w:ascii="Symbol" w:eastAsia="Symbol" w:hAnsi="Symbol" w:cs="Symbol"/>
                      <w:sz w:val="20"/>
                    </w:rPr>
                    <w:t>¾</w:t>
                  </w:r>
                  <w:r w:rsidRPr="00865B19">
                    <w:rPr>
                      <w:rFonts w:eastAsia="SimSun"/>
                      <w:sz w:val="20"/>
                    </w:rPr>
                    <w:t xml:space="preserve"> The total Real-Time calculated payment to all QSEs</w:t>
                  </w:r>
                  <w:r w:rsidRPr="00865B19">
                    <w:rPr>
                      <w:rFonts w:eastAsia="SimSun"/>
                      <w:i/>
                      <w:sz w:val="20"/>
                    </w:rPr>
                    <w:t>,</w:t>
                  </w:r>
                  <w:r w:rsidRPr="00865B19">
                    <w:rPr>
                      <w:rFonts w:eastAsia="SimSun"/>
                      <w:sz w:val="20"/>
                    </w:rPr>
                    <w:t xml:space="preserve"> for their contribution of Reg-Down, to make-whole the Startup and energy costs of all Resources committed in the DAM, for the hour.</w:t>
                  </w:r>
                </w:p>
              </w:tc>
            </w:tr>
            <w:tr w:rsidR="00865B19" w:rsidRPr="00865B19" w14:paraId="0C48EA5F" w14:textId="77777777" w:rsidTr="00C812E5">
              <w:tc>
                <w:tcPr>
                  <w:tcW w:w="1278" w:type="pct"/>
                  <w:tcBorders>
                    <w:top w:val="single" w:sz="4" w:space="0" w:color="auto"/>
                    <w:left w:val="single" w:sz="4" w:space="0" w:color="auto"/>
                    <w:bottom w:val="single" w:sz="4" w:space="0" w:color="auto"/>
                    <w:right w:val="single" w:sz="4" w:space="0" w:color="auto"/>
                  </w:tcBorders>
                </w:tcPr>
                <w:p w14:paraId="4B0F9E35" w14:textId="77777777" w:rsidR="00865B19" w:rsidRPr="00865B19" w:rsidRDefault="00865B19" w:rsidP="00865B19">
                  <w:pPr>
                    <w:spacing w:after="60"/>
                    <w:rPr>
                      <w:rFonts w:eastAsia="SimSun"/>
                      <w:iCs/>
                      <w:sz w:val="20"/>
                    </w:rPr>
                  </w:pPr>
                  <w:r w:rsidRPr="00865B19">
                    <w:rPr>
                      <w:rFonts w:eastAsia="SimSun"/>
                      <w:color w:val="000000"/>
                      <w:sz w:val="20"/>
                    </w:rPr>
                    <w:t xml:space="preserve">RDMWINFA </w:t>
                  </w:r>
                  <w:r w:rsidRPr="00865B19">
                    <w:rPr>
                      <w:rFonts w:eastAsia="SimSun"/>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31352242"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E7010FF" w14:textId="77777777" w:rsidR="00865B19" w:rsidRPr="00865B19" w:rsidRDefault="00865B19" w:rsidP="00865B19">
                  <w:pPr>
                    <w:spacing w:after="60"/>
                    <w:rPr>
                      <w:rFonts w:eastAsia="SimSun"/>
                      <w:i/>
                      <w:iCs/>
                      <w:sz w:val="20"/>
                    </w:rPr>
                  </w:pPr>
                  <w:r w:rsidRPr="00865B19">
                    <w:rPr>
                      <w:rFonts w:eastAsia="SimSun"/>
                      <w:i/>
                      <w:sz w:val="20"/>
                    </w:rPr>
                    <w:t>Reg-Down Make-Whole Infeasible Amount per QSE per hour</w:t>
                  </w:r>
                  <w:r w:rsidRPr="00865B19">
                    <w:rPr>
                      <w:rFonts w:ascii="Symbol" w:eastAsia="Symbol" w:hAnsi="Symbol" w:cs="Symbol"/>
                      <w:sz w:val="20"/>
                    </w:rPr>
                    <w:t>¾</w:t>
                  </w:r>
                  <w:r w:rsidRPr="00865B19">
                    <w:rPr>
                      <w:rFonts w:eastAsia="SimSun"/>
                      <w:sz w:val="20"/>
                    </w:rPr>
                    <w:t xml:space="preserve"> The total Real-Time calculated payment to QSE </w:t>
                  </w:r>
                  <w:r w:rsidRPr="00865B19">
                    <w:rPr>
                      <w:rFonts w:eastAsia="SimSun"/>
                      <w:i/>
                      <w:sz w:val="20"/>
                    </w:rPr>
                    <w:t>q,</w:t>
                  </w:r>
                  <w:r w:rsidRPr="00865B19">
                    <w:rPr>
                      <w:rFonts w:eastAsia="SimSun"/>
                      <w:sz w:val="20"/>
                    </w:rPr>
                    <w:t xml:space="preserve"> for its contribution of Reg-Down, to make-whole the Startup and energy costs of all Resources committed in the DAM, for the hour </w:t>
                  </w:r>
                  <w:r w:rsidRPr="00865B19">
                    <w:rPr>
                      <w:rFonts w:eastAsia="SimSun"/>
                      <w:i/>
                      <w:sz w:val="20"/>
                    </w:rPr>
                    <w:t>h</w:t>
                  </w:r>
                  <w:r w:rsidRPr="00865B19">
                    <w:rPr>
                      <w:rFonts w:eastAsia="SimSun"/>
                      <w:sz w:val="20"/>
                    </w:rPr>
                    <w:t xml:space="preserve">.  </w:t>
                  </w:r>
                </w:p>
              </w:tc>
            </w:tr>
            <w:tr w:rsidR="00865B19" w:rsidRPr="00865B19" w14:paraId="2153B503" w14:textId="77777777" w:rsidTr="00C812E5">
              <w:tc>
                <w:tcPr>
                  <w:tcW w:w="1278" w:type="pct"/>
                  <w:tcBorders>
                    <w:top w:val="single" w:sz="4" w:space="0" w:color="auto"/>
                    <w:left w:val="single" w:sz="4" w:space="0" w:color="auto"/>
                    <w:bottom w:val="single" w:sz="4" w:space="0" w:color="auto"/>
                    <w:right w:val="single" w:sz="4" w:space="0" w:color="auto"/>
                  </w:tcBorders>
                </w:tcPr>
                <w:p w14:paraId="6453E8EB" w14:textId="77777777" w:rsidR="00865B19" w:rsidRPr="00865B19" w:rsidRDefault="00865B19" w:rsidP="00865B19">
                  <w:pPr>
                    <w:spacing w:after="60"/>
                    <w:rPr>
                      <w:rFonts w:eastAsia="SimSun"/>
                      <w:iCs/>
                      <w:sz w:val="20"/>
                    </w:rPr>
                  </w:pPr>
                  <w:r w:rsidRPr="00865B19">
                    <w:rPr>
                      <w:rFonts w:eastAsia="SimSun"/>
                      <w:iCs/>
                      <w:sz w:val="20"/>
                    </w:rPr>
                    <w:t xml:space="preserve">RDFQAMTQSETOT </w:t>
                  </w:r>
                  <w:r w:rsidRPr="00865B19">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21B783C"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72E048BF" w14:textId="77777777" w:rsidR="00865B19" w:rsidRPr="00865B19" w:rsidRDefault="00865B19" w:rsidP="00865B19">
                  <w:pPr>
                    <w:spacing w:after="60"/>
                    <w:rPr>
                      <w:rFonts w:eastAsia="SimSun"/>
                      <w:i/>
                      <w:iCs/>
                      <w:sz w:val="20"/>
                    </w:rPr>
                  </w:pPr>
                  <w:r w:rsidRPr="00865B19">
                    <w:rPr>
                      <w:rFonts w:eastAsia="SimSun"/>
                      <w:i/>
                      <w:iCs/>
                      <w:sz w:val="20"/>
                    </w:rPr>
                    <w:t>Reg-Down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Reg-Down, for the hour.</w:t>
                  </w:r>
                </w:p>
              </w:tc>
            </w:tr>
            <w:tr w:rsidR="00865B19" w:rsidRPr="00865B19" w14:paraId="7A1B8CB6" w14:textId="77777777" w:rsidTr="00C812E5">
              <w:tc>
                <w:tcPr>
                  <w:tcW w:w="1278" w:type="pct"/>
                  <w:tcBorders>
                    <w:top w:val="single" w:sz="4" w:space="0" w:color="auto"/>
                    <w:left w:val="single" w:sz="4" w:space="0" w:color="auto"/>
                    <w:bottom w:val="single" w:sz="4" w:space="0" w:color="auto"/>
                    <w:right w:val="single" w:sz="4" w:space="0" w:color="auto"/>
                  </w:tcBorders>
                </w:tcPr>
                <w:p w14:paraId="2353F49B" w14:textId="77777777" w:rsidR="00865B19" w:rsidRPr="00865B19" w:rsidRDefault="00865B19" w:rsidP="00865B19">
                  <w:pPr>
                    <w:spacing w:after="60"/>
                    <w:rPr>
                      <w:rFonts w:eastAsia="SimSun"/>
                      <w:iCs/>
                      <w:sz w:val="20"/>
                    </w:rPr>
                  </w:pPr>
                  <w:r w:rsidRPr="00865B19">
                    <w:rPr>
                      <w:rFonts w:eastAsia="SimSun"/>
                      <w:iCs/>
                      <w:sz w:val="20"/>
                    </w:rPr>
                    <w:t xml:space="preserve">RTPCRDAMTQSETOT </w:t>
                  </w:r>
                  <w:r w:rsidRPr="00865B19">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6DBA0D8" w14:textId="77777777" w:rsidR="00865B19" w:rsidRPr="00865B19" w:rsidRDefault="00865B19" w:rsidP="00865B19">
                  <w:pPr>
                    <w:spacing w:after="60"/>
                    <w:rPr>
                      <w:rFonts w:eastAsia="SimSun"/>
                      <w:iCs/>
                      <w:sz w:val="20"/>
                    </w:rPr>
                  </w:pPr>
                  <w:r w:rsidRPr="00865B19">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2B663B3" w14:textId="77777777" w:rsidR="00865B19" w:rsidRPr="00865B19" w:rsidRDefault="00865B19" w:rsidP="00865B19">
                  <w:pPr>
                    <w:spacing w:after="60"/>
                    <w:rPr>
                      <w:rFonts w:eastAsia="SimSun"/>
                      <w:iCs/>
                      <w:sz w:val="20"/>
                    </w:rPr>
                  </w:pPr>
                  <w:r w:rsidRPr="00865B19">
                    <w:rPr>
                      <w:rFonts w:eastAsia="SimSun"/>
                      <w:i/>
                      <w:iCs/>
                      <w:sz w:val="20"/>
                    </w:rPr>
                    <w:t>Procured Capacity for Reg-Down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Reg-Down, for the hour.</w:t>
                  </w:r>
                </w:p>
              </w:tc>
            </w:tr>
            <w:tr w:rsidR="00865B19" w:rsidRPr="00865B19" w14:paraId="18B5DDD0" w14:textId="77777777" w:rsidTr="00C812E5">
              <w:tc>
                <w:tcPr>
                  <w:tcW w:w="1278" w:type="pct"/>
                  <w:tcBorders>
                    <w:top w:val="single" w:sz="4" w:space="0" w:color="auto"/>
                    <w:left w:val="single" w:sz="4" w:space="0" w:color="auto"/>
                    <w:bottom w:val="single" w:sz="4" w:space="0" w:color="auto"/>
                    <w:right w:val="single" w:sz="4" w:space="0" w:color="auto"/>
                  </w:tcBorders>
                </w:tcPr>
                <w:p w14:paraId="0DF21549" w14:textId="77777777" w:rsidR="00865B19" w:rsidRPr="00865B19" w:rsidRDefault="00865B19" w:rsidP="00865B19">
                  <w:pPr>
                    <w:rPr>
                      <w:rFonts w:eastAsia="SimSun"/>
                      <w:b/>
                      <w:sz w:val="20"/>
                    </w:rPr>
                  </w:pPr>
                  <w:r w:rsidRPr="00865B19">
                    <w:rPr>
                      <w:rFonts w:eastAsia="SimSun"/>
                      <w:sz w:val="20"/>
                    </w:rPr>
                    <w:t xml:space="preserve">PCRDAMT </w:t>
                  </w:r>
                  <w:r w:rsidRPr="00865B19">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B274C0B" w14:textId="77777777" w:rsidR="00865B19" w:rsidRPr="00865B19" w:rsidRDefault="00865B19" w:rsidP="00865B19">
                  <w:pPr>
                    <w:rPr>
                      <w:rFonts w:eastAsia="SimSun"/>
                      <w:b/>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4D9CF027" w14:textId="77777777" w:rsidR="00865B19" w:rsidRPr="00865B19" w:rsidRDefault="00865B19" w:rsidP="00865B19">
                  <w:pPr>
                    <w:rPr>
                      <w:rFonts w:eastAsia="SimSun"/>
                      <w:b/>
                      <w:sz w:val="20"/>
                    </w:rPr>
                  </w:pPr>
                  <w:r w:rsidRPr="00865B19">
                    <w:rPr>
                      <w:rFonts w:eastAsia="SimSun"/>
                      <w:i/>
                      <w:sz w:val="20"/>
                    </w:rPr>
                    <w:t>Procured Capacity for Reg-Down Amount per QSE for DAM</w:t>
                  </w:r>
                  <w:r w:rsidRPr="00865B19">
                    <w:rPr>
                      <w:rFonts w:eastAsia="SimSun"/>
                      <w:sz w:val="20"/>
                    </w:rPr>
                    <w:t>—The DAM Reg-Down payment for QSE</w:t>
                  </w:r>
                  <w:r w:rsidRPr="00865B19">
                    <w:rPr>
                      <w:rFonts w:eastAsia="SimSun"/>
                      <w:i/>
                      <w:sz w:val="20"/>
                    </w:rPr>
                    <w:t xml:space="preserve"> q</w:t>
                  </w:r>
                  <w:r w:rsidRPr="00865B19">
                    <w:rPr>
                      <w:rFonts w:eastAsia="SimSun"/>
                      <w:iCs/>
                      <w:sz w:val="20"/>
                    </w:rPr>
                    <w:t>,</w:t>
                  </w:r>
                  <w:r w:rsidRPr="00865B19">
                    <w:rPr>
                      <w:rFonts w:eastAsia="SimSun"/>
                      <w:sz w:val="20"/>
                    </w:rPr>
                    <w:t xml:space="preserve"> for the hour.</w:t>
                  </w:r>
                </w:p>
              </w:tc>
            </w:tr>
            <w:tr w:rsidR="00865B19" w:rsidRPr="00865B19" w14:paraId="78D183AA" w14:textId="77777777" w:rsidTr="00C812E5">
              <w:tc>
                <w:tcPr>
                  <w:tcW w:w="1278" w:type="pct"/>
                  <w:tcBorders>
                    <w:top w:val="single" w:sz="4" w:space="0" w:color="auto"/>
                    <w:left w:val="single" w:sz="4" w:space="0" w:color="auto"/>
                    <w:bottom w:val="single" w:sz="4" w:space="0" w:color="auto"/>
                    <w:right w:val="single" w:sz="4" w:space="0" w:color="auto"/>
                  </w:tcBorders>
                </w:tcPr>
                <w:p w14:paraId="140B3FA5" w14:textId="77777777" w:rsidR="00865B19" w:rsidRPr="00865B19" w:rsidRDefault="00865B19" w:rsidP="00865B19">
                  <w:pPr>
                    <w:rPr>
                      <w:rFonts w:eastAsia="SimSun"/>
                      <w:sz w:val="20"/>
                    </w:rPr>
                  </w:pPr>
                  <w:r w:rsidRPr="00865B19">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0E955092" w14:textId="77777777" w:rsidR="00865B19" w:rsidRPr="00865B19" w:rsidRDefault="00865B19" w:rsidP="00865B19">
                  <w:pPr>
                    <w:rPr>
                      <w:rFonts w:eastAsia="SimSun"/>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140AA4A" w14:textId="77777777" w:rsidR="00865B19" w:rsidRPr="00865B19" w:rsidRDefault="00865B19" w:rsidP="00865B19">
                  <w:pPr>
                    <w:rPr>
                      <w:rFonts w:eastAsia="SimSun"/>
                      <w:sz w:val="20"/>
                    </w:rPr>
                  </w:pPr>
                  <w:r w:rsidRPr="00865B19">
                    <w:rPr>
                      <w:rFonts w:eastAsia="SimSun"/>
                      <w:i/>
                      <w:sz w:val="20"/>
                    </w:rPr>
                    <w:t>Procured Capacity for Reg-Down Amount Total in DAM</w:t>
                  </w:r>
                  <w:r w:rsidRPr="00865B19">
                    <w:rPr>
                      <w:rFonts w:eastAsia="SimSun"/>
                      <w:sz w:val="20"/>
                    </w:rPr>
                    <w:t>—The total of the DAM Reg-Down payments for all QSEs for the hour.</w:t>
                  </w:r>
                </w:p>
              </w:tc>
            </w:tr>
            <w:tr w:rsidR="00865B19" w:rsidRPr="00865B19" w14:paraId="480C26EF" w14:textId="77777777" w:rsidTr="00C812E5">
              <w:tc>
                <w:tcPr>
                  <w:tcW w:w="1278" w:type="pct"/>
                  <w:tcBorders>
                    <w:top w:val="single" w:sz="4" w:space="0" w:color="auto"/>
                    <w:left w:val="single" w:sz="4" w:space="0" w:color="auto"/>
                    <w:bottom w:val="single" w:sz="4" w:space="0" w:color="auto"/>
                    <w:right w:val="single" w:sz="4" w:space="0" w:color="auto"/>
                  </w:tcBorders>
                </w:tcPr>
                <w:p w14:paraId="18B50619" w14:textId="77777777" w:rsidR="00865B19" w:rsidRPr="00865B19" w:rsidRDefault="00865B19" w:rsidP="00865B19">
                  <w:pPr>
                    <w:spacing w:after="60"/>
                    <w:rPr>
                      <w:rFonts w:eastAsia="SimSun"/>
                      <w:i/>
                      <w:iCs/>
                      <w:sz w:val="20"/>
                    </w:rPr>
                  </w:pPr>
                  <w:r w:rsidRPr="00865B19">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73B7B1F0" w14:textId="77777777" w:rsidR="00865B19" w:rsidRPr="00865B19" w:rsidRDefault="00865B19" w:rsidP="00865B19">
                  <w:pPr>
                    <w:spacing w:after="60"/>
                    <w:rPr>
                      <w:rFonts w:eastAsia="SimSun"/>
                      <w:iCs/>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6932419E" w14:textId="77777777" w:rsidR="00865B19" w:rsidRPr="00865B19" w:rsidRDefault="00865B19" w:rsidP="00865B19">
                  <w:pPr>
                    <w:spacing w:after="60"/>
                    <w:rPr>
                      <w:rFonts w:eastAsia="SimSun"/>
                      <w:iCs/>
                      <w:sz w:val="20"/>
                    </w:rPr>
                  </w:pPr>
                  <w:r w:rsidRPr="00865B19">
                    <w:rPr>
                      <w:rFonts w:eastAsia="SimSun"/>
                      <w:i/>
                      <w:sz w:val="20"/>
                    </w:rPr>
                    <w:t xml:space="preserve">Reg-Down Infeasible Quantity Amount Total </w:t>
                  </w:r>
                  <w:r w:rsidRPr="00865B19">
                    <w:rPr>
                      <w:rFonts w:eastAsia="SimSun"/>
                      <w:sz w:val="20"/>
                    </w:rPr>
                    <w:t>— The charge to all QSEs for their total capacity associated with infeasible deployment of Ancillary Service Supply Responsibilities for Reg-Down, for the hour.</w:t>
                  </w:r>
                </w:p>
              </w:tc>
            </w:tr>
            <w:tr w:rsidR="00865B19" w:rsidRPr="00865B19" w14:paraId="2190B8C9" w14:textId="77777777" w:rsidTr="00C812E5">
              <w:tc>
                <w:tcPr>
                  <w:tcW w:w="1278" w:type="pct"/>
                  <w:tcBorders>
                    <w:top w:val="single" w:sz="4" w:space="0" w:color="auto"/>
                    <w:left w:val="single" w:sz="4" w:space="0" w:color="auto"/>
                    <w:bottom w:val="single" w:sz="4" w:space="0" w:color="auto"/>
                    <w:right w:val="single" w:sz="4" w:space="0" w:color="auto"/>
                  </w:tcBorders>
                </w:tcPr>
                <w:p w14:paraId="153E852E" w14:textId="77777777" w:rsidR="00865B19" w:rsidRPr="00865B19" w:rsidRDefault="00865B19" w:rsidP="00865B19">
                  <w:pPr>
                    <w:spacing w:after="60"/>
                    <w:rPr>
                      <w:rFonts w:eastAsia="SimSun"/>
                      <w:i/>
                      <w:iCs/>
                      <w:sz w:val="20"/>
                    </w:rPr>
                  </w:pPr>
                  <w:r w:rsidRPr="00865B19">
                    <w:rPr>
                      <w:rFonts w:eastAsia="SimSun"/>
                      <w:sz w:val="20"/>
                    </w:rPr>
                    <w:t xml:space="preserve">RDINFQAMT </w:t>
                  </w:r>
                  <w:r w:rsidRPr="00865B19">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A87EDD6" w14:textId="77777777" w:rsidR="00865B19" w:rsidRPr="00865B19" w:rsidRDefault="00865B19" w:rsidP="00865B19">
                  <w:pPr>
                    <w:spacing w:after="60"/>
                    <w:rPr>
                      <w:rFonts w:eastAsia="SimSun"/>
                      <w:iCs/>
                      <w:sz w:val="20"/>
                    </w:rPr>
                  </w:pPr>
                  <w:r w:rsidRPr="00865B19">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6BBBE017" w14:textId="77777777" w:rsidR="00865B19" w:rsidRPr="00865B19" w:rsidRDefault="00865B19" w:rsidP="00865B19">
                  <w:pPr>
                    <w:spacing w:after="60"/>
                    <w:rPr>
                      <w:rFonts w:eastAsia="SimSun"/>
                      <w:iCs/>
                      <w:sz w:val="20"/>
                    </w:rPr>
                  </w:pPr>
                  <w:r w:rsidRPr="00865B19">
                    <w:rPr>
                      <w:rFonts w:eastAsia="SimSun"/>
                      <w:i/>
                      <w:sz w:val="20"/>
                    </w:rPr>
                    <w:t>Reg-Down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its Ancillary Service Supply Responsibilities for Reg-Down, for the hour.</w:t>
                  </w:r>
                </w:p>
              </w:tc>
            </w:tr>
            <w:tr w:rsidR="00865B19" w:rsidRPr="00865B19" w14:paraId="68D2A7B6" w14:textId="77777777" w:rsidTr="00C812E5">
              <w:tc>
                <w:tcPr>
                  <w:tcW w:w="1278" w:type="pct"/>
                  <w:tcBorders>
                    <w:top w:val="single" w:sz="4" w:space="0" w:color="auto"/>
                    <w:left w:val="single" w:sz="4" w:space="0" w:color="auto"/>
                    <w:bottom w:val="single" w:sz="4" w:space="0" w:color="auto"/>
                    <w:right w:val="single" w:sz="4" w:space="0" w:color="auto"/>
                  </w:tcBorders>
                </w:tcPr>
                <w:p w14:paraId="480DB62F" w14:textId="77777777" w:rsidR="00865B19" w:rsidRPr="00865B19" w:rsidRDefault="00865B19" w:rsidP="00865B19">
                  <w:pPr>
                    <w:spacing w:after="60"/>
                    <w:rPr>
                      <w:rFonts w:eastAsia="SimSun"/>
                      <w:i/>
                      <w:iCs/>
                      <w:sz w:val="20"/>
                    </w:rPr>
                  </w:pPr>
                  <w:r w:rsidRPr="00865B19">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511307A2" w14:textId="77777777" w:rsidR="00865B19" w:rsidRPr="00865B19" w:rsidRDefault="00865B19" w:rsidP="00865B19">
                  <w:pPr>
                    <w:spacing w:after="60"/>
                    <w:rPr>
                      <w:rFonts w:eastAsia="SimSun"/>
                      <w:iCs/>
                      <w:sz w:val="20"/>
                    </w:rPr>
                  </w:pPr>
                  <w:r w:rsidRPr="00865B19">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218B488"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4EBF7A92" w14:textId="77777777" w:rsidTr="00C812E5">
              <w:tc>
                <w:tcPr>
                  <w:tcW w:w="1278" w:type="pct"/>
                  <w:tcBorders>
                    <w:top w:val="single" w:sz="4" w:space="0" w:color="auto"/>
                    <w:left w:val="single" w:sz="4" w:space="0" w:color="auto"/>
                    <w:bottom w:val="single" w:sz="4" w:space="0" w:color="auto"/>
                    <w:right w:val="single" w:sz="4" w:space="0" w:color="auto"/>
                  </w:tcBorders>
                </w:tcPr>
                <w:p w14:paraId="7478D6F1" w14:textId="77777777" w:rsidR="00865B19" w:rsidRPr="00865B19" w:rsidRDefault="00865B19" w:rsidP="00865B19">
                  <w:pPr>
                    <w:spacing w:after="60"/>
                    <w:rPr>
                      <w:rFonts w:eastAsia="SimSun"/>
                      <w:i/>
                      <w:iCs/>
                      <w:sz w:val="20"/>
                    </w:rPr>
                  </w:pPr>
                  <w:r w:rsidRPr="00865B19">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5ADAD5FB" w14:textId="77777777" w:rsidR="00865B19" w:rsidRPr="00865B19" w:rsidRDefault="00865B19" w:rsidP="00865B19">
                  <w:pPr>
                    <w:spacing w:after="60"/>
                    <w:rPr>
                      <w:rFonts w:eastAsia="SimSun"/>
                      <w:iCs/>
                      <w:sz w:val="20"/>
                    </w:rPr>
                  </w:pPr>
                  <w:r w:rsidRPr="00865B19">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184FF6E5"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22CE028A" w14:textId="77777777" w:rsidR="00865B19" w:rsidRPr="00865B19" w:rsidRDefault="00865B19" w:rsidP="00865B19">
            <w:pPr>
              <w:spacing w:after="240"/>
              <w:rPr>
                <w:rFonts w:eastAsia="SimSun"/>
              </w:rPr>
            </w:pPr>
          </w:p>
        </w:tc>
      </w:tr>
    </w:tbl>
    <w:p w14:paraId="5808B19F" w14:textId="77777777" w:rsidR="00865B19" w:rsidRPr="00865B19" w:rsidRDefault="00865B19" w:rsidP="00865B19">
      <w:pPr>
        <w:spacing w:before="240" w:after="240"/>
        <w:ind w:left="1440" w:hanging="720"/>
        <w:rPr>
          <w:rFonts w:eastAsia="SimSun"/>
        </w:rPr>
      </w:pPr>
      <w:r w:rsidRPr="00865B19">
        <w:rPr>
          <w:rFonts w:eastAsia="SimSun"/>
        </w:rPr>
        <w:lastRenderedPageBreak/>
        <w:t>(b)</w:t>
      </w:r>
      <w:r w:rsidRPr="00865B19">
        <w:rPr>
          <w:rFonts w:eastAsia="SimSun"/>
        </w:rPr>
        <w:tab/>
        <w:t>Each QSE’s share of the net total costs for Reg-Down for the Operating Hour is calculated as follows:</w:t>
      </w:r>
    </w:p>
    <w:p w14:paraId="60930803" w14:textId="77777777" w:rsidR="00865B19" w:rsidRPr="00865B19" w:rsidRDefault="00865B19" w:rsidP="00865B19">
      <w:pPr>
        <w:spacing w:after="240"/>
        <w:ind w:left="2880" w:hanging="2160"/>
        <w:rPr>
          <w:rFonts w:eastAsia="SimSun"/>
          <w:b/>
          <w:bCs/>
        </w:rPr>
      </w:pPr>
      <w:r w:rsidRPr="00865B19">
        <w:rPr>
          <w:rFonts w:eastAsia="SimSun"/>
          <w:b/>
          <w:bCs/>
        </w:rPr>
        <w:t xml:space="preserve">RDCOST </w:t>
      </w:r>
      <w:r w:rsidRPr="00865B19">
        <w:rPr>
          <w:rFonts w:eastAsia="SimSun"/>
          <w:b/>
          <w:bCs/>
          <w:i/>
          <w:vertAlign w:val="subscript"/>
        </w:rPr>
        <w:t>q</w:t>
      </w:r>
      <w:r w:rsidRPr="00865B19">
        <w:rPr>
          <w:rFonts w:eastAsia="SimSun"/>
          <w:b/>
          <w:bCs/>
          <w:i/>
          <w:vertAlign w:val="subscript"/>
        </w:rPr>
        <w:tab/>
      </w:r>
      <w:r w:rsidRPr="00865B19">
        <w:rPr>
          <w:rFonts w:eastAsia="SimSun"/>
          <w:b/>
          <w:bCs/>
        </w:rPr>
        <w:t>=</w:t>
      </w:r>
      <w:r w:rsidRPr="00865B19">
        <w:rPr>
          <w:rFonts w:eastAsia="SimSun"/>
          <w:b/>
          <w:bCs/>
        </w:rPr>
        <w:tab/>
        <w:t xml:space="preserve">RDPR * RDQ </w:t>
      </w:r>
      <w:r w:rsidRPr="00865B19">
        <w:rPr>
          <w:rFonts w:eastAsia="SimSun"/>
          <w:b/>
          <w:bCs/>
          <w:i/>
          <w:vertAlign w:val="subscript"/>
        </w:rPr>
        <w:t>q</w:t>
      </w:r>
    </w:p>
    <w:p w14:paraId="03A74079" w14:textId="77777777" w:rsidR="00865B19" w:rsidRPr="00865B19" w:rsidRDefault="00865B19" w:rsidP="00865B19">
      <w:pPr>
        <w:spacing w:after="240"/>
        <w:rPr>
          <w:rFonts w:eastAsia="SimSun"/>
          <w:iCs/>
        </w:rPr>
      </w:pPr>
      <w:r w:rsidRPr="00865B19">
        <w:rPr>
          <w:rFonts w:eastAsia="SimSun"/>
          <w:iCs/>
        </w:rPr>
        <w:t>Where:</w:t>
      </w:r>
    </w:p>
    <w:p w14:paraId="42610C37" w14:textId="77777777" w:rsidR="00865B19" w:rsidRPr="00865B19" w:rsidRDefault="00865B19" w:rsidP="00865B19">
      <w:pPr>
        <w:tabs>
          <w:tab w:val="left" w:pos="2160"/>
          <w:tab w:val="left" w:pos="2880"/>
        </w:tabs>
        <w:spacing w:after="120"/>
        <w:ind w:leftChars="300" w:left="2880" w:hangingChars="900" w:hanging="2160"/>
        <w:rPr>
          <w:rFonts w:eastAsia="SimSun"/>
          <w:bCs/>
        </w:rPr>
      </w:pPr>
      <w:r w:rsidRPr="00865B19">
        <w:rPr>
          <w:rFonts w:eastAsia="SimSun"/>
          <w:bCs/>
        </w:rPr>
        <w:t>RDPR</w:t>
      </w:r>
      <w:r w:rsidRPr="00865B19">
        <w:rPr>
          <w:rFonts w:eastAsia="SimSun"/>
          <w:bCs/>
        </w:rPr>
        <w:tab/>
      </w:r>
      <w:r w:rsidRPr="00865B19">
        <w:rPr>
          <w:rFonts w:eastAsia="SimSun"/>
          <w:bCs/>
        </w:rPr>
        <w:tab/>
        <w:t>=</w:t>
      </w:r>
      <w:r w:rsidRPr="00865B19">
        <w:rPr>
          <w:rFonts w:eastAsia="SimSun"/>
          <w:bCs/>
        </w:rPr>
        <w:tab/>
        <w:t>RDCOSTTOT / RDQTOT</w:t>
      </w:r>
    </w:p>
    <w:p w14:paraId="201E84E8" w14:textId="188135A2" w:rsidR="00865B19" w:rsidRPr="00865B19" w:rsidRDefault="00865B19" w:rsidP="00865B19">
      <w:pPr>
        <w:tabs>
          <w:tab w:val="left" w:pos="2160"/>
          <w:tab w:val="left" w:pos="2880"/>
        </w:tabs>
        <w:spacing w:after="120"/>
        <w:ind w:leftChars="300" w:left="2880" w:hangingChars="900" w:hanging="2160"/>
        <w:rPr>
          <w:rFonts w:eastAsia="SimSun"/>
          <w:bCs/>
        </w:rPr>
      </w:pPr>
      <w:r w:rsidRPr="00865B19">
        <w:rPr>
          <w:rFonts w:eastAsia="SimSun"/>
          <w:bCs/>
        </w:rPr>
        <w:t>RDQTOT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0F9D7F4B" wp14:editId="65FF9197">
            <wp:extent cx="144780" cy="297180"/>
            <wp:effectExtent l="0" t="0" r="0" b="0"/>
            <wp:docPr id="91"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RDQ </w:t>
      </w:r>
      <w:r w:rsidRPr="00865B19">
        <w:rPr>
          <w:rFonts w:eastAsia="SimSun"/>
          <w:bCs/>
          <w:i/>
          <w:vertAlign w:val="subscript"/>
        </w:rPr>
        <w:t>q</w:t>
      </w:r>
    </w:p>
    <w:p w14:paraId="4DDD7379" w14:textId="77777777" w:rsidR="00865B19" w:rsidRPr="00865B19" w:rsidRDefault="00865B19" w:rsidP="00865B19">
      <w:pPr>
        <w:tabs>
          <w:tab w:val="left" w:pos="2160"/>
          <w:tab w:val="left" w:pos="2880"/>
        </w:tabs>
        <w:spacing w:after="120"/>
        <w:ind w:leftChars="300" w:left="2880" w:hangingChars="900" w:hanging="2160"/>
        <w:rPr>
          <w:rFonts w:eastAsia="SimSun"/>
          <w:bCs/>
          <w:lang w:val="it-IT"/>
        </w:rPr>
      </w:pPr>
      <w:r w:rsidRPr="00865B19">
        <w:rPr>
          <w:rFonts w:eastAsia="SimSun"/>
          <w:bCs/>
          <w:lang w:val="it-IT"/>
        </w:rPr>
        <w:t xml:space="preserve">RDQ </w:t>
      </w:r>
      <w:r w:rsidRPr="00865B19">
        <w:rPr>
          <w:rFonts w:eastAsia="SimSun"/>
          <w:bCs/>
          <w:i/>
          <w:vertAlign w:val="subscript"/>
          <w:lang w:val="it-IT"/>
        </w:rPr>
        <w:t>q</w:t>
      </w:r>
      <w:r w:rsidRPr="00865B19">
        <w:rPr>
          <w:rFonts w:eastAsia="SimSun"/>
          <w:bCs/>
          <w:lang w:val="it-IT"/>
        </w:rPr>
        <w:tab/>
      </w:r>
      <w:r w:rsidRPr="00865B19">
        <w:rPr>
          <w:rFonts w:eastAsia="SimSun"/>
          <w:bCs/>
          <w:lang w:val="it-IT"/>
        </w:rPr>
        <w:tab/>
        <w:t>=</w:t>
      </w:r>
      <w:r w:rsidRPr="00865B19">
        <w:rPr>
          <w:rFonts w:eastAsia="SimSun"/>
          <w:bCs/>
          <w:lang w:val="it-IT"/>
        </w:rPr>
        <w:tab/>
        <w:t xml:space="preserve">RDO </w:t>
      </w:r>
      <w:r w:rsidRPr="00865B19">
        <w:rPr>
          <w:rFonts w:eastAsia="SimSun"/>
          <w:bCs/>
          <w:i/>
          <w:vertAlign w:val="subscript"/>
          <w:lang w:val="it-IT"/>
        </w:rPr>
        <w:t>q</w:t>
      </w:r>
      <w:r w:rsidRPr="00865B19">
        <w:rPr>
          <w:rFonts w:eastAsia="SimSun"/>
          <w:bCs/>
          <w:lang w:val="it-IT"/>
        </w:rPr>
        <w:t xml:space="preserve"> – SARDQ </w:t>
      </w:r>
      <w:r w:rsidRPr="00865B19">
        <w:rPr>
          <w:rFonts w:eastAsia="SimSun"/>
          <w:bCs/>
          <w:i/>
          <w:vertAlign w:val="subscript"/>
          <w:lang w:val="it-IT"/>
        </w:rPr>
        <w:t>q</w:t>
      </w:r>
    </w:p>
    <w:p w14:paraId="43A3D5D4" w14:textId="458DEA62" w:rsidR="00865B19" w:rsidRPr="00865B19" w:rsidRDefault="00865B19" w:rsidP="00865B19">
      <w:pPr>
        <w:tabs>
          <w:tab w:val="left" w:pos="2160"/>
          <w:tab w:val="left" w:pos="2880"/>
        </w:tabs>
        <w:spacing w:after="120"/>
        <w:ind w:leftChars="300" w:left="2880" w:hangingChars="900" w:hanging="2160"/>
        <w:rPr>
          <w:rFonts w:eastAsia="SimSun"/>
          <w:bCs/>
          <w:lang w:val="it-IT"/>
        </w:rPr>
      </w:pPr>
      <w:r w:rsidRPr="00865B19">
        <w:rPr>
          <w:rFonts w:eastAsia="SimSun"/>
          <w:bCs/>
          <w:lang w:val="it-IT"/>
        </w:rPr>
        <w:t xml:space="preserve">RDO </w:t>
      </w:r>
      <w:r w:rsidRPr="00865B19">
        <w:rPr>
          <w:rFonts w:eastAsia="SimSun"/>
          <w:bCs/>
          <w:i/>
          <w:vertAlign w:val="subscript"/>
          <w:lang w:val="it-IT"/>
        </w:rPr>
        <w:t>q</w:t>
      </w:r>
      <w:r w:rsidRPr="00865B19">
        <w:rPr>
          <w:rFonts w:eastAsia="SimSun"/>
          <w:bCs/>
          <w:lang w:val="it-IT"/>
        </w:rPr>
        <w:tab/>
      </w:r>
      <w:r w:rsidRPr="00865B19">
        <w:rPr>
          <w:rFonts w:eastAsia="SimSun"/>
          <w:bCs/>
          <w:lang w:val="it-IT"/>
        </w:rPr>
        <w:tab/>
        <w:t>=</w:t>
      </w:r>
      <w:r w:rsidRPr="00865B19">
        <w:rPr>
          <w:rFonts w:eastAsia="SimSun"/>
          <w:bCs/>
          <w:lang w:val="it-IT"/>
        </w:rPr>
        <w:tab/>
      </w:r>
      <w:r w:rsidR="001E564D" w:rsidRPr="00865B19">
        <w:rPr>
          <w:rFonts w:eastAsia="SimSun"/>
          <w:noProof/>
          <w:position w:val="-22"/>
        </w:rPr>
        <w:drawing>
          <wp:inline distT="0" distB="0" distL="0" distR="0" wp14:anchorId="282911A0" wp14:editId="026DB38D">
            <wp:extent cx="144780" cy="297180"/>
            <wp:effectExtent l="0" t="0" r="0" b="0"/>
            <wp:docPr id="92"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lang w:val="it-IT"/>
        </w:rPr>
        <w:t xml:space="preserve">(SARDQ </w:t>
      </w:r>
      <w:r w:rsidRPr="00865B19">
        <w:rPr>
          <w:rFonts w:eastAsia="SimSun"/>
          <w:bCs/>
          <w:i/>
          <w:vertAlign w:val="subscript"/>
          <w:lang w:val="it-IT"/>
        </w:rPr>
        <w:t>q</w:t>
      </w:r>
      <w:r w:rsidRPr="00865B19">
        <w:rPr>
          <w:rFonts w:eastAsia="SimSun"/>
          <w:bCs/>
          <w:lang w:val="it-IT"/>
        </w:rPr>
        <w:t xml:space="preserve"> + </w:t>
      </w:r>
      <w:r w:rsidR="001E564D" w:rsidRPr="00865B19">
        <w:rPr>
          <w:rFonts w:eastAsia="SimSun"/>
          <w:noProof/>
          <w:position w:val="-20"/>
        </w:rPr>
        <w:drawing>
          <wp:inline distT="0" distB="0" distL="0" distR="0" wp14:anchorId="4A95F580" wp14:editId="6CE97095">
            <wp:extent cx="144780" cy="274320"/>
            <wp:effectExtent l="0" t="0" r="0" b="0"/>
            <wp:docPr id="93"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it-IT"/>
        </w:rPr>
        <w:t xml:space="preserve">(RTPCRD </w:t>
      </w:r>
      <w:r w:rsidRPr="00865B19">
        <w:rPr>
          <w:rFonts w:eastAsia="SimSun"/>
          <w:bCs/>
          <w:i/>
          <w:vertAlign w:val="subscript"/>
          <w:lang w:val="it-IT"/>
        </w:rPr>
        <w:t>q, m</w:t>
      </w:r>
      <w:r w:rsidRPr="00865B19">
        <w:rPr>
          <w:rFonts w:eastAsia="SimSun"/>
          <w:bCs/>
          <w:lang w:val="it-IT"/>
        </w:rPr>
        <w:t xml:space="preserve">) + PCRD </w:t>
      </w:r>
      <w:r w:rsidRPr="00865B19">
        <w:rPr>
          <w:rFonts w:eastAsia="SimSun"/>
          <w:bCs/>
          <w:i/>
          <w:vertAlign w:val="subscript"/>
          <w:lang w:val="it-IT"/>
        </w:rPr>
        <w:t>q</w:t>
      </w:r>
      <w:r w:rsidRPr="00865B19">
        <w:rPr>
          <w:rFonts w:eastAsia="SimSun"/>
          <w:bCs/>
          <w:lang w:val="it-IT"/>
        </w:rPr>
        <w:t xml:space="preserve"> –  </w:t>
      </w:r>
    </w:p>
    <w:p w14:paraId="7F4EFCEE" w14:textId="77777777" w:rsidR="00865B19" w:rsidRPr="00865B19" w:rsidRDefault="00865B19" w:rsidP="00865B19">
      <w:pPr>
        <w:tabs>
          <w:tab w:val="left" w:pos="2160"/>
          <w:tab w:val="left" w:pos="2880"/>
        </w:tabs>
        <w:spacing w:after="120"/>
        <w:ind w:leftChars="300" w:left="2880" w:hangingChars="900" w:hanging="2160"/>
        <w:rPr>
          <w:rFonts w:eastAsia="SimSun"/>
          <w:bCs/>
          <w:i/>
          <w:vertAlign w:val="subscript"/>
          <w:lang w:val="it-IT"/>
        </w:rPr>
      </w:pPr>
      <w:r w:rsidRPr="00865B19">
        <w:rPr>
          <w:rFonts w:eastAsia="SimSun"/>
          <w:bCs/>
          <w:lang w:val="it-IT"/>
        </w:rPr>
        <w:tab/>
      </w:r>
      <w:r w:rsidRPr="00865B19">
        <w:rPr>
          <w:rFonts w:eastAsia="SimSun"/>
          <w:bCs/>
          <w:lang w:val="it-IT"/>
        </w:rPr>
        <w:tab/>
      </w:r>
      <w:r w:rsidRPr="00865B19">
        <w:rPr>
          <w:rFonts w:eastAsia="SimSun"/>
          <w:bCs/>
          <w:lang w:val="it-IT"/>
        </w:rPr>
        <w:tab/>
        <w:t xml:space="preserve">RDFQ </w:t>
      </w:r>
      <w:r w:rsidRPr="00865B19">
        <w:rPr>
          <w:rFonts w:eastAsia="SimSun"/>
          <w:bCs/>
          <w:i/>
          <w:vertAlign w:val="subscript"/>
          <w:lang w:val="it-IT"/>
        </w:rPr>
        <w:t>q</w:t>
      </w:r>
      <w:r w:rsidRPr="00865B19">
        <w:rPr>
          <w:rFonts w:eastAsia="SimSun"/>
          <w:bCs/>
          <w:lang w:val="it-IT"/>
        </w:rPr>
        <w:t xml:space="preserve"> – RRDFQ </w:t>
      </w:r>
      <w:r w:rsidRPr="00865B19">
        <w:rPr>
          <w:rFonts w:eastAsia="SimSun"/>
          <w:bCs/>
          <w:i/>
          <w:vertAlign w:val="subscript"/>
          <w:lang w:val="it-IT"/>
        </w:rPr>
        <w:t>q</w:t>
      </w:r>
      <w:r w:rsidRPr="00865B19">
        <w:rPr>
          <w:rFonts w:eastAsia="SimSun"/>
          <w:bCs/>
          <w:lang w:val="it-IT"/>
        </w:rPr>
        <w:t xml:space="preserve">) * HLRS </w:t>
      </w:r>
      <w:r w:rsidRPr="00865B19">
        <w:rPr>
          <w:rFonts w:eastAsia="SimSun"/>
          <w:bCs/>
          <w:i/>
          <w:vertAlign w:val="subscript"/>
          <w:lang w:val="it-IT"/>
        </w:rPr>
        <w:t>q</w:t>
      </w:r>
    </w:p>
    <w:p w14:paraId="144A2B47" w14:textId="77777777" w:rsidR="00865B19" w:rsidRPr="00865B19" w:rsidRDefault="00865B19" w:rsidP="00865B19">
      <w:pPr>
        <w:tabs>
          <w:tab w:val="left" w:pos="2160"/>
          <w:tab w:val="left" w:pos="2880"/>
        </w:tabs>
        <w:spacing w:after="120"/>
        <w:ind w:leftChars="300" w:left="2880" w:hangingChars="900" w:hanging="2160"/>
        <w:rPr>
          <w:rFonts w:eastAsia="SimSun"/>
          <w:bCs/>
          <w:lang w:val="fr-FR"/>
        </w:rPr>
      </w:pPr>
      <w:r w:rsidRPr="00865B19">
        <w:rPr>
          <w:rFonts w:eastAsia="SimSun"/>
          <w:bCs/>
          <w:lang w:val="fr-FR"/>
        </w:rPr>
        <w:t xml:space="preserve">SARDQ </w:t>
      </w:r>
      <w:r w:rsidRPr="00865B19">
        <w:rPr>
          <w:rFonts w:eastAsia="SimSun"/>
          <w:bCs/>
          <w:i/>
          <w:vertAlign w:val="subscript"/>
          <w:lang w:val="fr-FR"/>
        </w:rPr>
        <w:t>q</w:t>
      </w:r>
      <w:r w:rsidRPr="00865B19">
        <w:rPr>
          <w:rFonts w:eastAsia="SimSun"/>
          <w:bCs/>
          <w:lang w:val="fr-FR"/>
        </w:rPr>
        <w:tab/>
      </w:r>
      <w:r w:rsidRPr="00865B19">
        <w:rPr>
          <w:rFonts w:eastAsia="SimSun"/>
          <w:bCs/>
          <w:lang w:val="fr-FR"/>
        </w:rPr>
        <w:tab/>
        <w:t>=</w:t>
      </w:r>
      <w:r w:rsidRPr="00865B19">
        <w:rPr>
          <w:rFonts w:eastAsia="SimSun"/>
          <w:bCs/>
          <w:lang w:val="fr-FR"/>
        </w:rPr>
        <w:tab/>
        <w:t xml:space="preserve">DASARDQ </w:t>
      </w:r>
      <w:r w:rsidRPr="00865B19">
        <w:rPr>
          <w:rFonts w:eastAsia="SimSun"/>
          <w:bCs/>
          <w:i/>
          <w:vertAlign w:val="subscript"/>
          <w:lang w:val="fr-FR"/>
        </w:rPr>
        <w:t>q</w:t>
      </w:r>
      <w:r w:rsidRPr="00865B19">
        <w:rPr>
          <w:rFonts w:eastAsia="SimSun"/>
          <w:bCs/>
          <w:lang w:val="fr-FR"/>
        </w:rPr>
        <w:t xml:space="preserve"> + RTSARDQ </w:t>
      </w:r>
      <w:r w:rsidRPr="00865B19">
        <w:rPr>
          <w:rFonts w:eastAsia="SimSun"/>
          <w:bCs/>
          <w:i/>
          <w:vertAlign w:val="subscript"/>
          <w:lang w:val="fr-FR"/>
        </w:rPr>
        <w:t>q</w:t>
      </w:r>
    </w:p>
    <w:p w14:paraId="7C6AFD29" w14:textId="77777777" w:rsidR="00865B19" w:rsidRPr="00865B19" w:rsidRDefault="00865B19" w:rsidP="00865B19">
      <w:pPr>
        <w:keepNext/>
        <w:rPr>
          <w:rFonts w:eastAsia="SimSun"/>
        </w:rPr>
      </w:pPr>
      <w:r w:rsidRPr="00865B19">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65B19" w:rsidRPr="00865B19" w14:paraId="5E3759C2" w14:textId="77777777" w:rsidTr="00C812E5">
        <w:trPr>
          <w:tblHeader/>
        </w:trPr>
        <w:tc>
          <w:tcPr>
            <w:tcW w:w="849" w:type="pct"/>
          </w:tcPr>
          <w:p w14:paraId="2F7EFAD7" w14:textId="77777777" w:rsidR="00865B19" w:rsidRPr="00865B19" w:rsidRDefault="00865B19" w:rsidP="00865B19">
            <w:pPr>
              <w:keepNext/>
              <w:spacing w:after="120"/>
              <w:rPr>
                <w:rFonts w:eastAsia="SimSun"/>
                <w:b/>
                <w:iCs/>
                <w:sz w:val="20"/>
              </w:rPr>
            </w:pPr>
            <w:r w:rsidRPr="00865B19">
              <w:rPr>
                <w:rFonts w:eastAsia="SimSun"/>
                <w:b/>
                <w:iCs/>
                <w:sz w:val="20"/>
              </w:rPr>
              <w:t>Variable</w:t>
            </w:r>
          </w:p>
        </w:tc>
        <w:tc>
          <w:tcPr>
            <w:tcW w:w="460" w:type="pct"/>
          </w:tcPr>
          <w:p w14:paraId="3569E824" w14:textId="77777777" w:rsidR="00865B19" w:rsidRPr="00865B19" w:rsidRDefault="00865B19" w:rsidP="00865B19">
            <w:pPr>
              <w:keepNext/>
              <w:spacing w:after="120"/>
              <w:rPr>
                <w:rFonts w:eastAsia="SimSun"/>
                <w:b/>
                <w:iCs/>
                <w:sz w:val="20"/>
              </w:rPr>
            </w:pPr>
            <w:r w:rsidRPr="00865B19">
              <w:rPr>
                <w:rFonts w:eastAsia="SimSun"/>
                <w:b/>
                <w:iCs/>
                <w:sz w:val="20"/>
              </w:rPr>
              <w:t>Unit</w:t>
            </w:r>
          </w:p>
        </w:tc>
        <w:tc>
          <w:tcPr>
            <w:tcW w:w="3691" w:type="pct"/>
          </w:tcPr>
          <w:p w14:paraId="3AFB8558" w14:textId="77777777" w:rsidR="00865B19" w:rsidRPr="00865B19" w:rsidRDefault="00865B19" w:rsidP="00865B19">
            <w:pPr>
              <w:keepNext/>
              <w:spacing w:after="120"/>
              <w:rPr>
                <w:rFonts w:eastAsia="SimSun"/>
                <w:b/>
                <w:iCs/>
                <w:sz w:val="20"/>
              </w:rPr>
            </w:pPr>
            <w:r w:rsidRPr="00865B19">
              <w:rPr>
                <w:rFonts w:eastAsia="SimSun"/>
                <w:b/>
                <w:iCs/>
                <w:sz w:val="20"/>
              </w:rPr>
              <w:t>Description</w:t>
            </w:r>
          </w:p>
        </w:tc>
      </w:tr>
      <w:tr w:rsidR="00865B19" w:rsidRPr="00865B19" w14:paraId="1DA2F3AE" w14:textId="77777777" w:rsidTr="00C812E5">
        <w:tc>
          <w:tcPr>
            <w:tcW w:w="849" w:type="pct"/>
          </w:tcPr>
          <w:p w14:paraId="0C7B4AAF" w14:textId="77777777" w:rsidR="00865B19" w:rsidRPr="00865B19" w:rsidRDefault="00865B19" w:rsidP="00865B19">
            <w:pPr>
              <w:spacing w:after="60"/>
              <w:rPr>
                <w:rFonts w:eastAsia="SimSun"/>
                <w:iCs/>
                <w:sz w:val="20"/>
              </w:rPr>
            </w:pPr>
            <w:r w:rsidRPr="00865B19">
              <w:rPr>
                <w:rFonts w:eastAsia="SimSun"/>
                <w:iCs/>
                <w:sz w:val="20"/>
              </w:rPr>
              <w:t xml:space="preserve">RDCOST </w:t>
            </w:r>
            <w:r w:rsidRPr="00865B19">
              <w:rPr>
                <w:rFonts w:eastAsia="SimSun"/>
                <w:i/>
                <w:iCs/>
                <w:sz w:val="20"/>
                <w:vertAlign w:val="subscript"/>
              </w:rPr>
              <w:t>q</w:t>
            </w:r>
          </w:p>
        </w:tc>
        <w:tc>
          <w:tcPr>
            <w:tcW w:w="460" w:type="pct"/>
          </w:tcPr>
          <w:p w14:paraId="70ECE1EE" w14:textId="77777777" w:rsidR="00865B19" w:rsidRPr="00865B19" w:rsidRDefault="00865B19" w:rsidP="00865B19">
            <w:pPr>
              <w:keepNext/>
              <w:spacing w:after="60"/>
              <w:rPr>
                <w:rFonts w:eastAsia="SimSun"/>
                <w:iCs/>
                <w:sz w:val="20"/>
              </w:rPr>
            </w:pPr>
            <w:r w:rsidRPr="00865B19">
              <w:rPr>
                <w:rFonts w:eastAsia="SimSun"/>
                <w:iCs/>
                <w:sz w:val="20"/>
              </w:rPr>
              <w:t>$</w:t>
            </w:r>
          </w:p>
        </w:tc>
        <w:tc>
          <w:tcPr>
            <w:tcW w:w="3691" w:type="pct"/>
          </w:tcPr>
          <w:p w14:paraId="4AA456CE" w14:textId="77777777" w:rsidR="00865B19" w:rsidRPr="00865B19" w:rsidRDefault="00865B19" w:rsidP="00865B19">
            <w:pPr>
              <w:keepNext/>
              <w:spacing w:after="60"/>
              <w:rPr>
                <w:rFonts w:eastAsia="SimSun"/>
                <w:iCs/>
                <w:sz w:val="20"/>
              </w:rPr>
            </w:pPr>
            <w:r w:rsidRPr="00865B19">
              <w:rPr>
                <w:rFonts w:eastAsia="SimSun"/>
                <w:i/>
                <w:iCs/>
                <w:sz w:val="20"/>
              </w:rPr>
              <w:t>Reg-Down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Reg-Down, for the hour.</w:t>
            </w:r>
          </w:p>
        </w:tc>
      </w:tr>
      <w:tr w:rsidR="00865B19" w:rsidRPr="00865B19" w14:paraId="3E9DA62D" w14:textId="77777777" w:rsidTr="00C812E5">
        <w:tc>
          <w:tcPr>
            <w:tcW w:w="849" w:type="pct"/>
            <w:tcBorders>
              <w:top w:val="single" w:sz="4" w:space="0" w:color="auto"/>
              <w:left w:val="single" w:sz="4" w:space="0" w:color="auto"/>
              <w:bottom w:val="single" w:sz="4" w:space="0" w:color="auto"/>
              <w:right w:val="single" w:sz="4" w:space="0" w:color="auto"/>
            </w:tcBorders>
          </w:tcPr>
          <w:p w14:paraId="0F6B21B2" w14:textId="77777777" w:rsidR="00865B19" w:rsidRPr="00865B19" w:rsidRDefault="00865B19" w:rsidP="00865B19">
            <w:pPr>
              <w:spacing w:after="60"/>
              <w:rPr>
                <w:rFonts w:eastAsia="SimSun"/>
                <w:iCs/>
                <w:sz w:val="20"/>
              </w:rPr>
            </w:pPr>
            <w:r w:rsidRPr="00865B19">
              <w:rPr>
                <w:rFonts w:eastAsia="SimSun"/>
                <w:iCs/>
                <w:sz w:val="20"/>
              </w:rPr>
              <w:t>RDPR</w:t>
            </w:r>
          </w:p>
        </w:tc>
        <w:tc>
          <w:tcPr>
            <w:tcW w:w="460" w:type="pct"/>
            <w:tcBorders>
              <w:top w:val="single" w:sz="4" w:space="0" w:color="auto"/>
              <w:left w:val="single" w:sz="4" w:space="0" w:color="auto"/>
              <w:bottom w:val="single" w:sz="4" w:space="0" w:color="auto"/>
              <w:right w:val="single" w:sz="4" w:space="0" w:color="auto"/>
            </w:tcBorders>
          </w:tcPr>
          <w:p w14:paraId="1BF86815" w14:textId="77777777" w:rsidR="00865B19" w:rsidRPr="00865B19" w:rsidRDefault="00865B19" w:rsidP="00865B19">
            <w:pPr>
              <w:spacing w:after="60"/>
              <w:rPr>
                <w:rFonts w:eastAsia="SimSun"/>
                <w:iCs/>
                <w:sz w:val="20"/>
              </w:rPr>
            </w:pPr>
            <w:r w:rsidRPr="00865B19">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3BDACDF" w14:textId="77777777" w:rsidR="00865B19" w:rsidRPr="00865B19" w:rsidRDefault="00865B19" w:rsidP="00865B19">
            <w:pPr>
              <w:spacing w:after="60"/>
              <w:rPr>
                <w:rFonts w:eastAsia="SimSun"/>
                <w:i/>
                <w:iCs/>
                <w:sz w:val="20"/>
              </w:rPr>
            </w:pPr>
            <w:r w:rsidRPr="00865B19">
              <w:rPr>
                <w:rFonts w:eastAsia="SimSun"/>
                <w:i/>
                <w:iCs/>
                <w:sz w:val="20"/>
              </w:rPr>
              <w:t>Reg-Down Price—</w:t>
            </w:r>
            <w:r w:rsidRPr="00865B19">
              <w:rPr>
                <w:rFonts w:eastAsia="SimSun"/>
                <w:iCs/>
                <w:sz w:val="20"/>
              </w:rPr>
              <w:t>The price for Reg-Down calculated based on the net total costs for Reg-Down, for the hour.</w:t>
            </w:r>
          </w:p>
        </w:tc>
      </w:tr>
      <w:tr w:rsidR="00865B19" w:rsidRPr="00865B19" w14:paraId="784AF74F" w14:textId="77777777" w:rsidTr="00C812E5">
        <w:tc>
          <w:tcPr>
            <w:tcW w:w="849" w:type="pct"/>
            <w:tcBorders>
              <w:top w:val="single" w:sz="4" w:space="0" w:color="auto"/>
              <w:left w:val="single" w:sz="4" w:space="0" w:color="auto"/>
              <w:bottom w:val="single" w:sz="4" w:space="0" w:color="auto"/>
              <w:right w:val="single" w:sz="4" w:space="0" w:color="auto"/>
            </w:tcBorders>
          </w:tcPr>
          <w:p w14:paraId="40FCEAE8" w14:textId="77777777" w:rsidR="00865B19" w:rsidRPr="00865B19" w:rsidRDefault="00865B19" w:rsidP="00865B19">
            <w:pPr>
              <w:spacing w:after="60"/>
              <w:rPr>
                <w:rFonts w:eastAsia="SimSun"/>
                <w:iCs/>
                <w:sz w:val="20"/>
              </w:rPr>
            </w:pPr>
            <w:r w:rsidRPr="00865B19">
              <w:rPr>
                <w:rFonts w:eastAsia="SimSun"/>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41CCA8F6" w14:textId="77777777" w:rsidR="00865B19" w:rsidRPr="00865B19" w:rsidRDefault="00865B19" w:rsidP="00865B19">
            <w:pPr>
              <w:spacing w:after="60"/>
              <w:rPr>
                <w:rFonts w:eastAsia="SimSun"/>
                <w:iCs/>
                <w:sz w:val="20"/>
              </w:rPr>
            </w:pPr>
            <w:r w:rsidRPr="00865B19">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637AC7AC" w14:textId="77777777" w:rsidR="00865B19" w:rsidRPr="00865B19" w:rsidRDefault="00865B19" w:rsidP="00865B19">
            <w:pPr>
              <w:spacing w:after="60"/>
              <w:rPr>
                <w:rFonts w:eastAsia="SimSun"/>
                <w:i/>
                <w:iCs/>
                <w:sz w:val="20"/>
              </w:rPr>
            </w:pPr>
            <w:r w:rsidRPr="00865B19">
              <w:rPr>
                <w:rFonts w:eastAsia="SimSun"/>
                <w:i/>
                <w:iCs/>
                <w:sz w:val="20"/>
              </w:rPr>
              <w:t>Reg-Down Cost Total</w:t>
            </w:r>
            <w:r w:rsidRPr="00865B19">
              <w:rPr>
                <w:rFonts w:eastAsia="SimSun"/>
                <w:iCs/>
                <w:sz w:val="20"/>
              </w:rPr>
              <w:t>—The net total costs for Reg-Down, for the hour.  See item (3)(a) above.</w:t>
            </w:r>
          </w:p>
        </w:tc>
      </w:tr>
      <w:tr w:rsidR="00865B19" w:rsidRPr="00865B19" w14:paraId="57232126" w14:textId="77777777" w:rsidTr="00C812E5">
        <w:tc>
          <w:tcPr>
            <w:tcW w:w="849" w:type="pct"/>
            <w:tcBorders>
              <w:top w:val="single" w:sz="4" w:space="0" w:color="auto"/>
              <w:left w:val="single" w:sz="4" w:space="0" w:color="auto"/>
              <w:bottom w:val="single" w:sz="4" w:space="0" w:color="auto"/>
              <w:right w:val="single" w:sz="4" w:space="0" w:color="auto"/>
            </w:tcBorders>
          </w:tcPr>
          <w:p w14:paraId="6EFE8C21" w14:textId="77777777" w:rsidR="00865B19" w:rsidRPr="00865B19" w:rsidRDefault="00865B19" w:rsidP="00865B19">
            <w:pPr>
              <w:spacing w:after="60"/>
              <w:rPr>
                <w:rFonts w:eastAsia="SimSun"/>
                <w:iCs/>
                <w:sz w:val="20"/>
              </w:rPr>
            </w:pPr>
            <w:r w:rsidRPr="00865B19">
              <w:rPr>
                <w:rFonts w:eastAsia="SimSun"/>
                <w:iCs/>
                <w:sz w:val="20"/>
              </w:rPr>
              <w:t>RDQTOT</w:t>
            </w:r>
          </w:p>
        </w:tc>
        <w:tc>
          <w:tcPr>
            <w:tcW w:w="460" w:type="pct"/>
            <w:tcBorders>
              <w:top w:val="single" w:sz="4" w:space="0" w:color="auto"/>
              <w:left w:val="single" w:sz="4" w:space="0" w:color="auto"/>
              <w:bottom w:val="single" w:sz="4" w:space="0" w:color="auto"/>
              <w:right w:val="single" w:sz="4" w:space="0" w:color="auto"/>
            </w:tcBorders>
          </w:tcPr>
          <w:p w14:paraId="3652C6B3"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09D8C7B" w14:textId="77777777" w:rsidR="00865B19" w:rsidRPr="00865B19" w:rsidRDefault="00865B19" w:rsidP="00865B19">
            <w:pPr>
              <w:spacing w:after="60"/>
              <w:rPr>
                <w:rFonts w:eastAsia="SimSun"/>
                <w:i/>
                <w:iCs/>
                <w:sz w:val="20"/>
              </w:rPr>
            </w:pPr>
            <w:r w:rsidRPr="00865B19">
              <w:rPr>
                <w:rFonts w:eastAsia="SimSun"/>
                <w:i/>
                <w:iCs/>
                <w:sz w:val="20"/>
              </w:rPr>
              <w:t>Reg-Down Quantity Total</w:t>
            </w:r>
            <w:r w:rsidRPr="00865B19">
              <w:rPr>
                <w:rFonts w:eastAsia="SimSun"/>
                <w:iCs/>
                <w:sz w:val="20"/>
              </w:rPr>
              <w:t xml:space="preserve">—The sum of every QSE’s Ancillary Service Obligation minus its self-arranged Reg-Down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21312E7E" w14:textId="77777777" w:rsidTr="00C812E5">
        <w:tc>
          <w:tcPr>
            <w:tcW w:w="849" w:type="pct"/>
            <w:tcBorders>
              <w:top w:val="single" w:sz="4" w:space="0" w:color="auto"/>
              <w:left w:val="single" w:sz="4" w:space="0" w:color="auto"/>
              <w:bottom w:val="single" w:sz="4" w:space="0" w:color="auto"/>
              <w:right w:val="single" w:sz="4" w:space="0" w:color="auto"/>
            </w:tcBorders>
          </w:tcPr>
          <w:p w14:paraId="79BBA02B" w14:textId="77777777" w:rsidR="00865B19" w:rsidRPr="00865B19" w:rsidRDefault="00865B19" w:rsidP="00865B19">
            <w:pPr>
              <w:spacing w:after="60"/>
              <w:rPr>
                <w:rFonts w:eastAsia="SimSun"/>
                <w:iCs/>
                <w:sz w:val="20"/>
              </w:rPr>
            </w:pPr>
            <w:r w:rsidRPr="00865B19">
              <w:rPr>
                <w:rFonts w:eastAsia="SimSun"/>
                <w:iCs/>
                <w:sz w:val="20"/>
              </w:rPr>
              <w:t xml:space="preserve">RDQ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DFC8B02"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C6D8918" w14:textId="77777777" w:rsidR="00865B19" w:rsidRPr="00865B19" w:rsidRDefault="00865B19" w:rsidP="00865B19">
            <w:pPr>
              <w:spacing w:after="60"/>
              <w:rPr>
                <w:rFonts w:eastAsia="SimSun"/>
                <w:i/>
                <w:iCs/>
                <w:sz w:val="20"/>
              </w:rPr>
            </w:pPr>
            <w:r w:rsidRPr="00865B19">
              <w:rPr>
                <w:rFonts w:eastAsia="SimSun"/>
                <w:i/>
                <w:iCs/>
                <w:sz w:val="20"/>
              </w:rPr>
              <w:t>Reg-Down Quantity per QSE</w:t>
            </w:r>
            <w:r w:rsidRPr="00865B19">
              <w:rPr>
                <w:rFonts w:eastAsia="SimSun"/>
                <w:iCs/>
                <w:sz w:val="20"/>
              </w:rPr>
              <w:t xml:space="preserve">—The QSE </w:t>
            </w:r>
            <w:r w:rsidRPr="00865B19">
              <w:rPr>
                <w:rFonts w:eastAsia="SimSun"/>
                <w:i/>
                <w:iCs/>
                <w:sz w:val="20"/>
              </w:rPr>
              <w:t>q</w:t>
            </w:r>
            <w:r w:rsidRPr="00865B19">
              <w:rPr>
                <w:rFonts w:eastAsia="SimSun"/>
                <w:iCs/>
                <w:sz w:val="20"/>
              </w:rPr>
              <w:t xml:space="preserve">’s Ancillary Service Obligation minus its self-arranged Reg-Down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063767CD" w14:textId="77777777" w:rsidTr="00C812E5">
        <w:tc>
          <w:tcPr>
            <w:tcW w:w="849" w:type="pct"/>
            <w:tcBorders>
              <w:top w:val="single" w:sz="4" w:space="0" w:color="auto"/>
              <w:left w:val="single" w:sz="4" w:space="0" w:color="auto"/>
              <w:bottom w:val="single" w:sz="4" w:space="0" w:color="auto"/>
              <w:right w:val="single" w:sz="4" w:space="0" w:color="auto"/>
            </w:tcBorders>
          </w:tcPr>
          <w:p w14:paraId="76D16A44" w14:textId="77777777" w:rsidR="00865B19" w:rsidRPr="00865B19" w:rsidRDefault="00865B19" w:rsidP="00865B19">
            <w:pPr>
              <w:spacing w:after="60"/>
              <w:rPr>
                <w:rFonts w:eastAsia="SimSun"/>
                <w:iCs/>
                <w:sz w:val="20"/>
              </w:rPr>
            </w:pPr>
            <w:r w:rsidRPr="00865B19">
              <w:rPr>
                <w:rFonts w:eastAsia="SimSun"/>
                <w:iCs/>
                <w:sz w:val="20"/>
              </w:rPr>
              <w:t xml:space="preserve">RDO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AE6B261"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F5620DB" w14:textId="77777777" w:rsidR="00865B19" w:rsidRPr="00865B19" w:rsidRDefault="00865B19" w:rsidP="00865B19">
            <w:pPr>
              <w:spacing w:after="60"/>
              <w:rPr>
                <w:rFonts w:eastAsia="SimSun"/>
                <w:i/>
                <w:iCs/>
                <w:sz w:val="20"/>
              </w:rPr>
            </w:pPr>
            <w:r w:rsidRPr="00865B19">
              <w:rPr>
                <w:rFonts w:eastAsia="SimSun"/>
                <w:i/>
                <w:iCs/>
                <w:sz w:val="20"/>
              </w:rPr>
              <w:t>Reg-Down Obligation per QSE</w:t>
            </w:r>
            <w:r w:rsidRPr="00865B19">
              <w:rPr>
                <w:rFonts w:eastAsia="SimSun"/>
                <w:iCs/>
                <w:sz w:val="20"/>
              </w:rPr>
              <w:t xml:space="preserve">—The Ancillary Service Obligation of QSE </w:t>
            </w:r>
            <w:r w:rsidRPr="00865B19">
              <w:rPr>
                <w:rFonts w:eastAsia="SimSun"/>
                <w:i/>
                <w:iCs/>
                <w:sz w:val="20"/>
              </w:rPr>
              <w:t>q</w:t>
            </w:r>
            <w:r w:rsidRPr="00865B19">
              <w:rPr>
                <w:rFonts w:eastAsia="SimSun"/>
                <w:iCs/>
                <w:sz w:val="20"/>
              </w:rPr>
              <w:t>, for the hour.</w:t>
            </w:r>
          </w:p>
        </w:tc>
      </w:tr>
      <w:tr w:rsidR="00865B19" w:rsidRPr="00865B19" w14:paraId="72ADBFD1" w14:textId="77777777" w:rsidTr="00C812E5">
        <w:tc>
          <w:tcPr>
            <w:tcW w:w="849" w:type="pct"/>
            <w:tcBorders>
              <w:top w:val="single" w:sz="4" w:space="0" w:color="auto"/>
              <w:left w:val="single" w:sz="4" w:space="0" w:color="auto"/>
              <w:bottom w:val="single" w:sz="4" w:space="0" w:color="auto"/>
              <w:right w:val="single" w:sz="4" w:space="0" w:color="auto"/>
            </w:tcBorders>
          </w:tcPr>
          <w:p w14:paraId="1695C8B7" w14:textId="77777777" w:rsidR="00865B19" w:rsidRPr="00865B19" w:rsidRDefault="00865B19" w:rsidP="00865B19">
            <w:pPr>
              <w:spacing w:after="60"/>
              <w:rPr>
                <w:rFonts w:eastAsia="SimSun"/>
                <w:iCs/>
                <w:sz w:val="20"/>
              </w:rPr>
            </w:pPr>
            <w:r w:rsidRPr="00865B19">
              <w:rPr>
                <w:rFonts w:eastAsia="SimSun"/>
                <w:iCs/>
                <w:sz w:val="20"/>
              </w:rPr>
              <w:t xml:space="preserve">DASARDQ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B41D286"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7362170" w14:textId="77777777" w:rsidR="00865B19" w:rsidRPr="00865B19" w:rsidRDefault="00865B19" w:rsidP="00865B19">
            <w:pPr>
              <w:spacing w:after="60"/>
              <w:rPr>
                <w:rFonts w:eastAsia="SimSun"/>
                <w:i/>
                <w:iCs/>
                <w:sz w:val="20"/>
              </w:rPr>
            </w:pPr>
            <w:r w:rsidRPr="00865B19">
              <w:rPr>
                <w:rFonts w:eastAsia="SimSun"/>
                <w:i/>
                <w:iCs/>
                <w:sz w:val="20"/>
              </w:rPr>
              <w:t>Self-Arranged Reg-Down Quantity per QSE for DAM</w:t>
            </w:r>
            <w:r w:rsidRPr="00865B19">
              <w:rPr>
                <w:rFonts w:eastAsia="SimSun"/>
                <w:iCs/>
                <w:sz w:val="20"/>
              </w:rPr>
              <w:t xml:space="preserve">—The self-arranged Reg-Down quantity submitted by QSE </w:t>
            </w:r>
            <w:r w:rsidRPr="00865B19">
              <w:rPr>
                <w:rFonts w:eastAsia="SimSun"/>
                <w:i/>
                <w:iCs/>
                <w:sz w:val="20"/>
              </w:rPr>
              <w:t>q</w:t>
            </w:r>
            <w:r w:rsidRPr="00865B19">
              <w:rPr>
                <w:rFonts w:eastAsia="SimSun"/>
                <w:iCs/>
                <w:sz w:val="20"/>
              </w:rPr>
              <w:t xml:space="preserve"> before 1000 in the Day-Ahead.</w:t>
            </w:r>
          </w:p>
        </w:tc>
      </w:tr>
      <w:tr w:rsidR="00865B19" w:rsidRPr="00865B19" w14:paraId="154C7F40" w14:textId="77777777" w:rsidTr="00C812E5">
        <w:tc>
          <w:tcPr>
            <w:tcW w:w="849" w:type="pct"/>
            <w:tcBorders>
              <w:top w:val="single" w:sz="4" w:space="0" w:color="auto"/>
              <w:left w:val="single" w:sz="4" w:space="0" w:color="auto"/>
              <w:bottom w:val="single" w:sz="4" w:space="0" w:color="auto"/>
              <w:right w:val="single" w:sz="4" w:space="0" w:color="auto"/>
            </w:tcBorders>
          </w:tcPr>
          <w:p w14:paraId="0EA4B821" w14:textId="77777777" w:rsidR="00865B19" w:rsidRPr="00865B19" w:rsidRDefault="00865B19" w:rsidP="00865B19">
            <w:pPr>
              <w:spacing w:after="60"/>
              <w:rPr>
                <w:rFonts w:eastAsia="SimSun"/>
                <w:iCs/>
                <w:sz w:val="20"/>
              </w:rPr>
            </w:pPr>
            <w:r w:rsidRPr="00865B19">
              <w:rPr>
                <w:rFonts w:eastAsia="SimSun"/>
                <w:iCs/>
                <w:sz w:val="20"/>
              </w:rPr>
              <w:t xml:space="preserve">RTSARDQ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0387F8F"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2828C47" w14:textId="77777777" w:rsidR="00865B19" w:rsidRPr="00865B19" w:rsidRDefault="00865B19" w:rsidP="00865B19">
            <w:pPr>
              <w:spacing w:after="60"/>
              <w:rPr>
                <w:rFonts w:eastAsia="SimSun"/>
                <w:i/>
                <w:iCs/>
                <w:sz w:val="20"/>
              </w:rPr>
            </w:pPr>
            <w:r w:rsidRPr="00865B19">
              <w:rPr>
                <w:rFonts w:eastAsia="SimSun"/>
                <w:i/>
                <w:iCs/>
                <w:sz w:val="20"/>
              </w:rPr>
              <w:t>Self-Arranged Reg-Down Quantity per QSE for all SASMs</w:t>
            </w:r>
            <w:r w:rsidRPr="00865B19">
              <w:rPr>
                <w:rFonts w:eastAsia="SimSun"/>
                <w:iCs/>
                <w:sz w:val="20"/>
              </w:rPr>
              <w:t xml:space="preserve">—The sum of all self-arranged Reg-Down quantities submitted by QSE </w:t>
            </w:r>
            <w:r w:rsidRPr="00865B19">
              <w:rPr>
                <w:rFonts w:eastAsia="SimSun"/>
                <w:i/>
                <w:iCs/>
                <w:sz w:val="20"/>
              </w:rPr>
              <w:t>q</w:t>
            </w:r>
            <w:r w:rsidRPr="00865B19">
              <w:rPr>
                <w:rFonts w:eastAsia="SimSun"/>
                <w:iCs/>
                <w:sz w:val="20"/>
              </w:rPr>
              <w:t xml:space="preserve"> for all SASMs due to an increase in the Ancillary Service Plan per Section 4.4.7.1.</w:t>
            </w:r>
          </w:p>
        </w:tc>
      </w:tr>
      <w:tr w:rsidR="00865B19" w:rsidRPr="00865B19" w14:paraId="73AC4D64" w14:textId="77777777" w:rsidTr="00C812E5">
        <w:tc>
          <w:tcPr>
            <w:tcW w:w="849" w:type="pct"/>
            <w:tcBorders>
              <w:top w:val="single" w:sz="4" w:space="0" w:color="auto"/>
              <w:left w:val="single" w:sz="4" w:space="0" w:color="auto"/>
              <w:bottom w:val="single" w:sz="4" w:space="0" w:color="auto"/>
              <w:right w:val="single" w:sz="4" w:space="0" w:color="auto"/>
            </w:tcBorders>
          </w:tcPr>
          <w:p w14:paraId="32BA6CAE" w14:textId="77777777" w:rsidR="00865B19" w:rsidRPr="00865B19" w:rsidRDefault="00865B19" w:rsidP="00865B19">
            <w:pPr>
              <w:spacing w:after="60"/>
              <w:rPr>
                <w:rFonts w:eastAsia="SimSun"/>
                <w:iCs/>
                <w:sz w:val="20"/>
              </w:rPr>
            </w:pPr>
            <w:r w:rsidRPr="00865B19">
              <w:rPr>
                <w:rFonts w:eastAsia="SimSun"/>
                <w:iCs/>
                <w:sz w:val="20"/>
              </w:rPr>
              <w:t xml:space="preserve">RTPCRD </w:t>
            </w:r>
            <w:r w:rsidRPr="00865B19">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4E80C0E"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5233B72" w14:textId="77777777" w:rsidR="00865B19" w:rsidRPr="00865B19" w:rsidRDefault="00865B19" w:rsidP="00865B19">
            <w:pPr>
              <w:spacing w:after="60"/>
              <w:rPr>
                <w:rFonts w:eastAsia="SimSun"/>
                <w:i/>
                <w:iCs/>
                <w:sz w:val="20"/>
              </w:rPr>
            </w:pPr>
            <w:r w:rsidRPr="00865B19">
              <w:rPr>
                <w:rFonts w:eastAsia="SimSun"/>
                <w:i/>
                <w:iCs/>
                <w:sz w:val="20"/>
              </w:rPr>
              <w:t>Procured Capacity for Reg-Down per QSE by market—</w:t>
            </w:r>
            <w:r w:rsidRPr="00865B19">
              <w:rPr>
                <w:rFonts w:eastAsia="SimSun"/>
                <w:iCs/>
                <w:sz w:val="20"/>
              </w:rPr>
              <w:t xml:space="preserve">The MW portion of QSE </w:t>
            </w:r>
            <w:r w:rsidRPr="00865B19">
              <w:rPr>
                <w:rFonts w:eastAsia="SimSun"/>
                <w:i/>
                <w:iCs/>
                <w:sz w:val="20"/>
              </w:rPr>
              <w:t>q</w:t>
            </w:r>
            <w:r w:rsidRPr="00865B19">
              <w:rPr>
                <w:rFonts w:eastAsia="SimSun"/>
                <w:iCs/>
                <w:sz w:val="20"/>
              </w:rPr>
              <w:t xml:space="preserve">’s Ancillary Service Offers cleared in the market </w:t>
            </w:r>
            <w:r w:rsidRPr="00865B19">
              <w:rPr>
                <w:rFonts w:eastAsia="SimSun"/>
                <w:i/>
                <w:iCs/>
                <w:sz w:val="20"/>
              </w:rPr>
              <w:t>m</w:t>
            </w:r>
            <w:r w:rsidRPr="00865B19">
              <w:rPr>
                <w:rFonts w:eastAsia="SimSun"/>
                <w:iCs/>
                <w:sz w:val="20"/>
              </w:rPr>
              <w:t xml:space="preserve"> to provide Reg-Down, for the hour.</w:t>
            </w:r>
          </w:p>
        </w:tc>
      </w:tr>
      <w:tr w:rsidR="00865B19" w:rsidRPr="00865B19" w14:paraId="058288A2" w14:textId="77777777" w:rsidTr="00C812E5">
        <w:tc>
          <w:tcPr>
            <w:tcW w:w="849" w:type="pct"/>
            <w:tcBorders>
              <w:top w:val="single" w:sz="4" w:space="0" w:color="auto"/>
              <w:left w:val="single" w:sz="4" w:space="0" w:color="auto"/>
              <w:bottom w:val="single" w:sz="4" w:space="0" w:color="auto"/>
              <w:right w:val="single" w:sz="4" w:space="0" w:color="auto"/>
            </w:tcBorders>
          </w:tcPr>
          <w:p w14:paraId="3421F262" w14:textId="77777777" w:rsidR="00865B19" w:rsidRPr="00865B19" w:rsidRDefault="00865B19" w:rsidP="00865B19">
            <w:pPr>
              <w:spacing w:after="60"/>
              <w:rPr>
                <w:rFonts w:eastAsia="SimSun"/>
                <w:iCs/>
                <w:sz w:val="20"/>
              </w:rPr>
            </w:pPr>
            <w:r w:rsidRPr="00865B19">
              <w:rPr>
                <w:rFonts w:eastAsia="SimSun"/>
                <w:iCs/>
                <w:sz w:val="20"/>
              </w:rPr>
              <w:t xml:space="preserve">RDFQ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5C7996"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7B13D1F" w14:textId="77777777" w:rsidR="00865B19" w:rsidRPr="00865B19" w:rsidRDefault="00865B19" w:rsidP="00865B19">
            <w:pPr>
              <w:spacing w:after="60"/>
              <w:rPr>
                <w:rFonts w:eastAsia="SimSun"/>
                <w:iCs/>
                <w:sz w:val="20"/>
              </w:rPr>
            </w:pPr>
            <w:r w:rsidRPr="00865B19">
              <w:rPr>
                <w:rFonts w:eastAsia="SimSun"/>
                <w:i/>
                <w:iCs/>
                <w:sz w:val="20"/>
              </w:rPr>
              <w:t>Reg-Down Failure Quantity per QSE—</w:t>
            </w:r>
            <w:r w:rsidRPr="00865B19">
              <w:rPr>
                <w:rFonts w:eastAsia="SimSun"/>
                <w:iCs/>
                <w:sz w:val="20"/>
              </w:rPr>
              <w:t xml:space="preserve">QSE </w:t>
            </w:r>
            <w:r w:rsidRPr="00865B19">
              <w:rPr>
                <w:rFonts w:eastAsia="SimSun"/>
                <w:i/>
                <w:iCs/>
                <w:sz w:val="20"/>
              </w:rPr>
              <w:t>q</w:t>
            </w:r>
            <w:r w:rsidRPr="00865B19">
              <w:rPr>
                <w:rFonts w:eastAsia="SimSun"/>
                <w:iCs/>
                <w:sz w:val="20"/>
              </w:rPr>
              <w:t>’s total capacity associated with failures on its Ancillary Service Supply Responsibility for Reg-Down, for the hour.</w:t>
            </w:r>
          </w:p>
        </w:tc>
      </w:tr>
      <w:tr w:rsidR="00865B19" w:rsidRPr="00865B19" w14:paraId="52038AD1" w14:textId="77777777" w:rsidTr="00C812E5">
        <w:tc>
          <w:tcPr>
            <w:tcW w:w="849" w:type="pct"/>
            <w:tcBorders>
              <w:top w:val="single" w:sz="4" w:space="0" w:color="auto"/>
              <w:left w:val="single" w:sz="4" w:space="0" w:color="auto"/>
              <w:bottom w:val="single" w:sz="4" w:space="0" w:color="auto"/>
              <w:right w:val="single" w:sz="4" w:space="0" w:color="auto"/>
            </w:tcBorders>
          </w:tcPr>
          <w:p w14:paraId="7BC0756E" w14:textId="77777777" w:rsidR="00865B19" w:rsidRPr="00865B19" w:rsidRDefault="00865B19" w:rsidP="00865B19">
            <w:pPr>
              <w:spacing w:after="60"/>
              <w:rPr>
                <w:rFonts w:eastAsia="SimSun"/>
                <w:iCs/>
                <w:sz w:val="20"/>
              </w:rPr>
            </w:pPr>
            <w:r w:rsidRPr="00865B19">
              <w:rPr>
                <w:rFonts w:eastAsia="SimSun"/>
                <w:sz w:val="20"/>
              </w:rPr>
              <w:t xml:space="preserve">RRDFQ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1660136" w14:textId="77777777" w:rsidR="00865B19" w:rsidRPr="00865B19" w:rsidRDefault="00865B19" w:rsidP="00865B19">
            <w:pPr>
              <w:spacing w:after="60"/>
              <w:rPr>
                <w:rFonts w:eastAsia="SimSun"/>
                <w:iCs/>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1493F05" w14:textId="77777777" w:rsidR="00865B19" w:rsidRPr="00865B19" w:rsidRDefault="00865B19" w:rsidP="00865B19">
            <w:pPr>
              <w:spacing w:after="60"/>
              <w:rPr>
                <w:rFonts w:eastAsia="SimSun"/>
                <w:i/>
                <w:iCs/>
                <w:sz w:val="20"/>
              </w:rPr>
            </w:pPr>
            <w:r w:rsidRPr="00865B19">
              <w:rPr>
                <w:rFonts w:eastAsia="SimSun"/>
                <w:i/>
                <w:sz w:val="20"/>
              </w:rPr>
              <w:t>Reconfiguration Reg-Down Failure Quantity per QSE</w:t>
            </w:r>
            <w:r w:rsidRPr="00865B19">
              <w:rPr>
                <w:rFonts w:eastAsia="SimSun"/>
                <w:sz w:val="20"/>
              </w:rPr>
              <w:t xml:space="preserve">—QSE </w:t>
            </w:r>
            <w:r w:rsidRPr="00865B19">
              <w:rPr>
                <w:rFonts w:eastAsia="SimSun"/>
                <w:i/>
                <w:sz w:val="20"/>
              </w:rPr>
              <w:t>q</w:t>
            </w:r>
            <w:r w:rsidRPr="00865B19">
              <w:rPr>
                <w:rFonts w:eastAsia="SimSun"/>
                <w:sz w:val="20"/>
              </w:rPr>
              <w:t>’s total capacity associated with reconfiguration reductions on its Ancillary Service Supply Responsibility for Reg-Down, for the hour.</w:t>
            </w:r>
          </w:p>
        </w:tc>
      </w:tr>
      <w:tr w:rsidR="00865B19" w:rsidRPr="00865B19" w14:paraId="0A196C57" w14:textId="77777777" w:rsidTr="00C812E5">
        <w:tc>
          <w:tcPr>
            <w:tcW w:w="849" w:type="pct"/>
            <w:tcBorders>
              <w:top w:val="single" w:sz="4" w:space="0" w:color="auto"/>
              <w:left w:val="single" w:sz="4" w:space="0" w:color="auto"/>
              <w:bottom w:val="single" w:sz="4" w:space="0" w:color="auto"/>
              <w:right w:val="single" w:sz="4" w:space="0" w:color="auto"/>
            </w:tcBorders>
          </w:tcPr>
          <w:p w14:paraId="6CF15242" w14:textId="77777777" w:rsidR="00865B19" w:rsidRPr="00865B19" w:rsidRDefault="00865B19" w:rsidP="00865B19">
            <w:pPr>
              <w:spacing w:after="60"/>
              <w:rPr>
                <w:rFonts w:eastAsia="SimSun"/>
                <w:iCs/>
                <w:sz w:val="20"/>
              </w:rPr>
            </w:pPr>
            <w:r w:rsidRPr="00865B19">
              <w:rPr>
                <w:rFonts w:eastAsia="SimSun"/>
                <w:iCs/>
                <w:sz w:val="20"/>
              </w:rPr>
              <w:t xml:space="preserve">HLRS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EDA21F" w14:textId="77777777" w:rsidR="00865B19" w:rsidRPr="00865B19" w:rsidRDefault="00865B19" w:rsidP="00865B19">
            <w:pPr>
              <w:spacing w:after="60"/>
              <w:rPr>
                <w:rFonts w:eastAsia="SimSun"/>
                <w:iCs/>
                <w:sz w:val="20"/>
              </w:rPr>
            </w:pPr>
          </w:p>
        </w:tc>
        <w:tc>
          <w:tcPr>
            <w:tcW w:w="3691" w:type="pct"/>
            <w:tcBorders>
              <w:top w:val="single" w:sz="4" w:space="0" w:color="auto"/>
              <w:left w:val="single" w:sz="4" w:space="0" w:color="auto"/>
              <w:bottom w:val="single" w:sz="4" w:space="0" w:color="auto"/>
              <w:right w:val="single" w:sz="4" w:space="0" w:color="auto"/>
            </w:tcBorders>
          </w:tcPr>
          <w:p w14:paraId="3771215B" w14:textId="77777777" w:rsidR="00865B19" w:rsidRPr="00865B19" w:rsidRDefault="00865B19" w:rsidP="00865B19">
            <w:pPr>
              <w:spacing w:after="60"/>
              <w:rPr>
                <w:rFonts w:eastAsia="SimSun"/>
                <w:iCs/>
                <w:sz w:val="20"/>
              </w:rPr>
            </w:pPr>
            <w:r w:rsidRPr="00865B19">
              <w:rPr>
                <w:rFonts w:eastAsia="SimSun"/>
                <w:i/>
                <w:iCs/>
                <w:sz w:val="20"/>
              </w:rPr>
              <w:t>The Hourly Load Ratio Share calculated for QSE q for the hour</w:t>
            </w:r>
            <w:r w:rsidRPr="00865B19">
              <w:rPr>
                <w:rFonts w:eastAsia="SimSun"/>
                <w:iCs/>
                <w:sz w:val="20"/>
              </w:rPr>
              <w:t>.  See Section 6.6.2.4.</w:t>
            </w:r>
          </w:p>
        </w:tc>
      </w:tr>
      <w:tr w:rsidR="00865B19" w:rsidRPr="00865B19" w14:paraId="27D006B5" w14:textId="77777777" w:rsidTr="00C812E5">
        <w:tc>
          <w:tcPr>
            <w:tcW w:w="849" w:type="pct"/>
            <w:tcBorders>
              <w:top w:val="single" w:sz="4" w:space="0" w:color="auto"/>
              <w:left w:val="single" w:sz="4" w:space="0" w:color="auto"/>
              <w:bottom w:val="single" w:sz="4" w:space="0" w:color="auto"/>
              <w:right w:val="single" w:sz="4" w:space="0" w:color="auto"/>
            </w:tcBorders>
          </w:tcPr>
          <w:p w14:paraId="0C5E011A" w14:textId="77777777" w:rsidR="00865B19" w:rsidRPr="00865B19" w:rsidRDefault="00865B19" w:rsidP="00865B19">
            <w:pPr>
              <w:rPr>
                <w:rFonts w:eastAsia="SimSun"/>
                <w:sz w:val="20"/>
              </w:rPr>
            </w:pPr>
            <w:r w:rsidRPr="00865B19">
              <w:rPr>
                <w:rFonts w:eastAsia="SimSun"/>
                <w:sz w:val="20"/>
              </w:rPr>
              <w:t xml:space="preserve">PCRD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D5CFE77"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39AE1AA" w14:textId="77777777" w:rsidR="00865B19" w:rsidRPr="00865B19" w:rsidRDefault="00865B19" w:rsidP="00865B19">
            <w:pPr>
              <w:rPr>
                <w:rFonts w:eastAsia="SimSun"/>
                <w:sz w:val="20"/>
              </w:rPr>
            </w:pPr>
            <w:r w:rsidRPr="00865B19">
              <w:rPr>
                <w:rFonts w:eastAsia="SimSun"/>
                <w:i/>
                <w:sz w:val="20"/>
              </w:rPr>
              <w:t>Procured Capacity for Reg-Down per QSE in DAM</w:t>
            </w:r>
            <w:r w:rsidRPr="00865B19">
              <w:rPr>
                <w:rFonts w:eastAsia="SimSun"/>
                <w:sz w:val="20"/>
              </w:rPr>
              <w:t xml:space="preserve">—The total Reg-Down capacity quantity awarded to QSE </w:t>
            </w:r>
            <w:r w:rsidRPr="00865B19">
              <w:rPr>
                <w:rFonts w:eastAsia="SimSun"/>
                <w:i/>
                <w:sz w:val="20"/>
              </w:rPr>
              <w:t>q</w:t>
            </w:r>
            <w:r w:rsidRPr="00865B19">
              <w:rPr>
                <w:rFonts w:eastAsia="SimSun"/>
                <w:sz w:val="20"/>
              </w:rPr>
              <w:t xml:space="preserve"> in the DAM for all the Resources represented by the QSE</w:t>
            </w:r>
            <w:r w:rsidRPr="00865B19">
              <w:rPr>
                <w:rFonts w:eastAsia="SimSun"/>
                <w:iCs/>
                <w:sz w:val="20"/>
              </w:rPr>
              <w:t>,</w:t>
            </w:r>
            <w:r w:rsidRPr="00865B19">
              <w:rPr>
                <w:rFonts w:eastAsia="SimSun"/>
                <w:sz w:val="20"/>
              </w:rPr>
              <w:t xml:space="preserve"> for the hour.</w:t>
            </w:r>
          </w:p>
        </w:tc>
      </w:tr>
      <w:tr w:rsidR="00865B19" w:rsidRPr="00865B19" w14:paraId="24933DC6" w14:textId="77777777" w:rsidTr="00C812E5">
        <w:tc>
          <w:tcPr>
            <w:tcW w:w="849" w:type="pct"/>
            <w:tcBorders>
              <w:top w:val="single" w:sz="4" w:space="0" w:color="auto"/>
              <w:left w:val="single" w:sz="4" w:space="0" w:color="auto"/>
              <w:bottom w:val="single" w:sz="4" w:space="0" w:color="auto"/>
              <w:right w:val="single" w:sz="4" w:space="0" w:color="auto"/>
            </w:tcBorders>
          </w:tcPr>
          <w:p w14:paraId="729E2052" w14:textId="77777777" w:rsidR="00865B19" w:rsidRPr="00865B19" w:rsidRDefault="00865B19" w:rsidP="00865B19">
            <w:pPr>
              <w:rPr>
                <w:rFonts w:eastAsia="SimSun"/>
                <w:sz w:val="20"/>
              </w:rPr>
            </w:pPr>
            <w:r w:rsidRPr="00865B19">
              <w:rPr>
                <w:rFonts w:eastAsia="SimSun"/>
                <w:sz w:val="20"/>
              </w:rPr>
              <w:t xml:space="preserve">SARDQ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4AF070"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0F6BBE6" w14:textId="77777777" w:rsidR="00865B19" w:rsidRPr="00865B19" w:rsidRDefault="00865B19" w:rsidP="00865B19">
            <w:pPr>
              <w:rPr>
                <w:rFonts w:eastAsia="SimSun"/>
                <w:sz w:val="20"/>
              </w:rPr>
            </w:pPr>
            <w:r w:rsidRPr="00865B19">
              <w:rPr>
                <w:rFonts w:eastAsia="SimSun"/>
                <w:i/>
                <w:sz w:val="20"/>
              </w:rPr>
              <w:t>Total Self-Arranged Reg-Down Quantity per QSE for all markets</w:t>
            </w:r>
            <w:r w:rsidRPr="00865B19">
              <w:rPr>
                <w:rFonts w:eastAsia="SimSun"/>
                <w:sz w:val="20"/>
              </w:rPr>
              <w:t xml:space="preserve">—The sum of all self-arranged Reg-Down quantities submitted by QSE </w:t>
            </w:r>
            <w:r w:rsidRPr="00865B19">
              <w:rPr>
                <w:rFonts w:eastAsia="SimSun"/>
                <w:i/>
                <w:sz w:val="20"/>
              </w:rPr>
              <w:t>q</w:t>
            </w:r>
            <w:r w:rsidRPr="00865B19">
              <w:rPr>
                <w:rFonts w:eastAsia="SimSun"/>
                <w:sz w:val="20"/>
              </w:rPr>
              <w:t xml:space="preserve"> for DAM and all SASMs.</w:t>
            </w:r>
          </w:p>
        </w:tc>
      </w:tr>
      <w:tr w:rsidR="00865B19" w:rsidRPr="00865B19" w14:paraId="0A97123E" w14:textId="77777777" w:rsidTr="00C812E5">
        <w:trPr>
          <w:trHeight w:val="143"/>
        </w:trPr>
        <w:tc>
          <w:tcPr>
            <w:tcW w:w="849" w:type="pct"/>
            <w:tcBorders>
              <w:top w:val="single" w:sz="4" w:space="0" w:color="auto"/>
              <w:left w:val="single" w:sz="4" w:space="0" w:color="auto"/>
              <w:bottom w:val="single" w:sz="4" w:space="0" w:color="auto"/>
              <w:right w:val="single" w:sz="4" w:space="0" w:color="auto"/>
            </w:tcBorders>
          </w:tcPr>
          <w:p w14:paraId="3FB598E4" w14:textId="77777777" w:rsidR="00865B19" w:rsidRPr="00865B19" w:rsidRDefault="00865B19" w:rsidP="00865B19">
            <w:pPr>
              <w:spacing w:after="60"/>
              <w:rPr>
                <w:rFonts w:eastAsia="SimSun"/>
                <w:i/>
                <w:iCs/>
                <w:sz w:val="20"/>
              </w:rPr>
            </w:pPr>
            <w:r w:rsidRPr="00865B19">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34B73301"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732C6E79"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76651117" w14:textId="77777777" w:rsidTr="00C812E5">
        <w:tc>
          <w:tcPr>
            <w:tcW w:w="849" w:type="pct"/>
            <w:tcBorders>
              <w:top w:val="single" w:sz="4" w:space="0" w:color="auto"/>
              <w:left w:val="single" w:sz="4" w:space="0" w:color="auto"/>
              <w:bottom w:val="single" w:sz="4" w:space="0" w:color="auto"/>
              <w:right w:val="single" w:sz="4" w:space="0" w:color="auto"/>
            </w:tcBorders>
          </w:tcPr>
          <w:p w14:paraId="60A398C8" w14:textId="77777777" w:rsidR="00865B19" w:rsidRPr="00865B19" w:rsidRDefault="00865B19" w:rsidP="00865B19">
            <w:pPr>
              <w:spacing w:after="60"/>
              <w:rPr>
                <w:rFonts w:eastAsia="SimSun"/>
                <w:i/>
                <w:iCs/>
                <w:sz w:val="20"/>
              </w:rPr>
            </w:pPr>
            <w:r w:rsidRPr="00865B19">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7F291CB3"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73EFC61"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1E4DA93A" w14:textId="77777777" w:rsidR="00865B19" w:rsidRPr="00865B19" w:rsidRDefault="00865B19" w:rsidP="00865B19">
      <w:pPr>
        <w:rPr>
          <w:rFonts w:eastAsia="SimSun"/>
        </w:rPr>
      </w:pPr>
    </w:p>
    <w:p w14:paraId="2461D1F1"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adjustment to each QSE’s DAM charge for the Reg-Down for the Operating Hour, due to changes during the Adjustment Period or Real-Time operations, is calculated as follows:</w:t>
      </w:r>
    </w:p>
    <w:p w14:paraId="57BFC30C" w14:textId="77777777" w:rsidR="00865B19" w:rsidRPr="00865B19" w:rsidRDefault="00865B19" w:rsidP="00865B19">
      <w:pPr>
        <w:spacing w:after="240"/>
        <w:ind w:left="2880" w:hanging="2160"/>
        <w:rPr>
          <w:rFonts w:eastAsia="SimSun"/>
          <w:b/>
          <w:bCs/>
        </w:rPr>
      </w:pPr>
      <w:r w:rsidRPr="00865B19">
        <w:rPr>
          <w:rFonts w:eastAsia="SimSun"/>
          <w:b/>
          <w:bCs/>
        </w:rPr>
        <w:t xml:space="preserve">RTRDAMT </w:t>
      </w:r>
      <w:r w:rsidRPr="00865B19">
        <w:rPr>
          <w:rFonts w:eastAsia="SimSun"/>
          <w:b/>
          <w:bCs/>
          <w:i/>
          <w:vertAlign w:val="subscript"/>
        </w:rPr>
        <w:t>q</w:t>
      </w:r>
      <w:r w:rsidRPr="00865B19">
        <w:rPr>
          <w:rFonts w:eastAsia="SimSun"/>
          <w:b/>
          <w:bCs/>
        </w:rPr>
        <w:tab/>
        <w:t>=</w:t>
      </w:r>
      <w:r w:rsidRPr="00865B19">
        <w:rPr>
          <w:rFonts w:eastAsia="SimSun"/>
          <w:b/>
          <w:bCs/>
        </w:rPr>
        <w:tab/>
        <w:t xml:space="preserve">RDCOST </w:t>
      </w:r>
      <w:r w:rsidRPr="00865B19">
        <w:rPr>
          <w:rFonts w:eastAsia="SimSun"/>
          <w:b/>
          <w:bCs/>
          <w:i/>
          <w:vertAlign w:val="subscript"/>
        </w:rPr>
        <w:t>q</w:t>
      </w:r>
      <w:r w:rsidRPr="00865B19">
        <w:rPr>
          <w:rFonts w:eastAsia="SimSun"/>
          <w:b/>
          <w:bCs/>
        </w:rPr>
        <w:t xml:space="preserve"> – DARDAMT </w:t>
      </w:r>
      <w:r w:rsidRPr="00865B19">
        <w:rPr>
          <w:rFonts w:eastAsia="SimSun"/>
          <w:b/>
          <w:bCs/>
          <w:i/>
          <w:vertAlign w:val="subscript"/>
        </w:rPr>
        <w:t>q</w:t>
      </w:r>
    </w:p>
    <w:p w14:paraId="72AA7B8C"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65B19" w:rsidRPr="00865B19" w14:paraId="4BF18837" w14:textId="77777777" w:rsidTr="00C812E5">
        <w:tc>
          <w:tcPr>
            <w:tcW w:w="824" w:type="pct"/>
          </w:tcPr>
          <w:p w14:paraId="1152A20C"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463" w:type="pct"/>
          </w:tcPr>
          <w:p w14:paraId="2A1F6753"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713" w:type="pct"/>
          </w:tcPr>
          <w:p w14:paraId="11CBA123"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00A5CA1A" w14:textId="77777777" w:rsidTr="00C812E5">
        <w:tc>
          <w:tcPr>
            <w:tcW w:w="824" w:type="pct"/>
          </w:tcPr>
          <w:p w14:paraId="0C039148" w14:textId="77777777" w:rsidR="00865B19" w:rsidRPr="00865B19" w:rsidRDefault="00865B19" w:rsidP="00865B19">
            <w:pPr>
              <w:spacing w:after="60"/>
              <w:rPr>
                <w:rFonts w:eastAsia="SimSun"/>
                <w:iCs/>
                <w:sz w:val="20"/>
              </w:rPr>
            </w:pPr>
            <w:r w:rsidRPr="00865B19">
              <w:rPr>
                <w:rFonts w:eastAsia="SimSun"/>
                <w:iCs/>
                <w:sz w:val="20"/>
              </w:rPr>
              <w:lastRenderedPageBreak/>
              <w:t xml:space="preserve">RTRDAMT </w:t>
            </w:r>
            <w:r w:rsidRPr="00865B19">
              <w:rPr>
                <w:rFonts w:eastAsia="SimSun"/>
                <w:i/>
                <w:iCs/>
                <w:sz w:val="20"/>
                <w:vertAlign w:val="subscript"/>
              </w:rPr>
              <w:t>q</w:t>
            </w:r>
          </w:p>
        </w:tc>
        <w:tc>
          <w:tcPr>
            <w:tcW w:w="463" w:type="pct"/>
          </w:tcPr>
          <w:p w14:paraId="7FE92ED3"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2FB65348" w14:textId="77777777" w:rsidR="00865B19" w:rsidRPr="00865B19" w:rsidRDefault="00865B19" w:rsidP="00865B19">
            <w:pPr>
              <w:spacing w:after="60"/>
              <w:rPr>
                <w:rFonts w:eastAsia="SimSun"/>
                <w:iCs/>
                <w:sz w:val="20"/>
              </w:rPr>
            </w:pPr>
            <w:r w:rsidRPr="00865B19">
              <w:rPr>
                <w:rFonts w:eastAsia="SimSun"/>
                <w:i/>
                <w:iCs/>
                <w:sz w:val="20"/>
              </w:rPr>
              <w:t>Real-Time Reg-Down Amount per QSE</w:t>
            </w:r>
            <w:r w:rsidRPr="00865B19">
              <w:rPr>
                <w:rFonts w:eastAsia="SimSun"/>
                <w:iCs/>
                <w:sz w:val="20"/>
              </w:rPr>
              <w:t xml:space="preserve">—The adjustment to QSE </w:t>
            </w:r>
            <w:r w:rsidRPr="00865B19">
              <w:rPr>
                <w:rFonts w:eastAsia="SimSun"/>
                <w:i/>
                <w:iCs/>
                <w:sz w:val="20"/>
              </w:rPr>
              <w:t>q</w:t>
            </w:r>
            <w:r w:rsidRPr="00865B19">
              <w:rPr>
                <w:rFonts w:eastAsia="SimSun"/>
                <w:iCs/>
                <w:sz w:val="20"/>
              </w:rPr>
              <w:t>’s share of the costs for Reg-Down, for the hour.</w:t>
            </w:r>
          </w:p>
        </w:tc>
      </w:tr>
      <w:tr w:rsidR="00865B19" w:rsidRPr="00865B19" w14:paraId="55EF1569" w14:textId="77777777" w:rsidTr="00C812E5">
        <w:tc>
          <w:tcPr>
            <w:tcW w:w="824" w:type="pct"/>
          </w:tcPr>
          <w:p w14:paraId="7346EBDC" w14:textId="77777777" w:rsidR="00865B19" w:rsidRPr="00865B19" w:rsidRDefault="00865B19" w:rsidP="00865B19">
            <w:pPr>
              <w:spacing w:after="60"/>
              <w:rPr>
                <w:rFonts w:eastAsia="SimSun"/>
                <w:iCs/>
                <w:sz w:val="20"/>
              </w:rPr>
            </w:pPr>
            <w:r w:rsidRPr="00865B19">
              <w:rPr>
                <w:rFonts w:eastAsia="SimSun"/>
                <w:iCs/>
                <w:sz w:val="20"/>
              </w:rPr>
              <w:t xml:space="preserve">RDCOST </w:t>
            </w:r>
            <w:r w:rsidRPr="00865B19">
              <w:rPr>
                <w:rFonts w:eastAsia="SimSun"/>
                <w:i/>
                <w:iCs/>
                <w:sz w:val="20"/>
                <w:vertAlign w:val="subscript"/>
              </w:rPr>
              <w:t>q</w:t>
            </w:r>
          </w:p>
        </w:tc>
        <w:tc>
          <w:tcPr>
            <w:tcW w:w="463" w:type="pct"/>
          </w:tcPr>
          <w:p w14:paraId="02D33B68"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7C9AB3C2" w14:textId="77777777" w:rsidR="00865B19" w:rsidRPr="00865B19" w:rsidRDefault="00865B19" w:rsidP="00865B19">
            <w:pPr>
              <w:spacing w:after="60"/>
              <w:rPr>
                <w:rFonts w:eastAsia="SimSun"/>
                <w:iCs/>
                <w:sz w:val="20"/>
              </w:rPr>
            </w:pPr>
            <w:r w:rsidRPr="00865B19">
              <w:rPr>
                <w:rFonts w:eastAsia="SimSun"/>
                <w:i/>
                <w:iCs/>
                <w:sz w:val="20"/>
              </w:rPr>
              <w:t>Reg-Down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Reg-Down, for the hour.</w:t>
            </w:r>
          </w:p>
        </w:tc>
      </w:tr>
      <w:tr w:rsidR="00865B19" w:rsidRPr="00865B19" w14:paraId="569DD22C" w14:textId="77777777" w:rsidTr="00C812E5">
        <w:tc>
          <w:tcPr>
            <w:tcW w:w="824" w:type="pct"/>
          </w:tcPr>
          <w:p w14:paraId="50153855" w14:textId="77777777" w:rsidR="00865B19" w:rsidRPr="00865B19" w:rsidRDefault="00865B19" w:rsidP="00865B19">
            <w:pPr>
              <w:spacing w:after="60"/>
              <w:rPr>
                <w:rFonts w:eastAsia="SimSun"/>
                <w:iCs/>
                <w:sz w:val="20"/>
              </w:rPr>
            </w:pPr>
            <w:r w:rsidRPr="00865B19">
              <w:rPr>
                <w:rFonts w:eastAsia="SimSun"/>
                <w:iCs/>
                <w:sz w:val="20"/>
              </w:rPr>
              <w:t xml:space="preserve">DARDAMT </w:t>
            </w:r>
            <w:r w:rsidRPr="00865B19">
              <w:rPr>
                <w:rFonts w:eastAsia="SimSun"/>
                <w:i/>
                <w:iCs/>
                <w:sz w:val="20"/>
                <w:vertAlign w:val="subscript"/>
              </w:rPr>
              <w:t>q</w:t>
            </w:r>
          </w:p>
        </w:tc>
        <w:tc>
          <w:tcPr>
            <w:tcW w:w="463" w:type="pct"/>
          </w:tcPr>
          <w:p w14:paraId="591EF0E4"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130C36C5" w14:textId="77777777" w:rsidR="00865B19" w:rsidRPr="00865B19" w:rsidRDefault="00865B19" w:rsidP="00865B19">
            <w:pPr>
              <w:spacing w:after="60"/>
              <w:rPr>
                <w:rFonts w:eastAsia="SimSun"/>
                <w:iCs/>
                <w:sz w:val="20"/>
              </w:rPr>
            </w:pPr>
            <w:r w:rsidRPr="00865B19">
              <w:rPr>
                <w:rFonts w:eastAsia="SimSun"/>
                <w:i/>
                <w:iCs/>
                <w:sz w:val="20"/>
              </w:rPr>
              <w:t>Day-Ahead Reg-Down Amount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DAM cost for Reg-Down, for the hour.</w:t>
            </w:r>
          </w:p>
        </w:tc>
      </w:tr>
      <w:tr w:rsidR="00865B19" w:rsidRPr="00865B19" w14:paraId="18BF9CB2" w14:textId="77777777" w:rsidTr="00C812E5">
        <w:tc>
          <w:tcPr>
            <w:tcW w:w="824" w:type="pct"/>
            <w:tcBorders>
              <w:top w:val="single" w:sz="4" w:space="0" w:color="auto"/>
              <w:left w:val="single" w:sz="4" w:space="0" w:color="auto"/>
              <w:bottom w:val="single" w:sz="4" w:space="0" w:color="auto"/>
              <w:right w:val="single" w:sz="4" w:space="0" w:color="auto"/>
            </w:tcBorders>
          </w:tcPr>
          <w:p w14:paraId="7F94BB12" w14:textId="77777777" w:rsidR="00865B19" w:rsidRPr="00865B19" w:rsidRDefault="00865B19" w:rsidP="00865B19">
            <w:pPr>
              <w:spacing w:after="60"/>
              <w:rPr>
                <w:rFonts w:eastAsia="SimSun"/>
                <w:i/>
                <w:iCs/>
                <w:sz w:val="20"/>
              </w:rPr>
            </w:pPr>
            <w:r w:rsidRPr="00865B19">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07D9A09F" w14:textId="77777777" w:rsidR="00865B19" w:rsidRPr="00865B19" w:rsidRDefault="00865B19" w:rsidP="00865B19">
            <w:pPr>
              <w:spacing w:after="60"/>
              <w:rPr>
                <w:rFonts w:eastAsia="SimSun"/>
                <w:iCs/>
                <w:sz w:val="20"/>
              </w:rPr>
            </w:pPr>
            <w:r w:rsidRPr="00865B19">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42F3A9A3" w14:textId="77777777" w:rsidR="00865B19" w:rsidRPr="00865B19" w:rsidRDefault="00865B19" w:rsidP="00865B19">
            <w:pPr>
              <w:spacing w:after="60"/>
              <w:rPr>
                <w:rFonts w:eastAsia="SimSun"/>
                <w:iCs/>
                <w:sz w:val="20"/>
              </w:rPr>
            </w:pPr>
            <w:r w:rsidRPr="00865B19">
              <w:rPr>
                <w:rFonts w:eastAsia="SimSun"/>
                <w:iCs/>
                <w:sz w:val="20"/>
              </w:rPr>
              <w:t>A QSE.</w:t>
            </w:r>
          </w:p>
        </w:tc>
      </w:tr>
    </w:tbl>
    <w:p w14:paraId="09EB2146" w14:textId="77777777" w:rsidR="00865B19" w:rsidRPr="00865B19" w:rsidRDefault="00865B19" w:rsidP="00865B19">
      <w:pPr>
        <w:spacing w:before="240" w:after="240"/>
        <w:ind w:left="720" w:hanging="720"/>
        <w:rPr>
          <w:rFonts w:eastAsia="SimSun"/>
          <w:iCs/>
        </w:rPr>
      </w:pPr>
      <w:r w:rsidRPr="00865B19">
        <w:rPr>
          <w:rFonts w:eastAsia="SimSun"/>
          <w:iCs/>
        </w:rPr>
        <w:t>(4)</w:t>
      </w:r>
      <w:r w:rsidRPr="00865B19">
        <w:rPr>
          <w:rFonts w:eastAsia="SimSun"/>
          <w:iCs/>
        </w:rPr>
        <w:tab/>
        <w:t>For RRS, if applicable:</w:t>
      </w:r>
    </w:p>
    <w:p w14:paraId="1C682E48"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RRS for a given Operating Hour is calculated as follows:</w:t>
      </w:r>
    </w:p>
    <w:p w14:paraId="63C44E4E" w14:textId="47371DFB" w:rsidR="00865B19" w:rsidRPr="00865B19" w:rsidRDefault="00865B19" w:rsidP="00865B19">
      <w:pPr>
        <w:spacing w:after="120"/>
        <w:ind w:left="3600" w:hanging="2880"/>
        <w:rPr>
          <w:rFonts w:eastAsia="SimSun"/>
          <w:b/>
          <w:bCs/>
        </w:rPr>
      </w:pPr>
      <w:r w:rsidRPr="00865B19">
        <w:rPr>
          <w:rFonts w:eastAsia="SimSun"/>
          <w:b/>
          <w:bCs/>
        </w:rPr>
        <w:t>RRCOSTTOT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75F80930" wp14:editId="728A85AC">
            <wp:extent cx="144780" cy="274320"/>
            <wp:effectExtent l="0" t="0" r="0" b="0"/>
            <wp:docPr id="94"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(RTPCRRAMTTOT </w:t>
      </w:r>
      <w:r w:rsidRPr="00865B19">
        <w:rPr>
          <w:rFonts w:eastAsia="SimSun"/>
          <w:b/>
          <w:bCs/>
          <w:i/>
          <w:vertAlign w:val="subscript"/>
        </w:rPr>
        <w:t>m</w:t>
      </w:r>
      <w:r w:rsidRPr="00865B19">
        <w:rPr>
          <w:rFonts w:ascii="Times New Roman Bold" w:eastAsia="SimSun" w:hAnsi="Times New Roman Bold"/>
          <w:b/>
          <w:bCs/>
        </w:rPr>
        <w:t>)</w:t>
      </w:r>
      <w:r w:rsidRPr="00865B19">
        <w:rPr>
          <w:rFonts w:eastAsia="SimSun"/>
          <w:b/>
          <w:bCs/>
        </w:rPr>
        <w:t xml:space="preserve"> +    </w:t>
      </w:r>
      <w:r w:rsidRPr="00865B19">
        <w:rPr>
          <w:rFonts w:eastAsia="SimSun"/>
          <w:b/>
          <w:bCs/>
        </w:rPr>
        <w:tab/>
        <w:t xml:space="preserve">PCRRAMTTOT  + RRFQAMTTOT + </w:t>
      </w:r>
    </w:p>
    <w:p w14:paraId="7CFCF17B" w14:textId="77777777" w:rsidR="00865B19" w:rsidRPr="00865B19" w:rsidRDefault="00865B19" w:rsidP="00865B19">
      <w:pPr>
        <w:spacing w:after="240"/>
        <w:ind w:left="3600" w:firstLine="720"/>
        <w:rPr>
          <w:rFonts w:eastAsia="SimSun"/>
          <w:b/>
          <w:bCs/>
        </w:rPr>
      </w:pPr>
      <w:r w:rsidRPr="00865B19">
        <w:rPr>
          <w:rFonts w:eastAsia="SimSun"/>
          <w:b/>
          <w:bCs/>
        </w:rPr>
        <w:t>RRINFQAMTTOT)</w:t>
      </w:r>
    </w:p>
    <w:p w14:paraId="0EC8F226" w14:textId="77777777" w:rsidR="00865B19" w:rsidRPr="00865B19" w:rsidRDefault="00865B19" w:rsidP="00865B19">
      <w:pPr>
        <w:spacing w:after="240"/>
        <w:rPr>
          <w:rFonts w:eastAsia="SimSun"/>
          <w:iCs/>
        </w:rPr>
      </w:pPr>
      <w:r w:rsidRPr="00865B19">
        <w:rPr>
          <w:rFonts w:eastAsia="SimSun"/>
          <w:iCs/>
        </w:rPr>
        <w:t xml:space="preserve">Where: </w:t>
      </w:r>
    </w:p>
    <w:p w14:paraId="4DFE5606" w14:textId="77777777" w:rsidR="00865B19" w:rsidRPr="00865B19" w:rsidRDefault="00865B19" w:rsidP="00865B19">
      <w:pPr>
        <w:rPr>
          <w:rFonts w:eastAsia="SimSun"/>
        </w:rPr>
      </w:pPr>
      <w:r w:rsidRPr="00865B19">
        <w:rPr>
          <w:rFonts w:eastAsia="SimSun"/>
        </w:rPr>
        <w:t xml:space="preserve">Total payment of SASM- and RSASM-procured capacity for RRS by </w:t>
      </w:r>
      <w:proofErr w:type="gramStart"/>
      <w:r w:rsidRPr="00865B19">
        <w:rPr>
          <w:rFonts w:eastAsia="SimSun"/>
        </w:rPr>
        <w:t>market</w:t>
      </w:r>
      <w:proofErr w:type="gramEnd"/>
    </w:p>
    <w:p w14:paraId="31370331" w14:textId="05BBDE03"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RTPCRRAMTTOT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47856089" wp14:editId="765DC0D7">
            <wp:extent cx="144780" cy="297180"/>
            <wp:effectExtent l="0" t="0" r="0" b="0"/>
            <wp:docPr id="95"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RTPCRRAMT </w:t>
      </w:r>
      <w:r w:rsidRPr="00865B19">
        <w:rPr>
          <w:rFonts w:eastAsia="SimSun"/>
          <w:bCs/>
          <w:i/>
          <w:vertAlign w:val="subscript"/>
        </w:rPr>
        <w:t>q, m</w:t>
      </w:r>
    </w:p>
    <w:p w14:paraId="26822E91" w14:textId="77777777" w:rsidR="00865B19" w:rsidRPr="00865B19" w:rsidRDefault="00865B19" w:rsidP="00865B19">
      <w:pPr>
        <w:rPr>
          <w:rFonts w:eastAsia="SimSun"/>
        </w:rPr>
      </w:pPr>
      <w:r w:rsidRPr="00865B19">
        <w:rPr>
          <w:rFonts w:eastAsia="SimSun"/>
        </w:rPr>
        <w:t>Total payment of DAM-procured capacity for RRS</w:t>
      </w:r>
    </w:p>
    <w:p w14:paraId="6B413A41" w14:textId="0187EF19" w:rsidR="00865B19" w:rsidRPr="00865B19" w:rsidRDefault="00865B19" w:rsidP="00865B19">
      <w:pPr>
        <w:spacing w:after="240"/>
        <w:ind w:leftChars="300" w:left="2880" w:hangingChars="900" w:hanging="2160"/>
        <w:rPr>
          <w:rFonts w:eastAsia="SimSun"/>
          <w:bCs/>
        </w:rPr>
      </w:pPr>
      <w:r w:rsidRPr="00865B19">
        <w:rPr>
          <w:rFonts w:eastAsia="SimSun"/>
          <w:bCs/>
        </w:rPr>
        <w:t>PCRRAMTTOT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62D54966" wp14:editId="6D80CEBC">
            <wp:extent cx="144780" cy="297180"/>
            <wp:effectExtent l="0" t="0" r="0" b="0"/>
            <wp:docPr id="96"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PCRRAMT </w:t>
      </w:r>
      <w:r w:rsidRPr="00865B19">
        <w:rPr>
          <w:rFonts w:eastAsia="SimSun"/>
          <w:bCs/>
          <w:i/>
          <w:vertAlign w:val="subscript"/>
        </w:rPr>
        <w:t>q</w:t>
      </w:r>
    </w:p>
    <w:p w14:paraId="4064B7B0" w14:textId="77777777" w:rsidR="00865B19" w:rsidRPr="00865B19" w:rsidRDefault="00865B19" w:rsidP="00865B19">
      <w:pPr>
        <w:rPr>
          <w:rFonts w:eastAsia="SimSun"/>
        </w:rPr>
      </w:pPr>
      <w:r w:rsidRPr="00865B19">
        <w:rPr>
          <w:rFonts w:eastAsia="SimSun"/>
        </w:rPr>
        <w:t>Total charge of failure on Ancillary Service Supply Responsibility for RRS</w:t>
      </w:r>
    </w:p>
    <w:p w14:paraId="72E7C050" w14:textId="0700312F"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RRFQAMTTOT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B6DC1E5" wp14:editId="15DE2A0F">
            <wp:extent cx="144780" cy="297180"/>
            <wp:effectExtent l="0" t="0" r="0" b="0"/>
            <wp:docPr id="97"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RRFQAMTQSETOT </w:t>
      </w:r>
      <w:r w:rsidRPr="00865B19">
        <w:rPr>
          <w:rFonts w:eastAsia="SimSun"/>
          <w:bCs/>
          <w:i/>
          <w:vertAlign w:val="subscript"/>
        </w:rPr>
        <w:t>q</w:t>
      </w:r>
    </w:p>
    <w:p w14:paraId="3FC9B40D"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RRS Service by QSE</w:t>
      </w:r>
    </w:p>
    <w:p w14:paraId="380D1B48" w14:textId="7F4E8003"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RTPCRRAMTQSETOT </w:t>
      </w:r>
      <w:r w:rsidRPr="00865B19">
        <w:rPr>
          <w:rFonts w:eastAsia="SimSun"/>
          <w:bCs/>
          <w:i/>
          <w:vertAlign w:val="subscript"/>
        </w:rPr>
        <w:t>q</w:t>
      </w:r>
      <w:r w:rsidRPr="00865B19">
        <w:rPr>
          <w:rFonts w:eastAsia="SimSun"/>
          <w:bCs/>
        </w:rPr>
        <w:t xml:space="preserve"> </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2CB440FD" wp14:editId="07450E9E">
            <wp:extent cx="144780" cy="274320"/>
            <wp:effectExtent l="0" t="0" r="0" b="0"/>
            <wp:docPr id="98"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RTPCRRAMT </w:t>
      </w:r>
      <w:r w:rsidRPr="00865B19">
        <w:rPr>
          <w:rFonts w:eastAsia="SimSun"/>
          <w:bCs/>
          <w:i/>
          <w:vertAlign w:val="subscript"/>
        </w:rPr>
        <w:t>q, m</w:t>
      </w:r>
    </w:p>
    <w:p w14:paraId="69DC7AB6" w14:textId="77777777" w:rsidR="00865B19" w:rsidRPr="00865B19" w:rsidRDefault="00865B19" w:rsidP="00865B19">
      <w:pPr>
        <w:rPr>
          <w:rFonts w:eastAsia="SimSun"/>
        </w:rPr>
      </w:pPr>
      <w:r w:rsidRPr="00865B19">
        <w:rPr>
          <w:rFonts w:eastAsia="SimSun"/>
        </w:rPr>
        <w:t>Total charge of infeasible Ancillary Service Supply Responsibility for RRS</w:t>
      </w:r>
    </w:p>
    <w:p w14:paraId="4A5C84FD" w14:textId="77777777" w:rsidR="00865B19" w:rsidRPr="00865B19" w:rsidRDefault="00865B19" w:rsidP="00865B19">
      <w:pPr>
        <w:spacing w:after="240"/>
        <w:ind w:left="2880" w:hanging="2160"/>
        <w:rPr>
          <w:rFonts w:eastAsia="SimSun"/>
        </w:rPr>
      </w:pPr>
      <w:r w:rsidRPr="00865B19">
        <w:rPr>
          <w:rFonts w:eastAsia="SimSun"/>
        </w:rPr>
        <w:t>RRINFQAMTTOT</w:t>
      </w:r>
      <w:r w:rsidRPr="00865B19">
        <w:rPr>
          <w:rFonts w:eastAsia="SimSun"/>
        </w:rPr>
        <w:tab/>
        <w:t>=</w:t>
      </w:r>
      <w:r w:rsidRPr="00865B19">
        <w:rPr>
          <w:rFonts w:eastAsia="SimSun"/>
        </w:rPr>
        <w:tab/>
      </w:r>
      <w:r w:rsidR="0064163E">
        <w:rPr>
          <w:rFonts w:eastAsia="SimSun"/>
          <w:position w:val="-22"/>
          <w:lang w:val="pt-BR"/>
        </w:rPr>
        <w:pict w14:anchorId="1A2DF8BD">
          <v:shape id="_x0000_i1057" type="#_x0000_t75" style="width:12pt;height:18pt">
            <v:imagedata r:id="rId38" o:title=""/>
          </v:shape>
        </w:pict>
      </w:r>
      <w:r w:rsidRPr="00865B19">
        <w:rPr>
          <w:rFonts w:eastAsia="SimSun"/>
        </w:rPr>
        <w:t xml:space="preserve"> RRINFQAMT </w:t>
      </w:r>
      <w:r w:rsidRPr="00865B19">
        <w:rPr>
          <w:rFonts w:eastAsia="SimSun"/>
          <w:i/>
          <w:vertAlign w:val="subscript"/>
        </w:rPr>
        <w:t>q</w:t>
      </w:r>
      <w:r w:rsidRPr="00865B19">
        <w:rPr>
          <w:rFonts w:eastAsia="SimSun"/>
          <w:vertAlign w:val="subscript"/>
        </w:rPr>
        <w:t xml:space="preserve"> </w:t>
      </w:r>
    </w:p>
    <w:p w14:paraId="5A66B4D3"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65B19" w:rsidRPr="00865B19" w14:paraId="179DC30F" w14:textId="77777777" w:rsidTr="00C812E5">
        <w:trPr>
          <w:tblHeader/>
        </w:trPr>
        <w:tc>
          <w:tcPr>
            <w:tcW w:w="1278" w:type="pct"/>
          </w:tcPr>
          <w:p w14:paraId="3133F777"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31A970E4"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93" w:type="pct"/>
          </w:tcPr>
          <w:p w14:paraId="4C5C9A71"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5F47520F" w14:textId="77777777" w:rsidTr="00C812E5">
        <w:tc>
          <w:tcPr>
            <w:tcW w:w="1278" w:type="pct"/>
          </w:tcPr>
          <w:p w14:paraId="1A50E068" w14:textId="77777777" w:rsidR="00865B19" w:rsidRPr="00865B19" w:rsidRDefault="00865B19" w:rsidP="00865B19">
            <w:pPr>
              <w:spacing w:after="60"/>
              <w:rPr>
                <w:rFonts w:eastAsia="SimSun"/>
                <w:iCs/>
                <w:sz w:val="20"/>
              </w:rPr>
            </w:pPr>
            <w:r w:rsidRPr="00865B19">
              <w:rPr>
                <w:rFonts w:eastAsia="SimSun"/>
                <w:iCs/>
                <w:sz w:val="20"/>
              </w:rPr>
              <w:t>RRCOSTTOT</w:t>
            </w:r>
          </w:p>
        </w:tc>
        <w:tc>
          <w:tcPr>
            <w:tcW w:w="329" w:type="pct"/>
          </w:tcPr>
          <w:p w14:paraId="2BBDB3F9"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Pr>
          <w:p w14:paraId="27AE2828" w14:textId="77777777" w:rsidR="00865B19" w:rsidRPr="00865B19" w:rsidRDefault="00865B19" w:rsidP="00865B19">
            <w:pPr>
              <w:spacing w:after="60"/>
              <w:rPr>
                <w:rFonts w:eastAsia="SimSun"/>
                <w:iCs/>
                <w:sz w:val="20"/>
              </w:rPr>
            </w:pPr>
            <w:r w:rsidRPr="00865B19">
              <w:rPr>
                <w:rFonts w:eastAsia="SimSun"/>
                <w:i/>
                <w:iCs/>
                <w:sz w:val="20"/>
              </w:rPr>
              <w:t>Responsive Reserve Cost Total</w:t>
            </w:r>
            <w:r w:rsidRPr="00865B19">
              <w:rPr>
                <w:rFonts w:eastAsia="SimSun"/>
                <w:iCs/>
                <w:sz w:val="20"/>
              </w:rPr>
              <w:t>—The net total costs for RRS, for the hour.</w:t>
            </w:r>
          </w:p>
        </w:tc>
      </w:tr>
      <w:tr w:rsidR="00865B19" w:rsidRPr="00865B19" w14:paraId="52BF85C7" w14:textId="77777777" w:rsidTr="00C812E5">
        <w:tc>
          <w:tcPr>
            <w:tcW w:w="1278" w:type="pct"/>
            <w:tcBorders>
              <w:top w:val="single" w:sz="4" w:space="0" w:color="auto"/>
              <w:left w:val="single" w:sz="4" w:space="0" w:color="auto"/>
              <w:bottom w:val="single" w:sz="4" w:space="0" w:color="auto"/>
              <w:right w:val="single" w:sz="4" w:space="0" w:color="auto"/>
            </w:tcBorders>
          </w:tcPr>
          <w:p w14:paraId="4E23E6E2" w14:textId="77777777" w:rsidR="00865B19" w:rsidRPr="00865B19" w:rsidRDefault="00865B19" w:rsidP="00865B19">
            <w:pPr>
              <w:spacing w:after="60"/>
              <w:rPr>
                <w:rFonts w:eastAsia="SimSun"/>
                <w:iCs/>
                <w:sz w:val="20"/>
              </w:rPr>
            </w:pPr>
            <w:r w:rsidRPr="00865B19">
              <w:rPr>
                <w:rFonts w:eastAsia="SimSun"/>
                <w:iCs/>
                <w:sz w:val="20"/>
              </w:rPr>
              <w:t xml:space="preserve">RTPCRRAMTTOT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525D5959"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2397EBA" w14:textId="77777777" w:rsidR="00865B19" w:rsidRPr="00865B19" w:rsidRDefault="00865B19" w:rsidP="00865B19">
            <w:pPr>
              <w:spacing w:after="60"/>
              <w:rPr>
                <w:rFonts w:eastAsia="SimSun"/>
                <w:i/>
                <w:iCs/>
                <w:sz w:val="20"/>
              </w:rPr>
            </w:pPr>
            <w:r w:rsidRPr="00865B19">
              <w:rPr>
                <w:rFonts w:eastAsia="SimSun"/>
                <w:i/>
                <w:iCs/>
                <w:sz w:val="20"/>
              </w:rPr>
              <w:t>Procured Capacity for Responsive Reserve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RRS, for the hour.</w:t>
            </w:r>
          </w:p>
        </w:tc>
      </w:tr>
      <w:tr w:rsidR="00865B19" w:rsidRPr="00865B19" w14:paraId="67F614C8" w14:textId="77777777" w:rsidTr="00C812E5">
        <w:tc>
          <w:tcPr>
            <w:tcW w:w="1278" w:type="pct"/>
            <w:tcBorders>
              <w:top w:val="single" w:sz="4" w:space="0" w:color="auto"/>
              <w:left w:val="single" w:sz="4" w:space="0" w:color="auto"/>
              <w:bottom w:val="single" w:sz="4" w:space="0" w:color="auto"/>
              <w:right w:val="single" w:sz="4" w:space="0" w:color="auto"/>
            </w:tcBorders>
          </w:tcPr>
          <w:p w14:paraId="187C05D4" w14:textId="77777777" w:rsidR="00865B19" w:rsidRPr="00865B19" w:rsidRDefault="00865B19" w:rsidP="00865B19">
            <w:pPr>
              <w:spacing w:after="60"/>
              <w:rPr>
                <w:rFonts w:eastAsia="SimSun"/>
                <w:iCs/>
                <w:sz w:val="20"/>
              </w:rPr>
            </w:pPr>
            <w:r w:rsidRPr="00865B19">
              <w:rPr>
                <w:rFonts w:eastAsia="SimSun"/>
                <w:iCs/>
                <w:sz w:val="20"/>
              </w:rPr>
              <w:t xml:space="preserve">RTPCRRAMT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8F84405"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75661E4" w14:textId="77777777" w:rsidR="00865B19" w:rsidRPr="00865B19" w:rsidRDefault="00865B19" w:rsidP="00865B19">
            <w:pPr>
              <w:spacing w:after="60"/>
              <w:rPr>
                <w:rFonts w:eastAsia="SimSun"/>
                <w:i/>
                <w:iCs/>
                <w:sz w:val="20"/>
              </w:rPr>
            </w:pPr>
            <w:r w:rsidRPr="00865B19">
              <w:rPr>
                <w:rFonts w:eastAsia="SimSun"/>
                <w:i/>
                <w:iCs/>
                <w:sz w:val="20"/>
              </w:rPr>
              <w:t>Procured Capacity for Responsive Reserve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RRS, for the hour.</w:t>
            </w:r>
          </w:p>
        </w:tc>
      </w:tr>
      <w:tr w:rsidR="00865B19" w:rsidRPr="00865B19" w14:paraId="2553CA47" w14:textId="77777777" w:rsidTr="00C812E5">
        <w:tc>
          <w:tcPr>
            <w:tcW w:w="1278" w:type="pct"/>
            <w:tcBorders>
              <w:top w:val="single" w:sz="4" w:space="0" w:color="auto"/>
              <w:left w:val="single" w:sz="4" w:space="0" w:color="auto"/>
              <w:bottom w:val="single" w:sz="4" w:space="0" w:color="auto"/>
              <w:right w:val="single" w:sz="4" w:space="0" w:color="auto"/>
            </w:tcBorders>
          </w:tcPr>
          <w:p w14:paraId="66883C42" w14:textId="77777777" w:rsidR="00865B19" w:rsidRPr="00865B19" w:rsidRDefault="00865B19" w:rsidP="00865B19">
            <w:pPr>
              <w:spacing w:after="60"/>
              <w:rPr>
                <w:rFonts w:eastAsia="SimSun"/>
                <w:iCs/>
                <w:sz w:val="20"/>
              </w:rPr>
            </w:pPr>
            <w:r w:rsidRPr="00865B19">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137C96A2"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DAB727C" w14:textId="77777777" w:rsidR="00865B19" w:rsidRPr="00865B19" w:rsidRDefault="00865B19" w:rsidP="00865B19">
            <w:pPr>
              <w:spacing w:after="60"/>
              <w:rPr>
                <w:rFonts w:eastAsia="SimSun"/>
                <w:i/>
                <w:iCs/>
                <w:sz w:val="20"/>
              </w:rPr>
            </w:pPr>
            <w:r w:rsidRPr="00865B19">
              <w:rPr>
                <w:rFonts w:eastAsia="SimSun"/>
                <w:i/>
                <w:iCs/>
                <w:sz w:val="20"/>
              </w:rPr>
              <w:t>Responsive Reserve Failure Quantity Amount Total</w:t>
            </w:r>
            <w:r w:rsidRPr="00865B19">
              <w:rPr>
                <w:rFonts w:eastAsia="SimSun"/>
                <w:iCs/>
                <w:sz w:val="20"/>
              </w:rPr>
              <w:t xml:space="preserve">—The total charges to all QSEs for their capacity associated with failures and reconfiguration </w:t>
            </w:r>
            <w:r w:rsidRPr="00865B19">
              <w:rPr>
                <w:rFonts w:eastAsia="SimSun"/>
                <w:iCs/>
                <w:sz w:val="20"/>
              </w:rPr>
              <w:lastRenderedPageBreak/>
              <w:t>reductions on their Ancillary Service Supply Responsibilities for RRS, for the hour.</w:t>
            </w:r>
          </w:p>
        </w:tc>
      </w:tr>
      <w:tr w:rsidR="00865B19" w:rsidRPr="00865B19" w14:paraId="1F67A812" w14:textId="77777777" w:rsidTr="00C812E5">
        <w:tc>
          <w:tcPr>
            <w:tcW w:w="1278" w:type="pct"/>
            <w:tcBorders>
              <w:top w:val="single" w:sz="4" w:space="0" w:color="auto"/>
              <w:left w:val="single" w:sz="4" w:space="0" w:color="auto"/>
              <w:bottom w:val="single" w:sz="4" w:space="0" w:color="auto"/>
              <w:right w:val="single" w:sz="4" w:space="0" w:color="auto"/>
            </w:tcBorders>
          </w:tcPr>
          <w:p w14:paraId="1A83C75C" w14:textId="77777777" w:rsidR="00865B19" w:rsidRPr="00865B19" w:rsidRDefault="00865B19" w:rsidP="00865B19">
            <w:pPr>
              <w:spacing w:after="60"/>
              <w:rPr>
                <w:rFonts w:eastAsia="SimSun"/>
                <w:iCs/>
                <w:sz w:val="20"/>
              </w:rPr>
            </w:pPr>
            <w:r w:rsidRPr="00865B19">
              <w:rPr>
                <w:rFonts w:eastAsia="SimSun"/>
                <w:iCs/>
                <w:sz w:val="20"/>
              </w:rPr>
              <w:lastRenderedPageBreak/>
              <w:t xml:space="preserve">RRFQAMTQSETOT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C83C56D"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639B87E" w14:textId="77777777" w:rsidR="00865B19" w:rsidRPr="00865B19" w:rsidRDefault="00865B19" w:rsidP="00865B19">
            <w:pPr>
              <w:spacing w:after="60"/>
              <w:rPr>
                <w:rFonts w:eastAsia="SimSun"/>
                <w:i/>
                <w:iCs/>
                <w:sz w:val="20"/>
              </w:rPr>
            </w:pPr>
            <w:r w:rsidRPr="00865B19">
              <w:rPr>
                <w:rFonts w:eastAsia="SimSun"/>
                <w:i/>
                <w:iCs/>
                <w:sz w:val="20"/>
              </w:rPr>
              <w:t>Responsive Reserve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RRS, for the hour.</w:t>
            </w:r>
          </w:p>
        </w:tc>
      </w:tr>
      <w:tr w:rsidR="00865B19" w:rsidRPr="00865B19" w14:paraId="7BEDA89B" w14:textId="77777777" w:rsidTr="00C812E5">
        <w:tc>
          <w:tcPr>
            <w:tcW w:w="1278" w:type="pct"/>
            <w:tcBorders>
              <w:top w:val="single" w:sz="4" w:space="0" w:color="auto"/>
              <w:left w:val="single" w:sz="4" w:space="0" w:color="auto"/>
              <w:bottom w:val="single" w:sz="4" w:space="0" w:color="auto"/>
              <w:right w:val="single" w:sz="4" w:space="0" w:color="auto"/>
            </w:tcBorders>
          </w:tcPr>
          <w:p w14:paraId="66A77C66" w14:textId="77777777" w:rsidR="00865B19" w:rsidRPr="00865B19" w:rsidRDefault="00865B19" w:rsidP="00865B19">
            <w:pPr>
              <w:spacing w:after="60"/>
              <w:rPr>
                <w:rFonts w:eastAsia="SimSun"/>
                <w:iCs/>
                <w:sz w:val="20"/>
              </w:rPr>
            </w:pPr>
            <w:r w:rsidRPr="00865B19">
              <w:rPr>
                <w:rFonts w:eastAsia="SimSun"/>
                <w:iCs/>
                <w:sz w:val="20"/>
              </w:rPr>
              <w:t xml:space="preserve">RTPCRRAMTQSETOT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25C484B"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94E4D05" w14:textId="77777777" w:rsidR="00865B19" w:rsidRPr="00865B19" w:rsidRDefault="00865B19" w:rsidP="00865B19">
            <w:pPr>
              <w:spacing w:after="60"/>
              <w:rPr>
                <w:rFonts w:eastAsia="SimSun"/>
                <w:iCs/>
                <w:sz w:val="20"/>
              </w:rPr>
            </w:pPr>
            <w:r w:rsidRPr="00865B19">
              <w:rPr>
                <w:rFonts w:eastAsia="SimSun"/>
                <w:i/>
                <w:iCs/>
                <w:sz w:val="20"/>
              </w:rPr>
              <w:t>Procured Capacity for Responsive Reserve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RRS, for the hour.</w:t>
            </w:r>
          </w:p>
        </w:tc>
      </w:tr>
      <w:tr w:rsidR="00865B19" w:rsidRPr="00865B19" w14:paraId="50A78B02" w14:textId="77777777" w:rsidTr="00C812E5">
        <w:tc>
          <w:tcPr>
            <w:tcW w:w="1278" w:type="pct"/>
            <w:tcBorders>
              <w:top w:val="single" w:sz="4" w:space="0" w:color="auto"/>
              <w:left w:val="single" w:sz="4" w:space="0" w:color="auto"/>
              <w:bottom w:val="single" w:sz="4" w:space="0" w:color="auto"/>
              <w:right w:val="single" w:sz="4" w:space="0" w:color="auto"/>
            </w:tcBorders>
          </w:tcPr>
          <w:p w14:paraId="676A42CF" w14:textId="77777777" w:rsidR="00865B19" w:rsidRPr="00865B19" w:rsidRDefault="00865B19" w:rsidP="00865B19">
            <w:pPr>
              <w:rPr>
                <w:rFonts w:eastAsia="SimSun"/>
                <w:b/>
                <w:sz w:val="20"/>
              </w:rPr>
            </w:pPr>
            <w:r w:rsidRPr="00865B19">
              <w:rPr>
                <w:rFonts w:eastAsia="SimSun"/>
                <w:sz w:val="20"/>
              </w:rPr>
              <w:t xml:space="preserve">PCRRAMT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291ECD1" w14:textId="77777777" w:rsidR="00865B19" w:rsidRPr="00865B19" w:rsidRDefault="00865B19" w:rsidP="00865B19">
            <w:pPr>
              <w:rPr>
                <w:rFonts w:eastAsia="SimSun"/>
                <w:b/>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3370429" w14:textId="77777777" w:rsidR="00865B19" w:rsidRPr="00865B19" w:rsidRDefault="00865B19" w:rsidP="00865B19">
            <w:pPr>
              <w:rPr>
                <w:rFonts w:eastAsia="SimSun"/>
                <w:b/>
                <w:sz w:val="20"/>
              </w:rPr>
            </w:pPr>
            <w:r w:rsidRPr="00865B19">
              <w:rPr>
                <w:rFonts w:eastAsia="SimSun"/>
                <w:i/>
                <w:sz w:val="20"/>
              </w:rPr>
              <w:t>Procured Capacity for Responsive Reserve Amount per QSE for DAM</w:t>
            </w:r>
            <w:r w:rsidRPr="00865B19">
              <w:rPr>
                <w:rFonts w:eastAsia="SimSun"/>
                <w:sz w:val="20"/>
              </w:rPr>
              <w:t xml:space="preserve">—The DAM RRS payment for QSE </w:t>
            </w:r>
            <w:r w:rsidRPr="00865B19">
              <w:rPr>
                <w:rFonts w:eastAsia="SimSun"/>
                <w:i/>
                <w:sz w:val="20"/>
              </w:rPr>
              <w:t>q</w:t>
            </w:r>
            <w:r w:rsidRPr="00865B19">
              <w:rPr>
                <w:rFonts w:eastAsia="SimSun"/>
                <w:sz w:val="20"/>
              </w:rPr>
              <w:t>, for the hour.</w:t>
            </w:r>
          </w:p>
        </w:tc>
      </w:tr>
      <w:tr w:rsidR="00865B19" w:rsidRPr="00865B19" w14:paraId="114331BD" w14:textId="77777777" w:rsidTr="00C812E5">
        <w:tc>
          <w:tcPr>
            <w:tcW w:w="1278" w:type="pct"/>
            <w:tcBorders>
              <w:top w:val="single" w:sz="4" w:space="0" w:color="auto"/>
              <w:left w:val="single" w:sz="4" w:space="0" w:color="auto"/>
              <w:bottom w:val="single" w:sz="4" w:space="0" w:color="auto"/>
              <w:right w:val="single" w:sz="4" w:space="0" w:color="auto"/>
            </w:tcBorders>
          </w:tcPr>
          <w:p w14:paraId="468CBE11" w14:textId="77777777" w:rsidR="00865B19" w:rsidRPr="00865B19" w:rsidRDefault="00865B19" w:rsidP="00865B19">
            <w:pPr>
              <w:spacing w:after="60"/>
              <w:rPr>
                <w:rFonts w:eastAsia="SimSun"/>
                <w:sz w:val="20"/>
              </w:rPr>
            </w:pPr>
            <w:r w:rsidRPr="00865B19">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064730F"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89EDAF8" w14:textId="77777777" w:rsidR="00865B19" w:rsidRPr="00865B19" w:rsidRDefault="00865B19" w:rsidP="00865B19">
            <w:pPr>
              <w:spacing w:after="60"/>
              <w:rPr>
                <w:rFonts w:eastAsia="SimSun"/>
                <w:sz w:val="20"/>
              </w:rPr>
            </w:pPr>
            <w:r w:rsidRPr="00865B19">
              <w:rPr>
                <w:rFonts w:eastAsia="SimSun"/>
                <w:i/>
                <w:sz w:val="20"/>
              </w:rPr>
              <w:t>Procured Capacity for Responsive Reserve Amount Total in DAM</w:t>
            </w:r>
            <w:r w:rsidRPr="00865B19">
              <w:rPr>
                <w:rFonts w:eastAsia="SimSun"/>
                <w:sz w:val="20"/>
              </w:rPr>
              <w:t>—The total of the DAM RRS payments for all QSEs, for the hour.</w:t>
            </w:r>
          </w:p>
        </w:tc>
      </w:tr>
      <w:tr w:rsidR="00865B19" w:rsidRPr="00865B19" w14:paraId="6D176327" w14:textId="77777777" w:rsidTr="00C812E5">
        <w:tc>
          <w:tcPr>
            <w:tcW w:w="1278" w:type="pct"/>
            <w:tcBorders>
              <w:top w:val="single" w:sz="4" w:space="0" w:color="auto"/>
              <w:left w:val="single" w:sz="4" w:space="0" w:color="auto"/>
              <w:bottom w:val="single" w:sz="4" w:space="0" w:color="auto"/>
              <w:right w:val="single" w:sz="4" w:space="0" w:color="auto"/>
            </w:tcBorders>
          </w:tcPr>
          <w:p w14:paraId="59D7EABD" w14:textId="77777777" w:rsidR="00865B19" w:rsidRPr="00865B19" w:rsidRDefault="00865B19" w:rsidP="00865B19">
            <w:pPr>
              <w:spacing w:after="60"/>
              <w:rPr>
                <w:rFonts w:eastAsia="SimSun"/>
                <w:sz w:val="20"/>
              </w:rPr>
            </w:pPr>
            <w:r w:rsidRPr="00865B19">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4B552EA6"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DEB75EA" w14:textId="77777777" w:rsidR="00865B19" w:rsidRPr="00865B19" w:rsidRDefault="00865B19" w:rsidP="00865B19">
            <w:pPr>
              <w:spacing w:after="60"/>
              <w:rPr>
                <w:rFonts w:eastAsia="SimSun"/>
                <w:i/>
                <w:sz w:val="20"/>
              </w:rPr>
            </w:pPr>
            <w:r w:rsidRPr="00865B19">
              <w:rPr>
                <w:rFonts w:eastAsia="SimSun"/>
                <w:i/>
                <w:sz w:val="20"/>
              </w:rPr>
              <w:t xml:space="preserve">Responsive Reserve Infeasible Quantity Amount Total </w:t>
            </w:r>
            <w:r w:rsidRPr="00865B19">
              <w:rPr>
                <w:rFonts w:eastAsia="SimSun"/>
                <w:sz w:val="20"/>
              </w:rPr>
              <w:t>— The charge to all QSEs for their total capacity associated with infeasible deployment of Ancillary Service Supply Responsibilities for RRS, for the hour.</w:t>
            </w:r>
          </w:p>
        </w:tc>
      </w:tr>
      <w:tr w:rsidR="00865B19" w:rsidRPr="00865B19" w14:paraId="3822E6D6" w14:textId="77777777" w:rsidTr="00C812E5">
        <w:tc>
          <w:tcPr>
            <w:tcW w:w="1278" w:type="pct"/>
            <w:tcBorders>
              <w:top w:val="single" w:sz="4" w:space="0" w:color="auto"/>
              <w:left w:val="single" w:sz="4" w:space="0" w:color="auto"/>
              <w:bottom w:val="single" w:sz="4" w:space="0" w:color="auto"/>
              <w:right w:val="single" w:sz="4" w:space="0" w:color="auto"/>
            </w:tcBorders>
          </w:tcPr>
          <w:p w14:paraId="3543C482" w14:textId="77777777" w:rsidR="00865B19" w:rsidRPr="00865B19" w:rsidRDefault="00865B19" w:rsidP="00865B19">
            <w:pPr>
              <w:spacing w:after="60"/>
              <w:rPr>
                <w:rFonts w:eastAsia="SimSun"/>
                <w:sz w:val="20"/>
              </w:rPr>
            </w:pPr>
            <w:r w:rsidRPr="00865B19">
              <w:rPr>
                <w:rFonts w:eastAsia="SimSun"/>
                <w:sz w:val="20"/>
              </w:rPr>
              <w:t xml:space="preserve">RRINFQAMT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3D67417"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530470F" w14:textId="77777777" w:rsidR="00865B19" w:rsidRPr="00865B19" w:rsidRDefault="00865B19" w:rsidP="00865B19">
            <w:pPr>
              <w:spacing w:after="60"/>
              <w:rPr>
                <w:rFonts w:eastAsia="SimSun"/>
                <w:i/>
                <w:sz w:val="20"/>
              </w:rPr>
            </w:pPr>
            <w:r w:rsidRPr="00865B19">
              <w:rPr>
                <w:rFonts w:eastAsia="SimSun"/>
                <w:i/>
                <w:sz w:val="20"/>
              </w:rPr>
              <w:t>Responsive Reserve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RRS, for the hour.</w:t>
            </w:r>
          </w:p>
        </w:tc>
      </w:tr>
      <w:tr w:rsidR="00865B19" w:rsidRPr="00865B19" w14:paraId="7E470FA7" w14:textId="77777777" w:rsidTr="00C812E5">
        <w:tc>
          <w:tcPr>
            <w:tcW w:w="1278" w:type="pct"/>
            <w:tcBorders>
              <w:top w:val="single" w:sz="4" w:space="0" w:color="auto"/>
              <w:left w:val="single" w:sz="4" w:space="0" w:color="auto"/>
              <w:bottom w:val="single" w:sz="4" w:space="0" w:color="auto"/>
              <w:right w:val="single" w:sz="4" w:space="0" w:color="auto"/>
            </w:tcBorders>
          </w:tcPr>
          <w:p w14:paraId="2DFE7829" w14:textId="77777777" w:rsidR="00865B19" w:rsidRPr="00865B19" w:rsidRDefault="00865B19" w:rsidP="00865B19">
            <w:pPr>
              <w:spacing w:after="60"/>
              <w:rPr>
                <w:rFonts w:eastAsia="SimSun"/>
                <w:i/>
                <w:iCs/>
                <w:sz w:val="20"/>
              </w:rPr>
            </w:pPr>
            <w:r w:rsidRPr="00865B19">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16547D43"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25627F1"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3CAB4C3D" w14:textId="77777777" w:rsidTr="00C812E5">
        <w:tc>
          <w:tcPr>
            <w:tcW w:w="1278" w:type="pct"/>
            <w:tcBorders>
              <w:top w:val="single" w:sz="4" w:space="0" w:color="auto"/>
              <w:left w:val="single" w:sz="4" w:space="0" w:color="auto"/>
              <w:bottom w:val="single" w:sz="4" w:space="0" w:color="auto"/>
              <w:right w:val="single" w:sz="4" w:space="0" w:color="auto"/>
            </w:tcBorders>
          </w:tcPr>
          <w:p w14:paraId="07308856"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6BEAF8B9"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54B4DD"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1298A4B8"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3A38E247" w14:textId="77777777" w:rsidTr="00C812E5">
        <w:trPr>
          <w:trHeight w:val="1547"/>
        </w:trPr>
        <w:tc>
          <w:tcPr>
            <w:tcW w:w="9576" w:type="dxa"/>
            <w:shd w:val="pct12" w:color="auto" w:fill="auto"/>
          </w:tcPr>
          <w:p w14:paraId="04F3D12F" w14:textId="77777777" w:rsidR="00865B19" w:rsidRPr="00865B19" w:rsidRDefault="00865B19" w:rsidP="00865B19">
            <w:pPr>
              <w:spacing w:before="120" w:after="240"/>
              <w:rPr>
                <w:rFonts w:eastAsia="SimSun"/>
                <w:b/>
                <w:i/>
                <w:iCs/>
              </w:rPr>
            </w:pPr>
            <w:r w:rsidRPr="00865B19">
              <w:rPr>
                <w:rFonts w:eastAsia="SimSun"/>
                <w:b/>
                <w:i/>
                <w:iCs/>
              </w:rPr>
              <w:t>[NPRR841:  Replace paragraph (a) above with the following upon system implementation:]</w:t>
            </w:r>
          </w:p>
          <w:p w14:paraId="18AC9D3E"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RRS for a given Operating Hour is calculated as follows:</w:t>
            </w:r>
          </w:p>
          <w:p w14:paraId="31190A99" w14:textId="28A742F9" w:rsidR="00865B19" w:rsidRPr="00865B19" w:rsidRDefault="00865B19" w:rsidP="00865B19">
            <w:pPr>
              <w:spacing w:after="120"/>
              <w:ind w:left="3600" w:hanging="2880"/>
              <w:rPr>
                <w:rFonts w:eastAsia="SimSun"/>
                <w:b/>
                <w:bCs/>
              </w:rPr>
            </w:pPr>
            <w:r w:rsidRPr="00865B19">
              <w:rPr>
                <w:rFonts w:eastAsia="SimSun"/>
                <w:b/>
                <w:bCs/>
              </w:rPr>
              <w:t>RRCOSTTOT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168B70B3" wp14:editId="5D6C8E98">
                  <wp:extent cx="144780" cy="274320"/>
                  <wp:effectExtent l="0" t="0" r="0" b="0"/>
                  <wp:docPr id="100"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(RTPCRRAMTTOT </w:t>
            </w:r>
            <w:r w:rsidRPr="00865B19">
              <w:rPr>
                <w:rFonts w:eastAsia="SimSun"/>
                <w:b/>
                <w:bCs/>
                <w:i/>
                <w:vertAlign w:val="subscript"/>
              </w:rPr>
              <w:t>m</w:t>
            </w:r>
            <w:r w:rsidRPr="00865B19">
              <w:rPr>
                <w:rFonts w:ascii="Times New Roman Bold" w:eastAsia="SimSun" w:hAnsi="Times New Roman Bold"/>
                <w:b/>
                <w:bCs/>
              </w:rPr>
              <w:t>)</w:t>
            </w:r>
            <w:r w:rsidRPr="00865B19">
              <w:rPr>
                <w:rFonts w:eastAsia="SimSun"/>
                <w:b/>
                <w:bCs/>
              </w:rPr>
              <w:t xml:space="preserve"> +    </w:t>
            </w:r>
            <w:r w:rsidRPr="00865B19">
              <w:rPr>
                <w:rFonts w:eastAsia="SimSun"/>
                <w:b/>
                <w:bCs/>
              </w:rPr>
              <w:tab/>
              <w:t xml:space="preserve">PCRRAMTTOT  + RRFQAMTTOT + </w:t>
            </w:r>
          </w:p>
          <w:p w14:paraId="28B85677" w14:textId="77777777" w:rsidR="00865B19" w:rsidRPr="00865B19" w:rsidRDefault="00865B19" w:rsidP="00865B19">
            <w:pPr>
              <w:spacing w:after="240"/>
              <w:ind w:left="3600" w:firstLine="720"/>
              <w:rPr>
                <w:rFonts w:eastAsia="SimSun"/>
                <w:b/>
                <w:bCs/>
              </w:rPr>
            </w:pPr>
            <w:r w:rsidRPr="00865B19">
              <w:rPr>
                <w:rFonts w:eastAsia="SimSun"/>
                <w:b/>
                <w:bCs/>
              </w:rPr>
              <w:t xml:space="preserve">RRINFQAMTTOT </w:t>
            </w:r>
            <w:r w:rsidRPr="00865B19">
              <w:rPr>
                <w:rFonts w:eastAsia="SimSun"/>
                <w:b/>
              </w:rPr>
              <w:t xml:space="preserve">+ </w:t>
            </w:r>
            <w:r w:rsidRPr="00865B19">
              <w:rPr>
                <w:rFonts w:eastAsia="SimSun"/>
                <w:b/>
                <w:color w:val="000000"/>
              </w:rPr>
              <w:t>RRMWINFATOT</w:t>
            </w:r>
            <w:r w:rsidRPr="00865B19">
              <w:rPr>
                <w:rFonts w:eastAsia="SimSun"/>
                <w:b/>
                <w:bCs/>
              </w:rPr>
              <w:t>)</w:t>
            </w:r>
          </w:p>
          <w:p w14:paraId="42D9E6A0" w14:textId="77777777" w:rsidR="00865B19" w:rsidRPr="00865B19" w:rsidRDefault="00865B19" w:rsidP="00865B19">
            <w:pPr>
              <w:spacing w:after="240"/>
              <w:rPr>
                <w:rFonts w:eastAsia="SimSun"/>
                <w:iCs/>
              </w:rPr>
            </w:pPr>
            <w:r w:rsidRPr="00865B19">
              <w:rPr>
                <w:rFonts w:eastAsia="SimSun"/>
                <w:iCs/>
              </w:rPr>
              <w:t xml:space="preserve">Where: </w:t>
            </w:r>
          </w:p>
          <w:p w14:paraId="3C716855" w14:textId="77777777" w:rsidR="00865B19" w:rsidRPr="00865B19" w:rsidRDefault="00865B19" w:rsidP="00865B19">
            <w:pPr>
              <w:rPr>
                <w:rFonts w:eastAsia="SimSun"/>
              </w:rPr>
            </w:pPr>
            <w:r w:rsidRPr="00865B19">
              <w:rPr>
                <w:rFonts w:eastAsia="SimSun"/>
              </w:rPr>
              <w:t xml:space="preserve">Total payment of SASM- and RSASM-procured capacity for RRS by </w:t>
            </w:r>
            <w:proofErr w:type="gramStart"/>
            <w:r w:rsidRPr="00865B19">
              <w:rPr>
                <w:rFonts w:eastAsia="SimSun"/>
              </w:rPr>
              <w:t>market</w:t>
            </w:r>
            <w:proofErr w:type="gramEnd"/>
          </w:p>
          <w:p w14:paraId="65BC6768" w14:textId="4F38EA62"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RTPCRRAMTTOT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7E6F40B1" wp14:editId="15112EB1">
                  <wp:extent cx="144780" cy="297180"/>
                  <wp:effectExtent l="0" t="0" r="0" b="0"/>
                  <wp:docPr id="101"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RTPCRRAMT </w:t>
            </w:r>
            <w:r w:rsidRPr="00865B19">
              <w:rPr>
                <w:rFonts w:eastAsia="SimSun"/>
                <w:bCs/>
                <w:i/>
                <w:vertAlign w:val="subscript"/>
              </w:rPr>
              <w:t>q, m</w:t>
            </w:r>
          </w:p>
          <w:p w14:paraId="07D7FB84" w14:textId="77777777" w:rsidR="00865B19" w:rsidRPr="00865B19" w:rsidRDefault="00865B19" w:rsidP="00865B19">
            <w:pPr>
              <w:rPr>
                <w:rFonts w:eastAsia="SimSun"/>
              </w:rPr>
            </w:pPr>
            <w:r w:rsidRPr="00865B19">
              <w:rPr>
                <w:rFonts w:eastAsia="SimSun"/>
              </w:rPr>
              <w:t>Total payment of DAM-procured capacity for RRS</w:t>
            </w:r>
          </w:p>
          <w:p w14:paraId="03D8BEAA" w14:textId="1CB627D9" w:rsidR="00865B19" w:rsidRPr="00865B19" w:rsidRDefault="00865B19" w:rsidP="00865B19">
            <w:pPr>
              <w:spacing w:after="240"/>
              <w:ind w:leftChars="300" w:left="2880" w:hangingChars="900" w:hanging="2160"/>
              <w:rPr>
                <w:rFonts w:eastAsia="SimSun"/>
                <w:bCs/>
              </w:rPr>
            </w:pPr>
            <w:r w:rsidRPr="00865B19">
              <w:rPr>
                <w:rFonts w:eastAsia="SimSun"/>
                <w:bCs/>
              </w:rPr>
              <w:t>PCRRAMTTOT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0D11B2F3" wp14:editId="3EA00A41">
                  <wp:extent cx="144780" cy="297180"/>
                  <wp:effectExtent l="0" t="0" r="0" b="0"/>
                  <wp:docPr id="102"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PCRRAMT </w:t>
            </w:r>
            <w:r w:rsidRPr="00865B19">
              <w:rPr>
                <w:rFonts w:eastAsia="SimSun"/>
                <w:bCs/>
                <w:i/>
                <w:vertAlign w:val="subscript"/>
              </w:rPr>
              <w:t>q</w:t>
            </w:r>
          </w:p>
          <w:p w14:paraId="2D172CB7" w14:textId="77777777" w:rsidR="00865B19" w:rsidRPr="00865B19" w:rsidRDefault="00865B19" w:rsidP="00865B19">
            <w:pPr>
              <w:rPr>
                <w:rFonts w:eastAsia="SimSun"/>
              </w:rPr>
            </w:pPr>
            <w:r w:rsidRPr="00865B19">
              <w:rPr>
                <w:rFonts w:eastAsia="SimSun"/>
              </w:rPr>
              <w:t>Total charge of failure on Ancillary Service Supply Responsibility for RRS</w:t>
            </w:r>
          </w:p>
          <w:p w14:paraId="6D1B41B8" w14:textId="52678140"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RRFQAMTTOT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7B0AD670" wp14:editId="0696632E">
                  <wp:extent cx="144780" cy="297180"/>
                  <wp:effectExtent l="0" t="0" r="0" b="0"/>
                  <wp:docPr id="103"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RRFQAMTQSETOT </w:t>
            </w:r>
            <w:r w:rsidRPr="00865B19">
              <w:rPr>
                <w:rFonts w:eastAsia="SimSun"/>
                <w:bCs/>
                <w:i/>
                <w:vertAlign w:val="subscript"/>
              </w:rPr>
              <w:t>q</w:t>
            </w:r>
          </w:p>
          <w:p w14:paraId="49B5167F"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for RRS by QSE</w:t>
            </w:r>
          </w:p>
          <w:p w14:paraId="432CDA48" w14:textId="460E03B1"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lastRenderedPageBreak/>
              <w:t xml:space="preserve">RTPCRRAMTQSETOT </w:t>
            </w:r>
            <w:r w:rsidRPr="00865B19">
              <w:rPr>
                <w:rFonts w:eastAsia="SimSun"/>
                <w:bCs/>
                <w:i/>
                <w:vertAlign w:val="subscript"/>
              </w:rPr>
              <w:t>q</w:t>
            </w:r>
            <w:r w:rsidRPr="00865B19">
              <w:rPr>
                <w:rFonts w:eastAsia="SimSun"/>
                <w:bCs/>
              </w:rPr>
              <w:t xml:space="preserve"> </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22ACF322" wp14:editId="6B981FEF">
                  <wp:extent cx="144780" cy="274320"/>
                  <wp:effectExtent l="0" t="0" r="0" b="0"/>
                  <wp:docPr id="104"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RTPCRRAMT </w:t>
            </w:r>
            <w:r w:rsidRPr="00865B19">
              <w:rPr>
                <w:rFonts w:eastAsia="SimSun"/>
                <w:bCs/>
                <w:i/>
                <w:vertAlign w:val="subscript"/>
              </w:rPr>
              <w:t>q, m</w:t>
            </w:r>
          </w:p>
          <w:p w14:paraId="2ABED553" w14:textId="77777777" w:rsidR="00865B19" w:rsidRPr="00865B19" w:rsidRDefault="00865B19" w:rsidP="00865B19">
            <w:pPr>
              <w:rPr>
                <w:rFonts w:eastAsia="SimSun"/>
              </w:rPr>
            </w:pPr>
            <w:r w:rsidRPr="00865B19">
              <w:rPr>
                <w:rFonts w:eastAsia="SimSun"/>
              </w:rPr>
              <w:t>Total charge of infeasible Ancillary Service Supply Responsibility for RRS</w:t>
            </w:r>
          </w:p>
          <w:p w14:paraId="760A8A78" w14:textId="24D52149" w:rsidR="00865B19" w:rsidRPr="00865B19" w:rsidRDefault="00865B19" w:rsidP="00865B19">
            <w:pPr>
              <w:spacing w:after="240"/>
              <w:ind w:left="2880" w:hanging="2160"/>
              <w:rPr>
                <w:rFonts w:eastAsia="SimSun"/>
              </w:rPr>
            </w:pPr>
            <w:r w:rsidRPr="00865B19">
              <w:rPr>
                <w:rFonts w:eastAsia="SimSun"/>
              </w:rPr>
              <w:t>RRINFQAMTTOT</w:t>
            </w:r>
            <w:r w:rsidRPr="00865B19">
              <w:rPr>
                <w:rFonts w:eastAsia="SimSun"/>
              </w:rPr>
              <w:tab/>
              <w:t>=</w:t>
            </w:r>
            <w:r w:rsidRPr="00865B19">
              <w:rPr>
                <w:rFonts w:eastAsia="SimSun"/>
              </w:rPr>
              <w:tab/>
            </w:r>
            <w:r w:rsidR="001E564D" w:rsidRPr="00865B19">
              <w:rPr>
                <w:rFonts w:eastAsia="SimSun"/>
                <w:noProof/>
                <w:position w:val="-22"/>
              </w:rPr>
              <w:drawing>
                <wp:inline distT="0" distB="0" distL="0" distR="0" wp14:anchorId="5FF811DA" wp14:editId="283F70BF">
                  <wp:extent cx="144780" cy="297180"/>
                  <wp:effectExtent l="0" t="0" r="0" b="0"/>
                  <wp:docPr id="105"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rPr>
              <w:t xml:space="preserve"> RRINFQAMT </w:t>
            </w:r>
            <w:r w:rsidRPr="00865B19">
              <w:rPr>
                <w:rFonts w:eastAsia="SimSun"/>
                <w:i/>
                <w:vertAlign w:val="subscript"/>
              </w:rPr>
              <w:t>q</w:t>
            </w:r>
            <w:r w:rsidRPr="00865B19">
              <w:rPr>
                <w:rFonts w:eastAsia="SimSun"/>
                <w:vertAlign w:val="subscript"/>
              </w:rPr>
              <w:t xml:space="preserve"> </w:t>
            </w:r>
          </w:p>
          <w:p w14:paraId="0D6F1C13" w14:textId="77777777" w:rsidR="00865B19" w:rsidRPr="00865B19" w:rsidRDefault="00865B19" w:rsidP="00865B19">
            <w:pPr>
              <w:tabs>
                <w:tab w:val="left" w:pos="2340"/>
                <w:tab w:val="left" w:pos="3420"/>
              </w:tabs>
              <w:spacing w:after="240"/>
              <w:ind w:left="1080" w:hanging="360"/>
              <w:rPr>
                <w:rFonts w:eastAsia="SimSun"/>
                <w:bCs/>
              </w:rPr>
            </w:pPr>
            <w:r w:rsidRPr="00865B19">
              <w:rPr>
                <w:rFonts w:eastAsia="SimSun"/>
                <w:bCs/>
              </w:rPr>
              <w:t xml:space="preserve">Total Real-Time </w:t>
            </w:r>
            <w:r w:rsidRPr="00865B19">
              <w:rPr>
                <w:rFonts w:eastAsia="SimSun"/>
                <w:bCs/>
                <w:iCs/>
              </w:rPr>
              <w:t>Day-Ahead</w:t>
            </w:r>
            <w:r w:rsidRPr="00865B19">
              <w:rPr>
                <w:rFonts w:eastAsia="SimSun"/>
                <w:bCs/>
              </w:rPr>
              <w:t xml:space="preserve"> Make-Whole Payment for RRS</w:t>
            </w:r>
          </w:p>
          <w:p w14:paraId="7A94CFC1" w14:textId="77777777" w:rsidR="00865B19" w:rsidRPr="00865B19" w:rsidRDefault="00865B19" w:rsidP="00865B19">
            <w:pPr>
              <w:spacing w:after="240"/>
              <w:ind w:left="2880" w:hanging="2160"/>
              <w:rPr>
                <w:rFonts w:eastAsia="SimSun"/>
              </w:rPr>
            </w:pPr>
            <w:r w:rsidRPr="00865B19">
              <w:rPr>
                <w:rFonts w:eastAsia="SimSun"/>
              </w:rPr>
              <w:t>RRMWINFATOT</w:t>
            </w:r>
            <w:r w:rsidRPr="00865B19">
              <w:rPr>
                <w:rFonts w:eastAsia="SimSun"/>
              </w:rPr>
              <w:tab/>
              <w:t>=</w:t>
            </w:r>
            <w:r w:rsidRPr="00865B19">
              <w:rPr>
                <w:rFonts w:eastAsia="SimSun"/>
              </w:rPr>
              <w:tab/>
            </w:r>
            <w:r w:rsidR="0064163E">
              <w:rPr>
                <w:rFonts w:eastAsia="SimSun"/>
                <w:position w:val="-22"/>
                <w:lang w:val="pt-BR"/>
              </w:rPr>
              <w:pict w14:anchorId="4AD1C25E">
                <v:shape id="_x0000_i1058" type="#_x0000_t75" style="width:12pt;height:18pt">
                  <v:imagedata r:id="rId39" o:title=""/>
                </v:shape>
              </w:pict>
            </w:r>
            <w:r w:rsidRPr="00865B19">
              <w:rPr>
                <w:rFonts w:eastAsia="SimSun"/>
                <w:color w:val="000000"/>
              </w:rPr>
              <w:t xml:space="preserve"> RRMWINFA</w:t>
            </w:r>
            <w:r w:rsidRPr="00865B19" w:rsidDel="00601212">
              <w:rPr>
                <w:rFonts w:eastAsia="SimSun"/>
                <w:color w:val="000000"/>
              </w:rPr>
              <w:t xml:space="preserve"> </w:t>
            </w:r>
            <w:r w:rsidRPr="00865B19">
              <w:rPr>
                <w:rFonts w:eastAsia="SimSun"/>
                <w:i/>
                <w:vertAlign w:val="subscript"/>
              </w:rPr>
              <w:t xml:space="preserve">q, h  </w:t>
            </w:r>
          </w:p>
          <w:p w14:paraId="39F30A90"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65B19" w:rsidRPr="00865B19" w14:paraId="469A0E18" w14:textId="77777777" w:rsidTr="00C812E5">
              <w:trPr>
                <w:tblHeader/>
              </w:trPr>
              <w:tc>
                <w:tcPr>
                  <w:tcW w:w="1278" w:type="pct"/>
                </w:tcPr>
                <w:p w14:paraId="3BE8FC12"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741B1C7F"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93" w:type="pct"/>
                </w:tcPr>
                <w:p w14:paraId="4F212BCC"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74C25995" w14:textId="77777777" w:rsidTr="00C812E5">
              <w:tc>
                <w:tcPr>
                  <w:tcW w:w="1278" w:type="pct"/>
                </w:tcPr>
                <w:p w14:paraId="1F1B9885" w14:textId="77777777" w:rsidR="00865B19" w:rsidRPr="00865B19" w:rsidRDefault="00865B19" w:rsidP="00865B19">
                  <w:pPr>
                    <w:spacing w:after="60"/>
                    <w:rPr>
                      <w:rFonts w:eastAsia="SimSun"/>
                      <w:iCs/>
                      <w:sz w:val="20"/>
                    </w:rPr>
                  </w:pPr>
                  <w:r w:rsidRPr="00865B19">
                    <w:rPr>
                      <w:rFonts w:eastAsia="SimSun"/>
                      <w:iCs/>
                      <w:sz w:val="20"/>
                    </w:rPr>
                    <w:t>RRCOSTTOT</w:t>
                  </w:r>
                </w:p>
              </w:tc>
              <w:tc>
                <w:tcPr>
                  <w:tcW w:w="329" w:type="pct"/>
                </w:tcPr>
                <w:p w14:paraId="00B6EC14"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Pr>
                <w:p w14:paraId="048B72DE" w14:textId="77777777" w:rsidR="00865B19" w:rsidRPr="00865B19" w:rsidRDefault="00865B19" w:rsidP="00865B19">
                  <w:pPr>
                    <w:spacing w:after="60"/>
                    <w:rPr>
                      <w:rFonts w:eastAsia="SimSun"/>
                      <w:iCs/>
                      <w:sz w:val="20"/>
                    </w:rPr>
                  </w:pPr>
                  <w:r w:rsidRPr="00865B19">
                    <w:rPr>
                      <w:rFonts w:eastAsia="SimSun"/>
                      <w:i/>
                      <w:iCs/>
                      <w:sz w:val="20"/>
                    </w:rPr>
                    <w:t>Responsive Reserve Cost Total</w:t>
                  </w:r>
                  <w:r w:rsidRPr="00865B19">
                    <w:rPr>
                      <w:rFonts w:eastAsia="SimSun"/>
                      <w:iCs/>
                      <w:sz w:val="20"/>
                    </w:rPr>
                    <w:t>—The net total costs for RRS, for the hour.</w:t>
                  </w:r>
                </w:p>
              </w:tc>
            </w:tr>
            <w:tr w:rsidR="00865B19" w:rsidRPr="00865B19" w14:paraId="7D64B5F5" w14:textId="77777777" w:rsidTr="00C812E5">
              <w:tc>
                <w:tcPr>
                  <w:tcW w:w="1278" w:type="pct"/>
                  <w:tcBorders>
                    <w:top w:val="single" w:sz="4" w:space="0" w:color="auto"/>
                    <w:left w:val="single" w:sz="4" w:space="0" w:color="auto"/>
                    <w:bottom w:val="single" w:sz="4" w:space="0" w:color="auto"/>
                    <w:right w:val="single" w:sz="4" w:space="0" w:color="auto"/>
                  </w:tcBorders>
                </w:tcPr>
                <w:p w14:paraId="5EF39189" w14:textId="77777777" w:rsidR="00865B19" w:rsidRPr="00865B19" w:rsidRDefault="00865B19" w:rsidP="00865B19">
                  <w:pPr>
                    <w:spacing w:after="60"/>
                    <w:rPr>
                      <w:rFonts w:eastAsia="SimSun"/>
                      <w:iCs/>
                      <w:sz w:val="20"/>
                    </w:rPr>
                  </w:pPr>
                  <w:r w:rsidRPr="00865B19">
                    <w:rPr>
                      <w:rFonts w:eastAsia="SimSun"/>
                      <w:iCs/>
                      <w:sz w:val="20"/>
                    </w:rPr>
                    <w:t xml:space="preserve">RTPCRRAMTTOT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1231EA5"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B5B6CAA" w14:textId="77777777" w:rsidR="00865B19" w:rsidRPr="00865B19" w:rsidRDefault="00865B19" w:rsidP="00865B19">
                  <w:pPr>
                    <w:spacing w:after="60"/>
                    <w:rPr>
                      <w:rFonts w:eastAsia="SimSun"/>
                      <w:i/>
                      <w:iCs/>
                      <w:sz w:val="20"/>
                    </w:rPr>
                  </w:pPr>
                  <w:r w:rsidRPr="00865B19">
                    <w:rPr>
                      <w:rFonts w:eastAsia="SimSun"/>
                      <w:i/>
                      <w:iCs/>
                      <w:sz w:val="20"/>
                    </w:rPr>
                    <w:t>Procured Capacity for Responsive Reserve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RRS, for the hour.</w:t>
                  </w:r>
                </w:p>
              </w:tc>
            </w:tr>
            <w:tr w:rsidR="00865B19" w:rsidRPr="00865B19" w14:paraId="401590A1" w14:textId="77777777" w:rsidTr="00C812E5">
              <w:tc>
                <w:tcPr>
                  <w:tcW w:w="1278" w:type="pct"/>
                  <w:tcBorders>
                    <w:top w:val="single" w:sz="4" w:space="0" w:color="auto"/>
                    <w:left w:val="single" w:sz="4" w:space="0" w:color="auto"/>
                    <w:bottom w:val="single" w:sz="4" w:space="0" w:color="auto"/>
                    <w:right w:val="single" w:sz="4" w:space="0" w:color="auto"/>
                  </w:tcBorders>
                </w:tcPr>
                <w:p w14:paraId="1BA5701E" w14:textId="77777777" w:rsidR="00865B19" w:rsidRPr="00865B19" w:rsidRDefault="00865B19" w:rsidP="00865B19">
                  <w:pPr>
                    <w:spacing w:after="60"/>
                    <w:rPr>
                      <w:rFonts w:eastAsia="SimSun"/>
                      <w:iCs/>
                      <w:sz w:val="20"/>
                    </w:rPr>
                  </w:pPr>
                  <w:r w:rsidRPr="00865B19">
                    <w:rPr>
                      <w:rFonts w:eastAsia="SimSun"/>
                      <w:iCs/>
                      <w:sz w:val="20"/>
                    </w:rPr>
                    <w:t xml:space="preserve">RTPCRRAMT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4CAE8F8"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758432A" w14:textId="77777777" w:rsidR="00865B19" w:rsidRPr="00865B19" w:rsidRDefault="00865B19" w:rsidP="00865B19">
                  <w:pPr>
                    <w:spacing w:after="60"/>
                    <w:rPr>
                      <w:rFonts w:eastAsia="SimSun"/>
                      <w:i/>
                      <w:iCs/>
                      <w:sz w:val="20"/>
                    </w:rPr>
                  </w:pPr>
                  <w:r w:rsidRPr="00865B19">
                    <w:rPr>
                      <w:rFonts w:eastAsia="SimSun"/>
                      <w:i/>
                      <w:iCs/>
                      <w:sz w:val="20"/>
                    </w:rPr>
                    <w:t>Procured Capacity for Responsive Reserve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RRS, for the hour.</w:t>
                  </w:r>
                </w:p>
              </w:tc>
            </w:tr>
            <w:tr w:rsidR="00865B19" w:rsidRPr="00865B19" w14:paraId="16933137" w14:textId="77777777" w:rsidTr="00C812E5">
              <w:tc>
                <w:tcPr>
                  <w:tcW w:w="1278" w:type="pct"/>
                  <w:tcBorders>
                    <w:top w:val="single" w:sz="4" w:space="0" w:color="auto"/>
                    <w:left w:val="single" w:sz="4" w:space="0" w:color="auto"/>
                    <w:bottom w:val="single" w:sz="4" w:space="0" w:color="auto"/>
                    <w:right w:val="single" w:sz="4" w:space="0" w:color="auto"/>
                  </w:tcBorders>
                </w:tcPr>
                <w:p w14:paraId="165A3952" w14:textId="77777777" w:rsidR="00865B19" w:rsidRPr="00865B19" w:rsidRDefault="00865B19" w:rsidP="00865B19">
                  <w:pPr>
                    <w:spacing w:after="60"/>
                    <w:rPr>
                      <w:rFonts w:eastAsia="SimSun"/>
                      <w:iCs/>
                      <w:sz w:val="20"/>
                    </w:rPr>
                  </w:pPr>
                  <w:r w:rsidRPr="00865B19">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1E55C78C"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BD507A5" w14:textId="77777777" w:rsidR="00865B19" w:rsidRPr="00865B19" w:rsidRDefault="00865B19" w:rsidP="00865B19">
                  <w:pPr>
                    <w:spacing w:after="60"/>
                    <w:rPr>
                      <w:rFonts w:eastAsia="SimSun"/>
                      <w:i/>
                      <w:iCs/>
                      <w:sz w:val="20"/>
                    </w:rPr>
                  </w:pPr>
                  <w:r w:rsidRPr="00865B19">
                    <w:rPr>
                      <w:rFonts w:eastAsia="SimSun"/>
                      <w:i/>
                      <w:iCs/>
                      <w:sz w:val="20"/>
                    </w:rPr>
                    <w:t>Responsive Reserve Failure Quantity Amount Total</w:t>
                  </w:r>
                  <w:r w:rsidRPr="00865B19">
                    <w:rPr>
                      <w:rFonts w:eastAsia="SimSun"/>
                      <w:iCs/>
                      <w:sz w:val="20"/>
                    </w:rPr>
                    <w:t>—The total charges to all QSEs for their capacity associated with failures and reconfiguration reductions on their Ancillary Service Supply Responsibilities for RRS, for the hour.</w:t>
                  </w:r>
                </w:p>
              </w:tc>
            </w:tr>
            <w:tr w:rsidR="00865B19" w:rsidRPr="00865B19" w14:paraId="1B61DCC1" w14:textId="77777777" w:rsidTr="00C812E5">
              <w:tc>
                <w:tcPr>
                  <w:tcW w:w="1278" w:type="pct"/>
                  <w:tcBorders>
                    <w:top w:val="single" w:sz="4" w:space="0" w:color="auto"/>
                    <w:left w:val="single" w:sz="4" w:space="0" w:color="auto"/>
                    <w:bottom w:val="single" w:sz="4" w:space="0" w:color="auto"/>
                    <w:right w:val="single" w:sz="4" w:space="0" w:color="auto"/>
                  </w:tcBorders>
                </w:tcPr>
                <w:p w14:paraId="27D3D084" w14:textId="77777777" w:rsidR="00865B19" w:rsidRPr="00865B19" w:rsidRDefault="00865B19" w:rsidP="00865B19">
                  <w:pPr>
                    <w:spacing w:after="60"/>
                    <w:rPr>
                      <w:rFonts w:eastAsia="SimSun"/>
                      <w:iCs/>
                      <w:sz w:val="20"/>
                    </w:rPr>
                  </w:pPr>
                  <w:r w:rsidRPr="00865B19">
                    <w:rPr>
                      <w:rFonts w:eastAsia="SimSun"/>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14:paraId="03F32103"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1462764" w14:textId="77777777" w:rsidR="00865B19" w:rsidRPr="00865B19" w:rsidRDefault="00865B19" w:rsidP="00865B19">
                  <w:pPr>
                    <w:spacing w:after="60"/>
                    <w:rPr>
                      <w:rFonts w:eastAsia="SimSun"/>
                      <w:i/>
                      <w:iCs/>
                      <w:sz w:val="20"/>
                    </w:rPr>
                  </w:pPr>
                  <w:r w:rsidRPr="00865B19">
                    <w:rPr>
                      <w:rFonts w:eastAsia="SimSun"/>
                      <w:i/>
                      <w:sz w:val="20"/>
                    </w:rPr>
                    <w:t>Responsive Reserve Make-Whole Infeasible Amount total</w:t>
                  </w:r>
                  <w:r w:rsidRPr="00865B19">
                    <w:rPr>
                      <w:rFonts w:ascii="Symbol" w:eastAsia="Symbol" w:hAnsi="Symbol" w:cs="Symbol"/>
                      <w:sz w:val="20"/>
                    </w:rPr>
                    <w:t>¾</w:t>
                  </w:r>
                  <w:r w:rsidRPr="00865B19">
                    <w:rPr>
                      <w:rFonts w:eastAsia="SimSun"/>
                      <w:sz w:val="20"/>
                    </w:rPr>
                    <w:t xml:space="preserve"> The total Real-Time calculated payment to all QSEs</w:t>
                  </w:r>
                  <w:r w:rsidRPr="00865B19">
                    <w:rPr>
                      <w:rFonts w:eastAsia="SimSun"/>
                      <w:i/>
                      <w:sz w:val="20"/>
                    </w:rPr>
                    <w:t>,</w:t>
                  </w:r>
                  <w:r w:rsidRPr="00865B19">
                    <w:rPr>
                      <w:rFonts w:eastAsia="SimSun"/>
                      <w:sz w:val="20"/>
                    </w:rPr>
                    <w:t xml:space="preserve"> for their contribution of RRS, to make-whole the Startup and energy costs of all Resources committed in the DAM, for the hour.</w:t>
                  </w:r>
                </w:p>
              </w:tc>
            </w:tr>
            <w:tr w:rsidR="00865B19" w:rsidRPr="00865B19" w14:paraId="1756B279" w14:textId="77777777" w:rsidTr="00C812E5">
              <w:tc>
                <w:tcPr>
                  <w:tcW w:w="1278" w:type="pct"/>
                  <w:tcBorders>
                    <w:top w:val="single" w:sz="4" w:space="0" w:color="auto"/>
                    <w:left w:val="single" w:sz="4" w:space="0" w:color="auto"/>
                    <w:bottom w:val="single" w:sz="4" w:space="0" w:color="auto"/>
                    <w:right w:val="single" w:sz="4" w:space="0" w:color="auto"/>
                  </w:tcBorders>
                </w:tcPr>
                <w:p w14:paraId="145E9F26" w14:textId="77777777" w:rsidR="00865B19" w:rsidRPr="00865B19" w:rsidRDefault="00865B19" w:rsidP="00865B19">
                  <w:pPr>
                    <w:spacing w:after="60"/>
                    <w:rPr>
                      <w:rFonts w:eastAsia="SimSun"/>
                      <w:iCs/>
                      <w:sz w:val="20"/>
                    </w:rPr>
                  </w:pPr>
                  <w:r w:rsidRPr="00865B19">
                    <w:rPr>
                      <w:rFonts w:eastAsia="SimSun"/>
                      <w:color w:val="000000"/>
                      <w:sz w:val="20"/>
                    </w:rPr>
                    <w:t xml:space="preserve">RRMWINFA </w:t>
                  </w:r>
                  <w:r w:rsidRPr="00865B19">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0D0C2FC7"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79196E6" w14:textId="77777777" w:rsidR="00865B19" w:rsidRPr="00865B19" w:rsidRDefault="00865B19" w:rsidP="00865B19">
                  <w:pPr>
                    <w:spacing w:after="60"/>
                    <w:rPr>
                      <w:rFonts w:eastAsia="SimSun"/>
                      <w:i/>
                      <w:iCs/>
                      <w:sz w:val="20"/>
                    </w:rPr>
                  </w:pPr>
                  <w:r w:rsidRPr="00865B19">
                    <w:rPr>
                      <w:rFonts w:eastAsia="SimSun"/>
                      <w:i/>
                      <w:sz w:val="20"/>
                    </w:rPr>
                    <w:t>Responsive Reserve Make-Whole Infeasible Amount per QSE per hour</w:t>
                  </w:r>
                  <w:r w:rsidRPr="00865B19">
                    <w:rPr>
                      <w:rFonts w:ascii="Symbol" w:eastAsia="Symbol" w:hAnsi="Symbol" w:cs="Symbol"/>
                      <w:sz w:val="20"/>
                    </w:rPr>
                    <w:t>¾</w:t>
                  </w:r>
                  <w:r w:rsidRPr="00865B19">
                    <w:rPr>
                      <w:rFonts w:eastAsia="SimSun"/>
                      <w:sz w:val="20"/>
                    </w:rPr>
                    <w:t xml:space="preserve"> The total Real-Time calculated payment to QSE </w:t>
                  </w:r>
                  <w:r w:rsidRPr="00865B19">
                    <w:rPr>
                      <w:rFonts w:eastAsia="SimSun"/>
                      <w:i/>
                      <w:sz w:val="20"/>
                    </w:rPr>
                    <w:t>q,</w:t>
                  </w:r>
                  <w:r w:rsidRPr="00865B19">
                    <w:rPr>
                      <w:rFonts w:eastAsia="SimSun"/>
                      <w:sz w:val="20"/>
                    </w:rPr>
                    <w:t xml:space="preserve"> for its contribution of RRS, to make-whole the Startup and energy costs of all Resources committed in the DAM, for the hour </w:t>
                  </w:r>
                  <w:r w:rsidRPr="00865B19">
                    <w:rPr>
                      <w:rFonts w:eastAsia="SimSun"/>
                      <w:i/>
                      <w:sz w:val="20"/>
                    </w:rPr>
                    <w:t>h</w:t>
                  </w:r>
                  <w:r w:rsidRPr="00865B19">
                    <w:rPr>
                      <w:rFonts w:eastAsia="SimSun"/>
                      <w:sz w:val="20"/>
                    </w:rPr>
                    <w:t xml:space="preserve">.  </w:t>
                  </w:r>
                </w:p>
              </w:tc>
            </w:tr>
            <w:tr w:rsidR="00865B19" w:rsidRPr="00865B19" w14:paraId="34436698" w14:textId="77777777" w:rsidTr="00C812E5">
              <w:tc>
                <w:tcPr>
                  <w:tcW w:w="1278" w:type="pct"/>
                  <w:tcBorders>
                    <w:top w:val="single" w:sz="4" w:space="0" w:color="auto"/>
                    <w:left w:val="single" w:sz="4" w:space="0" w:color="auto"/>
                    <w:bottom w:val="single" w:sz="4" w:space="0" w:color="auto"/>
                    <w:right w:val="single" w:sz="4" w:space="0" w:color="auto"/>
                  </w:tcBorders>
                </w:tcPr>
                <w:p w14:paraId="74099948" w14:textId="77777777" w:rsidR="00865B19" w:rsidRPr="00865B19" w:rsidRDefault="00865B19" w:rsidP="00865B19">
                  <w:pPr>
                    <w:spacing w:after="60"/>
                    <w:rPr>
                      <w:rFonts w:eastAsia="SimSun"/>
                      <w:iCs/>
                      <w:sz w:val="20"/>
                    </w:rPr>
                  </w:pPr>
                  <w:r w:rsidRPr="00865B19">
                    <w:rPr>
                      <w:rFonts w:eastAsia="SimSun"/>
                      <w:iCs/>
                      <w:sz w:val="20"/>
                    </w:rPr>
                    <w:t xml:space="preserve">RRFQAMTQSETOT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4A4A61"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0144261" w14:textId="77777777" w:rsidR="00865B19" w:rsidRPr="00865B19" w:rsidRDefault="00865B19" w:rsidP="00865B19">
                  <w:pPr>
                    <w:spacing w:after="60"/>
                    <w:rPr>
                      <w:rFonts w:eastAsia="SimSun"/>
                      <w:i/>
                      <w:iCs/>
                      <w:sz w:val="20"/>
                    </w:rPr>
                  </w:pPr>
                  <w:r w:rsidRPr="00865B19">
                    <w:rPr>
                      <w:rFonts w:eastAsia="SimSun"/>
                      <w:i/>
                      <w:iCs/>
                      <w:sz w:val="20"/>
                    </w:rPr>
                    <w:t>Responsive Reserve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RRS, for the hour.</w:t>
                  </w:r>
                </w:p>
              </w:tc>
            </w:tr>
            <w:tr w:rsidR="00865B19" w:rsidRPr="00865B19" w14:paraId="3C112FE4" w14:textId="77777777" w:rsidTr="00C812E5">
              <w:tc>
                <w:tcPr>
                  <w:tcW w:w="1278" w:type="pct"/>
                  <w:tcBorders>
                    <w:top w:val="single" w:sz="4" w:space="0" w:color="auto"/>
                    <w:left w:val="single" w:sz="4" w:space="0" w:color="auto"/>
                    <w:bottom w:val="single" w:sz="4" w:space="0" w:color="auto"/>
                    <w:right w:val="single" w:sz="4" w:space="0" w:color="auto"/>
                  </w:tcBorders>
                </w:tcPr>
                <w:p w14:paraId="18C3A984" w14:textId="77777777" w:rsidR="00865B19" w:rsidRPr="00865B19" w:rsidRDefault="00865B19" w:rsidP="00865B19">
                  <w:pPr>
                    <w:spacing w:after="60"/>
                    <w:rPr>
                      <w:rFonts w:eastAsia="SimSun"/>
                      <w:iCs/>
                      <w:sz w:val="20"/>
                    </w:rPr>
                  </w:pPr>
                  <w:r w:rsidRPr="00865B19">
                    <w:rPr>
                      <w:rFonts w:eastAsia="SimSun"/>
                      <w:iCs/>
                      <w:sz w:val="20"/>
                    </w:rPr>
                    <w:t xml:space="preserve">RTPCRRAMTQSETOT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54AEDB1"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68D76BE" w14:textId="77777777" w:rsidR="00865B19" w:rsidRPr="00865B19" w:rsidRDefault="00865B19" w:rsidP="00865B19">
                  <w:pPr>
                    <w:spacing w:after="60"/>
                    <w:rPr>
                      <w:rFonts w:eastAsia="SimSun"/>
                      <w:iCs/>
                      <w:sz w:val="20"/>
                    </w:rPr>
                  </w:pPr>
                  <w:r w:rsidRPr="00865B19">
                    <w:rPr>
                      <w:rFonts w:eastAsia="SimSun"/>
                      <w:i/>
                      <w:iCs/>
                      <w:sz w:val="20"/>
                    </w:rPr>
                    <w:t>Procured Capacity for Responsive Reserve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RRS, for the hour.</w:t>
                  </w:r>
                </w:p>
              </w:tc>
            </w:tr>
            <w:tr w:rsidR="00865B19" w:rsidRPr="00865B19" w14:paraId="00FB2E55" w14:textId="77777777" w:rsidTr="00C812E5">
              <w:tc>
                <w:tcPr>
                  <w:tcW w:w="1278" w:type="pct"/>
                  <w:tcBorders>
                    <w:top w:val="single" w:sz="4" w:space="0" w:color="auto"/>
                    <w:left w:val="single" w:sz="4" w:space="0" w:color="auto"/>
                    <w:bottom w:val="single" w:sz="4" w:space="0" w:color="auto"/>
                    <w:right w:val="single" w:sz="4" w:space="0" w:color="auto"/>
                  </w:tcBorders>
                </w:tcPr>
                <w:p w14:paraId="7A6701A3" w14:textId="77777777" w:rsidR="00865B19" w:rsidRPr="00865B19" w:rsidRDefault="00865B19" w:rsidP="00865B19">
                  <w:pPr>
                    <w:rPr>
                      <w:rFonts w:eastAsia="SimSun"/>
                      <w:b/>
                      <w:sz w:val="20"/>
                    </w:rPr>
                  </w:pPr>
                  <w:r w:rsidRPr="00865B19">
                    <w:rPr>
                      <w:rFonts w:eastAsia="SimSun"/>
                      <w:sz w:val="20"/>
                    </w:rPr>
                    <w:t xml:space="preserve">PCRRAMT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CB6B2D0" w14:textId="77777777" w:rsidR="00865B19" w:rsidRPr="00865B19" w:rsidRDefault="00865B19" w:rsidP="00865B19">
                  <w:pPr>
                    <w:rPr>
                      <w:rFonts w:eastAsia="SimSun"/>
                      <w:b/>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7F6C547" w14:textId="77777777" w:rsidR="00865B19" w:rsidRPr="00865B19" w:rsidRDefault="00865B19" w:rsidP="00865B19">
                  <w:pPr>
                    <w:rPr>
                      <w:rFonts w:eastAsia="SimSun"/>
                      <w:b/>
                      <w:sz w:val="20"/>
                    </w:rPr>
                  </w:pPr>
                  <w:r w:rsidRPr="00865B19">
                    <w:rPr>
                      <w:rFonts w:eastAsia="SimSun"/>
                      <w:i/>
                      <w:sz w:val="20"/>
                    </w:rPr>
                    <w:t>Procured Capacity for Responsive Reserve Amount per QSE in DAM</w:t>
                  </w:r>
                  <w:r w:rsidRPr="00865B19">
                    <w:rPr>
                      <w:rFonts w:eastAsia="SimSun"/>
                      <w:sz w:val="20"/>
                    </w:rPr>
                    <w:t xml:space="preserve">—The DAM RRS payment for QSE </w:t>
                  </w:r>
                  <w:r w:rsidRPr="00865B19">
                    <w:rPr>
                      <w:rFonts w:eastAsia="SimSun"/>
                      <w:i/>
                      <w:sz w:val="20"/>
                    </w:rPr>
                    <w:t>q</w:t>
                  </w:r>
                  <w:r w:rsidRPr="00865B19">
                    <w:rPr>
                      <w:rFonts w:eastAsia="SimSun"/>
                      <w:sz w:val="20"/>
                    </w:rPr>
                    <w:t>, for the hour.</w:t>
                  </w:r>
                </w:p>
              </w:tc>
            </w:tr>
            <w:tr w:rsidR="00865B19" w:rsidRPr="00865B19" w14:paraId="3AEA1841" w14:textId="77777777" w:rsidTr="00C812E5">
              <w:tc>
                <w:tcPr>
                  <w:tcW w:w="1278" w:type="pct"/>
                  <w:tcBorders>
                    <w:top w:val="single" w:sz="4" w:space="0" w:color="auto"/>
                    <w:left w:val="single" w:sz="4" w:space="0" w:color="auto"/>
                    <w:bottom w:val="single" w:sz="4" w:space="0" w:color="auto"/>
                    <w:right w:val="single" w:sz="4" w:space="0" w:color="auto"/>
                  </w:tcBorders>
                </w:tcPr>
                <w:p w14:paraId="3F2D17D2" w14:textId="77777777" w:rsidR="00865B19" w:rsidRPr="00865B19" w:rsidRDefault="00865B19" w:rsidP="00865B19">
                  <w:pPr>
                    <w:spacing w:after="60"/>
                    <w:rPr>
                      <w:rFonts w:eastAsia="SimSun"/>
                      <w:sz w:val="20"/>
                    </w:rPr>
                  </w:pPr>
                  <w:r w:rsidRPr="00865B19">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3FF79BD2"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921A600" w14:textId="77777777" w:rsidR="00865B19" w:rsidRPr="00865B19" w:rsidRDefault="00865B19" w:rsidP="00865B19">
                  <w:pPr>
                    <w:spacing w:after="60"/>
                    <w:rPr>
                      <w:rFonts w:eastAsia="SimSun"/>
                      <w:sz w:val="20"/>
                    </w:rPr>
                  </w:pPr>
                  <w:r w:rsidRPr="00865B19">
                    <w:rPr>
                      <w:rFonts w:eastAsia="SimSun"/>
                      <w:i/>
                      <w:sz w:val="20"/>
                    </w:rPr>
                    <w:t>Procured Capacity for Responsive Reserve Amount Total in DAM</w:t>
                  </w:r>
                  <w:r w:rsidRPr="00865B19">
                    <w:rPr>
                      <w:rFonts w:eastAsia="SimSun"/>
                      <w:sz w:val="20"/>
                    </w:rPr>
                    <w:t>—The total of the DAM RRS payments for all QSEs, for the hour.</w:t>
                  </w:r>
                </w:p>
              </w:tc>
            </w:tr>
            <w:tr w:rsidR="00865B19" w:rsidRPr="00865B19" w14:paraId="1B37597A" w14:textId="77777777" w:rsidTr="00C812E5">
              <w:tc>
                <w:tcPr>
                  <w:tcW w:w="1278" w:type="pct"/>
                  <w:tcBorders>
                    <w:top w:val="single" w:sz="4" w:space="0" w:color="auto"/>
                    <w:left w:val="single" w:sz="4" w:space="0" w:color="auto"/>
                    <w:bottom w:val="single" w:sz="4" w:space="0" w:color="auto"/>
                    <w:right w:val="single" w:sz="4" w:space="0" w:color="auto"/>
                  </w:tcBorders>
                </w:tcPr>
                <w:p w14:paraId="41B14FAD" w14:textId="77777777" w:rsidR="00865B19" w:rsidRPr="00865B19" w:rsidRDefault="00865B19" w:rsidP="00865B19">
                  <w:pPr>
                    <w:spacing w:after="60"/>
                    <w:rPr>
                      <w:rFonts w:eastAsia="SimSun"/>
                      <w:sz w:val="20"/>
                    </w:rPr>
                  </w:pPr>
                  <w:r w:rsidRPr="00865B19">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4A4A866D"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2813D0A0" w14:textId="77777777" w:rsidR="00865B19" w:rsidRPr="00865B19" w:rsidRDefault="00865B19" w:rsidP="00865B19">
                  <w:pPr>
                    <w:spacing w:after="60"/>
                    <w:rPr>
                      <w:rFonts w:eastAsia="SimSun"/>
                      <w:i/>
                      <w:sz w:val="20"/>
                    </w:rPr>
                  </w:pPr>
                  <w:r w:rsidRPr="00865B19">
                    <w:rPr>
                      <w:rFonts w:eastAsia="SimSun"/>
                      <w:i/>
                      <w:sz w:val="20"/>
                    </w:rPr>
                    <w:t xml:space="preserve">Responsive Reserve Infeasible Quantity Amount Total </w:t>
                  </w:r>
                  <w:r w:rsidRPr="00865B19">
                    <w:rPr>
                      <w:rFonts w:eastAsia="SimSun"/>
                      <w:sz w:val="20"/>
                    </w:rPr>
                    <w:t>— The charge to all QSEs for their total capacity associated with infeasible deployment of Ancillary Service Supply Responsibilities for RRS, for the hour.</w:t>
                  </w:r>
                </w:p>
              </w:tc>
            </w:tr>
            <w:tr w:rsidR="00865B19" w:rsidRPr="00865B19" w14:paraId="242F84B1" w14:textId="77777777" w:rsidTr="00C812E5">
              <w:tc>
                <w:tcPr>
                  <w:tcW w:w="1278" w:type="pct"/>
                  <w:tcBorders>
                    <w:top w:val="single" w:sz="4" w:space="0" w:color="auto"/>
                    <w:left w:val="single" w:sz="4" w:space="0" w:color="auto"/>
                    <w:bottom w:val="single" w:sz="4" w:space="0" w:color="auto"/>
                    <w:right w:val="single" w:sz="4" w:space="0" w:color="auto"/>
                  </w:tcBorders>
                </w:tcPr>
                <w:p w14:paraId="35705E82" w14:textId="77777777" w:rsidR="00865B19" w:rsidRPr="00865B19" w:rsidRDefault="00865B19" w:rsidP="00865B19">
                  <w:pPr>
                    <w:spacing w:after="60"/>
                    <w:rPr>
                      <w:rFonts w:eastAsia="SimSun"/>
                      <w:sz w:val="20"/>
                    </w:rPr>
                  </w:pPr>
                  <w:r w:rsidRPr="00865B19">
                    <w:rPr>
                      <w:rFonts w:eastAsia="SimSun"/>
                      <w:sz w:val="20"/>
                    </w:rPr>
                    <w:t xml:space="preserve">RRINFQAMT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2E67C1E"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F344B09" w14:textId="77777777" w:rsidR="00865B19" w:rsidRPr="00865B19" w:rsidRDefault="00865B19" w:rsidP="00865B19">
                  <w:pPr>
                    <w:spacing w:after="60"/>
                    <w:rPr>
                      <w:rFonts w:eastAsia="SimSun"/>
                      <w:i/>
                      <w:sz w:val="20"/>
                    </w:rPr>
                  </w:pPr>
                  <w:r w:rsidRPr="00865B19">
                    <w:rPr>
                      <w:rFonts w:eastAsia="SimSun"/>
                      <w:i/>
                      <w:sz w:val="20"/>
                    </w:rPr>
                    <w:t>Responsive Reserve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w:t>
                  </w:r>
                  <w:r w:rsidRPr="00865B19">
                    <w:rPr>
                      <w:rFonts w:eastAsia="SimSun"/>
                      <w:sz w:val="20"/>
                    </w:rPr>
                    <w:lastRenderedPageBreak/>
                    <w:t>deployment of Ancillary Service Supply Responsibilities for RRS, for the hour.</w:t>
                  </w:r>
                </w:p>
              </w:tc>
            </w:tr>
            <w:tr w:rsidR="00865B19" w:rsidRPr="00865B19" w14:paraId="1F4A5F12" w14:textId="77777777" w:rsidTr="00C812E5">
              <w:tc>
                <w:tcPr>
                  <w:tcW w:w="1278" w:type="pct"/>
                  <w:tcBorders>
                    <w:top w:val="single" w:sz="4" w:space="0" w:color="auto"/>
                    <w:left w:val="single" w:sz="4" w:space="0" w:color="auto"/>
                    <w:bottom w:val="single" w:sz="4" w:space="0" w:color="auto"/>
                    <w:right w:val="single" w:sz="4" w:space="0" w:color="auto"/>
                  </w:tcBorders>
                </w:tcPr>
                <w:p w14:paraId="4E024DC5" w14:textId="77777777" w:rsidR="00865B19" w:rsidRPr="00865B19" w:rsidRDefault="00865B19" w:rsidP="00865B19">
                  <w:pPr>
                    <w:spacing w:after="60"/>
                    <w:rPr>
                      <w:rFonts w:eastAsia="SimSun"/>
                      <w:i/>
                      <w:iCs/>
                      <w:sz w:val="20"/>
                    </w:rPr>
                  </w:pPr>
                  <w:r w:rsidRPr="00865B19">
                    <w:rPr>
                      <w:rFonts w:eastAsia="SimSun"/>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496E65BE"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B42086F"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61E3DCE5" w14:textId="77777777" w:rsidTr="00C812E5">
              <w:tc>
                <w:tcPr>
                  <w:tcW w:w="1278" w:type="pct"/>
                  <w:tcBorders>
                    <w:top w:val="single" w:sz="4" w:space="0" w:color="auto"/>
                    <w:left w:val="single" w:sz="4" w:space="0" w:color="auto"/>
                    <w:bottom w:val="single" w:sz="4" w:space="0" w:color="auto"/>
                    <w:right w:val="single" w:sz="4" w:space="0" w:color="auto"/>
                  </w:tcBorders>
                </w:tcPr>
                <w:p w14:paraId="032DF9BA"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5D2134A"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373AB2A3"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7D9E3A8B" w14:textId="77777777" w:rsidR="00865B19" w:rsidRPr="00865B19" w:rsidRDefault="00865B19" w:rsidP="00865B19">
            <w:pPr>
              <w:spacing w:after="240"/>
              <w:rPr>
                <w:rFonts w:eastAsia="SimSun"/>
              </w:rPr>
            </w:pPr>
          </w:p>
        </w:tc>
      </w:tr>
    </w:tbl>
    <w:p w14:paraId="334D9A55" w14:textId="77777777" w:rsidR="00865B19" w:rsidRPr="00865B19" w:rsidRDefault="00865B19" w:rsidP="00865B19">
      <w:pPr>
        <w:spacing w:before="240" w:after="240"/>
        <w:ind w:left="1440" w:hanging="720"/>
        <w:rPr>
          <w:rFonts w:eastAsia="SimSun"/>
        </w:rPr>
      </w:pPr>
      <w:r w:rsidRPr="00865B19">
        <w:rPr>
          <w:rFonts w:eastAsia="SimSun"/>
        </w:rPr>
        <w:lastRenderedPageBreak/>
        <w:t>(b)</w:t>
      </w:r>
      <w:r w:rsidRPr="00865B19">
        <w:rPr>
          <w:rFonts w:eastAsia="SimSun"/>
        </w:rPr>
        <w:tab/>
        <w:t>Each QSE’s share of the net total costs for RRS for the Operating Hour is calculated as follows:</w:t>
      </w:r>
    </w:p>
    <w:p w14:paraId="43266EDE" w14:textId="77777777" w:rsidR="00865B19" w:rsidRPr="00865B19" w:rsidRDefault="00865B19" w:rsidP="00865B19">
      <w:pPr>
        <w:spacing w:after="240"/>
        <w:ind w:left="2880" w:hanging="2160"/>
        <w:rPr>
          <w:rFonts w:eastAsia="SimSun"/>
          <w:b/>
          <w:bCs/>
        </w:rPr>
      </w:pPr>
      <w:r w:rsidRPr="00865B19">
        <w:rPr>
          <w:rFonts w:eastAsia="SimSun"/>
          <w:b/>
          <w:bCs/>
        </w:rPr>
        <w:t xml:space="preserve">RRCOST </w:t>
      </w:r>
      <w:r w:rsidRPr="00865B19">
        <w:rPr>
          <w:rFonts w:eastAsia="SimSun"/>
          <w:b/>
          <w:bCs/>
          <w:i/>
          <w:vertAlign w:val="subscript"/>
        </w:rPr>
        <w:t>q</w:t>
      </w:r>
      <w:r w:rsidRPr="00865B19">
        <w:rPr>
          <w:rFonts w:eastAsia="SimSun"/>
          <w:b/>
          <w:bCs/>
          <w:i/>
          <w:vertAlign w:val="subscript"/>
        </w:rPr>
        <w:tab/>
      </w:r>
      <w:r w:rsidRPr="00865B19">
        <w:rPr>
          <w:rFonts w:eastAsia="SimSun"/>
          <w:b/>
          <w:bCs/>
        </w:rPr>
        <w:t>=</w:t>
      </w:r>
      <w:r w:rsidRPr="00865B19">
        <w:rPr>
          <w:rFonts w:eastAsia="SimSun"/>
          <w:b/>
          <w:bCs/>
        </w:rPr>
        <w:tab/>
        <w:t xml:space="preserve">RRPR * RRQ </w:t>
      </w:r>
      <w:r w:rsidRPr="00865B19">
        <w:rPr>
          <w:rFonts w:eastAsia="SimSun"/>
          <w:b/>
          <w:bCs/>
          <w:i/>
          <w:vertAlign w:val="subscript"/>
        </w:rPr>
        <w:t>q</w:t>
      </w:r>
    </w:p>
    <w:p w14:paraId="34781922" w14:textId="77777777" w:rsidR="00865B19" w:rsidRPr="00865B19" w:rsidRDefault="00865B19" w:rsidP="00865B19">
      <w:pPr>
        <w:spacing w:after="240"/>
        <w:rPr>
          <w:rFonts w:eastAsia="SimSun"/>
          <w:iCs/>
        </w:rPr>
      </w:pPr>
      <w:r w:rsidRPr="00865B19">
        <w:rPr>
          <w:rFonts w:eastAsia="SimSun"/>
          <w:iCs/>
        </w:rPr>
        <w:t>Where:</w:t>
      </w:r>
    </w:p>
    <w:p w14:paraId="7E69090F" w14:textId="77777777" w:rsidR="00865B19" w:rsidRPr="00865B19" w:rsidRDefault="00865B19" w:rsidP="00865B19">
      <w:pPr>
        <w:spacing w:after="120"/>
        <w:ind w:leftChars="300" w:left="2880" w:hangingChars="900" w:hanging="2160"/>
        <w:rPr>
          <w:rFonts w:eastAsia="SimSun"/>
          <w:bCs/>
        </w:rPr>
      </w:pPr>
      <w:r w:rsidRPr="00865B19">
        <w:rPr>
          <w:rFonts w:eastAsia="SimSun"/>
          <w:bCs/>
        </w:rPr>
        <w:t>RRPR</w:t>
      </w:r>
      <w:r w:rsidRPr="00865B19">
        <w:rPr>
          <w:rFonts w:eastAsia="SimSun"/>
          <w:bCs/>
        </w:rPr>
        <w:tab/>
        <w:t>=</w:t>
      </w:r>
      <w:r w:rsidRPr="00865B19">
        <w:rPr>
          <w:rFonts w:eastAsia="SimSun"/>
          <w:bCs/>
        </w:rPr>
        <w:tab/>
        <w:t>RRCOSTTOT / RRQTOT</w:t>
      </w:r>
    </w:p>
    <w:p w14:paraId="1E8D913E" w14:textId="57935353" w:rsidR="00865B19" w:rsidRPr="00865B19" w:rsidRDefault="00865B19" w:rsidP="00865B19">
      <w:pPr>
        <w:spacing w:after="120"/>
        <w:ind w:leftChars="300" w:left="2880" w:hangingChars="900" w:hanging="2160"/>
        <w:rPr>
          <w:rFonts w:eastAsia="SimSun"/>
          <w:bCs/>
        </w:rPr>
      </w:pPr>
      <w:r w:rsidRPr="00865B19">
        <w:rPr>
          <w:rFonts w:eastAsia="SimSun"/>
          <w:bCs/>
        </w:rPr>
        <w:t>RRQTOT</w:t>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6C1A78BF" wp14:editId="3FA27C9C">
            <wp:extent cx="144780" cy="297180"/>
            <wp:effectExtent l="0" t="0" r="0" b="0"/>
            <wp:docPr id="107"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RRQ </w:t>
      </w:r>
      <w:r w:rsidRPr="00865B19">
        <w:rPr>
          <w:rFonts w:eastAsia="SimSun"/>
          <w:bCs/>
          <w:i/>
          <w:vertAlign w:val="subscript"/>
        </w:rPr>
        <w:t>q</w:t>
      </w:r>
    </w:p>
    <w:p w14:paraId="3809B6B0" w14:textId="77777777" w:rsidR="00865B19" w:rsidRPr="00865B19" w:rsidRDefault="00865B19" w:rsidP="00865B19">
      <w:pPr>
        <w:spacing w:after="120"/>
        <w:ind w:leftChars="300" w:left="2880" w:hangingChars="900" w:hanging="2160"/>
        <w:rPr>
          <w:rFonts w:eastAsia="SimSun"/>
          <w:bCs/>
          <w:lang w:val="es-ES"/>
        </w:rPr>
      </w:pPr>
      <w:r w:rsidRPr="00865B19">
        <w:rPr>
          <w:rFonts w:eastAsia="SimSun"/>
          <w:bCs/>
          <w:lang w:val="es-ES"/>
        </w:rPr>
        <w:t xml:space="preserve">RRQ </w:t>
      </w:r>
      <w:r w:rsidRPr="00865B19">
        <w:rPr>
          <w:rFonts w:eastAsia="SimSun"/>
          <w:bCs/>
          <w:i/>
          <w:vertAlign w:val="subscript"/>
          <w:lang w:val="es-ES"/>
        </w:rPr>
        <w:t>q</w:t>
      </w:r>
      <w:r w:rsidRPr="00865B19">
        <w:rPr>
          <w:rFonts w:eastAsia="SimSun"/>
          <w:bCs/>
          <w:lang w:val="es-ES"/>
        </w:rPr>
        <w:tab/>
        <w:t>=</w:t>
      </w:r>
      <w:r w:rsidRPr="00865B19">
        <w:rPr>
          <w:rFonts w:eastAsia="SimSun"/>
          <w:bCs/>
          <w:lang w:val="es-ES"/>
        </w:rPr>
        <w:tab/>
        <w:t xml:space="preserve">RRO </w:t>
      </w:r>
      <w:r w:rsidRPr="00865B19">
        <w:rPr>
          <w:rFonts w:eastAsia="SimSun"/>
          <w:bCs/>
          <w:i/>
          <w:vertAlign w:val="subscript"/>
          <w:lang w:val="es-ES"/>
        </w:rPr>
        <w:t>q</w:t>
      </w:r>
      <w:r w:rsidRPr="00865B19">
        <w:rPr>
          <w:rFonts w:eastAsia="SimSun"/>
          <w:bCs/>
          <w:lang w:val="es-ES"/>
        </w:rPr>
        <w:t xml:space="preserve"> – SARRQ </w:t>
      </w:r>
      <w:r w:rsidRPr="00865B19">
        <w:rPr>
          <w:rFonts w:eastAsia="SimSun"/>
          <w:bCs/>
          <w:i/>
          <w:vertAlign w:val="subscript"/>
          <w:lang w:val="es-ES"/>
        </w:rPr>
        <w:t>q</w:t>
      </w:r>
    </w:p>
    <w:p w14:paraId="67B25C7F" w14:textId="6CC2E01D" w:rsidR="00865B19" w:rsidRPr="00865B19" w:rsidRDefault="00865B19" w:rsidP="00865B19">
      <w:pPr>
        <w:spacing w:after="120"/>
        <w:ind w:leftChars="300" w:left="2880" w:hangingChars="900" w:hanging="2160"/>
        <w:rPr>
          <w:rFonts w:eastAsia="SimSun"/>
          <w:bCs/>
          <w:lang w:val="es-ES"/>
        </w:rPr>
      </w:pPr>
      <w:r w:rsidRPr="00865B19">
        <w:rPr>
          <w:rFonts w:eastAsia="SimSun"/>
          <w:bCs/>
          <w:lang w:val="es-ES"/>
        </w:rPr>
        <w:t xml:space="preserve">RRO </w:t>
      </w:r>
      <w:r w:rsidRPr="00865B19">
        <w:rPr>
          <w:rFonts w:eastAsia="SimSun"/>
          <w:bCs/>
          <w:i/>
          <w:vertAlign w:val="subscript"/>
          <w:lang w:val="es-ES"/>
        </w:rPr>
        <w:t>q</w:t>
      </w:r>
      <w:r w:rsidRPr="00865B19">
        <w:rPr>
          <w:rFonts w:eastAsia="SimSun"/>
          <w:bCs/>
          <w:lang w:val="es-ES"/>
        </w:rPr>
        <w:tab/>
        <w:t>=</w:t>
      </w:r>
      <w:r w:rsidRPr="00865B19">
        <w:rPr>
          <w:rFonts w:eastAsia="SimSun"/>
          <w:bCs/>
          <w:lang w:val="es-ES"/>
        </w:rPr>
        <w:tab/>
      </w:r>
      <w:r w:rsidR="001E564D" w:rsidRPr="00865B19">
        <w:rPr>
          <w:rFonts w:eastAsia="SimSun"/>
          <w:noProof/>
          <w:position w:val="-22"/>
        </w:rPr>
        <w:drawing>
          <wp:inline distT="0" distB="0" distL="0" distR="0" wp14:anchorId="4E97271B" wp14:editId="54B988D3">
            <wp:extent cx="144780" cy="297180"/>
            <wp:effectExtent l="0" t="0" r="0" b="0"/>
            <wp:docPr id="108"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lang w:val="es-ES"/>
        </w:rPr>
        <w:t>(</w:t>
      </w:r>
      <w:proofErr w:type="spellStart"/>
      <w:r w:rsidRPr="00865B19">
        <w:rPr>
          <w:rFonts w:eastAsia="SimSun"/>
          <w:bCs/>
          <w:lang w:val="es-ES"/>
        </w:rPr>
        <w:t>SARRQ</w:t>
      </w:r>
      <w:r w:rsidRPr="00865B19">
        <w:rPr>
          <w:rFonts w:eastAsia="SimSun"/>
          <w:bCs/>
          <w:i/>
          <w:vertAlign w:val="subscript"/>
          <w:lang w:val="es-ES"/>
        </w:rPr>
        <w:t>q</w:t>
      </w:r>
      <w:proofErr w:type="spellEnd"/>
      <w:r w:rsidRPr="00865B19">
        <w:rPr>
          <w:rFonts w:eastAsia="SimSun"/>
          <w:bCs/>
          <w:lang w:val="es-ES"/>
        </w:rPr>
        <w:t xml:space="preserve"> + </w:t>
      </w:r>
      <w:r w:rsidR="001E564D" w:rsidRPr="00865B19">
        <w:rPr>
          <w:rFonts w:eastAsia="SimSun"/>
          <w:noProof/>
          <w:position w:val="-20"/>
        </w:rPr>
        <w:drawing>
          <wp:inline distT="0" distB="0" distL="0" distR="0" wp14:anchorId="17C40A0F" wp14:editId="4600CB2D">
            <wp:extent cx="144780" cy="274320"/>
            <wp:effectExtent l="0" t="0" r="0" b="0"/>
            <wp:docPr id="109"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es-ES"/>
        </w:rPr>
        <w:t xml:space="preserve">(RTPCRR </w:t>
      </w:r>
      <w:r w:rsidRPr="00865B19">
        <w:rPr>
          <w:rFonts w:eastAsia="SimSun"/>
          <w:bCs/>
          <w:i/>
          <w:vertAlign w:val="subscript"/>
          <w:lang w:val="es-ES"/>
        </w:rPr>
        <w:t>q, m</w:t>
      </w:r>
      <w:r w:rsidRPr="00865B19">
        <w:rPr>
          <w:rFonts w:eastAsia="SimSun"/>
          <w:bCs/>
          <w:lang w:val="es-ES"/>
        </w:rPr>
        <w:t xml:space="preserve">) + PCRR </w:t>
      </w:r>
      <w:r w:rsidRPr="00865B19">
        <w:rPr>
          <w:rFonts w:eastAsia="SimSun"/>
          <w:bCs/>
          <w:i/>
          <w:vertAlign w:val="subscript"/>
          <w:lang w:val="es-ES"/>
        </w:rPr>
        <w:t>q</w:t>
      </w:r>
      <w:r w:rsidRPr="00865B19">
        <w:rPr>
          <w:rFonts w:eastAsia="SimSun"/>
          <w:bCs/>
          <w:lang w:val="es-ES"/>
        </w:rPr>
        <w:t xml:space="preserve"> –  </w:t>
      </w:r>
    </w:p>
    <w:p w14:paraId="409356D1" w14:textId="77777777" w:rsidR="00865B19" w:rsidRPr="00865B19" w:rsidRDefault="00865B19" w:rsidP="00865B19">
      <w:pPr>
        <w:spacing w:after="120"/>
        <w:ind w:leftChars="1200" w:left="2880" w:firstLine="720"/>
        <w:rPr>
          <w:rFonts w:eastAsia="SimSun"/>
          <w:bCs/>
          <w:i/>
          <w:vertAlign w:val="subscript"/>
          <w:lang w:val="es-ES"/>
        </w:rPr>
      </w:pPr>
      <w:r w:rsidRPr="00865B19">
        <w:rPr>
          <w:rFonts w:eastAsia="SimSun"/>
          <w:bCs/>
          <w:lang w:val="es-ES"/>
        </w:rPr>
        <w:t xml:space="preserve">RRFQ </w:t>
      </w:r>
      <w:r w:rsidRPr="00865B19">
        <w:rPr>
          <w:rFonts w:eastAsia="SimSun"/>
          <w:bCs/>
          <w:i/>
          <w:vertAlign w:val="subscript"/>
          <w:lang w:val="es-ES"/>
        </w:rPr>
        <w:t>q</w:t>
      </w:r>
      <w:r w:rsidRPr="00865B19">
        <w:rPr>
          <w:rFonts w:eastAsia="SimSun"/>
          <w:bCs/>
          <w:lang w:val="es-ES"/>
        </w:rPr>
        <w:t xml:space="preserve"> – RRRFQ </w:t>
      </w:r>
      <w:r w:rsidRPr="00865B19">
        <w:rPr>
          <w:rFonts w:eastAsia="SimSun"/>
          <w:bCs/>
          <w:i/>
          <w:vertAlign w:val="subscript"/>
          <w:lang w:val="es-ES"/>
        </w:rPr>
        <w:t>q</w:t>
      </w:r>
      <w:r w:rsidRPr="00865B19">
        <w:rPr>
          <w:rFonts w:eastAsia="SimSun"/>
          <w:bCs/>
          <w:lang w:val="es-ES"/>
        </w:rPr>
        <w:t xml:space="preserve">) * HLRS </w:t>
      </w:r>
      <w:r w:rsidRPr="00865B19">
        <w:rPr>
          <w:rFonts w:eastAsia="SimSun"/>
          <w:bCs/>
          <w:i/>
          <w:vertAlign w:val="subscript"/>
          <w:lang w:val="es-ES"/>
        </w:rPr>
        <w:t>q</w:t>
      </w:r>
    </w:p>
    <w:p w14:paraId="6F76723B" w14:textId="77777777" w:rsidR="00865B19" w:rsidRPr="00865B19" w:rsidRDefault="00865B19" w:rsidP="00865B19">
      <w:pPr>
        <w:spacing w:after="240"/>
        <w:ind w:leftChars="300" w:left="2880" w:hangingChars="900" w:hanging="2160"/>
        <w:rPr>
          <w:rFonts w:eastAsia="SimSun"/>
          <w:bCs/>
          <w:lang w:val="fr-FR"/>
        </w:rPr>
      </w:pPr>
      <w:r w:rsidRPr="00865B19">
        <w:rPr>
          <w:rFonts w:eastAsia="SimSun"/>
          <w:bCs/>
          <w:lang w:val="fr-FR"/>
        </w:rPr>
        <w:t xml:space="preserve">SARRQ </w:t>
      </w:r>
      <w:r w:rsidRPr="00865B19">
        <w:rPr>
          <w:rFonts w:eastAsia="SimSun"/>
          <w:bCs/>
          <w:i/>
          <w:vertAlign w:val="subscript"/>
          <w:lang w:val="fr-FR"/>
        </w:rPr>
        <w:t>q</w:t>
      </w:r>
      <w:r w:rsidRPr="00865B19">
        <w:rPr>
          <w:rFonts w:eastAsia="SimSun"/>
          <w:bCs/>
          <w:lang w:val="fr-FR"/>
        </w:rPr>
        <w:tab/>
        <w:t>=</w:t>
      </w:r>
      <w:r w:rsidRPr="00865B19">
        <w:rPr>
          <w:rFonts w:eastAsia="SimSun"/>
          <w:bCs/>
          <w:lang w:val="fr-FR"/>
        </w:rPr>
        <w:tab/>
        <w:t xml:space="preserve">DASARRQ </w:t>
      </w:r>
      <w:r w:rsidRPr="00865B19">
        <w:rPr>
          <w:rFonts w:eastAsia="SimSun"/>
          <w:bCs/>
          <w:i/>
          <w:vertAlign w:val="subscript"/>
          <w:lang w:val="fr-FR"/>
        </w:rPr>
        <w:t>q</w:t>
      </w:r>
      <w:r w:rsidRPr="00865B19">
        <w:rPr>
          <w:rFonts w:eastAsia="SimSun"/>
          <w:bCs/>
          <w:lang w:val="fr-FR"/>
        </w:rPr>
        <w:t xml:space="preserve"> + RTSARRQ </w:t>
      </w:r>
      <w:r w:rsidRPr="00865B19">
        <w:rPr>
          <w:rFonts w:eastAsia="SimSun"/>
          <w:bCs/>
          <w:i/>
          <w:vertAlign w:val="subscript"/>
          <w:lang w:val="fr-FR"/>
        </w:rPr>
        <w:t>q</w:t>
      </w:r>
    </w:p>
    <w:p w14:paraId="2E092743" w14:textId="77777777" w:rsidR="00865B19" w:rsidRPr="00865B19" w:rsidRDefault="00865B19" w:rsidP="00865B19">
      <w:pPr>
        <w:keepNext/>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65B19" w:rsidRPr="00865B19" w14:paraId="234FA817" w14:textId="77777777" w:rsidTr="00C812E5">
        <w:trPr>
          <w:tblHeader/>
        </w:trPr>
        <w:tc>
          <w:tcPr>
            <w:tcW w:w="849" w:type="pct"/>
          </w:tcPr>
          <w:p w14:paraId="3034097C" w14:textId="77777777" w:rsidR="00865B19" w:rsidRPr="00865B19" w:rsidRDefault="00865B19" w:rsidP="00865B19">
            <w:pPr>
              <w:keepNext/>
              <w:spacing w:after="120"/>
              <w:rPr>
                <w:rFonts w:eastAsia="SimSun"/>
                <w:b/>
                <w:iCs/>
                <w:sz w:val="20"/>
              </w:rPr>
            </w:pPr>
            <w:r w:rsidRPr="00865B19">
              <w:rPr>
                <w:rFonts w:eastAsia="SimSun"/>
                <w:b/>
                <w:iCs/>
                <w:sz w:val="20"/>
              </w:rPr>
              <w:t>Variable</w:t>
            </w:r>
          </w:p>
        </w:tc>
        <w:tc>
          <w:tcPr>
            <w:tcW w:w="460" w:type="pct"/>
          </w:tcPr>
          <w:p w14:paraId="575CB336" w14:textId="77777777" w:rsidR="00865B19" w:rsidRPr="00865B19" w:rsidRDefault="00865B19" w:rsidP="00865B19">
            <w:pPr>
              <w:keepNext/>
              <w:spacing w:after="120"/>
              <w:rPr>
                <w:rFonts w:eastAsia="SimSun"/>
                <w:b/>
                <w:iCs/>
                <w:sz w:val="20"/>
              </w:rPr>
            </w:pPr>
            <w:r w:rsidRPr="00865B19">
              <w:rPr>
                <w:rFonts w:eastAsia="SimSun"/>
                <w:b/>
                <w:iCs/>
                <w:sz w:val="20"/>
              </w:rPr>
              <w:t>Unit</w:t>
            </w:r>
          </w:p>
        </w:tc>
        <w:tc>
          <w:tcPr>
            <w:tcW w:w="3691" w:type="pct"/>
          </w:tcPr>
          <w:p w14:paraId="1A53FE4E" w14:textId="77777777" w:rsidR="00865B19" w:rsidRPr="00865B19" w:rsidRDefault="00865B19" w:rsidP="00865B19">
            <w:pPr>
              <w:keepNext/>
              <w:spacing w:after="120"/>
              <w:rPr>
                <w:rFonts w:eastAsia="SimSun"/>
                <w:b/>
                <w:iCs/>
                <w:sz w:val="20"/>
              </w:rPr>
            </w:pPr>
            <w:r w:rsidRPr="00865B19">
              <w:rPr>
                <w:rFonts w:eastAsia="SimSun"/>
                <w:b/>
                <w:iCs/>
                <w:sz w:val="20"/>
              </w:rPr>
              <w:t>Description</w:t>
            </w:r>
          </w:p>
        </w:tc>
      </w:tr>
      <w:tr w:rsidR="00865B19" w:rsidRPr="00865B19" w14:paraId="0B3D4807" w14:textId="77777777" w:rsidTr="00C812E5">
        <w:tc>
          <w:tcPr>
            <w:tcW w:w="849" w:type="pct"/>
          </w:tcPr>
          <w:p w14:paraId="41F04536" w14:textId="77777777" w:rsidR="00865B19" w:rsidRPr="00865B19" w:rsidRDefault="00865B19" w:rsidP="00865B19">
            <w:pPr>
              <w:spacing w:after="60"/>
              <w:rPr>
                <w:rFonts w:eastAsia="SimSun"/>
                <w:iCs/>
                <w:sz w:val="20"/>
              </w:rPr>
            </w:pPr>
            <w:r w:rsidRPr="00865B19">
              <w:rPr>
                <w:rFonts w:eastAsia="SimSun"/>
                <w:iCs/>
                <w:sz w:val="20"/>
              </w:rPr>
              <w:t xml:space="preserve">RRCOST </w:t>
            </w:r>
            <w:r w:rsidRPr="00865B19">
              <w:rPr>
                <w:rFonts w:eastAsia="SimSun"/>
                <w:i/>
                <w:iCs/>
                <w:sz w:val="20"/>
                <w:vertAlign w:val="subscript"/>
              </w:rPr>
              <w:t>q</w:t>
            </w:r>
          </w:p>
        </w:tc>
        <w:tc>
          <w:tcPr>
            <w:tcW w:w="460" w:type="pct"/>
          </w:tcPr>
          <w:p w14:paraId="399BEDB4" w14:textId="77777777" w:rsidR="00865B19" w:rsidRPr="00865B19" w:rsidRDefault="00865B19" w:rsidP="00865B19">
            <w:pPr>
              <w:keepNext/>
              <w:spacing w:after="60"/>
              <w:rPr>
                <w:rFonts w:eastAsia="SimSun"/>
                <w:iCs/>
                <w:sz w:val="20"/>
              </w:rPr>
            </w:pPr>
            <w:r w:rsidRPr="00865B19">
              <w:rPr>
                <w:rFonts w:eastAsia="SimSun"/>
                <w:iCs/>
                <w:sz w:val="20"/>
              </w:rPr>
              <w:t>$</w:t>
            </w:r>
          </w:p>
        </w:tc>
        <w:tc>
          <w:tcPr>
            <w:tcW w:w="3691" w:type="pct"/>
          </w:tcPr>
          <w:p w14:paraId="2DFAD800" w14:textId="77777777" w:rsidR="00865B19" w:rsidRPr="00865B19" w:rsidRDefault="00865B19" w:rsidP="00865B19">
            <w:pPr>
              <w:keepNext/>
              <w:spacing w:after="60"/>
              <w:rPr>
                <w:rFonts w:eastAsia="SimSun"/>
                <w:iCs/>
                <w:sz w:val="20"/>
              </w:rPr>
            </w:pPr>
            <w:r w:rsidRPr="00865B19">
              <w:rPr>
                <w:rFonts w:eastAsia="SimSun"/>
                <w:i/>
                <w:iCs/>
                <w:sz w:val="20"/>
              </w:rPr>
              <w:t>Responsive Reserve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RRS, for the hour.</w:t>
            </w:r>
          </w:p>
        </w:tc>
      </w:tr>
      <w:tr w:rsidR="00865B19" w:rsidRPr="00865B19" w14:paraId="63636AE3" w14:textId="77777777" w:rsidTr="00C812E5">
        <w:tc>
          <w:tcPr>
            <w:tcW w:w="849" w:type="pct"/>
            <w:tcBorders>
              <w:top w:val="single" w:sz="4" w:space="0" w:color="auto"/>
              <w:left w:val="single" w:sz="4" w:space="0" w:color="auto"/>
              <w:bottom w:val="single" w:sz="4" w:space="0" w:color="auto"/>
              <w:right w:val="single" w:sz="4" w:space="0" w:color="auto"/>
            </w:tcBorders>
          </w:tcPr>
          <w:p w14:paraId="4900E7B8" w14:textId="77777777" w:rsidR="00865B19" w:rsidRPr="00865B19" w:rsidRDefault="00865B19" w:rsidP="00865B19">
            <w:pPr>
              <w:spacing w:after="60"/>
              <w:rPr>
                <w:rFonts w:eastAsia="SimSun"/>
                <w:iCs/>
                <w:sz w:val="20"/>
              </w:rPr>
            </w:pPr>
            <w:r w:rsidRPr="00865B19">
              <w:rPr>
                <w:rFonts w:eastAsia="SimSun"/>
                <w:iCs/>
                <w:sz w:val="20"/>
              </w:rPr>
              <w:t>RRPR</w:t>
            </w:r>
          </w:p>
        </w:tc>
        <w:tc>
          <w:tcPr>
            <w:tcW w:w="460" w:type="pct"/>
            <w:tcBorders>
              <w:top w:val="single" w:sz="4" w:space="0" w:color="auto"/>
              <w:left w:val="single" w:sz="4" w:space="0" w:color="auto"/>
              <w:bottom w:val="single" w:sz="4" w:space="0" w:color="auto"/>
              <w:right w:val="single" w:sz="4" w:space="0" w:color="auto"/>
            </w:tcBorders>
          </w:tcPr>
          <w:p w14:paraId="42C65A01" w14:textId="77777777" w:rsidR="00865B19" w:rsidRPr="00865B19" w:rsidRDefault="00865B19" w:rsidP="00865B19">
            <w:pPr>
              <w:spacing w:after="60"/>
              <w:rPr>
                <w:rFonts w:eastAsia="SimSun"/>
                <w:iCs/>
                <w:sz w:val="20"/>
              </w:rPr>
            </w:pPr>
            <w:r w:rsidRPr="00865B19">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4E77C23D" w14:textId="77777777" w:rsidR="00865B19" w:rsidRPr="00865B19" w:rsidRDefault="00865B19" w:rsidP="00865B19">
            <w:pPr>
              <w:spacing w:after="60"/>
              <w:rPr>
                <w:rFonts w:eastAsia="SimSun"/>
                <w:i/>
                <w:iCs/>
                <w:sz w:val="20"/>
              </w:rPr>
            </w:pPr>
            <w:r w:rsidRPr="00865B19">
              <w:rPr>
                <w:rFonts w:eastAsia="SimSun"/>
                <w:i/>
                <w:iCs/>
                <w:sz w:val="20"/>
              </w:rPr>
              <w:t>Responsive Reserve Price—</w:t>
            </w:r>
            <w:r w:rsidRPr="00865B19">
              <w:rPr>
                <w:rFonts w:eastAsia="SimSun"/>
                <w:iCs/>
                <w:sz w:val="20"/>
              </w:rPr>
              <w:t>The price for RRS calculated based on the net total costs for RRS, for the hour.</w:t>
            </w:r>
          </w:p>
        </w:tc>
      </w:tr>
      <w:tr w:rsidR="00865B19" w:rsidRPr="00865B19" w14:paraId="41E3CCF1" w14:textId="77777777" w:rsidTr="00C812E5">
        <w:tc>
          <w:tcPr>
            <w:tcW w:w="849" w:type="pct"/>
            <w:tcBorders>
              <w:top w:val="single" w:sz="4" w:space="0" w:color="auto"/>
              <w:left w:val="single" w:sz="4" w:space="0" w:color="auto"/>
              <w:bottom w:val="single" w:sz="4" w:space="0" w:color="auto"/>
              <w:right w:val="single" w:sz="4" w:space="0" w:color="auto"/>
            </w:tcBorders>
          </w:tcPr>
          <w:p w14:paraId="7808604D" w14:textId="77777777" w:rsidR="00865B19" w:rsidRPr="00865B19" w:rsidRDefault="00865B19" w:rsidP="00865B19">
            <w:pPr>
              <w:spacing w:after="60"/>
              <w:rPr>
                <w:rFonts w:eastAsia="SimSun"/>
                <w:iCs/>
                <w:sz w:val="20"/>
              </w:rPr>
            </w:pPr>
            <w:r w:rsidRPr="00865B19">
              <w:rPr>
                <w:rFonts w:eastAsia="SimSun"/>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74636201" w14:textId="77777777" w:rsidR="00865B19" w:rsidRPr="00865B19" w:rsidRDefault="00865B19" w:rsidP="00865B19">
            <w:pPr>
              <w:spacing w:after="60"/>
              <w:rPr>
                <w:rFonts w:eastAsia="SimSun"/>
                <w:iCs/>
                <w:sz w:val="20"/>
              </w:rPr>
            </w:pPr>
            <w:r w:rsidRPr="00865B19">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3B3C045" w14:textId="77777777" w:rsidR="00865B19" w:rsidRPr="00865B19" w:rsidRDefault="00865B19" w:rsidP="00865B19">
            <w:pPr>
              <w:spacing w:after="60"/>
              <w:rPr>
                <w:rFonts w:eastAsia="SimSun"/>
                <w:i/>
                <w:iCs/>
                <w:sz w:val="20"/>
              </w:rPr>
            </w:pPr>
            <w:r w:rsidRPr="00865B19">
              <w:rPr>
                <w:rFonts w:eastAsia="SimSun"/>
                <w:i/>
                <w:iCs/>
                <w:sz w:val="20"/>
              </w:rPr>
              <w:t>Responsive Reserve Cost Total</w:t>
            </w:r>
            <w:r w:rsidRPr="00865B19">
              <w:rPr>
                <w:rFonts w:eastAsia="SimSun"/>
                <w:iCs/>
                <w:sz w:val="20"/>
              </w:rPr>
              <w:t>—The net total costs for RRS, for the hour.  See item (4)(a) above.</w:t>
            </w:r>
          </w:p>
        </w:tc>
      </w:tr>
      <w:tr w:rsidR="00865B19" w:rsidRPr="00865B19" w14:paraId="04C582FD" w14:textId="77777777" w:rsidTr="00C812E5">
        <w:tc>
          <w:tcPr>
            <w:tcW w:w="849" w:type="pct"/>
            <w:tcBorders>
              <w:top w:val="single" w:sz="4" w:space="0" w:color="auto"/>
              <w:left w:val="single" w:sz="4" w:space="0" w:color="auto"/>
              <w:bottom w:val="single" w:sz="4" w:space="0" w:color="auto"/>
              <w:right w:val="single" w:sz="4" w:space="0" w:color="auto"/>
            </w:tcBorders>
          </w:tcPr>
          <w:p w14:paraId="5B3A0407" w14:textId="77777777" w:rsidR="00865B19" w:rsidRPr="00865B19" w:rsidRDefault="00865B19" w:rsidP="00865B19">
            <w:pPr>
              <w:spacing w:after="60"/>
              <w:rPr>
                <w:rFonts w:eastAsia="SimSun"/>
                <w:iCs/>
                <w:sz w:val="20"/>
              </w:rPr>
            </w:pPr>
            <w:r w:rsidRPr="00865B19">
              <w:rPr>
                <w:rFonts w:eastAsia="SimSun"/>
                <w:iCs/>
                <w:sz w:val="20"/>
              </w:rPr>
              <w:t>RRQTOT</w:t>
            </w:r>
          </w:p>
        </w:tc>
        <w:tc>
          <w:tcPr>
            <w:tcW w:w="460" w:type="pct"/>
            <w:tcBorders>
              <w:top w:val="single" w:sz="4" w:space="0" w:color="auto"/>
              <w:left w:val="single" w:sz="4" w:space="0" w:color="auto"/>
              <w:bottom w:val="single" w:sz="4" w:space="0" w:color="auto"/>
              <w:right w:val="single" w:sz="4" w:space="0" w:color="auto"/>
            </w:tcBorders>
          </w:tcPr>
          <w:p w14:paraId="5BB96F83"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3F7CECD" w14:textId="77777777" w:rsidR="00865B19" w:rsidRPr="00865B19" w:rsidRDefault="00865B19" w:rsidP="00865B19">
            <w:pPr>
              <w:spacing w:after="60"/>
              <w:rPr>
                <w:rFonts w:eastAsia="SimSun"/>
                <w:i/>
                <w:iCs/>
                <w:sz w:val="20"/>
              </w:rPr>
            </w:pPr>
            <w:r w:rsidRPr="00865B19">
              <w:rPr>
                <w:rFonts w:eastAsia="SimSun"/>
                <w:i/>
                <w:iCs/>
                <w:sz w:val="20"/>
              </w:rPr>
              <w:t>Responsive Reserve Quantity Total</w:t>
            </w:r>
            <w:r w:rsidRPr="00865B19">
              <w:rPr>
                <w:rFonts w:eastAsia="SimSun"/>
                <w:iCs/>
                <w:sz w:val="20"/>
              </w:rPr>
              <w:t xml:space="preserve">—The sum of every QSE’s Ancillary Service Obligation minus its self-arranged RRS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5F6E7793" w14:textId="77777777" w:rsidTr="00C812E5">
        <w:tc>
          <w:tcPr>
            <w:tcW w:w="849" w:type="pct"/>
            <w:tcBorders>
              <w:top w:val="single" w:sz="4" w:space="0" w:color="auto"/>
              <w:left w:val="single" w:sz="4" w:space="0" w:color="auto"/>
              <w:bottom w:val="single" w:sz="4" w:space="0" w:color="auto"/>
              <w:right w:val="single" w:sz="4" w:space="0" w:color="auto"/>
            </w:tcBorders>
          </w:tcPr>
          <w:p w14:paraId="283EE8C5" w14:textId="77777777" w:rsidR="00865B19" w:rsidRPr="00865B19" w:rsidRDefault="00865B19" w:rsidP="00865B19">
            <w:pPr>
              <w:spacing w:after="60"/>
              <w:rPr>
                <w:rFonts w:eastAsia="SimSun"/>
                <w:iCs/>
                <w:sz w:val="20"/>
              </w:rPr>
            </w:pPr>
            <w:r w:rsidRPr="00865B19">
              <w:rPr>
                <w:rFonts w:eastAsia="SimSun"/>
                <w:iCs/>
                <w:sz w:val="20"/>
              </w:rPr>
              <w:t xml:space="preserve">RRQ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74A4A3"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5DCB73C" w14:textId="77777777" w:rsidR="00865B19" w:rsidRPr="00865B19" w:rsidRDefault="00865B19" w:rsidP="00865B19">
            <w:pPr>
              <w:spacing w:after="60"/>
              <w:rPr>
                <w:rFonts w:eastAsia="SimSun"/>
                <w:i/>
                <w:iCs/>
                <w:sz w:val="20"/>
              </w:rPr>
            </w:pPr>
            <w:r w:rsidRPr="00865B19">
              <w:rPr>
                <w:rFonts w:eastAsia="SimSun"/>
                <w:i/>
                <w:iCs/>
                <w:sz w:val="20"/>
              </w:rPr>
              <w:t>Responsive Reserve Quantity per QSE</w:t>
            </w:r>
            <w:r w:rsidRPr="00865B19">
              <w:rPr>
                <w:rFonts w:eastAsia="SimSun"/>
                <w:iCs/>
                <w:sz w:val="20"/>
              </w:rPr>
              <w:t xml:space="preserve">—The QSE </w:t>
            </w:r>
            <w:r w:rsidRPr="00865B19">
              <w:rPr>
                <w:rFonts w:eastAsia="SimSun"/>
                <w:i/>
                <w:iCs/>
                <w:sz w:val="20"/>
              </w:rPr>
              <w:t>q</w:t>
            </w:r>
            <w:r w:rsidRPr="00865B19">
              <w:rPr>
                <w:rFonts w:eastAsia="SimSun"/>
                <w:iCs/>
                <w:sz w:val="20"/>
              </w:rPr>
              <w:t xml:space="preserve">’s Ancillary Service Obligation minus its self-arranged RRS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1E441BB0" w14:textId="77777777" w:rsidTr="00C812E5">
        <w:tc>
          <w:tcPr>
            <w:tcW w:w="849" w:type="pct"/>
            <w:tcBorders>
              <w:top w:val="single" w:sz="4" w:space="0" w:color="auto"/>
              <w:left w:val="single" w:sz="4" w:space="0" w:color="auto"/>
              <w:bottom w:val="single" w:sz="4" w:space="0" w:color="auto"/>
              <w:right w:val="single" w:sz="4" w:space="0" w:color="auto"/>
            </w:tcBorders>
          </w:tcPr>
          <w:p w14:paraId="2BEE2921" w14:textId="77777777" w:rsidR="00865B19" w:rsidRPr="00865B19" w:rsidRDefault="00865B19" w:rsidP="00865B19">
            <w:pPr>
              <w:spacing w:after="60"/>
              <w:rPr>
                <w:rFonts w:eastAsia="SimSun"/>
                <w:iCs/>
                <w:sz w:val="20"/>
              </w:rPr>
            </w:pPr>
            <w:r w:rsidRPr="00865B19">
              <w:rPr>
                <w:rFonts w:eastAsia="SimSun"/>
                <w:iCs/>
                <w:sz w:val="20"/>
              </w:rPr>
              <w:t xml:space="preserve">RRO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AACB1F3"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E33A4BE" w14:textId="77777777" w:rsidR="00865B19" w:rsidRPr="00865B19" w:rsidRDefault="00865B19" w:rsidP="00865B19">
            <w:pPr>
              <w:spacing w:after="60"/>
              <w:rPr>
                <w:rFonts w:eastAsia="SimSun"/>
                <w:i/>
                <w:iCs/>
                <w:sz w:val="20"/>
              </w:rPr>
            </w:pPr>
            <w:r w:rsidRPr="00865B19">
              <w:rPr>
                <w:rFonts w:eastAsia="SimSun"/>
                <w:i/>
                <w:iCs/>
                <w:sz w:val="20"/>
              </w:rPr>
              <w:t>Responsive Reserve Obligation per QSE</w:t>
            </w:r>
            <w:r w:rsidRPr="00865B19">
              <w:rPr>
                <w:rFonts w:eastAsia="SimSun"/>
                <w:iCs/>
                <w:sz w:val="20"/>
              </w:rPr>
              <w:t xml:space="preserve">—The Ancillary Service Obligation of QSE </w:t>
            </w:r>
            <w:r w:rsidRPr="00865B19">
              <w:rPr>
                <w:rFonts w:eastAsia="SimSun"/>
                <w:i/>
                <w:iCs/>
                <w:sz w:val="20"/>
              </w:rPr>
              <w:t>q</w:t>
            </w:r>
            <w:r w:rsidRPr="00865B19">
              <w:rPr>
                <w:rFonts w:eastAsia="SimSun"/>
                <w:iCs/>
                <w:sz w:val="20"/>
              </w:rPr>
              <w:t>, for the hour.</w:t>
            </w:r>
          </w:p>
        </w:tc>
      </w:tr>
      <w:tr w:rsidR="00865B19" w:rsidRPr="00865B19" w14:paraId="6AB7CF57" w14:textId="77777777" w:rsidTr="00C812E5">
        <w:tc>
          <w:tcPr>
            <w:tcW w:w="849" w:type="pct"/>
            <w:tcBorders>
              <w:top w:val="single" w:sz="4" w:space="0" w:color="auto"/>
              <w:left w:val="single" w:sz="4" w:space="0" w:color="auto"/>
              <w:bottom w:val="single" w:sz="4" w:space="0" w:color="auto"/>
              <w:right w:val="single" w:sz="4" w:space="0" w:color="auto"/>
            </w:tcBorders>
          </w:tcPr>
          <w:p w14:paraId="35E702C8" w14:textId="77777777" w:rsidR="00865B19" w:rsidRPr="00865B19" w:rsidRDefault="00865B19" w:rsidP="00865B19">
            <w:pPr>
              <w:spacing w:after="60"/>
              <w:rPr>
                <w:rFonts w:eastAsia="SimSun"/>
                <w:iCs/>
                <w:sz w:val="20"/>
              </w:rPr>
            </w:pPr>
            <w:r w:rsidRPr="00865B19">
              <w:rPr>
                <w:rFonts w:eastAsia="SimSun"/>
                <w:iCs/>
                <w:sz w:val="20"/>
              </w:rPr>
              <w:t>DASARRQ</w:t>
            </w:r>
            <w:r w:rsidRPr="00865B19">
              <w:rPr>
                <w:rFonts w:eastAsia="SimSun"/>
                <w:i/>
                <w:iCs/>
                <w:sz w:val="20"/>
              </w:rPr>
              <w:t xml:space="preserve">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A62964F"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32D44DE" w14:textId="77777777" w:rsidR="00865B19" w:rsidRPr="00865B19" w:rsidRDefault="00865B19" w:rsidP="00865B19">
            <w:pPr>
              <w:spacing w:after="60"/>
              <w:rPr>
                <w:rFonts w:eastAsia="SimSun"/>
                <w:i/>
                <w:iCs/>
                <w:sz w:val="20"/>
              </w:rPr>
            </w:pPr>
            <w:r w:rsidRPr="00865B19">
              <w:rPr>
                <w:rFonts w:eastAsia="SimSun"/>
                <w:i/>
                <w:iCs/>
                <w:sz w:val="20"/>
              </w:rPr>
              <w:t>Day-Ahead Self-Arranged Responsive Reserve Quantity per QSE</w:t>
            </w:r>
            <w:r w:rsidRPr="00865B19">
              <w:rPr>
                <w:rFonts w:eastAsia="SimSun"/>
                <w:iCs/>
                <w:sz w:val="20"/>
              </w:rPr>
              <w:t xml:space="preserve">—The self-arranged RRS quantity submitted by QSE </w:t>
            </w:r>
            <w:r w:rsidRPr="00865B19">
              <w:rPr>
                <w:rFonts w:eastAsia="SimSun"/>
                <w:i/>
                <w:iCs/>
                <w:sz w:val="20"/>
              </w:rPr>
              <w:t>q</w:t>
            </w:r>
            <w:r w:rsidRPr="00865B19">
              <w:rPr>
                <w:rFonts w:eastAsia="SimSun"/>
                <w:iCs/>
                <w:sz w:val="20"/>
              </w:rPr>
              <w:t xml:space="preserve"> before 1000 in the Day-Ahead.</w:t>
            </w:r>
          </w:p>
        </w:tc>
      </w:tr>
      <w:tr w:rsidR="00865B19" w:rsidRPr="00865B19" w14:paraId="65D41C40" w14:textId="77777777" w:rsidTr="00C812E5">
        <w:tc>
          <w:tcPr>
            <w:tcW w:w="849" w:type="pct"/>
            <w:tcBorders>
              <w:top w:val="single" w:sz="4" w:space="0" w:color="auto"/>
              <w:left w:val="single" w:sz="4" w:space="0" w:color="auto"/>
              <w:bottom w:val="single" w:sz="4" w:space="0" w:color="auto"/>
              <w:right w:val="single" w:sz="4" w:space="0" w:color="auto"/>
            </w:tcBorders>
          </w:tcPr>
          <w:p w14:paraId="289A1C84" w14:textId="77777777" w:rsidR="00865B19" w:rsidRPr="00865B19" w:rsidRDefault="00865B19" w:rsidP="00865B19">
            <w:pPr>
              <w:spacing w:after="60"/>
              <w:rPr>
                <w:rFonts w:eastAsia="SimSun"/>
                <w:iCs/>
                <w:sz w:val="20"/>
              </w:rPr>
            </w:pPr>
            <w:r w:rsidRPr="00865B19">
              <w:rPr>
                <w:rFonts w:eastAsia="SimSun"/>
                <w:iCs/>
                <w:sz w:val="20"/>
              </w:rPr>
              <w:t>RTSARRQ</w:t>
            </w:r>
            <w:r w:rsidRPr="00865B19">
              <w:rPr>
                <w:rFonts w:eastAsia="SimSun"/>
                <w:i/>
                <w:iCs/>
                <w:sz w:val="20"/>
              </w:rPr>
              <w:t xml:space="preserve">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44BA9C"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6B7D786" w14:textId="77777777" w:rsidR="00865B19" w:rsidRPr="00865B19" w:rsidRDefault="00865B19" w:rsidP="00865B19">
            <w:pPr>
              <w:spacing w:after="60"/>
              <w:rPr>
                <w:rFonts w:eastAsia="SimSun"/>
                <w:i/>
                <w:iCs/>
                <w:sz w:val="20"/>
              </w:rPr>
            </w:pPr>
            <w:r w:rsidRPr="00865B19">
              <w:rPr>
                <w:rFonts w:eastAsia="SimSun"/>
                <w:i/>
                <w:iCs/>
                <w:sz w:val="20"/>
              </w:rPr>
              <w:t>Self-Arranged Responsive Reserve Quantity per QSE for all SASMs</w:t>
            </w:r>
            <w:r w:rsidRPr="00865B19">
              <w:rPr>
                <w:rFonts w:eastAsia="SimSun"/>
                <w:iCs/>
                <w:sz w:val="20"/>
              </w:rPr>
              <w:t xml:space="preserve">—The sum of all self-arranged RRS quantities submitted by QSE </w:t>
            </w:r>
            <w:r w:rsidRPr="00865B19">
              <w:rPr>
                <w:rFonts w:eastAsia="SimSun"/>
                <w:i/>
                <w:iCs/>
                <w:sz w:val="20"/>
              </w:rPr>
              <w:t>q</w:t>
            </w:r>
            <w:r w:rsidRPr="00865B19">
              <w:rPr>
                <w:rFonts w:eastAsia="SimSun"/>
                <w:iCs/>
                <w:sz w:val="20"/>
              </w:rPr>
              <w:t xml:space="preserve"> for all SASMs due to an increase in the Ancillary Service Plan per Section 4.4.7.1.</w:t>
            </w:r>
          </w:p>
        </w:tc>
      </w:tr>
      <w:tr w:rsidR="00865B19" w:rsidRPr="00865B19" w14:paraId="7676E987" w14:textId="77777777" w:rsidTr="00C812E5">
        <w:tc>
          <w:tcPr>
            <w:tcW w:w="849" w:type="pct"/>
            <w:tcBorders>
              <w:top w:val="single" w:sz="4" w:space="0" w:color="auto"/>
              <w:left w:val="single" w:sz="4" w:space="0" w:color="auto"/>
              <w:bottom w:val="single" w:sz="4" w:space="0" w:color="auto"/>
              <w:right w:val="single" w:sz="4" w:space="0" w:color="auto"/>
            </w:tcBorders>
          </w:tcPr>
          <w:p w14:paraId="154CA4A9" w14:textId="77777777" w:rsidR="00865B19" w:rsidRPr="00865B19" w:rsidRDefault="00865B19" w:rsidP="00865B19">
            <w:pPr>
              <w:spacing w:after="60"/>
              <w:rPr>
                <w:rFonts w:eastAsia="SimSun"/>
                <w:iCs/>
                <w:sz w:val="20"/>
              </w:rPr>
            </w:pPr>
            <w:r w:rsidRPr="00865B19">
              <w:rPr>
                <w:rFonts w:eastAsia="SimSun"/>
                <w:iCs/>
                <w:sz w:val="20"/>
              </w:rPr>
              <w:lastRenderedPageBreak/>
              <w:t xml:space="preserve">RTPCRR </w:t>
            </w:r>
            <w:r w:rsidRPr="00865B19">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8559FF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7E6A5E4" w14:textId="77777777" w:rsidR="00865B19" w:rsidRPr="00865B19" w:rsidRDefault="00865B19" w:rsidP="00865B19">
            <w:pPr>
              <w:spacing w:after="60"/>
              <w:rPr>
                <w:rFonts w:eastAsia="SimSun"/>
                <w:i/>
                <w:iCs/>
                <w:sz w:val="20"/>
              </w:rPr>
            </w:pPr>
            <w:r w:rsidRPr="00865B19">
              <w:rPr>
                <w:rFonts w:eastAsia="SimSun"/>
                <w:i/>
                <w:iCs/>
                <w:sz w:val="20"/>
              </w:rPr>
              <w:t>Procured Capacity for Responsive Reserve per QSE by market—</w:t>
            </w:r>
            <w:r w:rsidRPr="00865B19">
              <w:rPr>
                <w:rFonts w:eastAsia="SimSun"/>
                <w:iCs/>
                <w:sz w:val="20"/>
              </w:rPr>
              <w:t xml:space="preserve">The MW portion of QSE </w:t>
            </w:r>
            <w:r w:rsidRPr="00865B19">
              <w:rPr>
                <w:rFonts w:eastAsia="SimSun"/>
                <w:i/>
                <w:iCs/>
                <w:sz w:val="20"/>
              </w:rPr>
              <w:t>q</w:t>
            </w:r>
            <w:r w:rsidRPr="00865B19">
              <w:rPr>
                <w:rFonts w:eastAsia="SimSun"/>
                <w:iCs/>
                <w:sz w:val="20"/>
              </w:rPr>
              <w:t xml:space="preserve">’s Ancillary Service Offers cleared in the market </w:t>
            </w:r>
            <w:r w:rsidRPr="00865B19">
              <w:rPr>
                <w:rFonts w:eastAsia="SimSun"/>
                <w:i/>
                <w:iCs/>
                <w:sz w:val="20"/>
              </w:rPr>
              <w:t>m</w:t>
            </w:r>
            <w:r w:rsidRPr="00865B19">
              <w:rPr>
                <w:rFonts w:eastAsia="SimSun"/>
                <w:iCs/>
                <w:sz w:val="20"/>
              </w:rPr>
              <w:t xml:space="preserve"> to provide RRS, for the hour.</w:t>
            </w:r>
          </w:p>
        </w:tc>
      </w:tr>
      <w:tr w:rsidR="00865B19" w:rsidRPr="00865B19" w14:paraId="15626287" w14:textId="77777777" w:rsidTr="00C812E5">
        <w:tc>
          <w:tcPr>
            <w:tcW w:w="849" w:type="pct"/>
            <w:tcBorders>
              <w:top w:val="single" w:sz="4" w:space="0" w:color="auto"/>
              <w:left w:val="single" w:sz="4" w:space="0" w:color="auto"/>
              <w:bottom w:val="single" w:sz="4" w:space="0" w:color="auto"/>
              <w:right w:val="single" w:sz="4" w:space="0" w:color="auto"/>
            </w:tcBorders>
          </w:tcPr>
          <w:p w14:paraId="4AE9C7BE" w14:textId="77777777" w:rsidR="00865B19" w:rsidRPr="00865B19" w:rsidRDefault="00865B19" w:rsidP="00865B19">
            <w:pPr>
              <w:spacing w:after="60"/>
              <w:rPr>
                <w:rFonts w:eastAsia="SimSun"/>
                <w:iCs/>
                <w:sz w:val="20"/>
              </w:rPr>
            </w:pPr>
            <w:r w:rsidRPr="00865B19">
              <w:rPr>
                <w:rFonts w:eastAsia="SimSun"/>
                <w:iCs/>
                <w:sz w:val="20"/>
              </w:rPr>
              <w:t xml:space="preserve">RRFQ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5A0ACDA"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013DF19" w14:textId="77777777" w:rsidR="00865B19" w:rsidRPr="00865B19" w:rsidRDefault="00865B19" w:rsidP="00865B19">
            <w:pPr>
              <w:spacing w:after="60"/>
              <w:rPr>
                <w:rFonts w:eastAsia="SimSun"/>
                <w:iCs/>
                <w:sz w:val="20"/>
              </w:rPr>
            </w:pPr>
            <w:r w:rsidRPr="00865B19">
              <w:rPr>
                <w:rFonts w:eastAsia="SimSun"/>
                <w:i/>
                <w:iCs/>
                <w:sz w:val="20"/>
              </w:rPr>
              <w:t>Responsive Reserve Failure Quantity per QSE—</w:t>
            </w:r>
            <w:r w:rsidRPr="00865B19">
              <w:rPr>
                <w:rFonts w:eastAsia="SimSun"/>
                <w:iCs/>
                <w:sz w:val="20"/>
              </w:rPr>
              <w:t xml:space="preserve">QSE </w:t>
            </w:r>
            <w:r w:rsidRPr="00865B19">
              <w:rPr>
                <w:rFonts w:eastAsia="SimSun"/>
                <w:i/>
                <w:iCs/>
                <w:sz w:val="20"/>
              </w:rPr>
              <w:t>q</w:t>
            </w:r>
            <w:r w:rsidRPr="00865B19">
              <w:rPr>
                <w:rFonts w:eastAsia="SimSun"/>
                <w:iCs/>
                <w:sz w:val="20"/>
              </w:rPr>
              <w:t>’s total capacity associated with failures on its Ancillary Service Supply Responsibility for RRS, for the hour.</w:t>
            </w:r>
          </w:p>
        </w:tc>
      </w:tr>
      <w:tr w:rsidR="00865B19" w:rsidRPr="00865B19" w14:paraId="02730C12" w14:textId="77777777" w:rsidTr="00C812E5">
        <w:tc>
          <w:tcPr>
            <w:tcW w:w="849" w:type="pct"/>
            <w:tcBorders>
              <w:top w:val="single" w:sz="4" w:space="0" w:color="auto"/>
              <w:left w:val="single" w:sz="4" w:space="0" w:color="auto"/>
              <w:bottom w:val="single" w:sz="4" w:space="0" w:color="auto"/>
              <w:right w:val="single" w:sz="4" w:space="0" w:color="auto"/>
            </w:tcBorders>
          </w:tcPr>
          <w:p w14:paraId="7A6AA178" w14:textId="77777777" w:rsidR="00865B19" w:rsidRPr="00865B19" w:rsidRDefault="00865B19" w:rsidP="00865B19">
            <w:pPr>
              <w:spacing w:after="60"/>
              <w:rPr>
                <w:rFonts w:eastAsia="SimSun"/>
                <w:iCs/>
                <w:sz w:val="20"/>
              </w:rPr>
            </w:pPr>
            <w:r w:rsidRPr="00865B19">
              <w:rPr>
                <w:rFonts w:eastAsia="SimSun"/>
                <w:sz w:val="20"/>
              </w:rPr>
              <w:t xml:space="preserve">RRRFQ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7C16A94" w14:textId="77777777" w:rsidR="00865B19" w:rsidRPr="00865B19" w:rsidRDefault="00865B19" w:rsidP="00865B19">
            <w:pPr>
              <w:spacing w:after="60"/>
              <w:rPr>
                <w:rFonts w:eastAsia="SimSun"/>
                <w:iCs/>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2228C75" w14:textId="77777777" w:rsidR="00865B19" w:rsidRPr="00865B19" w:rsidRDefault="00865B19" w:rsidP="00865B19">
            <w:pPr>
              <w:spacing w:after="60"/>
              <w:rPr>
                <w:rFonts w:eastAsia="SimSun"/>
                <w:i/>
                <w:iCs/>
                <w:sz w:val="20"/>
              </w:rPr>
            </w:pPr>
            <w:r w:rsidRPr="00865B19">
              <w:rPr>
                <w:rFonts w:eastAsia="SimSun"/>
                <w:i/>
                <w:sz w:val="20"/>
              </w:rPr>
              <w:t>Reconfiguration Responsive Reserve Failure Quantity per QSE—</w:t>
            </w:r>
            <w:r w:rsidRPr="00865B19">
              <w:rPr>
                <w:rFonts w:eastAsia="SimSun"/>
                <w:sz w:val="20"/>
              </w:rPr>
              <w:t xml:space="preserve">QSE </w:t>
            </w:r>
            <w:r w:rsidRPr="00865B19">
              <w:rPr>
                <w:rFonts w:eastAsia="SimSun"/>
                <w:i/>
                <w:sz w:val="20"/>
              </w:rPr>
              <w:t>q</w:t>
            </w:r>
            <w:r w:rsidRPr="00865B19">
              <w:rPr>
                <w:rFonts w:eastAsia="SimSun"/>
                <w:sz w:val="20"/>
              </w:rPr>
              <w:t>’s total capacity associated with reconfiguration reductions on its Ancillary Service Supply Responsibility for RRS, for the hour.</w:t>
            </w:r>
          </w:p>
        </w:tc>
      </w:tr>
      <w:tr w:rsidR="00865B19" w:rsidRPr="00865B19" w14:paraId="0D77DFC2" w14:textId="77777777" w:rsidTr="00C812E5">
        <w:tc>
          <w:tcPr>
            <w:tcW w:w="849" w:type="pct"/>
            <w:tcBorders>
              <w:top w:val="single" w:sz="4" w:space="0" w:color="auto"/>
              <w:left w:val="single" w:sz="4" w:space="0" w:color="auto"/>
              <w:bottom w:val="single" w:sz="4" w:space="0" w:color="auto"/>
              <w:right w:val="single" w:sz="4" w:space="0" w:color="auto"/>
            </w:tcBorders>
          </w:tcPr>
          <w:p w14:paraId="12A2BE6C" w14:textId="77777777" w:rsidR="00865B19" w:rsidRPr="00865B19" w:rsidRDefault="00865B19" w:rsidP="00865B19">
            <w:pPr>
              <w:spacing w:after="60"/>
              <w:rPr>
                <w:rFonts w:eastAsia="SimSun"/>
                <w:iCs/>
                <w:sz w:val="20"/>
              </w:rPr>
            </w:pPr>
            <w:r w:rsidRPr="00865B19">
              <w:rPr>
                <w:rFonts w:eastAsia="SimSun"/>
                <w:iCs/>
                <w:sz w:val="20"/>
              </w:rPr>
              <w:t xml:space="preserve">HLRS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700256"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C164592" w14:textId="77777777" w:rsidR="00865B19" w:rsidRPr="00865B19" w:rsidRDefault="00865B19" w:rsidP="00865B19">
            <w:pPr>
              <w:spacing w:after="60"/>
              <w:rPr>
                <w:rFonts w:eastAsia="SimSun"/>
                <w:iCs/>
                <w:sz w:val="20"/>
              </w:rPr>
            </w:pPr>
            <w:r w:rsidRPr="00865B19">
              <w:rPr>
                <w:rFonts w:eastAsia="SimSun"/>
                <w:i/>
                <w:iCs/>
                <w:sz w:val="20"/>
              </w:rPr>
              <w:t>The Hourly Load Ratio Share calculated for QSE q for the hour</w:t>
            </w:r>
            <w:r w:rsidRPr="00865B19">
              <w:rPr>
                <w:rFonts w:eastAsia="SimSun"/>
                <w:iCs/>
                <w:sz w:val="20"/>
              </w:rPr>
              <w:t>.  See Section 6.6.2.4.</w:t>
            </w:r>
          </w:p>
        </w:tc>
      </w:tr>
      <w:tr w:rsidR="00865B19" w:rsidRPr="00865B19" w14:paraId="541D5AF7" w14:textId="77777777" w:rsidTr="00C812E5">
        <w:tc>
          <w:tcPr>
            <w:tcW w:w="849" w:type="pct"/>
            <w:tcBorders>
              <w:top w:val="single" w:sz="4" w:space="0" w:color="auto"/>
              <w:left w:val="single" w:sz="4" w:space="0" w:color="auto"/>
              <w:bottom w:val="single" w:sz="4" w:space="0" w:color="auto"/>
              <w:right w:val="single" w:sz="4" w:space="0" w:color="auto"/>
            </w:tcBorders>
          </w:tcPr>
          <w:p w14:paraId="4ACFBE16" w14:textId="77777777" w:rsidR="00865B19" w:rsidRPr="00865B19" w:rsidRDefault="00865B19" w:rsidP="00865B19">
            <w:pPr>
              <w:rPr>
                <w:rFonts w:eastAsia="SimSun"/>
                <w:sz w:val="20"/>
              </w:rPr>
            </w:pPr>
            <w:r w:rsidRPr="00865B19">
              <w:rPr>
                <w:rFonts w:eastAsia="SimSun"/>
                <w:sz w:val="20"/>
              </w:rPr>
              <w:t xml:space="preserve">PCRR </w:t>
            </w:r>
            <w:r w:rsidRPr="00865B19">
              <w:rPr>
                <w:rFonts w:eastAsia="SimSun"/>
                <w:i/>
                <w:sz w:val="20"/>
                <w:vertAlign w:val="subscript"/>
              </w:rPr>
              <w:t>q</w:t>
            </w:r>
            <w:r w:rsidRPr="00865B19">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EBC3D11"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367F7E4F" w14:textId="77777777" w:rsidR="00865B19" w:rsidRPr="00865B19" w:rsidRDefault="00865B19" w:rsidP="00865B19">
            <w:pPr>
              <w:rPr>
                <w:rFonts w:eastAsia="SimSun"/>
                <w:sz w:val="20"/>
              </w:rPr>
            </w:pPr>
            <w:r w:rsidRPr="00865B19">
              <w:rPr>
                <w:rFonts w:eastAsia="SimSun"/>
                <w:i/>
                <w:sz w:val="20"/>
              </w:rPr>
              <w:t>Procured Capacity for Responsive Reserve per QSE in DAM</w:t>
            </w:r>
            <w:r w:rsidRPr="00865B19">
              <w:rPr>
                <w:rFonts w:eastAsia="SimSun"/>
                <w:sz w:val="20"/>
              </w:rPr>
              <w:t xml:space="preserve">—The total RRS capacity quantity awarded to QSE </w:t>
            </w:r>
            <w:r w:rsidRPr="00865B19">
              <w:rPr>
                <w:rFonts w:eastAsia="SimSun"/>
                <w:i/>
                <w:sz w:val="20"/>
              </w:rPr>
              <w:t>q</w:t>
            </w:r>
            <w:r w:rsidRPr="00865B19">
              <w:rPr>
                <w:rFonts w:eastAsia="SimSun"/>
                <w:sz w:val="20"/>
              </w:rPr>
              <w:t xml:space="preserve"> in the DAM for all the Resources represented by the QSE, for the hour.</w:t>
            </w:r>
          </w:p>
        </w:tc>
      </w:tr>
      <w:tr w:rsidR="00865B19" w:rsidRPr="00865B19" w14:paraId="261E0393" w14:textId="77777777" w:rsidTr="00C812E5">
        <w:tc>
          <w:tcPr>
            <w:tcW w:w="849" w:type="pct"/>
            <w:tcBorders>
              <w:top w:val="single" w:sz="4" w:space="0" w:color="auto"/>
              <w:left w:val="single" w:sz="4" w:space="0" w:color="auto"/>
              <w:bottom w:val="single" w:sz="4" w:space="0" w:color="auto"/>
              <w:right w:val="single" w:sz="4" w:space="0" w:color="auto"/>
            </w:tcBorders>
          </w:tcPr>
          <w:p w14:paraId="05378D67" w14:textId="77777777" w:rsidR="00865B19" w:rsidRPr="00865B19" w:rsidRDefault="00865B19" w:rsidP="00865B19">
            <w:pPr>
              <w:spacing w:after="60"/>
              <w:rPr>
                <w:rFonts w:eastAsia="SimSun"/>
                <w:sz w:val="20"/>
              </w:rPr>
            </w:pPr>
            <w:r w:rsidRPr="00865B19">
              <w:rPr>
                <w:rFonts w:eastAsia="SimSun"/>
                <w:sz w:val="20"/>
              </w:rPr>
              <w:t xml:space="preserve">SARRQ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384976" w14:textId="77777777" w:rsidR="00865B19" w:rsidRPr="00865B19" w:rsidRDefault="00865B19" w:rsidP="00865B19">
            <w:pPr>
              <w:spacing w:after="60"/>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D6711AD" w14:textId="77777777" w:rsidR="00865B19" w:rsidRPr="00865B19" w:rsidRDefault="00865B19" w:rsidP="00865B19">
            <w:pPr>
              <w:spacing w:after="60"/>
              <w:rPr>
                <w:rFonts w:eastAsia="SimSun"/>
                <w:i/>
                <w:sz w:val="20"/>
              </w:rPr>
            </w:pPr>
            <w:r w:rsidRPr="00865B19">
              <w:rPr>
                <w:rFonts w:eastAsia="SimSun"/>
                <w:i/>
                <w:sz w:val="20"/>
              </w:rPr>
              <w:t>Total Self-Arranged Responsive Reserve Quantity per QSE for all markets</w:t>
            </w:r>
            <w:r w:rsidRPr="00865B19">
              <w:rPr>
                <w:rFonts w:eastAsia="SimSun"/>
                <w:sz w:val="20"/>
              </w:rPr>
              <w:t xml:space="preserve">—The sum of all self-arranged RRS quantities submitted by QSE </w:t>
            </w:r>
            <w:r w:rsidRPr="00865B19">
              <w:rPr>
                <w:rFonts w:eastAsia="SimSun"/>
                <w:i/>
                <w:sz w:val="20"/>
              </w:rPr>
              <w:t>q</w:t>
            </w:r>
            <w:r w:rsidRPr="00865B19">
              <w:rPr>
                <w:rFonts w:eastAsia="SimSun"/>
                <w:sz w:val="20"/>
              </w:rPr>
              <w:t xml:space="preserve"> for DAM and all SASMs.</w:t>
            </w:r>
          </w:p>
        </w:tc>
      </w:tr>
      <w:tr w:rsidR="00865B19" w:rsidRPr="00865B19" w14:paraId="1A52BBE5" w14:textId="77777777" w:rsidTr="00C812E5">
        <w:tc>
          <w:tcPr>
            <w:tcW w:w="849" w:type="pct"/>
            <w:tcBorders>
              <w:top w:val="single" w:sz="4" w:space="0" w:color="auto"/>
              <w:left w:val="single" w:sz="4" w:space="0" w:color="auto"/>
              <w:bottom w:val="single" w:sz="4" w:space="0" w:color="auto"/>
              <w:right w:val="single" w:sz="4" w:space="0" w:color="auto"/>
            </w:tcBorders>
          </w:tcPr>
          <w:p w14:paraId="687BDD44" w14:textId="77777777" w:rsidR="00865B19" w:rsidRPr="00865B19" w:rsidRDefault="00865B19" w:rsidP="00865B19">
            <w:pPr>
              <w:spacing w:after="60"/>
              <w:rPr>
                <w:rFonts w:eastAsia="SimSun"/>
                <w:i/>
                <w:iCs/>
                <w:sz w:val="20"/>
              </w:rPr>
            </w:pPr>
            <w:r w:rsidRPr="00865B19">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72E462C0"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EAD52EA"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334F376A" w14:textId="77777777" w:rsidTr="00C812E5">
        <w:tc>
          <w:tcPr>
            <w:tcW w:w="849" w:type="pct"/>
            <w:tcBorders>
              <w:top w:val="single" w:sz="4" w:space="0" w:color="auto"/>
              <w:left w:val="single" w:sz="4" w:space="0" w:color="auto"/>
              <w:bottom w:val="single" w:sz="4" w:space="0" w:color="auto"/>
              <w:right w:val="single" w:sz="4" w:space="0" w:color="auto"/>
            </w:tcBorders>
          </w:tcPr>
          <w:p w14:paraId="72FEEE58" w14:textId="77777777" w:rsidR="00865B19" w:rsidRPr="00865B19" w:rsidRDefault="00865B19" w:rsidP="00865B19">
            <w:pPr>
              <w:spacing w:after="60"/>
              <w:rPr>
                <w:rFonts w:eastAsia="SimSun"/>
                <w:i/>
                <w:iCs/>
                <w:sz w:val="20"/>
              </w:rPr>
            </w:pPr>
            <w:r w:rsidRPr="00865B19">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390AA1FA"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7F4BEF9"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010DB900" w14:textId="77777777" w:rsidR="00865B19" w:rsidRPr="00865B19" w:rsidRDefault="00865B19" w:rsidP="00865B19">
      <w:pPr>
        <w:rPr>
          <w:rFonts w:eastAsia="SimSun"/>
        </w:rPr>
      </w:pPr>
    </w:p>
    <w:p w14:paraId="067EE02A"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adjustment to each QSE’s DAM charge for the RRS for the Operating Hour, due to changes during the Adjustment Period or Real-Time operations, is calculated as follows:</w:t>
      </w:r>
    </w:p>
    <w:p w14:paraId="4C6A5059" w14:textId="77777777" w:rsidR="00865B19" w:rsidRPr="00865B19" w:rsidRDefault="00865B19" w:rsidP="00865B19">
      <w:pPr>
        <w:spacing w:after="240"/>
        <w:ind w:left="2880" w:hanging="2160"/>
        <w:rPr>
          <w:rFonts w:eastAsia="SimSun"/>
          <w:b/>
          <w:bCs/>
          <w:lang w:val="pt-BR"/>
        </w:rPr>
      </w:pPr>
      <w:r w:rsidRPr="00865B19">
        <w:rPr>
          <w:rFonts w:eastAsia="SimSun"/>
          <w:b/>
          <w:bCs/>
          <w:lang w:val="pt-BR"/>
        </w:rPr>
        <w:t xml:space="preserve">RTRRAMT </w:t>
      </w:r>
      <w:r w:rsidRPr="00865B19">
        <w:rPr>
          <w:rFonts w:eastAsia="SimSun"/>
          <w:b/>
          <w:bCs/>
          <w:i/>
          <w:vertAlign w:val="subscript"/>
          <w:lang w:val="pt-BR"/>
        </w:rPr>
        <w:t>q</w:t>
      </w:r>
      <w:r w:rsidRPr="00865B19">
        <w:rPr>
          <w:rFonts w:eastAsia="SimSun"/>
          <w:b/>
          <w:bCs/>
          <w:lang w:val="pt-BR"/>
        </w:rPr>
        <w:tab/>
        <w:t>=</w:t>
      </w:r>
      <w:r w:rsidRPr="00865B19">
        <w:rPr>
          <w:rFonts w:eastAsia="SimSun"/>
          <w:b/>
          <w:bCs/>
          <w:lang w:val="pt-BR"/>
        </w:rPr>
        <w:tab/>
        <w:t xml:space="preserve">RRCOST </w:t>
      </w:r>
      <w:r w:rsidRPr="00865B19">
        <w:rPr>
          <w:rFonts w:eastAsia="SimSun"/>
          <w:b/>
          <w:bCs/>
          <w:i/>
          <w:vertAlign w:val="subscript"/>
          <w:lang w:val="pt-BR"/>
        </w:rPr>
        <w:t>q</w:t>
      </w:r>
      <w:r w:rsidRPr="00865B19">
        <w:rPr>
          <w:rFonts w:eastAsia="SimSun"/>
          <w:b/>
          <w:bCs/>
          <w:lang w:val="pt-BR"/>
        </w:rPr>
        <w:t xml:space="preserve"> – DARRAMT </w:t>
      </w:r>
      <w:r w:rsidRPr="00865B19">
        <w:rPr>
          <w:rFonts w:eastAsia="SimSun"/>
          <w:b/>
          <w:bCs/>
          <w:i/>
          <w:vertAlign w:val="subscript"/>
          <w:lang w:val="pt-BR"/>
        </w:rPr>
        <w:t>q</w:t>
      </w:r>
    </w:p>
    <w:p w14:paraId="2599484C"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65B19" w:rsidRPr="00865B19" w14:paraId="5E8C79D5" w14:textId="77777777" w:rsidTr="00C812E5">
        <w:trPr>
          <w:cantSplit/>
        </w:trPr>
        <w:tc>
          <w:tcPr>
            <w:tcW w:w="824" w:type="pct"/>
          </w:tcPr>
          <w:p w14:paraId="04775DA9"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463" w:type="pct"/>
          </w:tcPr>
          <w:p w14:paraId="7250CBE5"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713" w:type="pct"/>
          </w:tcPr>
          <w:p w14:paraId="20AB168A"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3CCC9435" w14:textId="77777777" w:rsidTr="00C812E5">
        <w:trPr>
          <w:cantSplit/>
        </w:trPr>
        <w:tc>
          <w:tcPr>
            <w:tcW w:w="824" w:type="pct"/>
          </w:tcPr>
          <w:p w14:paraId="4E2AC814" w14:textId="77777777" w:rsidR="00865B19" w:rsidRPr="00865B19" w:rsidRDefault="00865B19" w:rsidP="00865B19">
            <w:pPr>
              <w:spacing w:after="60"/>
              <w:rPr>
                <w:rFonts w:eastAsia="SimSun"/>
                <w:iCs/>
                <w:sz w:val="20"/>
              </w:rPr>
            </w:pPr>
            <w:r w:rsidRPr="00865B19">
              <w:rPr>
                <w:rFonts w:eastAsia="SimSun"/>
                <w:iCs/>
                <w:sz w:val="20"/>
              </w:rPr>
              <w:t xml:space="preserve">RTRRAMT </w:t>
            </w:r>
            <w:r w:rsidRPr="00865B19">
              <w:rPr>
                <w:rFonts w:eastAsia="SimSun"/>
                <w:i/>
                <w:iCs/>
                <w:sz w:val="20"/>
                <w:vertAlign w:val="subscript"/>
              </w:rPr>
              <w:t>q</w:t>
            </w:r>
          </w:p>
        </w:tc>
        <w:tc>
          <w:tcPr>
            <w:tcW w:w="463" w:type="pct"/>
          </w:tcPr>
          <w:p w14:paraId="5A4A9017"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7986A09D" w14:textId="77777777" w:rsidR="00865B19" w:rsidRPr="00865B19" w:rsidRDefault="00865B19" w:rsidP="00865B19">
            <w:pPr>
              <w:spacing w:after="60"/>
              <w:rPr>
                <w:rFonts w:eastAsia="SimSun"/>
                <w:iCs/>
                <w:sz w:val="20"/>
              </w:rPr>
            </w:pPr>
            <w:r w:rsidRPr="00865B19">
              <w:rPr>
                <w:rFonts w:eastAsia="SimSun"/>
                <w:i/>
                <w:iCs/>
                <w:sz w:val="20"/>
              </w:rPr>
              <w:t>Real-Time Responsive Reserve Amount per QSE</w:t>
            </w:r>
            <w:r w:rsidRPr="00865B19">
              <w:rPr>
                <w:rFonts w:eastAsia="SimSun"/>
                <w:iCs/>
                <w:sz w:val="20"/>
              </w:rPr>
              <w:t xml:space="preserve">—The adjustment to QSE </w:t>
            </w:r>
            <w:r w:rsidRPr="00865B19">
              <w:rPr>
                <w:rFonts w:eastAsia="SimSun"/>
                <w:i/>
                <w:iCs/>
                <w:sz w:val="20"/>
              </w:rPr>
              <w:t>q</w:t>
            </w:r>
            <w:r w:rsidRPr="00865B19">
              <w:rPr>
                <w:rFonts w:eastAsia="SimSun"/>
                <w:iCs/>
                <w:sz w:val="20"/>
              </w:rPr>
              <w:t>’s share of the costs for RRS, for the hour.</w:t>
            </w:r>
          </w:p>
        </w:tc>
      </w:tr>
      <w:tr w:rsidR="00865B19" w:rsidRPr="00865B19" w14:paraId="488902FA" w14:textId="77777777" w:rsidTr="00C812E5">
        <w:trPr>
          <w:cantSplit/>
        </w:trPr>
        <w:tc>
          <w:tcPr>
            <w:tcW w:w="824" w:type="pct"/>
          </w:tcPr>
          <w:p w14:paraId="0F5E81C2" w14:textId="77777777" w:rsidR="00865B19" w:rsidRPr="00865B19" w:rsidRDefault="00865B19" w:rsidP="00865B19">
            <w:pPr>
              <w:spacing w:after="60"/>
              <w:rPr>
                <w:rFonts w:eastAsia="SimSun"/>
                <w:iCs/>
                <w:sz w:val="20"/>
              </w:rPr>
            </w:pPr>
            <w:r w:rsidRPr="00865B19">
              <w:rPr>
                <w:rFonts w:eastAsia="SimSun"/>
                <w:iCs/>
                <w:sz w:val="20"/>
              </w:rPr>
              <w:t xml:space="preserve">RRCOST </w:t>
            </w:r>
            <w:r w:rsidRPr="00865B19">
              <w:rPr>
                <w:rFonts w:eastAsia="SimSun"/>
                <w:i/>
                <w:iCs/>
                <w:sz w:val="20"/>
                <w:vertAlign w:val="subscript"/>
              </w:rPr>
              <w:t>q</w:t>
            </w:r>
          </w:p>
        </w:tc>
        <w:tc>
          <w:tcPr>
            <w:tcW w:w="463" w:type="pct"/>
          </w:tcPr>
          <w:p w14:paraId="37A4B469"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44A9FE2E" w14:textId="77777777" w:rsidR="00865B19" w:rsidRPr="00865B19" w:rsidRDefault="00865B19" w:rsidP="00865B19">
            <w:pPr>
              <w:spacing w:after="60"/>
              <w:rPr>
                <w:rFonts w:eastAsia="SimSun"/>
                <w:iCs/>
                <w:sz w:val="20"/>
              </w:rPr>
            </w:pPr>
            <w:r w:rsidRPr="00865B19">
              <w:rPr>
                <w:rFonts w:eastAsia="SimSun"/>
                <w:i/>
                <w:iCs/>
                <w:sz w:val="20"/>
              </w:rPr>
              <w:t>Responsive Reserve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RRS, for the hour.</w:t>
            </w:r>
          </w:p>
        </w:tc>
      </w:tr>
      <w:tr w:rsidR="00865B19" w:rsidRPr="00865B19" w14:paraId="7DF4160F" w14:textId="77777777" w:rsidTr="00C812E5">
        <w:trPr>
          <w:cantSplit/>
        </w:trPr>
        <w:tc>
          <w:tcPr>
            <w:tcW w:w="824" w:type="pct"/>
          </w:tcPr>
          <w:p w14:paraId="4B44099C" w14:textId="77777777" w:rsidR="00865B19" w:rsidRPr="00865B19" w:rsidRDefault="00865B19" w:rsidP="00865B19">
            <w:pPr>
              <w:spacing w:after="60"/>
              <w:rPr>
                <w:rFonts w:eastAsia="SimSun"/>
                <w:iCs/>
                <w:sz w:val="20"/>
              </w:rPr>
            </w:pPr>
            <w:r w:rsidRPr="00865B19">
              <w:rPr>
                <w:rFonts w:eastAsia="SimSun"/>
                <w:iCs/>
                <w:sz w:val="20"/>
              </w:rPr>
              <w:t xml:space="preserve">DARRAMT </w:t>
            </w:r>
            <w:r w:rsidRPr="00865B19">
              <w:rPr>
                <w:rFonts w:eastAsia="SimSun"/>
                <w:i/>
                <w:iCs/>
                <w:sz w:val="20"/>
                <w:vertAlign w:val="subscript"/>
              </w:rPr>
              <w:t>q</w:t>
            </w:r>
          </w:p>
        </w:tc>
        <w:tc>
          <w:tcPr>
            <w:tcW w:w="463" w:type="pct"/>
          </w:tcPr>
          <w:p w14:paraId="0C3188E1"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635CE618" w14:textId="77777777" w:rsidR="00865B19" w:rsidRPr="00865B19" w:rsidRDefault="00865B19" w:rsidP="00865B19">
            <w:pPr>
              <w:spacing w:after="60"/>
              <w:rPr>
                <w:rFonts w:eastAsia="SimSun"/>
                <w:iCs/>
                <w:sz w:val="20"/>
              </w:rPr>
            </w:pPr>
            <w:r w:rsidRPr="00865B19">
              <w:rPr>
                <w:rFonts w:eastAsia="SimSun"/>
                <w:i/>
                <w:iCs/>
                <w:sz w:val="20"/>
              </w:rPr>
              <w:t>Day-Ahead Responsive Reserve Amount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DAM cost for RRS, for the hour.</w:t>
            </w:r>
          </w:p>
        </w:tc>
      </w:tr>
      <w:tr w:rsidR="00865B19" w:rsidRPr="00865B19" w14:paraId="3EBA293D" w14:textId="77777777" w:rsidTr="00C812E5">
        <w:trPr>
          <w:cantSplit/>
        </w:trPr>
        <w:tc>
          <w:tcPr>
            <w:tcW w:w="824" w:type="pct"/>
            <w:tcBorders>
              <w:top w:val="single" w:sz="4" w:space="0" w:color="auto"/>
              <w:left w:val="single" w:sz="4" w:space="0" w:color="auto"/>
              <w:bottom w:val="single" w:sz="4" w:space="0" w:color="auto"/>
              <w:right w:val="single" w:sz="4" w:space="0" w:color="auto"/>
            </w:tcBorders>
          </w:tcPr>
          <w:p w14:paraId="17FF3A82" w14:textId="77777777" w:rsidR="00865B19" w:rsidRPr="00865B19" w:rsidRDefault="00865B19" w:rsidP="00865B19">
            <w:pPr>
              <w:spacing w:after="60"/>
              <w:rPr>
                <w:rFonts w:eastAsia="SimSun"/>
                <w:i/>
                <w:iCs/>
                <w:sz w:val="20"/>
              </w:rPr>
            </w:pPr>
            <w:r w:rsidRPr="00865B19">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357446D9" w14:textId="77777777" w:rsidR="00865B19" w:rsidRPr="00865B19" w:rsidRDefault="00865B19" w:rsidP="00865B19">
            <w:pPr>
              <w:spacing w:after="60"/>
              <w:rPr>
                <w:rFonts w:eastAsia="SimSun"/>
                <w:iCs/>
                <w:sz w:val="20"/>
              </w:rPr>
            </w:pPr>
            <w:r w:rsidRPr="00865B19">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48CEC075" w14:textId="77777777" w:rsidR="00865B19" w:rsidRPr="00865B19" w:rsidRDefault="00865B19" w:rsidP="00865B19">
            <w:pPr>
              <w:spacing w:after="60"/>
              <w:rPr>
                <w:rFonts w:eastAsia="SimSun"/>
                <w:iCs/>
                <w:sz w:val="20"/>
              </w:rPr>
            </w:pPr>
            <w:r w:rsidRPr="00865B19">
              <w:rPr>
                <w:rFonts w:eastAsia="SimSun"/>
                <w:iCs/>
                <w:sz w:val="20"/>
              </w:rPr>
              <w:t>A QSE.</w:t>
            </w:r>
          </w:p>
        </w:tc>
      </w:tr>
    </w:tbl>
    <w:p w14:paraId="06CCCFBF" w14:textId="77777777" w:rsidR="00865B19" w:rsidRPr="00865B19" w:rsidRDefault="00865B19" w:rsidP="00865B19">
      <w:pPr>
        <w:spacing w:before="240" w:after="240"/>
        <w:ind w:left="720" w:hanging="720"/>
        <w:rPr>
          <w:rFonts w:eastAsia="SimSun"/>
          <w:iCs/>
        </w:rPr>
      </w:pPr>
      <w:r w:rsidRPr="00865B19">
        <w:rPr>
          <w:rFonts w:eastAsia="SimSun"/>
          <w:iCs/>
        </w:rPr>
        <w:t>(5)</w:t>
      </w:r>
      <w:r w:rsidRPr="00865B19">
        <w:rPr>
          <w:rFonts w:eastAsia="SimSun"/>
          <w:iCs/>
        </w:rPr>
        <w:tab/>
        <w:t>For Non-Spin, if applicable:</w:t>
      </w:r>
    </w:p>
    <w:p w14:paraId="7A4A89E8"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Non-Spin for a given Operating Hour is calculated as follows:</w:t>
      </w:r>
    </w:p>
    <w:p w14:paraId="189979FA" w14:textId="42A0D6F3" w:rsidR="00865B19" w:rsidRPr="00865B19" w:rsidRDefault="00865B19" w:rsidP="00865B19">
      <w:pPr>
        <w:spacing w:after="120"/>
        <w:ind w:left="3600" w:hanging="2880"/>
        <w:rPr>
          <w:rFonts w:eastAsia="SimSun"/>
          <w:b/>
          <w:bCs/>
        </w:rPr>
      </w:pPr>
      <w:r w:rsidRPr="00865B19">
        <w:rPr>
          <w:rFonts w:eastAsia="SimSun"/>
          <w:b/>
          <w:bCs/>
        </w:rPr>
        <w:t xml:space="preserve">NSCOSTTOT </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00B5C6D6" wp14:editId="2FCF66A0">
            <wp:extent cx="144780" cy="274320"/>
            <wp:effectExtent l="0" t="0" r="0" b="0"/>
            <wp:docPr id="110"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(RTPCNSAMTTOT </w:t>
      </w:r>
      <w:r w:rsidRPr="00865B19">
        <w:rPr>
          <w:rFonts w:eastAsia="SimSun"/>
          <w:b/>
          <w:bCs/>
          <w:i/>
          <w:vertAlign w:val="subscript"/>
        </w:rPr>
        <w:t>m</w:t>
      </w:r>
      <w:r w:rsidRPr="00865B19">
        <w:rPr>
          <w:rFonts w:eastAsia="SimSun"/>
          <w:bCs/>
        </w:rPr>
        <w:t>)</w:t>
      </w:r>
      <w:r w:rsidRPr="00865B19">
        <w:rPr>
          <w:rFonts w:eastAsia="SimSun"/>
          <w:b/>
          <w:bCs/>
        </w:rPr>
        <w:t xml:space="preserve"> + </w:t>
      </w:r>
      <w:r w:rsidRPr="00865B19">
        <w:rPr>
          <w:rFonts w:eastAsia="SimSun"/>
          <w:b/>
          <w:bCs/>
        </w:rPr>
        <w:tab/>
        <w:t xml:space="preserve">PCNSAMTTOT + NSFQAMTTOT + </w:t>
      </w:r>
    </w:p>
    <w:p w14:paraId="52E9267D" w14:textId="77777777" w:rsidR="00865B19" w:rsidRPr="00865B19" w:rsidRDefault="00865B19" w:rsidP="00865B19">
      <w:pPr>
        <w:spacing w:after="240"/>
        <w:ind w:left="3600" w:firstLine="720"/>
        <w:rPr>
          <w:rFonts w:eastAsia="SimSun"/>
          <w:b/>
          <w:bCs/>
        </w:rPr>
      </w:pPr>
      <w:r w:rsidRPr="00865B19">
        <w:rPr>
          <w:rFonts w:eastAsia="SimSun"/>
          <w:b/>
          <w:bCs/>
        </w:rPr>
        <w:t>NSINFQAMTTOT)</w:t>
      </w:r>
    </w:p>
    <w:p w14:paraId="55766BDD" w14:textId="77777777" w:rsidR="00865B19" w:rsidRPr="00865B19" w:rsidRDefault="00865B19" w:rsidP="00865B19">
      <w:pPr>
        <w:spacing w:after="240"/>
        <w:rPr>
          <w:rFonts w:eastAsia="SimSun"/>
          <w:iCs/>
        </w:rPr>
      </w:pPr>
      <w:r w:rsidRPr="00865B19">
        <w:rPr>
          <w:rFonts w:eastAsia="SimSun"/>
          <w:iCs/>
        </w:rPr>
        <w:t xml:space="preserve">Where: </w:t>
      </w:r>
    </w:p>
    <w:p w14:paraId="3B14F10D" w14:textId="77777777" w:rsidR="00865B19" w:rsidRPr="00865B19" w:rsidRDefault="00865B19" w:rsidP="00865B19">
      <w:pPr>
        <w:rPr>
          <w:rFonts w:eastAsia="SimSun"/>
        </w:rPr>
      </w:pPr>
      <w:r w:rsidRPr="00865B19">
        <w:rPr>
          <w:rFonts w:eastAsia="SimSun"/>
        </w:rPr>
        <w:lastRenderedPageBreak/>
        <w:t xml:space="preserve">Total payment of SASM- and RSASM-procured capacity for Non-Spin by </w:t>
      </w:r>
      <w:proofErr w:type="gramStart"/>
      <w:r w:rsidRPr="00865B19">
        <w:rPr>
          <w:rFonts w:eastAsia="SimSun"/>
        </w:rPr>
        <w:t>market</w:t>
      </w:r>
      <w:proofErr w:type="gramEnd"/>
    </w:p>
    <w:p w14:paraId="2D704B8D" w14:textId="38FBD064" w:rsidR="00865B19" w:rsidRPr="00865B19" w:rsidRDefault="00865B19" w:rsidP="00865B19">
      <w:pPr>
        <w:spacing w:after="240"/>
        <w:ind w:leftChars="300" w:left="2880" w:hangingChars="900" w:hanging="2160"/>
        <w:rPr>
          <w:rFonts w:eastAsia="SimSun"/>
          <w:bCs/>
        </w:rPr>
      </w:pPr>
      <w:r w:rsidRPr="00865B19">
        <w:rPr>
          <w:rFonts w:eastAsia="SimSun"/>
          <w:bCs/>
        </w:rPr>
        <w:t xml:space="preserve">RTPCNSAMTTOT </w:t>
      </w:r>
      <w:r w:rsidRPr="00865B19">
        <w:rPr>
          <w:rFonts w:eastAsia="SimSun"/>
          <w:bCs/>
          <w:i/>
          <w:vertAlign w:val="subscript"/>
        </w:rPr>
        <w:t>m</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5899ACFF" wp14:editId="4CFDA04F">
            <wp:extent cx="144780" cy="297180"/>
            <wp:effectExtent l="0" t="0" r="0" b="0"/>
            <wp:docPr id="111"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RTPCNSAMT </w:t>
      </w:r>
      <w:r w:rsidRPr="00865B19">
        <w:rPr>
          <w:rFonts w:eastAsia="SimSun"/>
          <w:bCs/>
          <w:i/>
          <w:vertAlign w:val="subscript"/>
        </w:rPr>
        <w:t>q, m</w:t>
      </w:r>
    </w:p>
    <w:p w14:paraId="480F332B" w14:textId="77777777" w:rsidR="00865B19" w:rsidRPr="00865B19" w:rsidRDefault="00865B19" w:rsidP="00865B19">
      <w:pPr>
        <w:rPr>
          <w:rFonts w:eastAsia="SimSun"/>
        </w:rPr>
      </w:pPr>
      <w:r w:rsidRPr="00865B19">
        <w:rPr>
          <w:rFonts w:eastAsia="SimSun"/>
        </w:rPr>
        <w:t>Total payment of DAM-procured capacity for Non-Spin</w:t>
      </w:r>
    </w:p>
    <w:p w14:paraId="0A2AD563" w14:textId="3FEBAA61" w:rsidR="00865B19" w:rsidRPr="00865B19" w:rsidRDefault="00865B19" w:rsidP="00865B19">
      <w:pPr>
        <w:spacing w:after="240"/>
        <w:ind w:leftChars="300" w:left="2880" w:hangingChars="900" w:hanging="2160"/>
        <w:rPr>
          <w:rFonts w:eastAsia="SimSun"/>
          <w:bCs/>
        </w:rPr>
      </w:pPr>
      <w:r w:rsidRPr="00865B19">
        <w:rPr>
          <w:rFonts w:eastAsia="SimSun"/>
          <w:bCs/>
        </w:rPr>
        <w:t>PCNSAMTTOT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1A8EA7C1" wp14:editId="20B44C9B">
            <wp:extent cx="144780" cy="297180"/>
            <wp:effectExtent l="0" t="0" r="0" b="0"/>
            <wp:docPr id="112"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PCNSAMT </w:t>
      </w:r>
      <w:r w:rsidRPr="00865B19">
        <w:rPr>
          <w:rFonts w:eastAsia="SimSun"/>
          <w:bCs/>
          <w:i/>
          <w:vertAlign w:val="subscript"/>
        </w:rPr>
        <w:t>q</w:t>
      </w:r>
    </w:p>
    <w:p w14:paraId="2848E57F" w14:textId="77777777" w:rsidR="00865B19" w:rsidRPr="00865B19" w:rsidRDefault="00865B19" w:rsidP="00865B19">
      <w:pPr>
        <w:rPr>
          <w:rFonts w:eastAsia="SimSun"/>
        </w:rPr>
      </w:pPr>
      <w:r w:rsidRPr="00865B19">
        <w:rPr>
          <w:rFonts w:eastAsia="SimSun"/>
        </w:rPr>
        <w:t>Total charge of failure on Ancillary Service Supply Responsibility for Non-Spin</w:t>
      </w:r>
    </w:p>
    <w:p w14:paraId="0F990B43" w14:textId="767AC398" w:rsidR="00865B19" w:rsidRPr="00865B19" w:rsidRDefault="00865B19" w:rsidP="00865B19">
      <w:pPr>
        <w:spacing w:after="240"/>
        <w:ind w:leftChars="300" w:left="2880" w:hangingChars="900" w:hanging="2160"/>
        <w:rPr>
          <w:rFonts w:eastAsia="SimSun"/>
          <w:bCs/>
        </w:rPr>
      </w:pPr>
      <w:r w:rsidRPr="00865B19">
        <w:rPr>
          <w:rFonts w:eastAsia="SimSun"/>
          <w:bCs/>
        </w:rPr>
        <w:t>NSFQAMTTOT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6DC65261" wp14:editId="5F7A6B7F">
            <wp:extent cx="144780" cy="297180"/>
            <wp:effectExtent l="0" t="0" r="0" b="0"/>
            <wp:docPr id="113"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NSFQAMTQSETOT </w:t>
      </w:r>
      <w:r w:rsidRPr="00865B19">
        <w:rPr>
          <w:rFonts w:eastAsia="SimSun"/>
          <w:bCs/>
          <w:i/>
          <w:vertAlign w:val="subscript"/>
        </w:rPr>
        <w:t>q</w:t>
      </w:r>
    </w:p>
    <w:p w14:paraId="7D51BFCF"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for Non-Spin by QSE</w:t>
      </w:r>
    </w:p>
    <w:p w14:paraId="44386A6D" w14:textId="063B7BF0"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RTPCNSAMTQSETOT </w:t>
      </w:r>
      <w:r w:rsidRPr="00865B19">
        <w:rPr>
          <w:rFonts w:eastAsia="SimSun"/>
          <w:bCs/>
          <w:i/>
          <w:vertAlign w:val="subscript"/>
        </w:rPr>
        <w:t>q</w:t>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0"/>
        </w:rPr>
        <w:drawing>
          <wp:inline distT="0" distB="0" distL="0" distR="0" wp14:anchorId="6C534713" wp14:editId="41F24485">
            <wp:extent cx="144780" cy="274320"/>
            <wp:effectExtent l="0" t="0" r="0" b="0"/>
            <wp:docPr id="114"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RTPCNSAMT </w:t>
      </w:r>
      <w:r w:rsidRPr="00865B19">
        <w:rPr>
          <w:rFonts w:eastAsia="SimSun"/>
          <w:bCs/>
          <w:i/>
          <w:vertAlign w:val="subscript"/>
        </w:rPr>
        <w:t>q, m</w:t>
      </w:r>
    </w:p>
    <w:p w14:paraId="4357A5BF" w14:textId="77777777" w:rsidR="00865B19" w:rsidRPr="00865B19" w:rsidRDefault="00865B19" w:rsidP="00865B19">
      <w:pPr>
        <w:rPr>
          <w:rFonts w:eastAsia="SimSun"/>
        </w:rPr>
      </w:pPr>
      <w:r w:rsidRPr="00865B19">
        <w:rPr>
          <w:rFonts w:eastAsia="SimSun"/>
        </w:rPr>
        <w:t>Total charge of infeasible Ancillary Service Supply Responsibility for Non-Spin</w:t>
      </w:r>
    </w:p>
    <w:p w14:paraId="147E7B8A" w14:textId="77777777" w:rsidR="00865B19" w:rsidRPr="00865B19" w:rsidRDefault="00865B19" w:rsidP="00865B19">
      <w:pPr>
        <w:spacing w:after="240"/>
        <w:ind w:left="2880" w:hanging="2160"/>
        <w:rPr>
          <w:rFonts w:eastAsia="SimSun"/>
          <w:i/>
          <w:vertAlign w:val="subscript"/>
        </w:rPr>
      </w:pPr>
      <w:r w:rsidRPr="00865B19">
        <w:rPr>
          <w:rFonts w:eastAsia="SimSun"/>
        </w:rPr>
        <w:t>NSINFQAMTTOT</w:t>
      </w:r>
      <w:r w:rsidRPr="00865B19">
        <w:rPr>
          <w:rFonts w:eastAsia="SimSun"/>
        </w:rPr>
        <w:tab/>
        <w:t>=</w:t>
      </w:r>
      <w:r w:rsidRPr="00865B19">
        <w:rPr>
          <w:rFonts w:eastAsia="SimSun"/>
        </w:rPr>
        <w:tab/>
      </w:r>
      <w:r w:rsidR="0064163E">
        <w:rPr>
          <w:rFonts w:eastAsia="SimSun"/>
          <w:position w:val="-22"/>
          <w:lang w:val="pt-BR"/>
        </w:rPr>
        <w:pict w14:anchorId="51DA9D36">
          <v:shape id="_x0000_i1059" type="#_x0000_t75" style="width:12pt;height:18pt">
            <v:imagedata r:id="rId38" o:title=""/>
          </v:shape>
        </w:pict>
      </w:r>
      <w:r w:rsidRPr="00865B19">
        <w:rPr>
          <w:rFonts w:eastAsia="SimSun"/>
        </w:rPr>
        <w:t xml:space="preserve"> NSINFQAMT </w:t>
      </w:r>
      <w:r w:rsidRPr="00865B19">
        <w:rPr>
          <w:rFonts w:eastAsia="SimSun"/>
          <w:i/>
          <w:vertAlign w:val="subscript"/>
        </w:rPr>
        <w:t>q</w:t>
      </w:r>
    </w:p>
    <w:p w14:paraId="535606DE"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65B19" w:rsidRPr="00865B19" w14:paraId="6E194416" w14:textId="77777777" w:rsidTr="00C812E5">
        <w:trPr>
          <w:tblHeader/>
        </w:trPr>
        <w:tc>
          <w:tcPr>
            <w:tcW w:w="1231" w:type="pct"/>
          </w:tcPr>
          <w:p w14:paraId="26525328"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3F4CFD93"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440" w:type="pct"/>
          </w:tcPr>
          <w:p w14:paraId="07A8B44B"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403E24D1" w14:textId="77777777" w:rsidTr="00C812E5">
        <w:tc>
          <w:tcPr>
            <w:tcW w:w="1231" w:type="pct"/>
          </w:tcPr>
          <w:p w14:paraId="5A55EB97" w14:textId="77777777" w:rsidR="00865B19" w:rsidRPr="00865B19" w:rsidRDefault="00865B19" w:rsidP="00865B19">
            <w:pPr>
              <w:spacing w:after="60"/>
              <w:rPr>
                <w:rFonts w:eastAsia="SimSun"/>
                <w:iCs/>
                <w:sz w:val="20"/>
              </w:rPr>
            </w:pPr>
            <w:r w:rsidRPr="00865B19">
              <w:rPr>
                <w:rFonts w:eastAsia="SimSun"/>
                <w:iCs/>
                <w:sz w:val="20"/>
              </w:rPr>
              <w:t>NSCOSTTOT</w:t>
            </w:r>
          </w:p>
        </w:tc>
        <w:tc>
          <w:tcPr>
            <w:tcW w:w="329" w:type="pct"/>
          </w:tcPr>
          <w:p w14:paraId="2D3BD367"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Pr>
          <w:p w14:paraId="6B29DE32" w14:textId="77777777" w:rsidR="00865B19" w:rsidRPr="00865B19" w:rsidRDefault="00865B19" w:rsidP="00865B19">
            <w:pPr>
              <w:spacing w:after="60"/>
              <w:rPr>
                <w:rFonts w:eastAsia="SimSun"/>
                <w:iCs/>
                <w:sz w:val="20"/>
              </w:rPr>
            </w:pPr>
            <w:r w:rsidRPr="00865B19">
              <w:rPr>
                <w:rFonts w:eastAsia="SimSun"/>
                <w:i/>
                <w:iCs/>
                <w:sz w:val="20"/>
              </w:rPr>
              <w:t>Non-Spin Cost Total</w:t>
            </w:r>
            <w:r w:rsidRPr="00865B19">
              <w:rPr>
                <w:rFonts w:eastAsia="SimSun"/>
                <w:iCs/>
                <w:sz w:val="20"/>
              </w:rPr>
              <w:t>—The net total costs for Non-Spin, for the hour.</w:t>
            </w:r>
          </w:p>
        </w:tc>
      </w:tr>
      <w:tr w:rsidR="00865B19" w:rsidRPr="00865B19" w14:paraId="49832DDB" w14:textId="77777777" w:rsidTr="00C812E5">
        <w:tc>
          <w:tcPr>
            <w:tcW w:w="1231" w:type="pct"/>
            <w:tcBorders>
              <w:top w:val="single" w:sz="4" w:space="0" w:color="auto"/>
              <w:left w:val="single" w:sz="4" w:space="0" w:color="auto"/>
              <w:bottom w:val="single" w:sz="4" w:space="0" w:color="auto"/>
              <w:right w:val="single" w:sz="4" w:space="0" w:color="auto"/>
            </w:tcBorders>
          </w:tcPr>
          <w:p w14:paraId="2B173B1F" w14:textId="77777777" w:rsidR="00865B19" w:rsidRPr="00865B19" w:rsidRDefault="00865B19" w:rsidP="00865B19">
            <w:pPr>
              <w:spacing w:after="60"/>
              <w:rPr>
                <w:rFonts w:eastAsia="SimSun"/>
                <w:iCs/>
                <w:sz w:val="20"/>
              </w:rPr>
            </w:pPr>
            <w:r w:rsidRPr="00865B19">
              <w:rPr>
                <w:rFonts w:eastAsia="SimSun"/>
                <w:iCs/>
                <w:sz w:val="20"/>
              </w:rPr>
              <w:t xml:space="preserve">RTPCNSAMTTOT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543DBE5"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0757AC8C" w14:textId="77777777" w:rsidR="00865B19" w:rsidRPr="00865B19" w:rsidRDefault="00865B19" w:rsidP="00865B19">
            <w:pPr>
              <w:spacing w:after="60"/>
              <w:rPr>
                <w:rFonts w:eastAsia="SimSun"/>
                <w:i/>
                <w:iCs/>
                <w:sz w:val="20"/>
              </w:rPr>
            </w:pPr>
            <w:r w:rsidRPr="00865B19">
              <w:rPr>
                <w:rFonts w:eastAsia="SimSun"/>
                <w:i/>
                <w:iCs/>
                <w:sz w:val="20"/>
              </w:rPr>
              <w:t>Procured Capacity for Non-Spin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Non-Spin, for the hour.</w:t>
            </w:r>
          </w:p>
        </w:tc>
      </w:tr>
      <w:tr w:rsidR="00865B19" w:rsidRPr="00865B19" w14:paraId="27BA0341" w14:textId="77777777" w:rsidTr="00C812E5">
        <w:tc>
          <w:tcPr>
            <w:tcW w:w="1231" w:type="pct"/>
            <w:tcBorders>
              <w:top w:val="single" w:sz="4" w:space="0" w:color="auto"/>
              <w:left w:val="single" w:sz="4" w:space="0" w:color="auto"/>
              <w:bottom w:val="single" w:sz="4" w:space="0" w:color="auto"/>
              <w:right w:val="single" w:sz="4" w:space="0" w:color="auto"/>
            </w:tcBorders>
          </w:tcPr>
          <w:p w14:paraId="488310D6" w14:textId="77777777" w:rsidR="00865B19" w:rsidRPr="00865B19" w:rsidRDefault="00865B19" w:rsidP="00865B19">
            <w:pPr>
              <w:spacing w:after="60"/>
              <w:rPr>
                <w:rFonts w:eastAsia="SimSun"/>
                <w:iCs/>
                <w:sz w:val="20"/>
              </w:rPr>
            </w:pPr>
            <w:r w:rsidRPr="00865B19">
              <w:rPr>
                <w:rFonts w:eastAsia="SimSun"/>
                <w:iCs/>
                <w:sz w:val="20"/>
              </w:rPr>
              <w:t xml:space="preserve">RTPCNSAMT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729B942"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6B4F8CF" w14:textId="77777777" w:rsidR="00865B19" w:rsidRPr="00865B19" w:rsidRDefault="00865B19" w:rsidP="00865B19">
            <w:pPr>
              <w:spacing w:after="60"/>
              <w:rPr>
                <w:rFonts w:eastAsia="SimSun"/>
                <w:i/>
                <w:iCs/>
                <w:sz w:val="20"/>
              </w:rPr>
            </w:pPr>
            <w:r w:rsidRPr="00865B19">
              <w:rPr>
                <w:rFonts w:eastAsia="SimSun"/>
                <w:i/>
                <w:iCs/>
                <w:sz w:val="20"/>
              </w:rPr>
              <w:t>Procured Capacity for Non-Spin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Non-Spin, for the hour.</w:t>
            </w:r>
          </w:p>
        </w:tc>
      </w:tr>
      <w:tr w:rsidR="00865B19" w:rsidRPr="00865B19" w14:paraId="70352501" w14:textId="77777777" w:rsidTr="00C812E5">
        <w:tc>
          <w:tcPr>
            <w:tcW w:w="1231" w:type="pct"/>
            <w:tcBorders>
              <w:top w:val="single" w:sz="4" w:space="0" w:color="auto"/>
              <w:left w:val="single" w:sz="4" w:space="0" w:color="auto"/>
              <w:bottom w:val="single" w:sz="4" w:space="0" w:color="auto"/>
              <w:right w:val="single" w:sz="4" w:space="0" w:color="auto"/>
            </w:tcBorders>
          </w:tcPr>
          <w:p w14:paraId="261B973A" w14:textId="77777777" w:rsidR="00865B19" w:rsidRPr="00865B19" w:rsidRDefault="00865B19" w:rsidP="00865B19">
            <w:pPr>
              <w:spacing w:after="60"/>
              <w:rPr>
                <w:rFonts w:eastAsia="SimSun"/>
                <w:iCs/>
                <w:sz w:val="20"/>
              </w:rPr>
            </w:pPr>
            <w:r w:rsidRPr="00865B19">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B8551E8"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4A3EFD9" w14:textId="77777777" w:rsidR="00865B19" w:rsidRPr="00865B19" w:rsidRDefault="00865B19" w:rsidP="00865B19">
            <w:pPr>
              <w:spacing w:after="60"/>
              <w:rPr>
                <w:rFonts w:eastAsia="SimSun"/>
                <w:i/>
                <w:iCs/>
                <w:sz w:val="20"/>
              </w:rPr>
            </w:pPr>
            <w:r w:rsidRPr="00865B19">
              <w:rPr>
                <w:rFonts w:eastAsia="SimSun"/>
                <w:i/>
                <w:iCs/>
                <w:sz w:val="20"/>
              </w:rPr>
              <w:t>Non-Spin Failure Quantity Amount Total</w:t>
            </w:r>
            <w:r w:rsidRPr="00865B19">
              <w:rPr>
                <w:rFonts w:eastAsia="SimSun"/>
                <w:iCs/>
                <w:sz w:val="20"/>
              </w:rPr>
              <w:t>—The total charges to all QSEs for their capacity associated with failures and reconfiguration reductions on their Ancillary Service Supply Responsibilities for Non-Spin, for the hour.</w:t>
            </w:r>
          </w:p>
        </w:tc>
      </w:tr>
      <w:tr w:rsidR="00865B19" w:rsidRPr="00865B19" w14:paraId="5C564CA6" w14:textId="77777777" w:rsidTr="00C812E5">
        <w:tc>
          <w:tcPr>
            <w:tcW w:w="1231" w:type="pct"/>
            <w:tcBorders>
              <w:top w:val="single" w:sz="4" w:space="0" w:color="auto"/>
              <w:left w:val="single" w:sz="4" w:space="0" w:color="auto"/>
              <w:bottom w:val="single" w:sz="4" w:space="0" w:color="auto"/>
              <w:right w:val="single" w:sz="4" w:space="0" w:color="auto"/>
            </w:tcBorders>
          </w:tcPr>
          <w:p w14:paraId="41D99B03" w14:textId="77777777" w:rsidR="00865B19" w:rsidRPr="00865B19" w:rsidRDefault="00865B19" w:rsidP="00865B19">
            <w:pPr>
              <w:spacing w:after="60"/>
              <w:rPr>
                <w:rFonts w:eastAsia="SimSun"/>
                <w:iCs/>
                <w:sz w:val="20"/>
              </w:rPr>
            </w:pPr>
            <w:r w:rsidRPr="00865B19">
              <w:rPr>
                <w:rFonts w:eastAsia="SimSun"/>
                <w:iCs/>
                <w:sz w:val="20"/>
              </w:rPr>
              <w:t xml:space="preserve">NSFQAMTQSETOT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1CA179"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96B818F" w14:textId="77777777" w:rsidR="00865B19" w:rsidRPr="00865B19" w:rsidRDefault="00865B19" w:rsidP="00865B19">
            <w:pPr>
              <w:spacing w:after="60"/>
              <w:rPr>
                <w:rFonts w:eastAsia="SimSun"/>
                <w:i/>
                <w:iCs/>
                <w:sz w:val="20"/>
              </w:rPr>
            </w:pPr>
            <w:r w:rsidRPr="00865B19">
              <w:rPr>
                <w:rFonts w:eastAsia="SimSun"/>
                <w:i/>
                <w:iCs/>
                <w:sz w:val="20"/>
              </w:rPr>
              <w:t>Non-Spin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Non-Spin, for the hour.</w:t>
            </w:r>
          </w:p>
        </w:tc>
      </w:tr>
      <w:tr w:rsidR="00865B19" w:rsidRPr="00865B19" w14:paraId="5FF80DDD" w14:textId="77777777" w:rsidTr="00C812E5">
        <w:tc>
          <w:tcPr>
            <w:tcW w:w="1231" w:type="pct"/>
            <w:tcBorders>
              <w:top w:val="single" w:sz="4" w:space="0" w:color="auto"/>
              <w:left w:val="single" w:sz="4" w:space="0" w:color="auto"/>
              <w:bottom w:val="single" w:sz="4" w:space="0" w:color="auto"/>
              <w:right w:val="single" w:sz="4" w:space="0" w:color="auto"/>
            </w:tcBorders>
          </w:tcPr>
          <w:p w14:paraId="75C76640" w14:textId="77777777" w:rsidR="00865B19" w:rsidRPr="00865B19" w:rsidRDefault="00865B19" w:rsidP="00865B19">
            <w:pPr>
              <w:spacing w:after="60"/>
              <w:rPr>
                <w:rFonts w:eastAsia="SimSun"/>
                <w:iCs/>
                <w:sz w:val="20"/>
              </w:rPr>
            </w:pPr>
            <w:r w:rsidRPr="00865B19">
              <w:rPr>
                <w:rFonts w:eastAsia="SimSun"/>
                <w:iCs/>
                <w:sz w:val="20"/>
              </w:rPr>
              <w:t xml:space="preserve">RTPCNSAMTQSETOT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DAA9F4E"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5AE6F7F" w14:textId="77777777" w:rsidR="00865B19" w:rsidRPr="00865B19" w:rsidRDefault="00865B19" w:rsidP="00865B19">
            <w:pPr>
              <w:spacing w:after="60"/>
              <w:rPr>
                <w:rFonts w:eastAsia="SimSun"/>
                <w:iCs/>
                <w:sz w:val="20"/>
              </w:rPr>
            </w:pPr>
            <w:r w:rsidRPr="00865B19">
              <w:rPr>
                <w:rFonts w:eastAsia="SimSun"/>
                <w:i/>
                <w:iCs/>
                <w:sz w:val="20"/>
              </w:rPr>
              <w:t>Procured Capacity for Non-Spin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Non-Spin, for the hour.</w:t>
            </w:r>
          </w:p>
        </w:tc>
      </w:tr>
      <w:tr w:rsidR="00865B19" w:rsidRPr="00865B19" w14:paraId="5F90FE55" w14:textId="77777777" w:rsidTr="00C812E5">
        <w:tc>
          <w:tcPr>
            <w:tcW w:w="1231" w:type="pct"/>
            <w:tcBorders>
              <w:top w:val="single" w:sz="4" w:space="0" w:color="auto"/>
              <w:left w:val="single" w:sz="4" w:space="0" w:color="auto"/>
              <w:bottom w:val="single" w:sz="4" w:space="0" w:color="auto"/>
              <w:right w:val="single" w:sz="4" w:space="0" w:color="auto"/>
            </w:tcBorders>
          </w:tcPr>
          <w:p w14:paraId="4A38B000" w14:textId="77777777" w:rsidR="00865B19" w:rsidRPr="00865B19" w:rsidRDefault="00865B19" w:rsidP="00865B19">
            <w:pPr>
              <w:rPr>
                <w:rFonts w:eastAsia="SimSun"/>
                <w:b/>
                <w:sz w:val="20"/>
              </w:rPr>
            </w:pPr>
            <w:r w:rsidRPr="00865B19">
              <w:rPr>
                <w:rFonts w:eastAsia="SimSun"/>
                <w:sz w:val="20"/>
              </w:rPr>
              <w:t xml:space="preserve">PCNSAMT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BC4CC3C" w14:textId="77777777" w:rsidR="00865B19" w:rsidRPr="00865B19" w:rsidRDefault="00865B19" w:rsidP="00865B19">
            <w:pPr>
              <w:rPr>
                <w:rFonts w:eastAsia="SimSun"/>
                <w:b/>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7DC0AA4" w14:textId="77777777" w:rsidR="00865B19" w:rsidRPr="00865B19" w:rsidRDefault="00865B19" w:rsidP="00865B19">
            <w:pPr>
              <w:rPr>
                <w:rFonts w:eastAsia="SimSun"/>
                <w:b/>
                <w:sz w:val="20"/>
              </w:rPr>
            </w:pPr>
            <w:r w:rsidRPr="00865B19">
              <w:rPr>
                <w:rFonts w:eastAsia="SimSun"/>
                <w:i/>
                <w:sz w:val="20"/>
              </w:rPr>
              <w:t>Procured Capacity for Non-Spin Amount per QSE in DAM—</w:t>
            </w:r>
            <w:r w:rsidRPr="00865B19">
              <w:rPr>
                <w:rFonts w:eastAsia="SimSun"/>
                <w:sz w:val="20"/>
              </w:rPr>
              <w:t>The DAM Non-Spin payment for QSE</w:t>
            </w:r>
            <w:r w:rsidRPr="00865B19">
              <w:rPr>
                <w:rFonts w:eastAsia="SimSun"/>
                <w:i/>
                <w:sz w:val="20"/>
              </w:rPr>
              <w:t xml:space="preserve"> q</w:t>
            </w:r>
            <w:r w:rsidRPr="00865B19">
              <w:rPr>
                <w:rFonts w:eastAsia="SimSun"/>
                <w:sz w:val="20"/>
              </w:rPr>
              <w:t>, for the hour.</w:t>
            </w:r>
          </w:p>
        </w:tc>
      </w:tr>
      <w:tr w:rsidR="00865B19" w:rsidRPr="00865B19" w14:paraId="469621EC" w14:textId="77777777" w:rsidTr="00C812E5">
        <w:tc>
          <w:tcPr>
            <w:tcW w:w="1231" w:type="pct"/>
            <w:tcBorders>
              <w:top w:val="single" w:sz="4" w:space="0" w:color="auto"/>
              <w:left w:val="single" w:sz="4" w:space="0" w:color="auto"/>
              <w:bottom w:val="single" w:sz="4" w:space="0" w:color="auto"/>
              <w:right w:val="single" w:sz="4" w:space="0" w:color="auto"/>
            </w:tcBorders>
          </w:tcPr>
          <w:p w14:paraId="5879EB07" w14:textId="77777777" w:rsidR="00865B19" w:rsidRPr="00865B19" w:rsidRDefault="00865B19" w:rsidP="00865B19">
            <w:pPr>
              <w:spacing w:after="60"/>
              <w:rPr>
                <w:rFonts w:eastAsia="SimSun"/>
                <w:sz w:val="20"/>
              </w:rPr>
            </w:pPr>
            <w:r w:rsidRPr="00865B19">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583A57D0"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147B275" w14:textId="77777777" w:rsidR="00865B19" w:rsidRPr="00865B19" w:rsidRDefault="00865B19" w:rsidP="00865B19">
            <w:pPr>
              <w:spacing w:after="60"/>
              <w:rPr>
                <w:rFonts w:eastAsia="SimSun"/>
                <w:sz w:val="20"/>
              </w:rPr>
            </w:pPr>
            <w:r w:rsidRPr="00865B19">
              <w:rPr>
                <w:rFonts w:eastAsia="SimSun"/>
                <w:i/>
                <w:sz w:val="20"/>
              </w:rPr>
              <w:t>Procured Capacity for Non-Spin Amount Total in DAM</w:t>
            </w:r>
            <w:r w:rsidRPr="00865B19">
              <w:rPr>
                <w:rFonts w:eastAsia="SimSun"/>
                <w:sz w:val="20"/>
              </w:rPr>
              <w:t>—The total of the DAM Non-Spin payments for all QSEs, for the hour.</w:t>
            </w:r>
          </w:p>
        </w:tc>
      </w:tr>
      <w:tr w:rsidR="00865B19" w:rsidRPr="00865B19" w14:paraId="0BBE14D1" w14:textId="77777777" w:rsidTr="00C812E5">
        <w:tc>
          <w:tcPr>
            <w:tcW w:w="1231" w:type="pct"/>
            <w:tcBorders>
              <w:top w:val="single" w:sz="4" w:space="0" w:color="auto"/>
              <w:left w:val="single" w:sz="4" w:space="0" w:color="auto"/>
              <w:bottom w:val="single" w:sz="4" w:space="0" w:color="auto"/>
              <w:right w:val="single" w:sz="4" w:space="0" w:color="auto"/>
            </w:tcBorders>
          </w:tcPr>
          <w:p w14:paraId="08A03866" w14:textId="77777777" w:rsidR="00865B19" w:rsidRPr="00865B19" w:rsidRDefault="00865B19" w:rsidP="00865B19">
            <w:pPr>
              <w:spacing w:after="60"/>
              <w:rPr>
                <w:rFonts w:eastAsia="SimSun"/>
                <w:sz w:val="20"/>
              </w:rPr>
            </w:pPr>
            <w:r w:rsidRPr="00865B19">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05A0567C"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732273B6" w14:textId="77777777" w:rsidR="00865B19" w:rsidRPr="00865B19" w:rsidRDefault="00865B19" w:rsidP="00865B19">
            <w:pPr>
              <w:spacing w:after="60"/>
              <w:rPr>
                <w:rFonts w:eastAsia="SimSun"/>
                <w:i/>
                <w:sz w:val="20"/>
              </w:rPr>
            </w:pPr>
            <w:r w:rsidRPr="00865B19">
              <w:rPr>
                <w:rFonts w:eastAsia="SimSun"/>
                <w:i/>
                <w:sz w:val="20"/>
              </w:rPr>
              <w:t xml:space="preserve">Non-Spin Infeasible Quantity Amount Total </w:t>
            </w:r>
            <w:r w:rsidRPr="00865B19">
              <w:rPr>
                <w:rFonts w:eastAsia="SimSun"/>
                <w:sz w:val="20"/>
              </w:rPr>
              <w:t>— The charge to all QSEs for their total capacity associated with infeasible deployment of Ancillary Service Supply Responsibilities for Non-Spin, for the hour.</w:t>
            </w:r>
          </w:p>
        </w:tc>
      </w:tr>
      <w:tr w:rsidR="00865B19" w:rsidRPr="00865B19" w14:paraId="4B399DD2" w14:textId="77777777" w:rsidTr="00C812E5">
        <w:tc>
          <w:tcPr>
            <w:tcW w:w="1231" w:type="pct"/>
            <w:tcBorders>
              <w:top w:val="single" w:sz="4" w:space="0" w:color="auto"/>
              <w:left w:val="single" w:sz="4" w:space="0" w:color="auto"/>
              <w:bottom w:val="single" w:sz="4" w:space="0" w:color="auto"/>
              <w:right w:val="single" w:sz="4" w:space="0" w:color="auto"/>
            </w:tcBorders>
          </w:tcPr>
          <w:p w14:paraId="1631479B" w14:textId="77777777" w:rsidR="00865B19" w:rsidRPr="00865B19" w:rsidRDefault="00865B19" w:rsidP="00865B19">
            <w:pPr>
              <w:spacing w:after="60"/>
              <w:rPr>
                <w:rFonts w:eastAsia="SimSun"/>
                <w:sz w:val="20"/>
              </w:rPr>
            </w:pPr>
            <w:r w:rsidRPr="00865B19">
              <w:rPr>
                <w:rFonts w:eastAsia="SimSun"/>
                <w:sz w:val="20"/>
              </w:rPr>
              <w:t xml:space="preserve">NSINFQAMT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B94C931"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15F74C5F" w14:textId="77777777" w:rsidR="00865B19" w:rsidRPr="00865B19" w:rsidRDefault="00865B19" w:rsidP="00865B19">
            <w:pPr>
              <w:spacing w:after="60"/>
              <w:rPr>
                <w:rFonts w:eastAsia="SimSun"/>
                <w:i/>
                <w:sz w:val="20"/>
              </w:rPr>
            </w:pPr>
            <w:r w:rsidRPr="00865B19">
              <w:rPr>
                <w:rFonts w:eastAsia="SimSun"/>
                <w:i/>
                <w:sz w:val="20"/>
              </w:rPr>
              <w:t>Non-Spin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Non-Spin, for the hour.</w:t>
            </w:r>
          </w:p>
        </w:tc>
      </w:tr>
      <w:tr w:rsidR="00865B19" w:rsidRPr="00865B19" w14:paraId="114D7CF2" w14:textId="77777777" w:rsidTr="00C812E5">
        <w:tc>
          <w:tcPr>
            <w:tcW w:w="1231" w:type="pct"/>
            <w:tcBorders>
              <w:top w:val="single" w:sz="4" w:space="0" w:color="auto"/>
              <w:left w:val="single" w:sz="4" w:space="0" w:color="auto"/>
              <w:bottom w:val="single" w:sz="4" w:space="0" w:color="auto"/>
              <w:right w:val="single" w:sz="4" w:space="0" w:color="auto"/>
            </w:tcBorders>
          </w:tcPr>
          <w:p w14:paraId="7C685BCD" w14:textId="77777777" w:rsidR="00865B19" w:rsidRPr="00865B19" w:rsidRDefault="00865B19" w:rsidP="00865B19">
            <w:pPr>
              <w:spacing w:after="60"/>
              <w:rPr>
                <w:rFonts w:eastAsia="SimSun"/>
                <w:i/>
                <w:iCs/>
                <w:sz w:val="20"/>
              </w:rPr>
            </w:pPr>
            <w:r w:rsidRPr="00865B19">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4A96B17F" w14:textId="77777777" w:rsidR="00865B19" w:rsidRPr="00865B19" w:rsidRDefault="00865B19" w:rsidP="00865B19">
            <w:pPr>
              <w:spacing w:after="60"/>
              <w:rPr>
                <w:rFonts w:eastAsia="SimSun"/>
                <w:iCs/>
                <w:sz w:val="20"/>
              </w:rPr>
            </w:pPr>
            <w:r w:rsidRPr="00865B19">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2242FE1"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08122D55" w14:textId="77777777" w:rsidTr="00C812E5">
        <w:tc>
          <w:tcPr>
            <w:tcW w:w="1231" w:type="pct"/>
            <w:tcBorders>
              <w:top w:val="single" w:sz="4" w:space="0" w:color="auto"/>
              <w:left w:val="single" w:sz="4" w:space="0" w:color="auto"/>
              <w:bottom w:val="single" w:sz="4" w:space="0" w:color="auto"/>
              <w:right w:val="single" w:sz="4" w:space="0" w:color="auto"/>
            </w:tcBorders>
          </w:tcPr>
          <w:p w14:paraId="64BEF7D9"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0D3738EB" w14:textId="77777777" w:rsidR="00865B19" w:rsidRPr="00865B19" w:rsidRDefault="00865B19" w:rsidP="00865B19">
            <w:pPr>
              <w:spacing w:after="60"/>
              <w:rPr>
                <w:rFonts w:eastAsia="SimSun"/>
                <w:iCs/>
                <w:sz w:val="20"/>
              </w:rPr>
            </w:pPr>
            <w:r w:rsidRPr="00865B19">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A8F573B"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3C61C083"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1ADA99E6" w14:textId="77777777" w:rsidTr="00C812E5">
        <w:trPr>
          <w:trHeight w:val="566"/>
        </w:trPr>
        <w:tc>
          <w:tcPr>
            <w:tcW w:w="9576" w:type="dxa"/>
            <w:shd w:val="pct12" w:color="auto" w:fill="auto"/>
          </w:tcPr>
          <w:p w14:paraId="0D2348FF" w14:textId="77777777" w:rsidR="00865B19" w:rsidRPr="00865B19" w:rsidRDefault="00865B19" w:rsidP="00865B19">
            <w:pPr>
              <w:spacing w:before="120" w:after="240"/>
              <w:rPr>
                <w:rFonts w:eastAsia="SimSun"/>
                <w:b/>
                <w:i/>
                <w:iCs/>
              </w:rPr>
            </w:pPr>
            <w:r w:rsidRPr="00865B19">
              <w:rPr>
                <w:rFonts w:eastAsia="SimSun"/>
                <w:b/>
                <w:i/>
                <w:iCs/>
              </w:rPr>
              <w:t>[NPRR841:  Replace paragraph (a) above with the following upon system implementation:]</w:t>
            </w:r>
          </w:p>
          <w:p w14:paraId="1DB4053A"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Non-Spin for a given Operating Hour is calculated as follows:</w:t>
            </w:r>
          </w:p>
          <w:p w14:paraId="1E394A74" w14:textId="7A81CB2F" w:rsidR="00865B19" w:rsidRPr="00865B19" w:rsidRDefault="00865B19" w:rsidP="00865B19">
            <w:pPr>
              <w:spacing w:after="120"/>
              <w:ind w:left="3600" w:hanging="2880"/>
              <w:rPr>
                <w:rFonts w:eastAsia="SimSun"/>
                <w:b/>
                <w:bCs/>
              </w:rPr>
            </w:pPr>
            <w:r w:rsidRPr="00865B19">
              <w:rPr>
                <w:rFonts w:eastAsia="SimSun"/>
                <w:b/>
                <w:bCs/>
              </w:rPr>
              <w:t xml:space="preserve">NSCOSTTOT </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4ACDFD74" wp14:editId="3427EB7C">
                  <wp:extent cx="144780" cy="274320"/>
                  <wp:effectExtent l="0" t="0" r="0" b="0"/>
                  <wp:docPr id="116"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(RTPCNSAMTTOT </w:t>
            </w:r>
            <w:r w:rsidRPr="00865B19">
              <w:rPr>
                <w:rFonts w:eastAsia="SimSun"/>
                <w:b/>
                <w:bCs/>
                <w:i/>
                <w:vertAlign w:val="subscript"/>
              </w:rPr>
              <w:t>m</w:t>
            </w:r>
            <w:r w:rsidRPr="00865B19">
              <w:rPr>
                <w:rFonts w:eastAsia="SimSun"/>
                <w:bCs/>
              </w:rPr>
              <w:t>)</w:t>
            </w:r>
            <w:r w:rsidRPr="00865B19">
              <w:rPr>
                <w:rFonts w:eastAsia="SimSun"/>
                <w:b/>
                <w:bCs/>
              </w:rPr>
              <w:t xml:space="preserve"> + </w:t>
            </w:r>
            <w:r w:rsidRPr="00865B19">
              <w:rPr>
                <w:rFonts w:eastAsia="SimSun"/>
                <w:b/>
                <w:bCs/>
              </w:rPr>
              <w:tab/>
              <w:t xml:space="preserve">PCNSAMTTOT + NSFQAMTTOT + </w:t>
            </w:r>
          </w:p>
          <w:p w14:paraId="16EA0974" w14:textId="77777777" w:rsidR="00865B19" w:rsidRPr="00865B19" w:rsidRDefault="00865B19" w:rsidP="00865B19">
            <w:pPr>
              <w:spacing w:after="240"/>
              <w:ind w:left="3600" w:firstLine="720"/>
              <w:rPr>
                <w:rFonts w:eastAsia="SimSun"/>
                <w:b/>
                <w:bCs/>
              </w:rPr>
            </w:pPr>
            <w:r w:rsidRPr="00865B19">
              <w:rPr>
                <w:rFonts w:eastAsia="SimSun"/>
                <w:b/>
                <w:bCs/>
              </w:rPr>
              <w:t xml:space="preserve">NSINFQAMTTOT </w:t>
            </w:r>
            <w:r w:rsidRPr="00865B19">
              <w:rPr>
                <w:rFonts w:eastAsia="SimSun"/>
                <w:b/>
              </w:rPr>
              <w:t xml:space="preserve">+ </w:t>
            </w:r>
            <w:r w:rsidRPr="00865B19">
              <w:rPr>
                <w:rFonts w:eastAsia="SimSun"/>
                <w:b/>
                <w:color w:val="000000"/>
              </w:rPr>
              <w:t>NSMWINFATOT</w:t>
            </w:r>
            <w:r w:rsidRPr="00865B19">
              <w:rPr>
                <w:rFonts w:eastAsia="SimSun"/>
                <w:b/>
                <w:bCs/>
              </w:rPr>
              <w:t>)</w:t>
            </w:r>
          </w:p>
          <w:p w14:paraId="2B795B4B" w14:textId="77777777" w:rsidR="00865B19" w:rsidRPr="00865B19" w:rsidRDefault="00865B19" w:rsidP="00865B19">
            <w:pPr>
              <w:spacing w:after="240"/>
              <w:rPr>
                <w:rFonts w:eastAsia="SimSun"/>
                <w:iCs/>
              </w:rPr>
            </w:pPr>
            <w:r w:rsidRPr="00865B19">
              <w:rPr>
                <w:rFonts w:eastAsia="SimSun"/>
                <w:iCs/>
              </w:rPr>
              <w:t xml:space="preserve">Where: </w:t>
            </w:r>
          </w:p>
          <w:p w14:paraId="69B00FE7" w14:textId="77777777" w:rsidR="00865B19" w:rsidRPr="00865B19" w:rsidRDefault="00865B19" w:rsidP="00865B19">
            <w:pPr>
              <w:rPr>
                <w:rFonts w:eastAsia="SimSun"/>
              </w:rPr>
            </w:pPr>
            <w:r w:rsidRPr="00865B19">
              <w:rPr>
                <w:rFonts w:eastAsia="SimSun"/>
              </w:rPr>
              <w:t xml:space="preserve">Total payment of SASM- and RSASM-procured capacity for Non-Spin by </w:t>
            </w:r>
            <w:proofErr w:type="gramStart"/>
            <w:r w:rsidRPr="00865B19">
              <w:rPr>
                <w:rFonts w:eastAsia="SimSun"/>
              </w:rPr>
              <w:t>market</w:t>
            </w:r>
            <w:proofErr w:type="gramEnd"/>
          </w:p>
          <w:p w14:paraId="225F11F2" w14:textId="0643129B" w:rsidR="00865B19" w:rsidRPr="00865B19" w:rsidRDefault="00865B19" w:rsidP="00865B19">
            <w:pPr>
              <w:spacing w:after="240"/>
              <w:ind w:leftChars="300" w:left="2880" w:hangingChars="900" w:hanging="2160"/>
              <w:rPr>
                <w:rFonts w:eastAsia="SimSun"/>
                <w:bCs/>
              </w:rPr>
            </w:pPr>
            <w:r w:rsidRPr="00865B19">
              <w:rPr>
                <w:rFonts w:eastAsia="SimSun"/>
                <w:bCs/>
              </w:rPr>
              <w:t xml:space="preserve">RTPCNSAMTTOT </w:t>
            </w:r>
            <w:r w:rsidRPr="00865B19">
              <w:rPr>
                <w:rFonts w:eastAsia="SimSun"/>
                <w:bCs/>
                <w:i/>
                <w:vertAlign w:val="subscript"/>
              </w:rPr>
              <w:t>m</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5B812700" wp14:editId="2120E6CD">
                  <wp:extent cx="144780" cy="297180"/>
                  <wp:effectExtent l="0" t="0" r="0" b="0"/>
                  <wp:docPr id="117"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RTPCNSAMT </w:t>
            </w:r>
            <w:r w:rsidRPr="00865B19">
              <w:rPr>
                <w:rFonts w:eastAsia="SimSun"/>
                <w:bCs/>
                <w:i/>
                <w:vertAlign w:val="subscript"/>
              </w:rPr>
              <w:t>q, m</w:t>
            </w:r>
          </w:p>
          <w:p w14:paraId="34404283" w14:textId="77777777" w:rsidR="00865B19" w:rsidRPr="00865B19" w:rsidRDefault="00865B19" w:rsidP="00865B19">
            <w:pPr>
              <w:rPr>
                <w:rFonts w:eastAsia="SimSun"/>
              </w:rPr>
            </w:pPr>
            <w:r w:rsidRPr="00865B19">
              <w:rPr>
                <w:rFonts w:eastAsia="SimSun"/>
              </w:rPr>
              <w:t>Total payment of DAM-procured capacity for Non-Spin</w:t>
            </w:r>
          </w:p>
          <w:p w14:paraId="20446E03" w14:textId="7B6E695B" w:rsidR="00865B19" w:rsidRPr="00865B19" w:rsidRDefault="00865B19" w:rsidP="00865B19">
            <w:pPr>
              <w:spacing w:after="240"/>
              <w:ind w:leftChars="300" w:left="2880" w:hangingChars="900" w:hanging="2160"/>
              <w:rPr>
                <w:rFonts w:eastAsia="SimSun"/>
                <w:bCs/>
              </w:rPr>
            </w:pPr>
            <w:r w:rsidRPr="00865B19">
              <w:rPr>
                <w:rFonts w:eastAsia="SimSun"/>
                <w:bCs/>
              </w:rPr>
              <w:t>PCNSAMTTOT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04C21F5E" wp14:editId="3204C10A">
                  <wp:extent cx="144780" cy="297180"/>
                  <wp:effectExtent l="0" t="0" r="0" b="0"/>
                  <wp:docPr id="118"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PCNSAMT </w:t>
            </w:r>
            <w:r w:rsidRPr="00865B19">
              <w:rPr>
                <w:rFonts w:eastAsia="SimSun"/>
                <w:bCs/>
                <w:i/>
                <w:vertAlign w:val="subscript"/>
              </w:rPr>
              <w:t>q</w:t>
            </w:r>
          </w:p>
          <w:p w14:paraId="7C3D3B6F" w14:textId="77777777" w:rsidR="00865B19" w:rsidRPr="00865B19" w:rsidRDefault="00865B19" w:rsidP="00865B19">
            <w:pPr>
              <w:rPr>
                <w:rFonts w:eastAsia="SimSun"/>
              </w:rPr>
            </w:pPr>
            <w:r w:rsidRPr="00865B19">
              <w:rPr>
                <w:rFonts w:eastAsia="SimSun"/>
              </w:rPr>
              <w:t>Total charge of failure on Ancillary Service Supply Responsibility for Non-Spin</w:t>
            </w:r>
          </w:p>
          <w:p w14:paraId="541E0311" w14:textId="21FD7A3D" w:rsidR="00865B19" w:rsidRPr="00865B19" w:rsidRDefault="00865B19" w:rsidP="00865B19">
            <w:pPr>
              <w:spacing w:after="240"/>
              <w:ind w:leftChars="300" w:left="2880" w:hangingChars="900" w:hanging="2160"/>
              <w:rPr>
                <w:rFonts w:eastAsia="SimSun"/>
                <w:bCs/>
              </w:rPr>
            </w:pPr>
            <w:r w:rsidRPr="00865B19">
              <w:rPr>
                <w:rFonts w:eastAsia="SimSun"/>
                <w:bCs/>
              </w:rPr>
              <w:t>NSFQAMTTOT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63A0FFF" wp14:editId="64CCDB14">
                  <wp:extent cx="144780" cy="297180"/>
                  <wp:effectExtent l="0" t="0" r="0" b="0"/>
                  <wp:docPr id="119"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NSFQAMTQSETOT </w:t>
            </w:r>
            <w:r w:rsidRPr="00865B19">
              <w:rPr>
                <w:rFonts w:eastAsia="SimSun"/>
                <w:bCs/>
                <w:i/>
                <w:vertAlign w:val="subscript"/>
              </w:rPr>
              <w:t>q</w:t>
            </w:r>
          </w:p>
          <w:p w14:paraId="1E6872D4"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for Non-Spin by QSE</w:t>
            </w:r>
          </w:p>
          <w:p w14:paraId="2809E5B7" w14:textId="3FF8D3C7"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RTPCNSAMTQSETOT </w:t>
            </w:r>
            <w:r w:rsidRPr="00865B19">
              <w:rPr>
                <w:rFonts w:eastAsia="SimSun"/>
                <w:bCs/>
                <w:i/>
                <w:vertAlign w:val="subscript"/>
              </w:rPr>
              <w:t>q</w:t>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0"/>
              </w:rPr>
              <w:drawing>
                <wp:inline distT="0" distB="0" distL="0" distR="0" wp14:anchorId="1C8481FB" wp14:editId="382D6141">
                  <wp:extent cx="144780" cy="274320"/>
                  <wp:effectExtent l="0" t="0" r="0" b="0"/>
                  <wp:docPr id="120"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RTPCNSAMT </w:t>
            </w:r>
            <w:r w:rsidRPr="00865B19">
              <w:rPr>
                <w:rFonts w:eastAsia="SimSun"/>
                <w:bCs/>
                <w:i/>
                <w:vertAlign w:val="subscript"/>
              </w:rPr>
              <w:t>q, m</w:t>
            </w:r>
          </w:p>
          <w:p w14:paraId="1EBE67E3" w14:textId="77777777" w:rsidR="00865B19" w:rsidRPr="00865B19" w:rsidRDefault="00865B19" w:rsidP="00865B19">
            <w:pPr>
              <w:rPr>
                <w:rFonts w:eastAsia="SimSun"/>
              </w:rPr>
            </w:pPr>
            <w:r w:rsidRPr="00865B19">
              <w:rPr>
                <w:rFonts w:eastAsia="SimSun"/>
              </w:rPr>
              <w:t>Total charge of infeasible Ancillary Service Supply Responsibility for Non-Spin</w:t>
            </w:r>
          </w:p>
          <w:p w14:paraId="09A4311B" w14:textId="1D6E9F17" w:rsidR="00865B19" w:rsidRPr="00865B19" w:rsidRDefault="00865B19" w:rsidP="00865B19">
            <w:pPr>
              <w:spacing w:after="240"/>
              <w:ind w:left="2880" w:hanging="2160"/>
              <w:rPr>
                <w:rFonts w:eastAsia="SimSun"/>
                <w:i/>
                <w:vertAlign w:val="subscript"/>
              </w:rPr>
            </w:pPr>
            <w:r w:rsidRPr="00865B19">
              <w:rPr>
                <w:rFonts w:eastAsia="SimSun"/>
              </w:rPr>
              <w:t>NSINFQAMTTOT</w:t>
            </w:r>
            <w:r w:rsidRPr="00865B19">
              <w:rPr>
                <w:rFonts w:eastAsia="SimSun"/>
              </w:rPr>
              <w:tab/>
              <w:t>=</w:t>
            </w:r>
            <w:r w:rsidRPr="00865B19">
              <w:rPr>
                <w:rFonts w:eastAsia="SimSun"/>
              </w:rPr>
              <w:tab/>
            </w:r>
            <w:r w:rsidR="001E564D" w:rsidRPr="00865B19">
              <w:rPr>
                <w:rFonts w:eastAsia="SimSun"/>
                <w:noProof/>
                <w:position w:val="-22"/>
              </w:rPr>
              <w:drawing>
                <wp:inline distT="0" distB="0" distL="0" distR="0" wp14:anchorId="227B3395" wp14:editId="4EFEBB92">
                  <wp:extent cx="144780" cy="297180"/>
                  <wp:effectExtent l="0" t="0" r="0" b="0"/>
                  <wp:docPr id="121"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rPr>
              <w:t xml:space="preserve"> NSINFQAMT </w:t>
            </w:r>
            <w:r w:rsidRPr="00865B19">
              <w:rPr>
                <w:rFonts w:eastAsia="SimSun"/>
                <w:i/>
                <w:vertAlign w:val="subscript"/>
              </w:rPr>
              <w:t>q</w:t>
            </w:r>
          </w:p>
          <w:p w14:paraId="7AFC90C7" w14:textId="77777777" w:rsidR="00865B19" w:rsidRPr="00865B19" w:rsidRDefault="00865B19" w:rsidP="00865B19">
            <w:pPr>
              <w:tabs>
                <w:tab w:val="left" w:pos="2340"/>
                <w:tab w:val="left" w:pos="3420"/>
              </w:tabs>
              <w:spacing w:after="240"/>
              <w:ind w:left="1080" w:hanging="360"/>
              <w:rPr>
                <w:rFonts w:eastAsia="SimSun"/>
                <w:bCs/>
              </w:rPr>
            </w:pPr>
            <w:r w:rsidRPr="00865B19">
              <w:rPr>
                <w:rFonts w:eastAsia="SimSun"/>
                <w:bCs/>
              </w:rPr>
              <w:t xml:space="preserve">Total Real-Time </w:t>
            </w:r>
            <w:r w:rsidRPr="00865B19">
              <w:rPr>
                <w:rFonts w:eastAsia="SimSun"/>
                <w:bCs/>
                <w:iCs/>
              </w:rPr>
              <w:t>Day-Ahead</w:t>
            </w:r>
            <w:r w:rsidRPr="00865B19">
              <w:rPr>
                <w:rFonts w:eastAsia="SimSun"/>
                <w:bCs/>
              </w:rPr>
              <w:t xml:space="preserve"> Make-Whole Payment for Non-Spin </w:t>
            </w:r>
          </w:p>
          <w:p w14:paraId="464B166F" w14:textId="77777777" w:rsidR="00865B19" w:rsidRPr="00865B19" w:rsidRDefault="00865B19" w:rsidP="00865B19">
            <w:pPr>
              <w:spacing w:after="240"/>
              <w:ind w:leftChars="300" w:left="2880" w:hangingChars="900" w:hanging="2160"/>
              <w:rPr>
                <w:rFonts w:eastAsia="SimSun"/>
              </w:rPr>
            </w:pPr>
            <w:r w:rsidRPr="00865B19">
              <w:rPr>
                <w:rFonts w:eastAsia="SimSun"/>
                <w:bCs/>
              </w:rPr>
              <w:t>NSMWINFATOT</w:t>
            </w:r>
            <w:r w:rsidRPr="00865B19">
              <w:rPr>
                <w:rFonts w:eastAsia="SimSun"/>
              </w:rPr>
              <w:tab/>
              <w:t>=</w:t>
            </w:r>
            <w:r w:rsidRPr="00865B19">
              <w:rPr>
                <w:rFonts w:eastAsia="SimSun"/>
              </w:rPr>
              <w:tab/>
            </w:r>
            <w:r w:rsidR="0064163E">
              <w:rPr>
                <w:rFonts w:eastAsia="SimSun"/>
                <w:position w:val="-22"/>
                <w:lang w:val="pt-BR"/>
              </w:rPr>
              <w:pict w14:anchorId="3F12D8EE">
                <v:shape id="_x0000_i1060" type="#_x0000_t75" style="width:12pt;height:18pt">
                  <v:imagedata r:id="rId39" o:title=""/>
                </v:shape>
              </w:pict>
            </w:r>
            <w:r w:rsidRPr="00865B19">
              <w:rPr>
                <w:rFonts w:eastAsia="SimSun"/>
                <w:color w:val="000000"/>
              </w:rPr>
              <w:t xml:space="preserve"> NSMWINFA</w:t>
            </w:r>
            <w:r w:rsidRPr="00865B19" w:rsidDel="003A6C36">
              <w:rPr>
                <w:rFonts w:eastAsia="SimSun"/>
                <w:color w:val="000000"/>
              </w:rPr>
              <w:t xml:space="preserve"> </w:t>
            </w:r>
            <w:r w:rsidRPr="00865B19">
              <w:rPr>
                <w:rFonts w:eastAsia="SimSun"/>
                <w:i/>
                <w:vertAlign w:val="subscript"/>
              </w:rPr>
              <w:t xml:space="preserve">q, h  </w:t>
            </w:r>
          </w:p>
          <w:p w14:paraId="49A868C8"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65B19" w:rsidRPr="00865B19" w14:paraId="5483C361" w14:textId="77777777" w:rsidTr="00C812E5">
              <w:trPr>
                <w:tblHeader/>
              </w:trPr>
              <w:tc>
                <w:tcPr>
                  <w:tcW w:w="1231" w:type="pct"/>
                </w:tcPr>
                <w:p w14:paraId="5CC88CEF"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14D38338"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440" w:type="pct"/>
                </w:tcPr>
                <w:p w14:paraId="115DBF62"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627CC7BE" w14:textId="77777777" w:rsidTr="00C812E5">
              <w:tc>
                <w:tcPr>
                  <w:tcW w:w="1231" w:type="pct"/>
                </w:tcPr>
                <w:p w14:paraId="5DEB4397" w14:textId="77777777" w:rsidR="00865B19" w:rsidRPr="00865B19" w:rsidRDefault="00865B19" w:rsidP="00865B19">
                  <w:pPr>
                    <w:spacing w:after="60"/>
                    <w:rPr>
                      <w:rFonts w:eastAsia="SimSun"/>
                      <w:iCs/>
                      <w:sz w:val="20"/>
                    </w:rPr>
                  </w:pPr>
                  <w:r w:rsidRPr="00865B19">
                    <w:rPr>
                      <w:rFonts w:eastAsia="SimSun"/>
                      <w:iCs/>
                      <w:sz w:val="20"/>
                    </w:rPr>
                    <w:t>NSCOSTTOT</w:t>
                  </w:r>
                </w:p>
              </w:tc>
              <w:tc>
                <w:tcPr>
                  <w:tcW w:w="329" w:type="pct"/>
                </w:tcPr>
                <w:p w14:paraId="258CF284"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Pr>
                <w:p w14:paraId="2B4072B1" w14:textId="77777777" w:rsidR="00865B19" w:rsidRPr="00865B19" w:rsidRDefault="00865B19" w:rsidP="00865B19">
                  <w:pPr>
                    <w:spacing w:after="60"/>
                    <w:rPr>
                      <w:rFonts w:eastAsia="SimSun"/>
                      <w:iCs/>
                      <w:sz w:val="20"/>
                    </w:rPr>
                  </w:pPr>
                  <w:r w:rsidRPr="00865B19">
                    <w:rPr>
                      <w:rFonts w:eastAsia="SimSun"/>
                      <w:i/>
                      <w:iCs/>
                      <w:sz w:val="20"/>
                    </w:rPr>
                    <w:t>Non-Spin Cost Total</w:t>
                  </w:r>
                  <w:r w:rsidRPr="00865B19">
                    <w:rPr>
                      <w:rFonts w:eastAsia="SimSun"/>
                      <w:iCs/>
                      <w:sz w:val="20"/>
                    </w:rPr>
                    <w:t>—The net total costs for Non-Spin, for the hour.</w:t>
                  </w:r>
                </w:p>
              </w:tc>
            </w:tr>
            <w:tr w:rsidR="00865B19" w:rsidRPr="00865B19" w14:paraId="1FEEE648" w14:textId="77777777" w:rsidTr="00C812E5">
              <w:tc>
                <w:tcPr>
                  <w:tcW w:w="1231" w:type="pct"/>
                  <w:tcBorders>
                    <w:top w:val="single" w:sz="4" w:space="0" w:color="auto"/>
                    <w:left w:val="single" w:sz="4" w:space="0" w:color="auto"/>
                    <w:bottom w:val="single" w:sz="4" w:space="0" w:color="auto"/>
                    <w:right w:val="single" w:sz="4" w:space="0" w:color="auto"/>
                  </w:tcBorders>
                </w:tcPr>
                <w:p w14:paraId="68079CE3" w14:textId="77777777" w:rsidR="00865B19" w:rsidRPr="00865B19" w:rsidRDefault="00865B19" w:rsidP="00865B19">
                  <w:pPr>
                    <w:spacing w:after="60"/>
                    <w:rPr>
                      <w:rFonts w:eastAsia="SimSun"/>
                      <w:iCs/>
                      <w:sz w:val="20"/>
                    </w:rPr>
                  </w:pPr>
                  <w:r w:rsidRPr="00865B19">
                    <w:rPr>
                      <w:rFonts w:eastAsia="SimSun"/>
                      <w:iCs/>
                      <w:sz w:val="20"/>
                    </w:rPr>
                    <w:t xml:space="preserve">RTPCNSAMTTOT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071A9AA4"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2AB47D1" w14:textId="77777777" w:rsidR="00865B19" w:rsidRPr="00865B19" w:rsidRDefault="00865B19" w:rsidP="00865B19">
                  <w:pPr>
                    <w:spacing w:after="60"/>
                    <w:rPr>
                      <w:rFonts w:eastAsia="SimSun"/>
                      <w:i/>
                      <w:iCs/>
                      <w:sz w:val="20"/>
                    </w:rPr>
                  </w:pPr>
                  <w:r w:rsidRPr="00865B19">
                    <w:rPr>
                      <w:rFonts w:eastAsia="SimSun"/>
                      <w:i/>
                      <w:iCs/>
                      <w:sz w:val="20"/>
                    </w:rPr>
                    <w:t>Procured Capacity for Non-Spin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Non-Spin, for the hour.</w:t>
                  </w:r>
                </w:p>
              </w:tc>
            </w:tr>
            <w:tr w:rsidR="00865B19" w:rsidRPr="00865B19" w14:paraId="3FFB8B89" w14:textId="77777777" w:rsidTr="00C812E5">
              <w:tc>
                <w:tcPr>
                  <w:tcW w:w="1231" w:type="pct"/>
                  <w:tcBorders>
                    <w:top w:val="single" w:sz="4" w:space="0" w:color="auto"/>
                    <w:left w:val="single" w:sz="4" w:space="0" w:color="auto"/>
                    <w:bottom w:val="single" w:sz="4" w:space="0" w:color="auto"/>
                    <w:right w:val="single" w:sz="4" w:space="0" w:color="auto"/>
                  </w:tcBorders>
                </w:tcPr>
                <w:p w14:paraId="2B052B54" w14:textId="77777777" w:rsidR="00865B19" w:rsidRPr="00865B19" w:rsidRDefault="00865B19" w:rsidP="00865B19">
                  <w:pPr>
                    <w:spacing w:after="60"/>
                    <w:rPr>
                      <w:rFonts w:eastAsia="SimSun"/>
                      <w:iCs/>
                      <w:sz w:val="20"/>
                    </w:rPr>
                  </w:pPr>
                  <w:r w:rsidRPr="00865B19">
                    <w:rPr>
                      <w:rFonts w:eastAsia="SimSun"/>
                      <w:iCs/>
                      <w:sz w:val="20"/>
                    </w:rPr>
                    <w:t xml:space="preserve">RTPCNSAMT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05C00D3"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49840D1" w14:textId="77777777" w:rsidR="00865B19" w:rsidRPr="00865B19" w:rsidRDefault="00865B19" w:rsidP="00865B19">
                  <w:pPr>
                    <w:spacing w:after="60"/>
                    <w:rPr>
                      <w:rFonts w:eastAsia="SimSun"/>
                      <w:i/>
                      <w:iCs/>
                      <w:sz w:val="20"/>
                    </w:rPr>
                  </w:pPr>
                  <w:r w:rsidRPr="00865B19">
                    <w:rPr>
                      <w:rFonts w:eastAsia="SimSun"/>
                      <w:i/>
                      <w:iCs/>
                      <w:sz w:val="20"/>
                    </w:rPr>
                    <w:t>Procured Capacity for Non-Spin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Non-Spin, for the hour.</w:t>
                  </w:r>
                </w:p>
              </w:tc>
            </w:tr>
            <w:tr w:rsidR="00865B19" w:rsidRPr="00865B19" w14:paraId="3314011A" w14:textId="77777777" w:rsidTr="00C812E5">
              <w:tc>
                <w:tcPr>
                  <w:tcW w:w="1231" w:type="pct"/>
                  <w:tcBorders>
                    <w:top w:val="single" w:sz="4" w:space="0" w:color="auto"/>
                    <w:left w:val="single" w:sz="4" w:space="0" w:color="auto"/>
                    <w:bottom w:val="single" w:sz="4" w:space="0" w:color="auto"/>
                    <w:right w:val="single" w:sz="4" w:space="0" w:color="auto"/>
                  </w:tcBorders>
                </w:tcPr>
                <w:p w14:paraId="3024E76E" w14:textId="77777777" w:rsidR="00865B19" w:rsidRPr="00865B19" w:rsidRDefault="00865B19" w:rsidP="00865B19">
                  <w:pPr>
                    <w:spacing w:after="60"/>
                    <w:rPr>
                      <w:rFonts w:eastAsia="SimSun"/>
                      <w:iCs/>
                      <w:sz w:val="20"/>
                    </w:rPr>
                  </w:pPr>
                  <w:r w:rsidRPr="00865B19">
                    <w:rPr>
                      <w:rFonts w:eastAsia="SimSun"/>
                      <w:iCs/>
                      <w:sz w:val="20"/>
                    </w:rPr>
                    <w:lastRenderedPageBreak/>
                    <w:t>NSFQAMTTOT</w:t>
                  </w:r>
                </w:p>
              </w:tc>
              <w:tc>
                <w:tcPr>
                  <w:tcW w:w="329" w:type="pct"/>
                  <w:tcBorders>
                    <w:top w:val="single" w:sz="4" w:space="0" w:color="auto"/>
                    <w:left w:val="single" w:sz="4" w:space="0" w:color="auto"/>
                    <w:bottom w:val="single" w:sz="4" w:space="0" w:color="auto"/>
                    <w:right w:val="single" w:sz="4" w:space="0" w:color="auto"/>
                  </w:tcBorders>
                </w:tcPr>
                <w:p w14:paraId="12CF2694"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3007B769" w14:textId="77777777" w:rsidR="00865B19" w:rsidRPr="00865B19" w:rsidRDefault="00865B19" w:rsidP="00865B19">
                  <w:pPr>
                    <w:spacing w:after="60"/>
                    <w:rPr>
                      <w:rFonts w:eastAsia="SimSun"/>
                      <w:i/>
                      <w:iCs/>
                      <w:sz w:val="20"/>
                    </w:rPr>
                  </w:pPr>
                  <w:r w:rsidRPr="00865B19">
                    <w:rPr>
                      <w:rFonts w:eastAsia="SimSun"/>
                      <w:i/>
                      <w:iCs/>
                      <w:sz w:val="20"/>
                    </w:rPr>
                    <w:t>Non-Spin Failure Quantity Amount Total</w:t>
                  </w:r>
                  <w:r w:rsidRPr="00865B19">
                    <w:rPr>
                      <w:rFonts w:eastAsia="SimSun"/>
                      <w:iCs/>
                      <w:sz w:val="20"/>
                    </w:rPr>
                    <w:t>—The total charges to all QSEs for their capacity associated with failures and reconfiguration reductions on their Ancillary Service Supply Responsibilities for Non-Spin, for the hour.</w:t>
                  </w:r>
                </w:p>
              </w:tc>
            </w:tr>
            <w:tr w:rsidR="00865B19" w:rsidRPr="00865B19" w14:paraId="26D93635" w14:textId="77777777" w:rsidTr="00C812E5">
              <w:tc>
                <w:tcPr>
                  <w:tcW w:w="1231" w:type="pct"/>
                  <w:tcBorders>
                    <w:top w:val="single" w:sz="4" w:space="0" w:color="auto"/>
                    <w:left w:val="single" w:sz="4" w:space="0" w:color="auto"/>
                    <w:bottom w:val="single" w:sz="4" w:space="0" w:color="auto"/>
                    <w:right w:val="single" w:sz="4" w:space="0" w:color="auto"/>
                  </w:tcBorders>
                </w:tcPr>
                <w:p w14:paraId="217B00A3" w14:textId="77777777" w:rsidR="00865B19" w:rsidRPr="00865B19" w:rsidRDefault="00865B19" w:rsidP="00865B19">
                  <w:pPr>
                    <w:spacing w:after="60"/>
                    <w:rPr>
                      <w:rFonts w:eastAsia="SimSun"/>
                      <w:iCs/>
                      <w:sz w:val="20"/>
                    </w:rPr>
                  </w:pPr>
                  <w:r w:rsidRPr="00865B19">
                    <w:rPr>
                      <w:rFonts w:eastAsia="SimSun"/>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06D43DEB"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758058A" w14:textId="77777777" w:rsidR="00865B19" w:rsidRPr="00865B19" w:rsidRDefault="00865B19" w:rsidP="00865B19">
                  <w:pPr>
                    <w:spacing w:after="60"/>
                    <w:rPr>
                      <w:rFonts w:eastAsia="SimSun"/>
                      <w:i/>
                      <w:iCs/>
                      <w:sz w:val="20"/>
                    </w:rPr>
                  </w:pPr>
                  <w:proofErr w:type="gramStart"/>
                  <w:r w:rsidRPr="00865B19">
                    <w:rPr>
                      <w:rFonts w:eastAsia="SimSun"/>
                      <w:i/>
                      <w:sz w:val="20"/>
                    </w:rPr>
                    <w:t>Non Spin</w:t>
                  </w:r>
                  <w:proofErr w:type="gramEnd"/>
                  <w:r w:rsidRPr="00865B19">
                    <w:rPr>
                      <w:rFonts w:eastAsia="SimSun"/>
                      <w:i/>
                      <w:sz w:val="20"/>
                    </w:rPr>
                    <w:t xml:space="preserve"> Make-Whole Infeasible Amount total</w:t>
                  </w:r>
                  <w:r w:rsidRPr="00865B19">
                    <w:rPr>
                      <w:rFonts w:ascii="Symbol" w:eastAsia="Symbol" w:hAnsi="Symbol" w:cs="Symbol"/>
                      <w:sz w:val="20"/>
                    </w:rPr>
                    <w:t>¾</w:t>
                  </w:r>
                  <w:r w:rsidRPr="00865B19">
                    <w:rPr>
                      <w:rFonts w:eastAsia="SimSun"/>
                      <w:sz w:val="20"/>
                    </w:rPr>
                    <w:t xml:space="preserve"> The total Real-Time calculated payment to all QSEs</w:t>
                  </w:r>
                  <w:r w:rsidRPr="00865B19">
                    <w:rPr>
                      <w:rFonts w:eastAsia="SimSun"/>
                      <w:i/>
                      <w:sz w:val="20"/>
                    </w:rPr>
                    <w:t>,</w:t>
                  </w:r>
                  <w:r w:rsidRPr="00865B19">
                    <w:rPr>
                      <w:rFonts w:eastAsia="SimSun"/>
                      <w:sz w:val="20"/>
                    </w:rPr>
                    <w:t xml:space="preserve"> for their contribution of Non-Spin, to make-whole the Startup and energy costs of all Resources committed in the DAM, for the hour.</w:t>
                  </w:r>
                </w:p>
              </w:tc>
            </w:tr>
            <w:tr w:rsidR="00865B19" w:rsidRPr="00865B19" w14:paraId="3AAEA5A4" w14:textId="77777777" w:rsidTr="00C812E5">
              <w:tc>
                <w:tcPr>
                  <w:tcW w:w="1231" w:type="pct"/>
                  <w:tcBorders>
                    <w:top w:val="single" w:sz="4" w:space="0" w:color="auto"/>
                    <w:left w:val="single" w:sz="4" w:space="0" w:color="auto"/>
                    <w:bottom w:val="single" w:sz="4" w:space="0" w:color="auto"/>
                    <w:right w:val="single" w:sz="4" w:space="0" w:color="auto"/>
                  </w:tcBorders>
                </w:tcPr>
                <w:p w14:paraId="76015622" w14:textId="77777777" w:rsidR="00865B19" w:rsidRPr="00865B19" w:rsidRDefault="00865B19" w:rsidP="00865B19">
                  <w:pPr>
                    <w:spacing w:after="60"/>
                    <w:rPr>
                      <w:rFonts w:eastAsia="SimSun"/>
                      <w:iCs/>
                      <w:sz w:val="20"/>
                    </w:rPr>
                  </w:pPr>
                  <w:r w:rsidRPr="00865B19">
                    <w:rPr>
                      <w:rFonts w:eastAsia="SimSun"/>
                      <w:color w:val="000000"/>
                      <w:sz w:val="20"/>
                    </w:rPr>
                    <w:t>NSMWINFA</w:t>
                  </w:r>
                  <w:r w:rsidRPr="00865B19" w:rsidDel="003A6C36">
                    <w:rPr>
                      <w:rFonts w:eastAsia="SimSun"/>
                      <w:color w:val="000000"/>
                      <w:sz w:val="20"/>
                    </w:rPr>
                    <w:t xml:space="preserve"> </w:t>
                  </w:r>
                  <w:r w:rsidRPr="00865B19">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C52501D"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CD82274" w14:textId="77777777" w:rsidR="00865B19" w:rsidRPr="00865B19" w:rsidRDefault="00865B19" w:rsidP="00865B19">
                  <w:pPr>
                    <w:spacing w:after="60"/>
                    <w:rPr>
                      <w:rFonts w:eastAsia="SimSun"/>
                      <w:i/>
                      <w:iCs/>
                      <w:sz w:val="20"/>
                    </w:rPr>
                  </w:pPr>
                  <w:proofErr w:type="gramStart"/>
                  <w:r w:rsidRPr="00865B19">
                    <w:rPr>
                      <w:rFonts w:eastAsia="SimSun"/>
                      <w:i/>
                      <w:sz w:val="20"/>
                    </w:rPr>
                    <w:t>Non Spin</w:t>
                  </w:r>
                  <w:proofErr w:type="gramEnd"/>
                  <w:r w:rsidRPr="00865B19">
                    <w:rPr>
                      <w:rFonts w:eastAsia="SimSun"/>
                      <w:i/>
                      <w:sz w:val="20"/>
                    </w:rPr>
                    <w:t xml:space="preserve"> Make-Whole Infeasible Amount per QSE per hour</w:t>
                  </w:r>
                  <w:r w:rsidRPr="00865B19">
                    <w:rPr>
                      <w:rFonts w:ascii="Symbol" w:eastAsia="Symbol" w:hAnsi="Symbol" w:cs="Symbol"/>
                      <w:sz w:val="20"/>
                    </w:rPr>
                    <w:t>¾</w:t>
                  </w:r>
                  <w:r w:rsidRPr="00865B19">
                    <w:rPr>
                      <w:rFonts w:eastAsia="SimSun"/>
                      <w:sz w:val="20"/>
                    </w:rPr>
                    <w:t xml:space="preserve"> The total Real-Time calculated payment to QSE </w:t>
                  </w:r>
                  <w:r w:rsidRPr="00865B19">
                    <w:rPr>
                      <w:rFonts w:eastAsia="SimSun"/>
                      <w:i/>
                      <w:sz w:val="20"/>
                    </w:rPr>
                    <w:t>q,</w:t>
                  </w:r>
                  <w:r w:rsidRPr="00865B19">
                    <w:rPr>
                      <w:rFonts w:eastAsia="SimSun"/>
                      <w:sz w:val="20"/>
                    </w:rPr>
                    <w:t xml:space="preserve"> for its contribution of Non-Spin, to make-whole the Startup and energy costs of all Resources committed in the DAM, for the hour </w:t>
                  </w:r>
                  <w:r w:rsidRPr="00865B19">
                    <w:rPr>
                      <w:rFonts w:eastAsia="SimSun"/>
                      <w:i/>
                      <w:sz w:val="20"/>
                    </w:rPr>
                    <w:t>h</w:t>
                  </w:r>
                  <w:r w:rsidRPr="00865B19">
                    <w:rPr>
                      <w:rFonts w:eastAsia="SimSun"/>
                      <w:sz w:val="20"/>
                    </w:rPr>
                    <w:t xml:space="preserve">.  </w:t>
                  </w:r>
                </w:p>
              </w:tc>
            </w:tr>
            <w:tr w:rsidR="00865B19" w:rsidRPr="00865B19" w14:paraId="756491BC" w14:textId="77777777" w:rsidTr="00C812E5">
              <w:tc>
                <w:tcPr>
                  <w:tcW w:w="1231" w:type="pct"/>
                  <w:tcBorders>
                    <w:top w:val="single" w:sz="4" w:space="0" w:color="auto"/>
                    <w:left w:val="single" w:sz="4" w:space="0" w:color="auto"/>
                    <w:bottom w:val="single" w:sz="4" w:space="0" w:color="auto"/>
                    <w:right w:val="single" w:sz="4" w:space="0" w:color="auto"/>
                  </w:tcBorders>
                </w:tcPr>
                <w:p w14:paraId="591554D3" w14:textId="77777777" w:rsidR="00865B19" w:rsidRPr="00865B19" w:rsidRDefault="00865B19" w:rsidP="00865B19">
                  <w:pPr>
                    <w:spacing w:after="60"/>
                    <w:rPr>
                      <w:rFonts w:eastAsia="SimSun"/>
                      <w:iCs/>
                      <w:sz w:val="20"/>
                    </w:rPr>
                  </w:pPr>
                  <w:r w:rsidRPr="00865B19">
                    <w:rPr>
                      <w:rFonts w:eastAsia="SimSun"/>
                      <w:iCs/>
                      <w:sz w:val="20"/>
                    </w:rPr>
                    <w:t xml:space="preserve">NSFQAMTQSETOT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2641119"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3F0BBE1" w14:textId="77777777" w:rsidR="00865B19" w:rsidRPr="00865B19" w:rsidRDefault="00865B19" w:rsidP="00865B19">
                  <w:pPr>
                    <w:spacing w:after="60"/>
                    <w:rPr>
                      <w:rFonts w:eastAsia="SimSun"/>
                      <w:i/>
                      <w:iCs/>
                      <w:sz w:val="20"/>
                    </w:rPr>
                  </w:pPr>
                  <w:r w:rsidRPr="00865B19">
                    <w:rPr>
                      <w:rFonts w:eastAsia="SimSun"/>
                      <w:i/>
                      <w:iCs/>
                      <w:sz w:val="20"/>
                    </w:rPr>
                    <w:t>Non-Spin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Non-Spin, for the hour.</w:t>
                  </w:r>
                </w:p>
              </w:tc>
            </w:tr>
            <w:tr w:rsidR="00865B19" w:rsidRPr="00865B19" w14:paraId="7FC3E4EA" w14:textId="77777777" w:rsidTr="00C812E5">
              <w:tc>
                <w:tcPr>
                  <w:tcW w:w="1231" w:type="pct"/>
                  <w:tcBorders>
                    <w:top w:val="single" w:sz="4" w:space="0" w:color="auto"/>
                    <w:left w:val="single" w:sz="4" w:space="0" w:color="auto"/>
                    <w:bottom w:val="single" w:sz="4" w:space="0" w:color="auto"/>
                    <w:right w:val="single" w:sz="4" w:space="0" w:color="auto"/>
                  </w:tcBorders>
                </w:tcPr>
                <w:p w14:paraId="2E37C1D3" w14:textId="77777777" w:rsidR="00865B19" w:rsidRPr="00865B19" w:rsidRDefault="00865B19" w:rsidP="00865B19">
                  <w:pPr>
                    <w:spacing w:after="60"/>
                    <w:rPr>
                      <w:rFonts w:eastAsia="SimSun"/>
                      <w:iCs/>
                      <w:sz w:val="20"/>
                    </w:rPr>
                  </w:pPr>
                  <w:r w:rsidRPr="00865B19">
                    <w:rPr>
                      <w:rFonts w:eastAsia="SimSun"/>
                      <w:iCs/>
                      <w:sz w:val="20"/>
                    </w:rPr>
                    <w:t xml:space="preserve">RTPCNSAMTQSETOT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137E1E" w14:textId="77777777" w:rsidR="00865B19" w:rsidRPr="00865B19" w:rsidRDefault="00865B19" w:rsidP="00865B19">
                  <w:pPr>
                    <w:spacing w:after="60"/>
                    <w:rPr>
                      <w:rFonts w:eastAsia="SimSun"/>
                      <w:iCs/>
                      <w:sz w:val="20"/>
                    </w:rPr>
                  </w:pPr>
                  <w:r w:rsidRPr="00865B19">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02D9FCCD" w14:textId="77777777" w:rsidR="00865B19" w:rsidRPr="00865B19" w:rsidRDefault="00865B19" w:rsidP="00865B19">
                  <w:pPr>
                    <w:spacing w:after="60"/>
                    <w:rPr>
                      <w:rFonts w:eastAsia="SimSun"/>
                      <w:iCs/>
                      <w:sz w:val="20"/>
                    </w:rPr>
                  </w:pPr>
                  <w:r w:rsidRPr="00865B19">
                    <w:rPr>
                      <w:rFonts w:eastAsia="SimSun"/>
                      <w:i/>
                      <w:iCs/>
                      <w:sz w:val="20"/>
                    </w:rPr>
                    <w:t>Procured Capacity for Non-Spin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Non-Spin, for the hour.</w:t>
                  </w:r>
                </w:p>
              </w:tc>
            </w:tr>
            <w:tr w:rsidR="00865B19" w:rsidRPr="00865B19" w14:paraId="211637B0" w14:textId="77777777" w:rsidTr="00C812E5">
              <w:tc>
                <w:tcPr>
                  <w:tcW w:w="1231" w:type="pct"/>
                  <w:tcBorders>
                    <w:top w:val="single" w:sz="4" w:space="0" w:color="auto"/>
                    <w:left w:val="single" w:sz="4" w:space="0" w:color="auto"/>
                    <w:bottom w:val="single" w:sz="4" w:space="0" w:color="auto"/>
                    <w:right w:val="single" w:sz="4" w:space="0" w:color="auto"/>
                  </w:tcBorders>
                </w:tcPr>
                <w:p w14:paraId="1931D7CE" w14:textId="77777777" w:rsidR="00865B19" w:rsidRPr="00865B19" w:rsidRDefault="00865B19" w:rsidP="00865B19">
                  <w:pPr>
                    <w:rPr>
                      <w:rFonts w:eastAsia="SimSun"/>
                      <w:b/>
                      <w:sz w:val="20"/>
                    </w:rPr>
                  </w:pPr>
                  <w:r w:rsidRPr="00865B19">
                    <w:rPr>
                      <w:rFonts w:eastAsia="SimSun"/>
                      <w:sz w:val="20"/>
                    </w:rPr>
                    <w:t xml:space="preserve">PCNSAMT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830A885" w14:textId="77777777" w:rsidR="00865B19" w:rsidRPr="00865B19" w:rsidRDefault="00865B19" w:rsidP="00865B19">
                  <w:pPr>
                    <w:rPr>
                      <w:rFonts w:eastAsia="SimSun"/>
                      <w:b/>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6DBDB002" w14:textId="77777777" w:rsidR="00865B19" w:rsidRPr="00865B19" w:rsidRDefault="00865B19" w:rsidP="00865B19">
                  <w:pPr>
                    <w:rPr>
                      <w:rFonts w:eastAsia="SimSun"/>
                      <w:b/>
                      <w:sz w:val="20"/>
                    </w:rPr>
                  </w:pPr>
                  <w:r w:rsidRPr="00865B19">
                    <w:rPr>
                      <w:rFonts w:eastAsia="SimSun"/>
                      <w:i/>
                      <w:sz w:val="20"/>
                    </w:rPr>
                    <w:t>Procured Capacity for Non-Spin Amount per QSE in DAM—</w:t>
                  </w:r>
                  <w:r w:rsidRPr="00865B19">
                    <w:rPr>
                      <w:rFonts w:eastAsia="SimSun"/>
                      <w:sz w:val="20"/>
                    </w:rPr>
                    <w:t>The DAM Non-Spin payment for QSE</w:t>
                  </w:r>
                  <w:r w:rsidRPr="00865B19">
                    <w:rPr>
                      <w:rFonts w:eastAsia="SimSun"/>
                      <w:i/>
                      <w:sz w:val="20"/>
                    </w:rPr>
                    <w:t xml:space="preserve"> q</w:t>
                  </w:r>
                  <w:r w:rsidRPr="00865B19">
                    <w:rPr>
                      <w:rFonts w:eastAsia="SimSun"/>
                      <w:sz w:val="20"/>
                    </w:rPr>
                    <w:t>, for the hour.</w:t>
                  </w:r>
                </w:p>
              </w:tc>
            </w:tr>
            <w:tr w:rsidR="00865B19" w:rsidRPr="00865B19" w14:paraId="2E113B61" w14:textId="77777777" w:rsidTr="00C812E5">
              <w:tc>
                <w:tcPr>
                  <w:tcW w:w="1231" w:type="pct"/>
                  <w:tcBorders>
                    <w:top w:val="single" w:sz="4" w:space="0" w:color="auto"/>
                    <w:left w:val="single" w:sz="4" w:space="0" w:color="auto"/>
                    <w:bottom w:val="single" w:sz="4" w:space="0" w:color="auto"/>
                    <w:right w:val="single" w:sz="4" w:space="0" w:color="auto"/>
                  </w:tcBorders>
                </w:tcPr>
                <w:p w14:paraId="6C631142" w14:textId="77777777" w:rsidR="00865B19" w:rsidRPr="00865B19" w:rsidRDefault="00865B19" w:rsidP="00865B19">
                  <w:pPr>
                    <w:spacing w:after="60"/>
                    <w:rPr>
                      <w:rFonts w:eastAsia="SimSun"/>
                      <w:sz w:val="20"/>
                    </w:rPr>
                  </w:pPr>
                  <w:r w:rsidRPr="00865B19">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2F9A0544"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2C8D7F2" w14:textId="77777777" w:rsidR="00865B19" w:rsidRPr="00865B19" w:rsidRDefault="00865B19" w:rsidP="00865B19">
                  <w:pPr>
                    <w:spacing w:after="60"/>
                    <w:rPr>
                      <w:rFonts w:eastAsia="SimSun"/>
                      <w:sz w:val="20"/>
                    </w:rPr>
                  </w:pPr>
                  <w:r w:rsidRPr="00865B19">
                    <w:rPr>
                      <w:rFonts w:eastAsia="SimSun"/>
                      <w:i/>
                      <w:sz w:val="20"/>
                    </w:rPr>
                    <w:t>Procured Capacity for Non-Spin Amount Total in DAM</w:t>
                  </w:r>
                  <w:r w:rsidRPr="00865B19">
                    <w:rPr>
                      <w:rFonts w:eastAsia="SimSun"/>
                      <w:sz w:val="20"/>
                    </w:rPr>
                    <w:t>—The total of the DAM Non-Spin payments for all QSEs, for the hour.</w:t>
                  </w:r>
                </w:p>
              </w:tc>
            </w:tr>
            <w:tr w:rsidR="00865B19" w:rsidRPr="00865B19" w14:paraId="22D6BD2E" w14:textId="77777777" w:rsidTr="00C812E5">
              <w:tc>
                <w:tcPr>
                  <w:tcW w:w="1231" w:type="pct"/>
                  <w:tcBorders>
                    <w:top w:val="single" w:sz="4" w:space="0" w:color="auto"/>
                    <w:left w:val="single" w:sz="4" w:space="0" w:color="auto"/>
                    <w:bottom w:val="single" w:sz="4" w:space="0" w:color="auto"/>
                    <w:right w:val="single" w:sz="4" w:space="0" w:color="auto"/>
                  </w:tcBorders>
                </w:tcPr>
                <w:p w14:paraId="661FB142" w14:textId="77777777" w:rsidR="00865B19" w:rsidRPr="00865B19" w:rsidRDefault="00865B19" w:rsidP="00865B19">
                  <w:pPr>
                    <w:spacing w:after="60"/>
                    <w:rPr>
                      <w:rFonts w:eastAsia="SimSun"/>
                      <w:sz w:val="20"/>
                    </w:rPr>
                  </w:pPr>
                  <w:r w:rsidRPr="00865B19">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68E01394"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775C1677" w14:textId="77777777" w:rsidR="00865B19" w:rsidRPr="00865B19" w:rsidRDefault="00865B19" w:rsidP="00865B19">
                  <w:pPr>
                    <w:spacing w:after="60"/>
                    <w:rPr>
                      <w:rFonts w:eastAsia="SimSun"/>
                      <w:i/>
                      <w:sz w:val="20"/>
                    </w:rPr>
                  </w:pPr>
                  <w:r w:rsidRPr="00865B19">
                    <w:rPr>
                      <w:rFonts w:eastAsia="SimSun"/>
                      <w:i/>
                      <w:sz w:val="20"/>
                    </w:rPr>
                    <w:t xml:space="preserve">Non-Spin Infeasible Quantity Amount Total </w:t>
                  </w:r>
                  <w:r w:rsidRPr="00865B19">
                    <w:rPr>
                      <w:rFonts w:eastAsia="SimSun"/>
                      <w:sz w:val="20"/>
                    </w:rPr>
                    <w:t>— The charge to all QSEs for their total capacity associated with infeasible deployment of Ancillary Service Supply Responsibilities for Non-Spin, for the hour.</w:t>
                  </w:r>
                </w:p>
              </w:tc>
            </w:tr>
            <w:tr w:rsidR="00865B19" w:rsidRPr="00865B19" w14:paraId="64275921" w14:textId="77777777" w:rsidTr="00C812E5">
              <w:tc>
                <w:tcPr>
                  <w:tcW w:w="1231" w:type="pct"/>
                  <w:tcBorders>
                    <w:top w:val="single" w:sz="4" w:space="0" w:color="auto"/>
                    <w:left w:val="single" w:sz="4" w:space="0" w:color="auto"/>
                    <w:bottom w:val="single" w:sz="4" w:space="0" w:color="auto"/>
                    <w:right w:val="single" w:sz="4" w:space="0" w:color="auto"/>
                  </w:tcBorders>
                </w:tcPr>
                <w:p w14:paraId="2324618F" w14:textId="77777777" w:rsidR="00865B19" w:rsidRPr="00865B19" w:rsidRDefault="00865B19" w:rsidP="00865B19">
                  <w:pPr>
                    <w:spacing w:after="60"/>
                    <w:rPr>
                      <w:rFonts w:eastAsia="SimSun"/>
                      <w:sz w:val="20"/>
                    </w:rPr>
                  </w:pPr>
                  <w:r w:rsidRPr="00865B19">
                    <w:rPr>
                      <w:rFonts w:eastAsia="SimSun"/>
                      <w:sz w:val="20"/>
                    </w:rPr>
                    <w:t xml:space="preserve">NSINFQAMT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BF683E" w14:textId="77777777" w:rsidR="00865B19" w:rsidRPr="00865B19" w:rsidRDefault="00865B19" w:rsidP="00865B19">
                  <w:pPr>
                    <w:spacing w:after="60"/>
                    <w:rPr>
                      <w:rFonts w:eastAsia="SimSun"/>
                      <w:sz w:val="20"/>
                    </w:rPr>
                  </w:pPr>
                  <w:r w:rsidRPr="00865B19">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B0EDC54" w14:textId="77777777" w:rsidR="00865B19" w:rsidRPr="00865B19" w:rsidRDefault="00865B19" w:rsidP="00865B19">
                  <w:pPr>
                    <w:spacing w:after="60"/>
                    <w:rPr>
                      <w:rFonts w:eastAsia="SimSun"/>
                      <w:i/>
                      <w:sz w:val="20"/>
                    </w:rPr>
                  </w:pPr>
                  <w:r w:rsidRPr="00865B19">
                    <w:rPr>
                      <w:rFonts w:eastAsia="SimSun"/>
                      <w:i/>
                      <w:sz w:val="20"/>
                    </w:rPr>
                    <w:t>Non-Spin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Non-Spin, for the hour.</w:t>
                  </w:r>
                </w:p>
              </w:tc>
            </w:tr>
            <w:tr w:rsidR="00865B19" w:rsidRPr="00865B19" w14:paraId="5E7B251F" w14:textId="77777777" w:rsidTr="00C812E5">
              <w:tc>
                <w:tcPr>
                  <w:tcW w:w="1231" w:type="pct"/>
                  <w:tcBorders>
                    <w:top w:val="single" w:sz="4" w:space="0" w:color="auto"/>
                    <w:left w:val="single" w:sz="4" w:space="0" w:color="auto"/>
                    <w:bottom w:val="single" w:sz="4" w:space="0" w:color="auto"/>
                    <w:right w:val="single" w:sz="4" w:space="0" w:color="auto"/>
                  </w:tcBorders>
                </w:tcPr>
                <w:p w14:paraId="5493464A" w14:textId="77777777" w:rsidR="00865B19" w:rsidRPr="00865B19" w:rsidRDefault="00865B19" w:rsidP="00865B19">
                  <w:pPr>
                    <w:spacing w:after="60"/>
                    <w:rPr>
                      <w:rFonts w:eastAsia="SimSun"/>
                      <w:i/>
                      <w:iCs/>
                      <w:sz w:val="20"/>
                    </w:rPr>
                  </w:pPr>
                  <w:r w:rsidRPr="00865B19">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0FC7607" w14:textId="77777777" w:rsidR="00865B19" w:rsidRPr="00865B19" w:rsidRDefault="00865B19" w:rsidP="00865B19">
                  <w:pPr>
                    <w:spacing w:after="60"/>
                    <w:rPr>
                      <w:rFonts w:eastAsia="SimSun"/>
                      <w:iCs/>
                      <w:sz w:val="20"/>
                    </w:rPr>
                  </w:pPr>
                  <w:r w:rsidRPr="00865B19">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6048A8A8"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29C1085A" w14:textId="77777777" w:rsidTr="00C812E5">
              <w:tc>
                <w:tcPr>
                  <w:tcW w:w="1231" w:type="pct"/>
                  <w:tcBorders>
                    <w:top w:val="single" w:sz="4" w:space="0" w:color="auto"/>
                    <w:left w:val="single" w:sz="4" w:space="0" w:color="auto"/>
                    <w:bottom w:val="single" w:sz="4" w:space="0" w:color="auto"/>
                    <w:right w:val="single" w:sz="4" w:space="0" w:color="auto"/>
                  </w:tcBorders>
                </w:tcPr>
                <w:p w14:paraId="354C0C46"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417FB67E" w14:textId="77777777" w:rsidR="00865B19" w:rsidRPr="00865B19" w:rsidRDefault="00865B19" w:rsidP="00865B19">
                  <w:pPr>
                    <w:spacing w:after="60"/>
                    <w:rPr>
                      <w:rFonts w:eastAsia="SimSun"/>
                      <w:iCs/>
                      <w:sz w:val="20"/>
                    </w:rPr>
                  </w:pPr>
                  <w:r w:rsidRPr="00865B19">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5B88CA2D"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6D6A1CAA" w14:textId="77777777" w:rsidR="00865B19" w:rsidRPr="00865B19" w:rsidRDefault="00865B19" w:rsidP="00865B19">
            <w:pPr>
              <w:spacing w:after="240"/>
              <w:rPr>
                <w:rFonts w:eastAsia="SimSun"/>
              </w:rPr>
            </w:pPr>
          </w:p>
        </w:tc>
      </w:tr>
    </w:tbl>
    <w:p w14:paraId="4F4ED502" w14:textId="77777777" w:rsidR="00865B19" w:rsidRPr="00865B19" w:rsidRDefault="00865B19" w:rsidP="00865B19">
      <w:pPr>
        <w:spacing w:before="240" w:after="240"/>
        <w:ind w:left="1440" w:hanging="720"/>
        <w:rPr>
          <w:rFonts w:eastAsia="SimSun"/>
        </w:rPr>
      </w:pPr>
      <w:r w:rsidRPr="00865B19">
        <w:rPr>
          <w:rFonts w:eastAsia="SimSun"/>
        </w:rPr>
        <w:lastRenderedPageBreak/>
        <w:t>(b)</w:t>
      </w:r>
      <w:r w:rsidRPr="00865B19">
        <w:rPr>
          <w:rFonts w:eastAsia="SimSun"/>
        </w:rPr>
        <w:tab/>
        <w:t>Each QSE’s share of the net total costs for Non-Spin for the Operating Hour is calculated as follows:</w:t>
      </w:r>
    </w:p>
    <w:p w14:paraId="1E4EA05F" w14:textId="77777777" w:rsidR="00865B19" w:rsidRPr="00865B19" w:rsidRDefault="00865B19" w:rsidP="00865B19">
      <w:pPr>
        <w:spacing w:after="240"/>
        <w:ind w:left="2880" w:hanging="2160"/>
        <w:rPr>
          <w:rFonts w:eastAsia="SimSun"/>
          <w:b/>
          <w:bCs/>
        </w:rPr>
      </w:pPr>
      <w:r w:rsidRPr="00865B19">
        <w:rPr>
          <w:rFonts w:eastAsia="SimSun"/>
          <w:b/>
          <w:bCs/>
        </w:rPr>
        <w:t xml:space="preserve">NSCOST </w:t>
      </w:r>
      <w:r w:rsidRPr="00865B19">
        <w:rPr>
          <w:rFonts w:eastAsia="SimSun"/>
          <w:b/>
          <w:bCs/>
          <w:i/>
          <w:vertAlign w:val="subscript"/>
        </w:rPr>
        <w:t>q</w:t>
      </w:r>
      <w:r w:rsidRPr="00865B19">
        <w:rPr>
          <w:rFonts w:eastAsia="SimSun"/>
          <w:b/>
          <w:bCs/>
        </w:rPr>
        <w:tab/>
        <w:t>=</w:t>
      </w:r>
      <w:r w:rsidRPr="00865B19">
        <w:rPr>
          <w:rFonts w:eastAsia="SimSun"/>
          <w:b/>
          <w:bCs/>
        </w:rPr>
        <w:tab/>
        <w:t xml:space="preserve">NSPR * NSQ </w:t>
      </w:r>
      <w:r w:rsidRPr="00865B19">
        <w:rPr>
          <w:rFonts w:eastAsia="SimSun"/>
          <w:b/>
          <w:bCs/>
          <w:i/>
          <w:vertAlign w:val="subscript"/>
        </w:rPr>
        <w:t>q</w:t>
      </w:r>
    </w:p>
    <w:p w14:paraId="496B0C8A" w14:textId="77777777" w:rsidR="00865B19" w:rsidRPr="00865B19" w:rsidRDefault="00865B19" w:rsidP="00865B19">
      <w:pPr>
        <w:spacing w:after="240"/>
        <w:rPr>
          <w:rFonts w:eastAsia="SimSun"/>
          <w:iCs/>
        </w:rPr>
      </w:pPr>
      <w:r w:rsidRPr="00865B19">
        <w:rPr>
          <w:rFonts w:eastAsia="SimSun"/>
          <w:iCs/>
        </w:rPr>
        <w:t>Where:</w:t>
      </w:r>
    </w:p>
    <w:p w14:paraId="2ACCF488" w14:textId="77777777" w:rsidR="00865B19" w:rsidRPr="00865B19" w:rsidRDefault="00865B19" w:rsidP="00865B19">
      <w:pPr>
        <w:spacing w:after="120"/>
        <w:ind w:leftChars="300" w:left="2880" w:hangingChars="900" w:hanging="2160"/>
        <w:rPr>
          <w:rFonts w:eastAsia="SimSun"/>
          <w:bCs/>
        </w:rPr>
      </w:pPr>
      <w:r w:rsidRPr="00865B19">
        <w:rPr>
          <w:rFonts w:eastAsia="SimSun"/>
          <w:bCs/>
        </w:rPr>
        <w:t>NSPR</w:t>
      </w:r>
      <w:r w:rsidRPr="00865B19">
        <w:rPr>
          <w:rFonts w:eastAsia="SimSun"/>
          <w:bCs/>
        </w:rPr>
        <w:tab/>
        <w:t>=</w:t>
      </w:r>
      <w:r w:rsidRPr="00865B19">
        <w:rPr>
          <w:rFonts w:eastAsia="SimSun"/>
          <w:bCs/>
        </w:rPr>
        <w:tab/>
        <w:t>NSCOSTTOT / NSQTOT</w:t>
      </w:r>
    </w:p>
    <w:p w14:paraId="13CDDC8D" w14:textId="614329AF" w:rsidR="00865B19" w:rsidRPr="00865B19" w:rsidRDefault="00865B19" w:rsidP="00865B19">
      <w:pPr>
        <w:spacing w:after="120"/>
        <w:ind w:leftChars="300" w:left="2880" w:hangingChars="900" w:hanging="2160"/>
        <w:rPr>
          <w:rFonts w:eastAsia="SimSun"/>
          <w:bCs/>
        </w:rPr>
      </w:pPr>
      <w:r w:rsidRPr="00865B19">
        <w:rPr>
          <w:rFonts w:eastAsia="SimSun"/>
          <w:bCs/>
        </w:rPr>
        <w:t>NSQTOT</w:t>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5118E7EB" wp14:editId="184D1C4B">
            <wp:extent cx="144780" cy="297180"/>
            <wp:effectExtent l="0" t="0" r="0" b="0"/>
            <wp:docPr id="123"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NSQ </w:t>
      </w:r>
      <w:r w:rsidRPr="00865B19">
        <w:rPr>
          <w:rFonts w:eastAsia="SimSun"/>
          <w:bCs/>
          <w:i/>
          <w:vertAlign w:val="subscript"/>
        </w:rPr>
        <w:t>q</w:t>
      </w:r>
    </w:p>
    <w:p w14:paraId="5B92CA37" w14:textId="77777777" w:rsidR="00865B19" w:rsidRPr="00865B19" w:rsidRDefault="00865B19" w:rsidP="00865B19">
      <w:pPr>
        <w:spacing w:after="120"/>
        <w:ind w:leftChars="300" w:left="2880" w:hangingChars="900" w:hanging="2160"/>
        <w:rPr>
          <w:rFonts w:eastAsia="SimSun"/>
          <w:bCs/>
          <w:lang w:val="fr-FR"/>
        </w:rPr>
      </w:pPr>
      <w:r w:rsidRPr="00865B19">
        <w:rPr>
          <w:rFonts w:eastAsia="SimSun"/>
          <w:bCs/>
          <w:lang w:val="fr-FR"/>
        </w:rPr>
        <w:t xml:space="preserve">NSQ </w:t>
      </w:r>
      <w:r w:rsidRPr="00865B19">
        <w:rPr>
          <w:rFonts w:eastAsia="SimSun"/>
          <w:bCs/>
          <w:i/>
          <w:vertAlign w:val="subscript"/>
          <w:lang w:val="fr-FR"/>
        </w:rPr>
        <w:t>q</w:t>
      </w:r>
      <w:r w:rsidRPr="00865B19">
        <w:rPr>
          <w:rFonts w:eastAsia="SimSun"/>
          <w:bCs/>
          <w:lang w:val="fr-FR"/>
        </w:rPr>
        <w:tab/>
        <w:t>=</w:t>
      </w:r>
      <w:r w:rsidRPr="00865B19">
        <w:rPr>
          <w:rFonts w:eastAsia="SimSun"/>
          <w:bCs/>
          <w:lang w:val="fr-FR"/>
        </w:rPr>
        <w:tab/>
        <w:t xml:space="preserve">NSO </w:t>
      </w:r>
      <w:r w:rsidRPr="00865B19">
        <w:rPr>
          <w:rFonts w:eastAsia="SimSun"/>
          <w:bCs/>
          <w:i/>
          <w:vertAlign w:val="subscript"/>
          <w:lang w:val="fr-FR"/>
        </w:rPr>
        <w:t>q</w:t>
      </w:r>
      <w:r w:rsidRPr="00865B19">
        <w:rPr>
          <w:rFonts w:eastAsia="SimSun"/>
          <w:bCs/>
          <w:lang w:val="fr-FR"/>
        </w:rPr>
        <w:t xml:space="preserve"> – SANSQ </w:t>
      </w:r>
      <w:r w:rsidRPr="00865B19">
        <w:rPr>
          <w:rFonts w:eastAsia="SimSun"/>
          <w:bCs/>
          <w:i/>
          <w:vertAlign w:val="subscript"/>
          <w:lang w:val="fr-FR"/>
        </w:rPr>
        <w:t>q</w:t>
      </w:r>
    </w:p>
    <w:p w14:paraId="29647447" w14:textId="6B2672AB" w:rsidR="00865B19" w:rsidRPr="00865B19" w:rsidRDefault="00865B19" w:rsidP="00865B19">
      <w:pPr>
        <w:spacing w:after="120"/>
        <w:ind w:leftChars="300" w:left="2880" w:hangingChars="900" w:hanging="2160"/>
        <w:rPr>
          <w:rFonts w:eastAsia="SimSun"/>
          <w:bCs/>
          <w:lang w:val="fr-FR"/>
        </w:rPr>
      </w:pPr>
      <w:r w:rsidRPr="00865B19">
        <w:rPr>
          <w:rFonts w:eastAsia="SimSun"/>
          <w:bCs/>
          <w:lang w:val="fr-FR"/>
        </w:rPr>
        <w:t xml:space="preserve">NSO </w:t>
      </w:r>
      <w:r w:rsidRPr="00865B19">
        <w:rPr>
          <w:rFonts w:eastAsia="SimSun"/>
          <w:bCs/>
          <w:i/>
          <w:vertAlign w:val="subscript"/>
          <w:lang w:val="fr-FR"/>
        </w:rPr>
        <w:t>q</w:t>
      </w:r>
      <w:r w:rsidRPr="00865B19">
        <w:rPr>
          <w:rFonts w:eastAsia="SimSun"/>
          <w:bCs/>
          <w:lang w:val="fr-FR"/>
        </w:rPr>
        <w:tab/>
        <w:t>=</w:t>
      </w:r>
      <w:r w:rsidRPr="00865B19">
        <w:rPr>
          <w:rFonts w:eastAsia="SimSun"/>
          <w:bCs/>
          <w:lang w:val="fr-FR"/>
        </w:rPr>
        <w:tab/>
      </w:r>
      <w:r w:rsidR="001E564D" w:rsidRPr="00865B19">
        <w:rPr>
          <w:rFonts w:eastAsia="SimSun"/>
          <w:noProof/>
          <w:position w:val="-22"/>
        </w:rPr>
        <w:drawing>
          <wp:inline distT="0" distB="0" distL="0" distR="0" wp14:anchorId="43860AD2" wp14:editId="0B9841F1">
            <wp:extent cx="144780" cy="297180"/>
            <wp:effectExtent l="0" t="0" r="0" b="0"/>
            <wp:docPr id="124"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lang w:val="fr-FR"/>
        </w:rPr>
        <w:t xml:space="preserve">(SANSQ </w:t>
      </w:r>
      <w:r w:rsidRPr="00865B19">
        <w:rPr>
          <w:rFonts w:eastAsia="SimSun"/>
          <w:bCs/>
          <w:i/>
          <w:vertAlign w:val="subscript"/>
          <w:lang w:val="fr-FR"/>
        </w:rPr>
        <w:t>q</w:t>
      </w:r>
      <w:r w:rsidRPr="00865B19">
        <w:rPr>
          <w:rFonts w:eastAsia="SimSun"/>
          <w:bCs/>
          <w:lang w:val="fr-FR"/>
        </w:rPr>
        <w:t xml:space="preserve"> + </w:t>
      </w:r>
      <w:r w:rsidR="001E564D" w:rsidRPr="00865B19">
        <w:rPr>
          <w:rFonts w:eastAsia="SimSun"/>
          <w:noProof/>
          <w:position w:val="-20"/>
        </w:rPr>
        <w:drawing>
          <wp:inline distT="0" distB="0" distL="0" distR="0" wp14:anchorId="0859FC13" wp14:editId="062A3FF9">
            <wp:extent cx="144780" cy="274320"/>
            <wp:effectExtent l="0" t="0" r="0" b="0"/>
            <wp:docPr id="125"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fr-FR"/>
        </w:rPr>
        <w:t xml:space="preserve">(RTPCNS </w:t>
      </w:r>
      <w:r w:rsidRPr="00865B19">
        <w:rPr>
          <w:rFonts w:eastAsia="SimSun"/>
          <w:bCs/>
          <w:i/>
          <w:vertAlign w:val="subscript"/>
          <w:lang w:val="fr-FR"/>
        </w:rPr>
        <w:t>q, m</w:t>
      </w:r>
      <w:r w:rsidRPr="00865B19">
        <w:rPr>
          <w:rFonts w:eastAsia="SimSun"/>
          <w:bCs/>
          <w:lang w:val="fr-FR"/>
        </w:rPr>
        <w:t xml:space="preserve">) + PCNS </w:t>
      </w:r>
      <w:r w:rsidRPr="00865B19">
        <w:rPr>
          <w:rFonts w:eastAsia="SimSun"/>
          <w:bCs/>
          <w:i/>
          <w:vertAlign w:val="subscript"/>
          <w:lang w:val="fr-FR"/>
        </w:rPr>
        <w:t xml:space="preserve">q </w:t>
      </w:r>
      <w:r w:rsidRPr="00865B19">
        <w:rPr>
          <w:rFonts w:eastAsia="SimSun"/>
          <w:bCs/>
          <w:lang w:val="fr-FR"/>
        </w:rPr>
        <w:t xml:space="preserve">– </w:t>
      </w:r>
    </w:p>
    <w:p w14:paraId="0DCD8889" w14:textId="77777777" w:rsidR="00865B19" w:rsidRPr="00865B19" w:rsidRDefault="00865B19" w:rsidP="00865B19">
      <w:pPr>
        <w:spacing w:after="120"/>
        <w:ind w:leftChars="1200" w:left="2880" w:firstLine="720"/>
        <w:rPr>
          <w:rFonts w:eastAsia="SimSun"/>
          <w:bCs/>
          <w:i/>
          <w:vertAlign w:val="subscript"/>
          <w:lang w:val="fr-FR"/>
        </w:rPr>
      </w:pPr>
      <w:r w:rsidRPr="00865B19">
        <w:rPr>
          <w:rFonts w:eastAsia="SimSun"/>
          <w:bCs/>
          <w:lang w:val="fr-FR"/>
        </w:rPr>
        <w:t xml:space="preserve">NSFQ </w:t>
      </w:r>
      <w:r w:rsidRPr="00865B19">
        <w:rPr>
          <w:rFonts w:eastAsia="SimSun"/>
          <w:bCs/>
          <w:i/>
          <w:vertAlign w:val="subscript"/>
          <w:lang w:val="fr-FR"/>
        </w:rPr>
        <w:t xml:space="preserve">q </w:t>
      </w:r>
      <w:r w:rsidRPr="00865B19">
        <w:rPr>
          <w:rFonts w:eastAsia="SimSun"/>
          <w:bCs/>
          <w:lang w:val="fr-FR"/>
        </w:rPr>
        <w:t xml:space="preserve">– RNSFQ </w:t>
      </w:r>
      <w:r w:rsidRPr="00865B19">
        <w:rPr>
          <w:rFonts w:eastAsia="SimSun"/>
          <w:bCs/>
          <w:i/>
          <w:vertAlign w:val="subscript"/>
          <w:lang w:val="fr-FR"/>
        </w:rPr>
        <w:t>q</w:t>
      </w:r>
      <w:r w:rsidRPr="00865B19">
        <w:rPr>
          <w:rFonts w:eastAsia="SimSun"/>
          <w:bCs/>
          <w:lang w:val="fr-FR"/>
        </w:rPr>
        <w:t xml:space="preserve">) * HLRS </w:t>
      </w:r>
      <w:r w:rsidRPr="00865B19">
        <w:rPr>
          <w:rFonts w:eastAsia="SimSun"/>
          <w:bCs/>
          <w:i/>
          <w:vertAlign w:val="subscript"/>
          <w:lang w:val="fr-FR"/>
        </w:rPr>
        <w:t>q</w:t>
      </w:r>
    </w:p>
    <w:p w14:paraId="20FBA0DA" w14:textId="77777777" w:rsidR="00865B19" w:rsidRPr="00865B19" w:rsidRDefault="00865B19" w:rsidP="00865B19">
      <w:pPr>
        <w:spacing w:after="240"/>
        <w:ind w:leftChars="300" w:left="2880" w:hangingChars="900" w:hanging="2160"/>
        <w:rPr>
          <w:rFonts w:eastAsia="SimSun"/>
          <w:bCs/>
          <w:lang w:val="fr-FR"/>
        </w:rPr>
      </w:pPr>
      <w:r w:rsidRPr="00865B19">
        <w:rPr>
          <w:rFonts w:eastAsia="SimSun"/>
          <w:bCs/>
          <w:lang w:val="fr-FR"/>
        </w:rPr>
        <w:t xml:space="preserve">SANSQ </w:t>
      </w:r>
      <w:r w:rsidRPr="00865B19">
        <w:rPr>
          <w:rFonts w:eastAsia="SimSun"/>
          <w:bCs/>
          <w:i/>
          <w:vertAlign w:val="subscript"/>
          <w:lang w:val="fr-FR"/>
        </w:rPr>
        <w:t>q</w:t>
      </w:r>
      <w:r w:rsidRPr="00865B19">
        <w:rPr>
          <w:rFonts w:eastAsia="SimSun"/>
          <w:bCs/>
          <w:i/>
          <w:vertAlign w:val="subscript"/>
          <w:lang w:val="fr-FR"/>
        </w:rPr>
        <w:tab/>
      </w:r>
      <w:r w:rsidRPr="00865B19">
        <w:rPr>
          <w:rFonts w:eastAsia="SimSun"/>
          <w:bCs/>
          <w:lang w:val="fr-FR"/>
        </w:rPr>
        <w:t>=</w:t>
      </w:r>
      <w:r w:rsidRPr="00865B19">
        <w:rPr>
          <w:rFonts w:eastAsia="SimSun"/>
          <w:bCs/>
          <w:lang w:val="fr-FR"/>
        </w:rPr>
        <w:tab/>
        <w:t xml:space="preserve">DASANSQ </w:t>
      </w:r>
      <w:r w:rsidRPr="00865B19">
        <w:rPr>
          <w:rFonts w:eastAsia="SimSun"/>
          <w:bCs/>
          <w:i/>
          <w:vertAlign w:val="subscript"/>
          <w:lang w:val="fr-FR"/>
        </w:rPr>
        <w:t>q</w:t>
      </w:r>
      <w:r w:rsidRPr="00865B19">
        <w:rPr>
          <w:rFonts w:eastAsia="SimSun"/>
          <w:bCs/>
          <w:lang w:val="fr-FR"/>
        </w:rPr>
        <w:t xml:space="preserve"> + RTSANSQ </w:t>
      </w:r>
      <w:r w:rsidRPr="00865B19">
        <w:rPr>
          <w:rFonts w:eastAsia="SimSun"/>
          <w:bCs/>
          <w:i/>
          <w:vertAlign w:val="subscript"/>
          <w:lang w:val="fr-FR"/>
        </w:rPr>
        <w:t>q</w:t>
      </w:r>
    </w:p>
    <w:p w14:paraId="70567DB2" w14:textId="77777777" w:rsidR="00865B19" w:rsidRPr="00865B19" w:rsidRDefault="00865B19" w:rsidP="00865B19">
      <w:pPr>
        <w:tabs>
          <w:tab w:val="left" w:pos="2160"/>
          <w:tab w:val="left" w:pos="2880"/>
        </w:tabs>
        <w:ind w:leftChars="31" w:left="374" w:hangingChars="125" w:hanging="300"/>
        <w:rPr>
          <w:rFonts w:eastAsia="SimSun"/>
          <w:bCs/>
        </w:rPr>
      </w:pPr>
      <w:r w:rsidRPr="00865B19">
        <w:rPr>
          <w:rFonts w:eastAsia="SimSun"/>
          <w:b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65B19" w:rsidRPr="00865B19" w14:paraId="07846738" w14:textId="77777777" w:rsidTr="00C812E5">
        <w:trPr>
          <w:tblHeader/>
        </w:trPr>
        <w:tc>
          <w:tcPr>
            <w:tcW w:w="849" w:type="pct"/>
          </w:tcPr>
          <w:p w14:paraId="4120FFD6" w14:textId="77777777" w:rsidR="00865B19" w:rsidRPr="00865B19" w:rsidRDefault="00865B19" w:rsidP="00865B19">
            <w:pPr>
              <w:keepNext/>
              <w:spacing w:after="120"/>
              <w:rPr>
                <w:rFonts w:eastAsia="SimSun"/>
                <w:b/>
                <w:iCs/>
                <w:sz w:val="20"/>
              </w:rPr>
            </w:pPr>
            <w:r w:rsidRPr="00865B19">
              <w:rPr>
                <w:rFonts w:eastAsia="SimSun"/>
                <w:b/>
                <w:iCs/>
                <w:sz w:val="20"/>
              </w:rPr>
              <w:t>Variable</w:t>
            </w:r>
          </w:p>
        </w:tc>
        <w:tc>
          <w:tcPr>
            <w:tcW w:w="460" w:type="pct"/>
          </w:tcPr>
          <w:p w14:paraId="2A039D6B" w14:textId="77777777" w:rsidR="00865B19" w:rsidRPr="00865B19" w:rsidRDefault="00865B19" w:rsidP="00865B19">
            <w:pPr>
              <w:keepNext/>
              <w:spacing w:after="120"/>
              <w:rPr>
                <w:rFonts w:eastAsia="SimSun"/>
                <w:b/>
                <w:iCs/>
                <w:sz w:val="20"/>
              </w:rPr>
            </w:pPr>
            <w:r w:rsidRPr="00865B19">
              <w:rPr>
                <w:rFonts w:eastAsia="SimSun"/>
                <w:b/>
                <w:iCs/>
                <w:sz w:val="20"/>
              </w:rPr>
              <w:t>Unit</w:t>
            </w:r>
          </w:p>
        </w:tc>
        <w:tc>
          <w:tcPr>
            <w:tcW w:w="3691" w:type="pct"/>
          </w:tcPr>
          <w:p w14:paraId="67BAE231" w14:textId="77777777" w:rsidR="00865B19" w:rsidRPr="00865B19" w:rsidRDefault="00865B19" w:rsidP="00865B19">
            <w:pPr>
              <w:keepNext/>
              <w:spacing w:after="120"/>
              <w:rPr>
                <w:rFonts w:eastAsia="SimSun"/>
                <w:b/>
                <w:iCs/>
                <w:sz w:val="20"/>
              </w:rPr>
            </w:pPr>
            <w:r w:rsidRPr="00865B19">
              <w:rPr>
                <w:rFonts w:eastAsia="SimSun"/>
                <w:b/>
                <w:iCs/>
                <w:sz w:val="20"/>
              </w:rPr>
              <w:t>Description</w:t>
            </w:r>
          </w:p>
        </w:tc>
      </w:tr>
      <w:tr w:rsidR="00865B19" w:rsidRPr="00865B19" w14:paraId="2B7D8340" w14:textId="77777777" w:rsidTr="00C812E5">
        <w:tc>
          <w:tcPr>
            <w:tcW w:w="849" w:type="pct"/>
          </w:tcPr>
          <w:p w14:paraId="7D7874A8" w14:textId="77777777" w:rsidR="00865B19" w:rsidRPr="00865B19" w:rsidRDefault="00865B19" w:rsidP="00865B19">
            <w:pPr>
              <w:spacing w:after="60"/>
              <w:rPr>
                <w:rFonts w:eastAsia="SimSun"/>
                <w:iCs/>
                <w:sz w:val="20"/>
              </w:rPr>
            </w:pPr>
            <w:r w:rsidRPr="00865B19">
              <w:rPr>
                <w:rFonts w:eastAsia="SimSun"/>
                <w:iCs/>
                <w:sz w:val="20"/>
              </w:rPr>
              <w:t xml:space="preserve">NSCOST </w:t>
            </w:r>
            <w:r w:rsidRPr="00865B19">
              <w:rPr>
                <w:rFonts w:eastAsia="SimSun"/>
                <w:i/>
                <w:iCs/>
                <w:sz w:val="20"/>
                <w:vertAlign w:val="subscript"/>
              </w:rPr>
              <w:t>q</w:t>
            </w:r>
          </w:p>
        </w:tc>
        <w:tc>
          <w:tcPr>
            <w:tcW w:w="460" w:type="pct"/>
          </w:tcPr>
          <w:p w14:paraId="11203C68" w14:textId="77777777" w:rsidR="00865B19" w:rsidRPr="00865B19" w:rsidRDefault="00865B19" w:rsidP="00865B19">
            <w:pPr>
              <w:keepNext/>
              <w:spacing w:after="60"/>
              <w:rPr>
                <w:rFonts w:eastAsia="SimSun"/>
                <w:iCs/>
                <w:sz w:val="20"/>
              </w:rPr>
            </w:pPr>
            <w:r w:rsidRPr="00865B19">
              <w:rPr>
                <w:rFonts w:eastAsia="SimSun"/>
                <w:iCs/>
                <w:sz w:val="20"/>
              </w:rPr>
              <w:t>$</w:t>
            </w:r>
          </w:p>
        </w:tc>
        <w:tc>
          <w:tcPr>
            <w:tcW w:w="3691" w:type="pct"/>
          </w:tcPr>
          <w:p w14:paraId="1CBA2080" w14:textId="77777777" w:rsidR="00865B19" w:rsidRPr="00865B19" w:rsidRDefault="00865B19" w:rsidP="00865B19">
            <w:pPr>
              <w:keepNext/>
              <w:spacing w:after="60"/>
              <w:rPr>
                <w:rFonts w:eastAsia="SimSun"/>
                <w:iCs/>
                <w:sz w:val="20"/>
              </w:rPr>
            </w:pPr>
            <w:r w:rsidRPr="00865B19">
              <w:rPr>
                <w:rFonts w:eastAsia="SimSun"/>
                <w:i/>
                <w:iCs/>
                <w:sz w:val="20"/>
              </w:rPr>
              <w:t>Non-Spin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Non-Spin, for the hour.</w:t>
            </w:r>
          </w:p>
        </w:tc>
      </w:tr>
      <w:tr w:rsidR="00865B19" w:rsidRPr="00865B19" w14:paraId="3E054F13" w14:textId="77777777" w:rsidTr="00C812E5">
        <w:tc>
          <w:tcPr>
            <w:tcW w:w="849" w:type="pct"/>
            <w:tcBorders>
              <w:top w:val="single" w:sz="4" w:space="0" w:color="auto"/>
              <w:left w:val="single" w:sz="4" w:space="0" w:color="auto"/>
              <w:bottom w:val="single" w:sz="4" w:space="0" w:color="auto"/>
              <w:right w:val="single" w:sz="4" w:space="0" w:color="auto"/>
            </w:tcBorders>
          </w:tcPr>
          <w:p w14:paraId="0921034C" w14:textId="77777777" w:rsidR="00865B19" w:rsidRPr="00865B19" w:rsidRDefault="00865B19" w:rsidP="00865B19">
            <w:pPr>
              <w:spacing w:after="60"/>
              <w:rPr>
                <w:rFonts w:eastAsia="SimSun"/>
                <w:iCs/>
                <w:sz w:val="20"/>
              </w:rPr>
            </w:pPr>
            <w:r w:rsidRPr="00865B19">
              <w:rPr>
                <w:rFonts w:eastAsia="SimSun"/>
                <w:iCs/>
                <w:sz w:val="20"/>
              </w:rPr>
              <w:t>NSPR</w:t>
            </w:r>
          </w:p>
        </w:tc>
        <w:tc>
          <w:tcPr>
            <w:tcW w:w="460" w:type="pct"/>
            <w:tcBorders>
              <w:top w:val="single" w:sz="4" w:space="0" w:color="auto"/>
              <w:left w:val="single" w:sz="4" w:space="0" w:color="auto"/>
              <w:bottom w:val="single" w:sz="4" w:space="0" w:color="auto"/>
              <w:right w:val="single" w:sz="4" w:space="0" w:color="auto"/>
            </w:tcBorders>
          </w:tcPr>
          <w:p w14:paraId="5288344E" w14:textId="77777777" w:rsidR="00865B19" w:rsidRPr="00865B19" w:rsidRDefault="00865B19" w:rsidP="00865B19">
            <w:pPr>
              <w:spacing w:after="60"/>
              <w:rPr>
                <w:rFonts w:eastAsia="SimSun"/>
                <w:iCs/>
                <w:sz w:val="20"/>
              </w:rPr>
            </w:pPr>
            <w:r w:rsidRPr="00865B19">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4E4B68EE" w14:textId="77777777" w:rsidR="00865B19" w:rsidRPr="00865B19" w:rsidRDefault="00865B19" w:rsidP="00865B19">
            <w:pPr>
              <w:spacing w:after="60"/>
              <w:rPr>
                <w:rFonts w:eastAsia="SimSun"/>
                <w:i/>
                <w:iCs/>
                <w:sz w:val="20"/>
              </w:rPr>
            </w:pPr>
            <w:r w:rsidRPr="00865B19">
              <w:rPr>
                <w:rFonts w:eastAsia="SimSun"/>
                <w:i/>
                <w:iCs/>
                <w:sz w:val="20"/>
              </w:rPr>
              <w:t>Non-Spin Price—</w:t>
            </w:r>
            <w:r w:rsidRPr="00865B19">
              <w:rPr>
                <w:rFonts w:eastAsia="SimSun"/>
                <w:iCs/>
                <w:sz w:val="20"/>
              </w:rPr>
              <w:t>The price for Non-Spin calculated based on the net total costs for Non-Spin, for the hour.</w:t>
            </w:r>
          </w:p>
        </w:tc>
      </w:tr>
      <w:tr w:rsidR="00865B19" w:rsidRPr="00865B19" w14:paraId="41BF74F5" w14:textId="77777777" w:rsidTr="00C812E5">
        <w:tc>
          <w:tcPr>
            <w:tcW w:w="849" w:type="pct"/>
            <w:tcBorders>
              <w:top w:val="single" w:sz="4" w:space="0" w:color="auto"/>
              <w:left w:val="single" w:sz="4" w:space="0" w:color="auto"/>
              <w:bottom w:val="single" w:sz="4" w:space="0" w:color="auto"/>
              <w:right w:val="single" w:sz="4" w:space="0" w:color="auto"/>
            </w:tcBorders>
          </w:tcPr>
          <w:p w14:paraId="6CB752DB" w14:textId="77777777" w:rsidR="00865B19" w:rsidRPr="00865B19" w:rsidRDefault="00865B19" w:rsidP="00865B19">
            <w:pPr>
              <w:spacing w:after="60"/>
              <w:rPr>
                <w:rFonts w:eastAsia="SimSun"/>
                <w:iCs/>
                <w:sz w:val="20"/>
              </w:rPr>
            </w:pPr>
            <w:r w:rsidRPr="00865B19">
              <w:rPr>
                <w:rFonts w:eastAsia="SimSun"/>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FF29C49" w14:textId="77777777" w:rsidR="00865B19" w:rsidRPr="00865B19" w:rsidRDefault="00865B19" w:rsidP="00865B19">
            <w:pPr>
              <w:spacing w:after="60"/>
              <w:rPr>
                <w:rFonts w:eastAsia="SimSun"/>
                <w:iCs/>
                <w:sz w:val="20"/>
              </w:rPr>
            </w:pPr>
            <w:r w:rsidRPr="00865B19">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96278C2" w14:textId="77777777" w:rsidR="00865B19" w:rsidRPr="00865B19" w:rsidRDefault="00865B19" w:rsidP="00865B19">
            <w:pPr>
              <w:spacing w:after="60"/>
              <w:rPr>
                <w:rFonts w:eastAsia="SimSun"/>
                <w:i/>
                <w:iCs/>
                <w:sz w:val="20"/>
              </w:rPr>
            </w:pPr>
            <w:r w:rsidRPr="00865B19">
              <w:rPr>
                <w:rFonts w:eastAsia="SimSun"/>
                <w:i/>
                <w:iCs/>
                <w:sz w:val="20"/>
              </w:rPr>
              <w:t>Non-Spin Cost Total</w:t>
            </w:r>
            <w:r w:rsidRPr="00865B19">
              <w:rPr>
                <w:rFonts w:eastAsia="SimSun"/>
                <w:iCs/>
                <w:sz w:val="20"/>
              </w:rPr>
              <w:t>—The net total costs for Non-Spin for the hour.  See item (5)(a) above.</w:t>
            </w:r>
          </w:p>
        </w:tc>
      </w:tr>
      <w:tr w:rsidR="00865B19" w:rsidRPr="00865B19" w14:paraId="57BF752E" w14:textId="77777777" w:rsidTr="00C812E5">
        <w:tc>
          <w:tcPr>
            <w:tcW w:w="849" w:type="pct"/>
            <w:tcBorders>
              <w:top w:val="single" w:sz="4" w:space="0" w:color="auto"/>
              <w:left w:val="single" w:sz="4" w:space="0" w:color="auto"/>
              <w:bottom w:val="single" w:sz="4" w:space="0" w:color="auto"/>
              <w:right w:val="single" w:sz="4" w:space="0" w:color="auto"/>
            </w:tcBorders>
          </w:tcPr>
          <w:p w14:paraId="68F6A39B" w14:textId="77777777" w:rsidR="00865B19" w:rsidRPr="00865B19" w:rsidRDefault="00865B19" w:rsidP="00865B19">
            <w:pPr>
              <w:spacing w:after="60"/>
              <w:rPr>
                <w:rFonts w:eastAsia="SimSun"/>
                <w:iCs/>
                <w:sz w:val="20"/>
              </w:rPr>
            </w:pPr>
            <w:r w:rsidRPr="00865B19">
              <w:rPr>
                <w:rFonts w:eastAsia="SimSun"/>
                <w:iCs/>
                <w:sz w:val="20"/>
              </w:rPr>
              <w:t>NSQTOT</w:t>
            </w:r>
          </w:p>
        </w:tc>
        <w:tc>
          <w:tcPr>
            <w:tcW w:w="460" w:type="pct"/>
            <w:tcBorders>
              <w:top w:val="single" w:sz="4" w:space="0" w:color="auto"/>
              <w:left w:val="single" w:sz="4" w:space="0" w:color="auto"/>
              <w:bottom w:val="single" w:sz="4" w:space="0" w:color="auto"/>
              <w:right w:val="single" w:sz="4" w:space="0" w:color="auto"/>
            </w:tcBorders>
          </w:tcPr>
          <w:p w14:paraId="58EF71E2"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74F0DF9D" w14:textId="77777777" w:rsidR="00865B19" w:rsidRPr="00865B19" w:rsidRDefault="00865B19" w:rsidP="00865B19">
            <w:pPr>
              <w:spacing w:after="60"/>
              <w:rPr>
                <w:rFonts w:eastAsia="SimSun"/>
                <w:i/>
                <w:iCs/>
                <w:sz w:val="20"/>
              </w:rPr>
            </w:pPr>
            <w:r w:rsidRPr="00865B19">
              <w:rPr>
                <w:rFonts w:eastAsia="SimSun"/>
                <w:i/>
                <w:iCs/>
                <w:sz w:val="20"/>
              </w:rPr>
              <w:t>Non-Spin Quantity Total</w:t>
            </w:r>
            <w:r w:rsidRPr="00865B19">
              <w:rPr>
                <w:rFonts w:eastAsia="SimSun"/>
                <w:iCs/>
                <w:sz w:val="20"/>
              </w:rPr>
              <w:t xml:space="preserve">—The sum of every QSE’s Ancillary Service Obligation minus its self-arranged Non-Spin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327EEF4B" w14:textId="77777777" w:rsidTr="00C812E5">
        <w:tc>
          <w:tcPr>
            <w:tcW w:w="849" w:type="pct"/>
            <w:tcBorders>
              <w:top w:val="single" w:sz="4" w:space="0" w:color="auto"/>
              <w:left w:val="single" w:sz="4" w:space="0" w:color="auto"/>
              <w:bottom w:val="single" w:sz="4" w:space="0" w:color="auto"/>
              <w:right w:val="single" w:sz="4" w:space="0" w:color="auto"/>
            </w:tcBorders>
          </w:tcPr>
          <w:p w14:paraId="66FF5C52" w14:textId="77777777" w:rsidR="00865B19" w:rsidRPr="00865B19" w:rsidRDefault="00865B19" w:rsidP="00865B19">
            <w:pPr>
              <w:spacing w:after="60"/>
              <w:rPr>
                <w:rFonts w:eastAsia="SimSun"/>
                <w:iCs/>
                <w:sz w:val="20"/>
              </w:rPr>
            </w:pPr>
            <w:r w:rsidRPr="00865B19">
              <w:rPr>
                <w:rFonts w:eastAsia="SimSun"/>
                <w:iCs/>
                <w:sz w:val="20"/>
              </w:rPr>
              <w:t xml:space="preserve">NSQ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5A43B"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3AFA6199" w14:textId="77777777" w:rsidR="00865B19" w:rsidRPr="00865B19" w:rsidRDefault="00865B19" w:rsidP="00865B19">
            <w:pPr>
              <w:spacing w:after="60"/>
              <w:rPr>
                <w:rFonts w:eastAsia="SimSun"/>
                <w:i/>
                <w:iCs/>
                <w:sz w:val="20"/>
              </w:rPr>
            </w:pPr>
            <w:r w:rsidRPr="00865B19">
              <w:rPr>
                <w:rFonts w:eastAsia="SimSun"/>
                <w:i/>
                <w:iCs/>
                <w:sz w:val="20"/>
              </w:rPr>
              <w:t>Non-Spin Quantity per QSE</w:t>
            </w:r>
            <w:r w:rsidRPr="00865B19">
              <w:rPr>
                <w:rFonts w:eastAsia="SimSun"/>
                <w:iCs/>
                <w:sz w:val="20"/>
              </w:rPr>
              <w:t xml:space="preserve">—The difference in QSE </w:t>
            </w:r>
            <w:r w:rsidRPr="00865B19">
              <w:rPr>
                <w:rFonts w:eastAsia="SimSun"/>
                <w:i/>
                <w:iCs/>
                <w:sz w:val="20"/>
              </w:rPr>
              <w:t>q</w:t>
            </w:r>
            <w:r w:rsidRPr="00865B19">
              <w:rPr>
                <w:rFonts w:eastAsia="SimSun"/>
                <w:iCs/>
                <w:sz w:val="20"/>
              </w:rPr>
              <w:t xml:space="preserve">’s Ancillary Service Obligation minus its self-arranged Non-Spin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0B2120D1" w14:textId="77777777" w:rsidTr="00C812E5">
        <w:tc>
          <w:tcPr>
            <w:tcW w:w="849" w:type="pct"/>
            <w:tcBorders>
              <w:top w:val="single" w:sz="4" w:space="0" w:color="auto"/>
              <w:left w:val="single" w:sz="4" w:space="0" w:color="auto"/>
              <w:bottom w:val="single" w:sz="4" w:space="0" w:color="auto"/>
              <w:right w:val="single" w:sz="4" w:space="0" w:color="auto"/>
            </w:tcBorders>
          </w:tcPr>
          <w:p w14:paraId="4AAED960" w14:textId="77777777" w:rsidR="00865B19" w:rsidRPr="00865B19" w:rsidRDefault="00865B19" w:rsidP="00865B19">
            <w:pPr>
              <w:spacing w:after="60"/>
              <w:rPr>
                <w:rFonts w:eastAsia="SimSun"/>
                <w:iCs/>
                <w:sz w:val="20"/>
              </w:rPr>
            </w:pPr>
            <w:r w:rsidRPr="00865B19">
              <w:rPr>
                <w:rFonts w:eastAsia="SimSun"/>
                <w:iCs/>
                <w:sz w:val="20"/>
              </w:rPr>
              <w:t xml:space="preserve">NSO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0D61C81"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1105888" w14:textId="77777777" w:rsidR="00865B19" w:rsidRPr="00865B19" w:rsidRDefault="00865B19" w:rsidP="00865B19">
            <w:pPr>
              <w:spacing w:after="60"/>
              <w:rPr>
                <w:rFonts w:eastAsia="SimSun"/>
                <w:i/>
                <w:iCs/>
                <w:sz w:val="20"/>
              </w:rPr>
            </w:pPr>
            <w:r w:rsidRPr="00865B19">
              <w:rPr>
                <w:rFonts w:eastAsia="SimSun"/>
                <w:i/>
                <w:iCs/>
                <w:sz w:val="20"/>
              </w:rPr>
              <w:t>Non-Spin Obligation per QSE</w:t>
            </w:r>
            <w:r w:rsidRPr="00865B19">
              <w:rPr>
                <w:rFonts w:eastAsia="SimSun"/>
                <w:iCs/>
                <w:sz w:val="20"/>
              </w:rPr>
              <w:t xml:space="preserve">—The Ancillary Service Obligation of QSE </w:t>
            </w:r>
            <w:r w:rsidRPr="00865B19">
              <w:rPr>
                <w:rFonts w:eastAsia="SimSun"/>
                <w:i/>
                <w:iCs/>
                <w:sz w:val="20"/>
              </w:rPr>
              <w:t>q</w:t>
            </w:r>
            <w:r w:rsidRPr="00865B19">
              <w:rPr>
                <w:rFonts w:eastAsia="SimSun"/>
                <w:iCs/>
                <w:sz w:val="20"/>
              </w:rPr>
              <w:t>, for the hour.</w:t>
            </w:r>
          </w:p>
        </w:tc>
      </w:tr>
      <w:tr w:rsidR="00865B19" w:rsidRPr="00865B19" w14:paraId="22DE895C" w14:textId="77777777" w:rsidTr="00C812E5">
        <w:tc>
          <w:tcPr>
            <w:tcW w:w="849" w:type="pct"/>
            <w:tcBorders>
              <w:top w:val="single" w:sz="4" w:space="0" w:color="auto"/>
              <w:left w:val="single" w:sz="4" w:space="0" w:color="auto"/>
              <w:bottom w:val="single" w:sz="4" w:space="0" w:color="auto"/>
              <w:right w:val="single" w:sz="4" w:space="0" w:color="auto"/>
            </w:tcBorders>
          </w:tcPr>
          <w:p w14:paraId="10F4A960" w14:textId="77777777" w:rsidR="00865B19" w:rsidRPr="00865B19" w:rsidRDefault="00865B19" w:rsidP="00865B19">
            <w:pPr>
              <w:spacing w:after="60"/>
              <w:rPr>
                <w:rFonts w:eastAsia="SimSun"/>
                <w:iCs/>
                <w:sz w:val="20"/>
              </w:rPr>
            </w:pPr>
            <w:r w:rsidRPr="00865B19">
              <w:rPr>
                <w:rFonts w:eastAsia="SimSun"/>
                <w:iCs/>
                <w:sz w:val="20"/>
              </w:rPr>
              <w:t xml:space="preserve">DASANSQ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128B3D"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37461F4" w14:textId="77777777" w:rsidR="00865B19" w:rsidRPr="00865B19" w:rsidRDefault="00865B19" w:rsidP="00865B19">
            <w:pPr>
              <w:spacing w:after="60"/>
              <w:rPr>
                <w:rFonts w:eastAsia="SimSun"/>
                <w:i/>
                <w:iCs/>
                <w:sz w:val="20"/>
              </w:rPr>
            </w:pPr>
            <w:r w:rsidRPr="00865B19">
              <w:rPr>
                <w:rFonts w:eastAsia="SimSun"/>
                <w:i/>
                <w:iCs/>
                <w:sz w:val="20"/>
              </w:rPr>
              <w:t>Day-Ahead Self-Arranged Non-Spin Quantity per QSE for DAM</w:t>
            </w:r>
            <w:r w:rsidRPr="00865B19">
              <w:rPr>
                <w:rFonts w:eastAsia="SimSun"/>
                <w:iCs/>
                <w:sz w:val="20"/>
              </w:rPr>
              <w:t xml:space="preserve">—The self-arranged Non-Spin quantity submitted by QSE </w:t>
            </w:r>
            <w:r w:rsidRPr="00865B19">
              <w:rPr>
                <w:rFonts w:eastAsia="SimSun"/>
                <w:i/>
                <w:iCs/>
                <w:sz w:val="20"/>
              </w:rPr>
              <w:t>q</w:t>
            </w:r>
            <w:r w:rsidRPr="00865B19">
              <w:rPr>
                <w:rFonts w:eastAsia="SimSun"/>
                <w:iCs/>
                <w:sz w:val="20"/>
              </w:rPr>
              <w:t xml:space="preserve"> before 1000 in the Day-Ahead.</w:t>
            </w:r>
          </w:p>
        </w:tc>
      </w:tr>
      <w:tr w:rsidR="00865B19" w:rsidRPr="00865B19" w14:paraId="79CB54C7" w14:textId="77777777" w:rsidTr="00C812E5">
        <w:trPr>
          <w:cantSplit/>
        </w:trPr>
        <w:tc>
          <w:tcPr>
            <w:tcW w:w="849" w:type="pct"/>
            <w:tcBorders>
              <w:top w:val="single" w:sz="4" w:space="0" w:color="auto"/>
              <w:left w:val="single" w:sz="4" w:space="0" w:color="auto"/>
              <w:bottom w:val="single" w:sz="4" w:space="0" w:color="auto"/>
              <w:right w:val="single" w:sz="4" w:space="0" w:color="auto"/>
            </w:tcBorders>
          </w:tcPr>
          <w:p w14:paraId="4E485F58" w14:textId="77777777" w:rsidR="00865B19" w:rsidRPr="00865B19" w:rsidRDefault="00865B19" w:rsidP="00865B19">
            <w:pPr>
              <w:spacing w:after="60"/>
              <w:rPr>
                <w:rFonts w:eastAsia="SimSun"/>
                <w:iCs/>
                <w:sz w:val="20"/>
              </w:rPr>
            </w:pPr>
            <w:r w:rsidRPr="00865B19">
              <w:rPr>
                <w:rFonts w:eastAsia="SimSun"/>
                <w:iCs/>
                <w:sz w:val="20"/>
              </w:rPr>
              <w:t xml:space="preserve">RTSANSQ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7E936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7E9A77E" w14:textId="77777777" w:rsidR="00865B19" w:rsidRPr="00865B19" w:rsidRDefault="00865B19" w:rsidP="00865B19">
            <w:pPr>
              <w:spacing w:after="60"/>
              <w:rPr>
                <w:rFonts w:eastAsia="SimSun"/>
                <w:i/>
                <w:iCs/>
                <w:sz w:val="20"/>
              </w:rPr>
            </w:pPr>
            <w:r w:rsidRPr="00865B19">
              <w:rPr>
                <w:rFonts w:eastAsia="SimSun"/>
                <w:i/>
                <w:iCs/>
                <w:sz w:val="20"/>
              </w:rPr>
              <w:t>Self-Arranged Non-Spin Quantity per QSE for all SASMs</w:t>
            </w:r>
            <w:r w:rsidRPr="00865B19">
              <w:rPr>
                <w:rFonts w:eastAsia="SimSun"/>
                <w:iCs/>
                <w:sz w:val="20"/>
              </w:rPr>
              <w:t xml:space="preserve">—The sum of all self-arranged Non-Spin quantities submitted by QSE </w:t>
            </w:r>
            <w:r w:rsidRPr="00865B19">
              <w:rPr>
                <w:rFonts w:eastAsia="SimSun"/>
                <w:i/>
                <w:iCs/>
                <w:sz w:val="20"/>
              </w:rPr>
              <w:t>q</w:t>
            </w:r>
            <w:r w:rsidRPr="00865B19">
              <w:rPr>
                <w:rFonts w:eastAsia="SimSun"/>
                <w:iCs/>
                <w:sz w:val="20"/>
              </w:rPr>
              <w:t xml:space="preserve"> for all SASMs due to an increase in the Ancillary Service Plan per Section 4.4.7.1.</w:t>
            </w:r>
          </w:p>
        </w:tc>
      </w:tr>
      <w:tr w:rsidR="00865B19" w:rsidRPr="00865B19" w14:paraId="1644060E" w14:textId="77777777" w:rsidTr="00C812E5">
        <w:tc>
          <w:tcPr>
            <w:tcW w:w="849" w:type="pct"/>
            <w:tcBorders>
              <w:top w:val="single" w:sz="4" w:space="0" w:color="auto"/>
              <w:left w:val="single" w:sz="4" w:space="0" w:color="auto"/>
              <w:bottom w:val="single" w:sz="4" w:space="0" w:color="auto"/>
              <w:right w:val="single" w:sz="4" w:space="0" w:color="auto"/>
            </w:tcBorders>
          </w:tcPr>
          <w:p w14:paraId="0880457E" w14:textId="77777777" w:rsidR="00865B19" w:rsidRPr="00865B19" w:rsidRDefault="00865B19" w:rsidP="00865B19">
            <w:pPr>
              <w:spacing w:after="60"/>
              <w:rPr>
                <w:rFonts w:eastAsia="SimSun"/>
                <w:iCs/>
                <w:sz w:val="20"/>
              </w:rPr>
            </w:pPr>
            <w:r w:rsidRPr="00865B19">
              <w:rPr>
                <w:rFonts w:eastAsia="SimSun"/>
                <w:iCs/>
                <w:sz w:val="20"/>
              </w:rPr>
              <w:t xml:space="preserve">RTPCNS </w:t>
            </w:r>
            <w:r w:rsidRPr="00865B19">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BF6952B"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DC55468" w14:textId="77777777" w:rsidR="00865B19" w:rsidRPr="00865B19" w:rsidRDefault="00865B19" w:rsidP="00865B19">
            <w:pPr>
              <w:spacing w:after="60"/>
              <w:rPr>
                <w:rFonts w:eastAsia="SimSun"/>
                <w:i/>
                <w:iCs/>
                <w:sz w:val="20"/>
              </w:rPr>
            </w:pPr>
            <w:r w:rsidRPr="00865B19">
              <w:rPr>
                <w:rFonts w:eastAsia="SimSun"/>
                <w:i/>
                <w:iCs/>
                <w:sz w:val="20"/>
              </w:rPr>
              <w:t>Procured Capacity for Non-Spin per QSE by market—</w:t>
            </w:r>
            <w:r w:rsidRPr="00865B19">
              <w:rPr>
                <w:rFonts w:eastAsia="SimSun"/>
                <w:iCs/>
                <w:sz w:val="20"/>
              </w:rPr>
              <w:t xml:space="preserve">The MW portion of QSE </w:t>
            </w:r>
            <w:r w:rsidRPr="00865B19">
              <w:rPr>
                <w:rFonts w:eastAsia="SimSun"/>
                <w:i/>
                <w:iCs/>
                <w:sz w:val="20"/>
              </w:rPr>
              <w:t>q</w:t>
            </w:r>
            <w:r w:rsidRPr="00865B19">
              <w:rPr>
                <w:rFonts w:eastAsia="SimSun"/>
                <w:iCs/>
                <w:sz w:val="20"/>
              </w:rPr>
              <w:t xml:space="preserve">’s Ancillary Service Offers cleared in the market </w:t>
            </w:r>
            <w:r w:rsidRPr="00865B19">
              <w:rPr>
                <w:rFonts w:eastAsia="SimSun"/>
                <w:i/>
                <w:iCs/>
                <w:sz w:val="20"/>
              </w:rPr>
              <w:t>m</w:t>
            </w:r>
            <w:r w:rsidRPr="00865B19">
              <w:rPr>
                <w:rFonts w:eastAsia="SimSun"/>
                <w:iCs/>
                <w:sz w:val="20"/>
              </w:rPr>
              <w:t xml:space="preserve"> to provide Non-Spin, for the hour.</w:t>
            </w:r>
          </w:p>
        </w:tc>
      </w:tr>
      <w:tr w:rsidR="00865B19" w:rsidRPr="00865B19" w14:paraId="320E717C" w14:textId="77777777" w:rsidTr="00C812E5">
        <w:tc>
          <w:tcPr>
            <w:tcW w:w="849" w:type="pct"/>
            <w:tcBorders>
              <w:top w:val="single" w:sz="4" w:space="0" w:color="auto"/>
              <w:left w:val="single" w:sz="4" w:space="0" w:color="auto"/>
              <w:bottom w:val="single" w:sz="4" w:space="0" w:color="auto"/>
              <w:right w:val="single" w:sz="4" w:space="0" w:color="auto"/>
            </w:tcBorders>
          </w:tcPr>
          <w:p w14:paraId="4AA90CB2" w14:textId="77777777" w:rsidR="00865B19" w:rsidRPr="00865B19" w:rsidRDefault="00865B19" w:rsidP="00865B19">
            <w:pPr>
              <w:spacing w:after="60"/>
              <w:rPr>
                <w:rFonts w:eastAsia="SimSun"/>
                <w:iCs/>
                <w:sz w:val="20"/>
              </w:rPr>
            </w:pPr>
            <w:r w:rsidRPr="00865B19">
              <w:rPr>
                <w:rFonts w:eastAsia="SimSun"/>
                <w:iCs/>
                <w:sz w:val="20"/>
              </w:rPr>
              <w:t xml:space="preserve">NSFQ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258D8B0"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7DB17A" w14:textId="77777777" w:rsidR="00865B19" w:rsidRPr="00865B19" w:rsidRDefault="00865B19" w:rsidP="00865B19">
            <w:pPr>
              <w:spacing w:after="60"/>
              <w:rPr>
                <w:rFonts w:eastAsia="SimSun"/>
                <w:iCs/>
                <w:sz w:val="20"/>
              </w:rPr>
            </w:pPr>
            <w:r w:rsidRPr="00865B19">
              <w:rPr>
                <w:rFonts w:eastAsia="SimSun"/>
                <w:i/>
                <w:iCs/>
                <w:sz w:val="20"/>
              </w:rPr>
              <w:t>Non-Spin Failure Quantity per QSE—</w:t>
            </w:r>
            <w:r w:rsidRPr="00865B19">
              <w:rPr>
                <w:rFonts w:eastAsia="SimSun"/>
                <w:iCs/>
                <w:sz w:val="20"/>
              </w:rPr>
              <w:t xml:space="preserve">QSE </w:t>
            </w:r>
            <w:r w:rsidRPr="00865B19">
              <w:rPr>
                <w:rFonts w:eastAsia="SimSun"/>
                <w:i/>
                <w:iCs/>
                <w:sz w:val="20"/>
              </w:rPr>
              <w:t>q</w:t>
            </w:r>
            <w:r w:rsidRPr="00865B19">
              <w:rPr>
                <w:rFonts w:eastAsia="SimSun"/>
                <w:iCs/>
                <w:sz w:val="20"/>
              </w:rPr>
              <w:t>’s total capacity associated with failures on its Ancillary Service Supply Responsibility for Non-Spin, for the hour.</w:t>
            </w:r>
          </w:p>
        </w:tc>
      </w:tr>
      <w:tr w:rsidR="00865B19" w:rsidRPr="00865B19" w14:paraId="6BF0A29B" w14:textId="77777777" w:rsidTr="00C812E5">
        <w:tc>
          <w:tcPr>
            <w:tcW w:w="849" w:type="pct"/>
            <w:tcBorders>
              <w:top w:val="single" w:sz="4" w:space="0" w:color="auto"/>
              <w:left w:val="single" w:sz="4" w:space="0" w:color="auto"/>
              <w:bottom w:val="single" w:sz="4" w:space="0" w:color="auto"/>
              <w:right w:val="single" w:sz="4" w:space="0" w:color="auto"/>
            </w:tcBorders>
          </w:tcPr>
          <w:p w14:paraId="6F24658E" w14:textId="77777777" w:rsidR="00865B19" w:rsidRPr="00865B19" w:rsidRDefault="00865B19" w:rsidP="00865B19">
            <w:pPr>
              <w:spacing w:after="60"/>
              <w:rPr>
                <w:rFonts w:eastAsia="SimSun"/>
                <w:iCs/>
                <w:sz w:val="20"/>
              </w:rPr>
            </w:pPr>
            <w:r w:rsidRPr="00865B19">
              <w:rPr>
                <w:rFonts w:eastAsia="SimSun"/>
                <w:sz w:val="20"/>
              </w:rPr>
              <w:t xml:space="preserve">RNSFQ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258EBAD" w14:textId="77777777" w:rsidR="00865B19" w:rsidRPr="00865B19" w:rsidRDefault="00865B19" w:rsidP="00865B19">
            <w:pPr>
              <w:spacing w:after="60"/>
              <w:rPr>
                <w:rFonts w:eastAsia="SimSun"/>
                <w:iCs/>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85625B1" w14:textId="77777777" w:rsidR="00865B19" w:rsidRPr="00865B19" w:rsidRDefault="00865B19" w:rsidP="00865B19">
            <w:pPr>
              <w:spacing w:after="60"/>
              <w:rPr>
                <w:rFonts w:eastAsia="SimSun"/>
                <w:i/>
                <w:iCs/>
                <w:sz w:val="20"/>
              </w:rPr>
            </w:pPr>
            <w:r w:rsidRPr="00865B19">
              <w:rPr>
                <w:rFonts w:eastAsia="SimSun"/>
                <w:i/>
                <w:sz w:val="20"/>
              </w:rPr>
              <w:t>Reconfiguration Non-Spin Failure Quantity per QSE—</w:t>
            </w:r>
            <w:r w:rsidRPr="00865B19">
              <w:rPr>
                <w:rFonts w:eastAsia="SimSun"/>
                <w:sz w:val="20"/>
              </w:rPr>
              <w:t xml:space="preserve">QSE </w:t>
            </w:r>
            <w:r w:rsidRPr="00865B19">
              <w:rPr>
                <w:rFonts w:eastAsia="SimSun"/>
                <w:i/>
                <w:sz w:val="20"/>
              </w:rPr>
              <w:t>q</w:t>
            </w:r>
            <w:r w:rsidRPr="00865B19">
              <w:rPr>
                <w:rFonts w:eastAsia="SimSun"/>
                <w:sz w:val="20"/>
              </w:rPr>
              <w:t>’s total capacity associated with reconfiguration reductions on its Ancillary Service Supply Responsibility for Non-Spin, for the hour.</w:t>
            </w:r>
          </w:p>
        </w:tc>
      </w:tr>
      <w:tr w:rsidR="00865B19" w:rsidRPr="00865B19" w14:paraId="14B082D6" w14:textId="77777777" w:rsidTr="00C812E5">
        <w:tc>
          <w:tcPr>
            <w:tcW w:w="849" w:type="pct"/>
            <w:tcBorders>
              <w:top w:val="single" w:sz="4" w:space="0" w:color="auto"/>
              <w:left w:val="single" w:sz="4" w:space="0" w:color="auto"/>
              <w:bottom w:val="single" w:sz="4" w:space="0" w:color="auto"/>
              <w:right w:val="single" w:sz="4" w:space="0" w:color="auto"/>
            </w:tcBorders>
          </w:tcPr>
          <w:p w14:paraId="099B1411" w14:textId="77777777" w:rsidR="00865B19" w:rsidRPr="00865B19" w:rsidRDefault="00865B19" w:rsidP="00865B19">
            <w:pPr>
              <w:spacing w:after="60"/>
              <w:rPr>
                <w:rFonts w:eastAsia="SimSun"/>
                <w:iCs/>
                <w:sz w:val="20"/>
              </w:rPr>
            </w:pPr>
            <w:r w:rsidRPr="00865B19">
              <w:rPr>
                <w:rFonts w:eastAsia="SimSun"/>
                <w:iCs/>
                <w:sz w:val="20"/>
              </w:rPr>
              <w:t xml:space="preserve">HLRS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5D781D"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5D5C342" w14:textId="77777777" w:rsidR="00865B19" w:rsidRPr="00865B19" w:rsidRDefault="00865B19" w:rsidP="00865B19">
            <w:pPr>
              <w:spacing w:after="60"/>
              <w:rPr>
                <w:rFonts w:eastAsia="SimSun"/>
                <w:iCs/>
                <w:sz w:val="20"/>
              </w:rPr>
            </w:pPr>
            <w:r w:rsidRPr="00865B19">
              <w:rPr>
                <w:rFonts w:eastAsia="SimSun"/>
                <w:i/>
                <w:iCs/>
                <w:sz w:val="20"/>
              </w:rPr>
              <w:t>The Hourly Load Ratio Share calculated for QSE q for the hour</w:t>
            </w:r>
            <w:r w:rsidRPr="00865B19">
              <w:rPr>
                <w:rFonts w:eastAsia="SimSun"/>
                <w:iCs/>
                <w:sz w:val="20"/>
              </w:rPr>
              <w:t>.  See Section 6.6.2.4.</w:t>
            </w:r>
          </w:p>
        </w:tc>
      </w:tr>
      <w:tr w:rsidR="00865B19" w:rsidRPr="00865B19" w14:paraId="7433FBC4" w14:textId="77777777" w:rsidTr="00C812E5">
        <w:tc>
          <w:tcPr>
            <w:tcW w:w="849" w:type="pct"/>
            <w:tcBorders>
              <w:top w:val="single" w:sz="4" w:space="0" w:color="auto"/>
              <w:left w:val="single" w:sz="4" w:space="0" w:color="auto"/>
              <w:bottom w:val="single" w:sz="4" w:space="0" w:color="auto"/>
              <w:right w:val="single" w:sz="4" w:space="0" w:color="auto"/>
            </w:tcBorders>
          </w:tcPr>
          <w:p w14:paraId="529806A3" w14:textId="77777777" w:rsidR="00865B19" w:rsidRPr="00865B19" w:rsidRDefault="00865B19" w:rsidP="00865B19">
            <w:pPr>
              <w:rPr>
                <w:rFonts w:eastAsia="SimSun"/>
                <w:sz w:val="20"/>
              </w:rPr>
            </w:pPr>
            <w:r w:rsidRPr="00865B19">
              <w:rPr>
                <w:rFonts w:eastAsia="SimSun"/>
                <w:sz w:val="20"/>
              </w:rPr>
              <w:t xml:space="preserve">PCNS </w:t>
            </w:r>
            <w:r w:rsidRPr="00865B19">
              <w:rPr>
                <w:rFonts w:eastAsia="SimSun"/>
                <w:i/>
                <w:sz w:val="20"/>
                <w:vertAlign w:val="subscript"/>
              </w:rPr>
              <w:t>q</w:t>
            </w:r>
            <w:r w:rsidRPr="00865B19">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2D436C37"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E9B3B06" w14:textId="77777777" w:rsidR="00865B19" w:rsidRPr="00865B19" w:rsidRDefault="00865B19" w:rsidP="00865B19">
            <w:pPr>
              <w:rPr>
                <w:rFonts w:eastAsia="SimSun"/>
                <w:sz w:val="20"/>
              </w:rPr>
            </w:pPr>
            <w:r w:rsidRPr="00865B19">
              <w:rPr>
                <w:rFonts w:eastAsia="SimSun"/>
                <w:i/>
                <w:sz w:val="20"/>
              </w:rPr>
              <w:t>Procured Capacity for Non-Spin Service per QSE in DAM</w:t>
            </w:r>
            <w:r w:rsidRPr="00865B19">
              <w:rPr>
                <w:rFonts w:eastAsia="SimSun"/>
                <w:sz w:val="20"/>
              </w:rPr>
              <w:t xml:space="preserve">—The total Non-Spin capacity quantity awarded to QSE </w:t>
            </w:r>
            <w:r w:rsidRPr="00865B19">
              <w:rPr>
                <w:rFonts w:eastAsia="SimSun"/>
                <w:i/>
                <w:sz w:val="20"/>
              </w:rPr>
              <w:t>q</w:t>
            </w:r>
            <w:r w:rsidRPr="00865B19">
              <w:rPr>
                <w:rFonts w:eastAsia="SimSun"/>
                <w:sz w:val="20"/>
              </w:rPr>
              <w:t xml:space="preserve"> in the DAM for all the Resources represented by the QSE</w:t>
            </w:r>
            <w:r w:rsidRPr="00865B19">
              <w:rPr>
                <w:rFonts w:eastAsia="SimSun"/>
                <w:iCs/>
                <w:sz w:val="20"/>
              </w:rPr>
              <w:t>,</w:t>
            </w:r>
            <w:r w:rsidRPr="00865B19">
              <w:rPr>
                <w:rFonts w:eastAsia="SimSun"/>
                <w:sz w:val="20"/>
              </w:rPr>
              <w:t xml:space="preserve"> for the hour.</w:t>
            </w:r>
          </w:p>
        </w:tc>
      </w:tr>
      <w:tr w:rsidR="00865B19" w:rsidRPr="00865B19" w14:paraId="7FC7182A" w14:textId="77777777" w:rsidTr="00C812E5">
        <w:tc>
          <w:tcPr>
            <w:tcW w:w="849" w:type="pct"/>
            <w:tcBorders>
              <w:top w:val="single" w:sz="4" w:space="0" w:color="auto"/>
              <w:left w:val="single" w:sz="4" w:space="0" w:color="auto"/>
              <w:bottom w:val="single" w:sz="4" w:space="0" w:color="auto"/>
              <w:right w:val="single" w:sz="4" w:space="0" w:color="auto"/>
            </w:tcBorders>
          </w:tcPr>
          <w:p w14:paraId="094E7CF3" w14:textId="77777777" w:rsidR="00865B19" w:rsidRPr="00865B19" w:rsidRDefault="00865B19" w:rsidP="00865B19">
            <w:pPr>
              <w:spacing w:after="60"/>
              <w:rPr>
                <w:rFonts w:eastAsia="SimSun"/>
                <w:iCs/>
                <w:sz w:val="20"/>
              </w:rPr>
            </w:pPr>
            <w:r w:rsidRPr="00865B19">
              <w:rPr>
                <w:rFonts w:eastAsia="SimSun"/>
                <w:iCs/>
                <w:sz w:val="20"/>
              </w:rPr>
              <w:t xml:space="preserve">SANSQ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31C3BBD"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D2C83C0" w14:textId="77777777" w:rsidR="00865B19" w:rsidRPr="00865B19" w:rsidRDefault="00865B19" w:rsidP="00865B19">
            <w:pPr>
              <w:spacing w:after="60"/>
              <w:rPr>
                <w:rFonts w:eastAsia="SimSun"/>
                <w:i/>
                <w:iCs/>
                <w:sz w:val="20"/>
              </w:rPr>
            </w:pPr>
            <w:r w:rsidRPr="00865B19">
              <w:rPr>
                <w:rFonts w:eastAsia="SimSun"/>
                <w:i/>
                <w:iCs/>
                <w:sz w:val="20"/>
              </w:rPr>
              <w:t>Total Self-Arranged Non-Spin Supplied Quantity per QSE for all markets</w:t>
            </w:r>
            <w:r w:rsidRPr="00865B19">
              <w:rPr>
                <w:rFonts w:eastAsia="SimSun"/>
                <w:iCs/>
                <w:sz w:val="20"/>
              </w:rPr>
              <w:t xml:space="preserve">—The sum of all self-arranged Non-Spin quantities submitted by QSE </w:t>
            </w:r>
            <w:r w:rsidRPr="00865B19">
              <w:rPr>
                <w:rFonts w:eastAsia="SimSun"/>
                <w:i/>
                <w:iCs/>
                <w:sz w:val="20"/>
              </w:rPr>
              <w:t>q</w:t>
            </w:r>
            <w:r w:rsidRPr="00865B19">
              <w:rPr>
                <w:rFonts w:eastAsia="SimSun"/>
                <w:iCs/>
                <w:sz w:val="20"/>
              </w:rPr>
              <w:t xml:space="preserve"> for DAM and all SASMs.</w:t>
            </w:r>
          </w:p>
        </w:tc>
      </w:tr>
      <w:tr w:rsidR="00865B19" w:rsidRPr="00865B19" w14:paraId="5C391129" w14:textId="77777777" w:rsidTr="00C812E5">
        <w:tc>
          <w:tcPr>
            <w:tcW w:w="849" w:type="pct"/>
            <w:tcBorders>
              <w:top w:val="single" w:sz="4" w:space="0" w:color="auto"/>
              <w:left w:val="single" w:sz="4" w:space="0" w:color="auto"/>
              <w:bottom w:val="single" w:sz="4" w:space="0" w:color="auto"/>
              <w:right w:val="single" w:sz="4" w:space="0" w:color="auto"/>
            </w:tcBorders>
          </w:tcPr>
          <w:p w14:paraId="13F70509" w14:textId="77777777" w:rsidR="00865B19" w:rsidRPr="00865B19" w:rsidRDefault="00865B19" w:rsidP="00865B19">
            <w:pPr>
              <w:spacing w:after="60"/>
              <w:rPr>
                <w:rFonts w:eastAsia="SimSun"/>
                <w:i/>
                <w:sz w:val="20"/>
              </w:rPr>
            </w:pPr>
            <w:r w:rsidRPr="00865B19">
              <w:rPr>
                <w:rFonts w:eastAsia="SimSun"/>
                <w:i/>
                <w:sz w:val="20"/>
              </w:rPr>
              <w:t>q</w:t>
            </w:r>
          </w:p>
        </w:tc>
        <w:tc>
          <w:tcPr>
            <w:tcW w:w="460" w:type="pct"/>
            <w:tcBorders>
              <w:top w:val="single" w:sz="4" w:space="0" w:color="auto"/>
              <w:left w:val="single" w:sz="4" w:space="0" w:color="auto"/>
              <w:bottom w:val="single" w:sz="4" w:space="0" w:color="auto"/>
              <w:right w:val="single" w:sz="4" w:space="0" w:color="auto"/>
            </w:tcBorders>
          </w:tcPr>
          <w:p w14:paraId="0688F4D4" w14:textId="77777777" w:rsidR="00865B19" w:rsidRPr="00865B19" w:rsidRDefault="00865B19" w:rsidP="00865B19">
            <w:pPr>
              <w:spacing w:after="60"/>
              <w:rPr>
                <w:rFonts w:eastAsia="SimSun"/>
                <w:sz w:val="20"/>
              </w:rPr>
            </w:pPr>
            <w:r w:rsidRPr="00865B19">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4F25123A" w14:textId="77777777" w:rsidR="00865B19" w:rsidRPr="00865B19" w:rsidRDefault="00865B19" w:rsidP="00865B19">
            <w:pPr>
              <w:spacing w:after="60"/>
              <w:rPr>
                <w:rFonts w:eastAsia="SimSun"/>
                <w:sz w:val="20"/>
              </w:rPr>
            </w:pPr>
            <w:r w:rsidRPr="00865B19">
              <w:rPr>
                <w:rFonts w:eastAsia="SimSun"/>
                <w:sz w:val="20"/>
              </w:rPr>
              <w:t>A QSE.</w:t>
            </w:r>
          </w:p>
        </w:tc>
      </w:tr>
      <w:tr w:rsidR="00865B19" w:rsidRPr="00865B19" w14:paraId="008E0F7A" w14:textId="77777777" w:rsidTr="00C812E5">
        <w:tc>
          <w:tcPr>
            <w:tcW w:w="849" w:type="pct"/>
            <w:tcBorders>
              <w:top w:val="single" w:sz="4" w:space="0" w:color="auto"/>
              <w:left w:val="single" w:sz="4" w:space="0" w:color="auto"/>
              <w:bottom w:val="single" w:sz="4" w:space="0" w:color="auto"/>
              <w:right w:val="single" w:sz="4" w:space="0" w:color="auto"/>
            </w:tcBorders>
          </w:tcPr>
          <w:p w14:paraId="145446C9" w14:textId="77777777" w:rsidR="00865B19" w:rsidRPr="00865B19" w:rsidRDefault="00865B19" w:rsidP="00865B19">
            <w:pPr>
              <w:spacing w:after="60"/>
              <w:rPr>
                <w:rFonts w:eastAsia="SimSun"/>
                <w:i/>
                <w:sz w:val="20"/>
              </w:rPr>
            </w:pPr>
            <w:r w:rsidRPr="00865B19">
              <w:rPr>
                <w:rFonts w:eastAsia="SimSun"/>
                <w:i/>
                <w:sz w:val="20"/>
              </w:rPr>
              <w:t>m</w:t>
            </w:r>
          </w:p>
        </w:tc>
        <w:tc>
          <w:tcPr>
            <w:tcW w:w="460" w:type="pct"/>
            <w:tcBorders>
              <w:top w:val="single" w:sz="4" w:space="0" w:color="auto"/>
              <w:left w:val="single" w:sz="4" w:space="0" w:color="auto"/>
              <w:bottom w:val="single" w:sz="4" w:space="0" w:color="auto"/>
              <w:right w:val="single" w:sz="4" w:space="0" w:color="auto"/>
            </w:tcBorders>
          </w:tcPr>
          <w:p w14:paraId="002C4E49" w14:textId="77777777" w:rsidR="00865B19" w:rsidRPr="00865B19" w:rsidRDefault="00865B19" w:rsidP="00865B19">
            <w:pPr>
              <w:spacing w:after="60"/>
              <w:rPr>
                <w:rFonts w:eastAsia="SimSun"/>
                <w:sz w:val="20"/>
              </w:rPr>
            </w:pPr>
            <w:r w:rsidRPr="00865B19">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3EC40203" w14:textId="77777777" w:rsidR="00865B19" w:rsidRPr="00865B19" w:rsidRDefault="00865B19" w:rsidP="00865B19">
            <w:pPr>
              <w:spacing w:after="60"/>
              <w:rPr>
                <w:rFonts w:eastAsia="SimSun"/>
                <w:sz w:val="20"/>
              </w:rPr>
            </w:pPr>
            <w:r w:rsidRPr="00865B19">
              <w:rPr>
                <w:rFonts w:eastAsia="SimSun"/>
                <w:sz w:val="20"/>
              </w:rPr>
              <w:t>An Ancillary Service market (SASM or RSASM) for the given Operating Hour.</w:t>
            </w:r>
          </w:p>
        </w:tc>
      </w:tr>
    </w:tbl>
    <w:p w14:paraId="64F469C6" w14:textId="77777777" w:rsidR="00865B19" w:rsidRPr="00865B19" w:rsidRDefault="00865B19" w:rsidP="00865B19">
      <w:pPr>
        <w:rPr>
          <w:rFonts w:eastAsia="SimSun"/>
        </w:rPr>
      </w:pPr>
    </w:p>
    <w:p w14:paraId="0F8AC273"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adjustment to each QSE’s DAM charge for the Non-Spin for the Operating Hour, due to changes during the Adjustment Period or Real-Time operations, is calculated as follows:</w:t>
      </w:r>
    </w:p>
    <w:p w14:paraId="59527BD6" w14:textId="77777777" w:rsidR="00865B19" w:rsidRPr="00865B19" w:rsidRDefault="00865B19" w:rsidP="00865B19">
      <w:pPr>
        <w:spacing w:after="240"/>
        <w:ind w:left="2880" w:hanging="2160"/>
        <w:rPr>
          <w:rFonts w:eastAsia="SimSun"/>
          <w:b/>
          <w:bCs/>
          <w:lang w:val="pt-BR"/>
        </w:rPr>
      </w:pPr>
      <w:r w:rsidRPr="00865B19">
        <w:rPr>
          <w:rFonts w:eastAsia="SimSun"/>
          <w:b/>
          <w:bCs/>
          <w:lang w:val="pt-BR"/>
        </w:rPr>
        <w:t xml:space="preserve">RTNSAMT </w:t>
      </w:r>
      <w:r w:rsidRPr="00865B19">
        <w:rPr>
          <w:rFonts w:eastAsia="SimSun"/>
          <w:b/>
          <w:bCs/>
          <w:i/>
          <w:vertAlign w:val="subscript"/>
          <w:lang w:val="pt-BR"/>
        </w:rPr>
        <w:t>q</w:t>
      </w:r>
      <w:r w:rsidRPr="00865B19">
        <w:rPr>
          <w:rFonts w:eastAsia="SimSun"/>
          <w:b/>
          <w:bCs/>
          <w:lang w:val="pt-BR"/>
        </w:rPr>
        <w:tab/>
        <w:t>=</w:t>
      </w:r>
      <w:r w:rsidRPr="00865B19">
        <w:rPr>
          <w:rFonts w:eastAsia="SimSun"/>
          <w:b/>
          <w:bCs/>
          <w:lang w:val="pt-BR"/>
        </w:rPr>
        <w:tab/>
        <w:t xml:space="preserve">NSCOST </w:t>
      </w:r>
      <w:r w:rsidRPr="00865B19">
        <w:rPr>
          <w:rFonts w:eastAsia="SimSun"/>
          <w:b/>
          <w:bCs/>
          <w:i/>
          <w:vertAlign w:val="subscript"/>
          <w:lang w:val="pt-BR"/>
        </w:rPr>
        <w:t>q</w:t>
      </w:r>
      <w:r w:rsidRPr="00865B19">
        <w:rPr>
          <w:rFonts w:eastAsia="SimSun"/>
          <w:b/>
          <w:bCs/>
          <w:lang w:val="pt-BR"/>
        </w:rPr>
        <w:t xml:space="preserve"> – DANSAMT </w:t>
      </w:r>
      <w:r w:rsidRPr="00865B19">
        <w:rPr>
          <w:rFonts w:eastAsia="SimSun"/>
          <w:b/>
          <w:bCs/>
          <w:i/>
          <w:vertAlign w:val="subscript"/>
          <w:lang w:val="pt-BR"/>
        </w:rPr>
        <w:t>q</w:t>
      </w:r>
    </w:p>
    <w:p w14:paraId="4C659436" w14:textId="77777777" w:rsidR="00865B19" w:rsidRPr="00865B19" w:rsidRDefault="00865B19" w:rsidP="00865B19">
      <w:pPr>
        <w:rPr>
          <w:rFonts w:eastAsia="SimSun"/>
        </w:rPr>
      </w:pPr>
      <w:r w:rsidRPr="00865B19">
        <w:rPr>
          <w:rFonts w:eastAsia="SimSun"/>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865B19" w:rsidRPr="00865B19" w14:paraId="4231F30E" w14:textId="77777777" w:rsidTr="00C812E5">
        <w:tc>
          <w:tcPr>
            <w:tcW w:w="824" w:type="pct"/>
          </w:tcPr>
          <w:p w14:paraId="6FF3C2CA"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463" w:type="pct"/>
          </w:tcPr>
          <w:p w14:paraId="7584C427"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713" w:type="pct"/>
          </w:tcPr>
          <w:p w14:paraId="01660748"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550987F5" w14:textId="77777777" w:rsidTr="00C812E5">
        <w:tc>
          <w:tcPr>
            <w:tcW w:w="824" w:type="pct"/>
          </w:tcPr>
          <w:p w14:paraId="114625C6" w14:textId="77777777" w:rsidR="00865B19" w:rsidRPr="00865B19" w:rsidRDefault="00865B19" w:rsidP="00865B19">
            <w:pPr>
              <w:spacing w:after="60"/>
              <w:rPr>
                <w:rFonts w:eastAsia="SimSun"/>
                <w:iCs/>
                <w:sz w:val="20"/>
              </w:rPr>
            </w:pPr>
            <w:r w:rsidRPr="00865B19">
              <w:rPr>
                <w:rFonts w:eastAsia="SimSun"/>
                <w:iCs/>
                <w:sz w:val="20"/>
              </w:rPr>
              <w:lastRenderedPageBreak/>
              <w:t xml:space="preserve">RTNSAMT </w:t>
            </w:r>
            <w:r w:rsidRPr="00865B19">
              <w:rPr>
                <w:rFonts w:eastAsia="SimSun"/>
                <w:i/>
                <w:iCs/>
                <w:sz w:val="20"/>
                <w:vertAlign w:val="subscript"/>
              </w:rPr>
              <w:t>q</w:t>
            </w:r>
          </w:p>
        </w:tc>
        <w:tc>
          <w:tcPr>
            <w:tcW w:w="463" w:type="pct"/>
          </w:tcPr>
          <w:p w14:paraId="4B23D906"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39498895" w14:textId="77777777" w:rsidR="00865B19" w:rsidRPr="00865B19" w:rsidRDefault="00865B19" w:rsidP="00865B19">
            <w:pPr>
              <w:spacing w:after="60"/>
              <w:rPr>
                <w:rFonts w:eastAsia="SimSun"/>
                <w:iCs/>
                <w:sz w:val="20"/>
              </w:rPr>
            </w:pPr>
            <w:r w:rsidRPr="00865B19">
              <w:rPr>
                <w:rFonts w:eastAsia="SimSun"/>
                <w:i/>
                <w:iCs/>
                <w:sz w:val="20"/>
              </w:rPr>
              <w:t>Real-Time Non-Spin Amount per QSE</w:t>
            </w:r>
            <w:r w:rsidRPr="00865B19">
              <w:rPr>
                <w:rFonts w:eastAsia="SimSun"/>
                <w:iCs/>
                <w:sz w:val="20"/>
              </w:rPr>
              <w:t xml:space="preserve">—The adjustment to QSE </w:t>
            </w:r>
            <w:r w:rsidRPr="00865B19">
              <w:rPr>
                <w:rFonts w:eastAsia="SimSun"/>
                <w:i/>
                <w:iCs/>
                <w:sz w:val="20"/>
              </w:rPr>
              <w:t>q</w:t>
            </w:r>
            <w:r w:rsidRPr="00865B19">
              <w:rPr>
                <w:rFonts w:eastAsia="SimSun"/>
                <w:iCs/>
                <w:sz w:val="20"/>
              </w:rPr>
              <w:t>’s share of the costs for Non-Spin, for the hour.</w:t>
            </w:r>
          </w:p>
        </w:tc>
      </w:tr>
      <w:tr w:rsidR="00865B19" w:rsidRPr="00865B19" w14:paraId="0C01342B" w14:textId="77777777" w:rsidTr="00C812E5">
        <w:tc>
          <w:tcPr>
            <w:tcW w:w="824" w:type="pct"/>
          </w:tcPr>
          <w:p w14:paraId="69B194F3" w14:textId="77777777" w:rsidR="00865B19" w:rsidRPr="00865B19" w:rsidRDefault="00865B19" w:rsidP="00865B19">
            <w:pPr>
              <w:spacing w:after="60"/>
              <w:rPr>
                <w:rFonts w:eastAsia="SimSun"/>
                <w:iCs/>
                <w:sz w:val="20"/>
              </w:rPr>
            </w:pPr>
            <w:r w:rsidRPr="00865B19">
              <w:rPr>
                <w:rFonts w:eastAsia="SimSun"/>
                <w:iCs/>
                <w:sz w:val="20"/>
              </w:rPr>
              <w:t xml:space="preserve">NSCOST </w:t>
            </w:r>
            <w:r w:rsidRPr="00865B19">
              <w:rPr>
                <w:rFonts w:eastAsia="SimSun"/>
                <w:i/>
                <w:iCs/>
                <w:sz w:val="20"/>
                <w:vertAlign w:val="subscript"/>
              </w:rPr>
              <w:t>q</w:t>
            </w:r>
          </w:p>
        </w:tc>
        <w:tc>
          <w:tcPr>
            <w:tcW w:w="463" w:type="pct"/>
          </w:tcPr>
          <w:p w14:paraId="5CAC0B0A"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4F305387" w14:textId="77777777" w:rsidR="00865B19" w:rsidRPr="00865B19" w:rsidRDefault="00865B19" w:rsidP="00865B19">
            <w:pPr>
              <w:spacing w:after="60"/>
              <w:rPr>
                <w:rFonts w:eastAsia="SimSun"/>
                <w:iCs/>
                <w:sz w:val="20"/>
              </w:rPr>
            </w:pPr>
            <w:r w:rsidRPr="00865B19">
              <w:rPr>
                <w:rFonts w:eastAsia="SimSun"/>
                <w:i/>
                <w:iCs/>
                <w:sz w:val="20"/>
              </w:rPr>
              <w:t>Non-Spin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Non-Spin, for the hour.</w:t>
            </w:r>
          </w:p>
        </w:tc>
      </w:tr>
      <w:tr w:rsidR="00865B19" w:rsidRPr="00865B19" w14:paraId="5EF77933" w14:textId="77777777" w:rsidTr="00C812E5">
        <w:tc>
          <w:tcPr>
            <w:tcW w:w="824" w:type="pct"/>
          </w:tcPr>
          <w:p w14:paraId="253B0C19" w14:textId="77777777" w:rsidR="00865B19" w:rsidRPr="00865B19" w:rsidRDefault="00865B19" w:rsidP="00865B19">
            <w:pPr>
              <w:spacing w:after="60"/>
              <w:rPr>
                <w:rFonts w:eastAsia="SimSun"/>
                <w:iCs/>
                <w:sz w:val="20"/>
              </w:rPr>
            </w:pPr>
            <w:r w:rsidRPr="00865B19">
              <w:rPr>
                <w:rFonts w:eastAsia="SimSun"/>
                <w:iCs/>
                <w:sz w:val="20"/>
              </w:rPr>
              <w:t xml:space="preserve">DANSAMT </w:t>
            </w:r>
            <w:r w:rsidRPr="00865B19">
              <w:rPr>
                <w:rFonts w:eastAsia="SimSun"/>
                <w:i/>
                <w:iCs/>
                <w:sz w:val="20"/>
                <w:vertAlign w:val="subscript"/>
              </w:rPr>
              <w:t>q</w:t>
            </w:r>
          </w:p>
        </w:tc>
        <w:tc>
          <w:tcPr>
            <w:tcW w:w="463" w:type="pct"/>
          </w:tcPr>
          <w:p w14:paraId="654BD094"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288DB222" w14:textId="77777777" w:rsidR="00865B19" w:rsidRPr="00865B19" w:rsidRDefault="00865B19" w:rsidP="00865B19">
            <w:pPr>
              <w:spacing w:after="60"/>
              <w:rPr>
                <w:rFonts w:eastAsia="SimSun"/>
                <w:iCs/>
                <w:sz w:val="20"/>
              </w:rPr>
            </w:pPr>
            <w:r w:rsidRPr="00865B19">
              <w:rPr>
                <w:rFonts w:eastAsia="SimSun"/>
                <w:i/>
                <w:iCs/>
                <w:sz w:val="20"/>
              </w:rPr>
              <w:t>Day-Ahead Non-Spin Amount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DAM cost for Non-Spin, for the hour.</w:t>
            </w:r>
          </w:p>
        </w:tc>
      </w:tr>
      <w:tr w:rsidR="00865B19" w:rsidRPr="00865B19" w14:paraId="6789A861" w14:textId="77777777" w:rsidTr="00C812E5">
        <w:tc>
          <w:tcPr>
            <w:tcW w:w="824" w:type="pct"/>
            <w:tcBorders>
              <w:top w:val="single" w:sz="4" w:space="0" w:color="auto"/>
              <w:left w:val="single" w:sz="4" w:space="0" w:color="auto"/>
              <w:bottom w:val="single" w:sz="4" w:space="0" w:color="auto"/>
              <w:right w:val="single" w:sz="4" w:space="0" w:color="auto"/>
            </w:tcBorders>
          </w:tcPr>
          <w:p w14:paraId="56F171DE" w14:textId="77777777" w:rsidR="00865B19" w:rsidRPr="00865B19" w:rsidRDefault="00865B19" w:rsidP="00865B19">
            <w:pPr>
              <w:spacing w:after="60"/>
              <w:rPr>
                <w:rFonts w:eastAsia="SimSun"/>
                <w:i/>
                <w:iCs/>
                <w:sz w:val="20"/>
              </w:rPr>
            </w:pPr>
            <w:r w:rsidRPr="00865B19">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07AA3169" w14:textId="77777777" w:rsidR="00865B19" w:rsidRPr="00865B19" w:rsidRDefault="00865B19" w:rsidP="00865B19">
            <w:pPr>
              <w:spacing w:after="60"/>
              <w:rPr>
                <w:rFonts w:eastAsia="SimSun"/>
                <w:iCs/>
                <w:sz w:val="20"/>
              </w:rPr>
            </w:pPr>
            <w:r w:rsidRPr="00865B19">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273641DE" w14:textId="77777777" w:rsidR="00865B19" w:rsidRPr="00865B19" w:rsidRDefault="00865B19" w:rsidP="00865B19">
            <w:pPr>
              <w:spacing w:after="60"/>
              <w:rPr>
                <w:rFonts w:eastAsia="SimSun"/>
                <w:iCs/>
                <w:sz w:val="20"/>
              </w:rPr>
            </w:pPr>
            <w:r w:rsidRPr="00865B19">
              <w:rPr>
                <w:rFonts w:eastAsia="SimSun"/>
                <w:iCs/>
                <w:sz w:val="20"/>
              </w:rPr>
              <w:t>A QSE.</w:t>
            </w:r>
          </w:p>
        </w:tc>
      </w:tr>
    </w:tbl>
    <w:p w14:paraId="270D7D10" w14:textId="77777777" w:rsidR="00865B19" w:rsidRPr="00865B19" w:rsidRDefault="00865B19" w:rsidP="00865B19">
      <w:pPr>
        <w:spacing w:before="240" w:after="240"/>
        <w:ind w:left="720" w:hanging="720"/>
        <w:rPr>
          <w:rFonts w:eastAsia="SimSun"/>
          <w:iCs/>
        </w:rPr>
      </w:pPr>
      <w:bookmarkStart w:id="2028" w:name="_Hlk135905291"/>
      <w:r w:rsidRPr="00865B19">
        <w:rPr>
          <w:rFonts w:eastAsia="SimSun"/>
          <w:iCs/>
        </w:rPr>
        <w:t>(6)</w:t>
      </w:r>
      <w:r w:rsidRPr="00865B19">
        <w:rPr>
          <w:rFonts w:eastAsia="SimSun"/>
          <w:iCs/>
        </w:rPr>
        <w:tab/>
        <w:t>For ECRS, if applicable:</w:t>
      </w:r>
    </w:p>
    <w:p w14:paraId="4B8390E6"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ECRS for a given Operating Hour is calculated as follows:</w:t>
      </w:r>
    </w:p>
    <w:p w14:paraId="115AA957" w14:textId="6922210F" w:rsidR="00865B19" w:rsidRPr="00865B19" w:rsidRDefault="00865B19" w:rsidP="00865B19">
      <w:pPr>
        <w:spacing w:after="120"/>
        <w:ind w:left="3600" w:hanging="2880"/>
        <w:rPr>
          <w:rFonts w:eastAsia="SimSun"/>
          <w:b/>
          <w:bCs/>
        </w:rPr>
      </w:pPr>
      <w:r w:rsidRPr="00865B19">
        <w:rPr>
          <w:rFonts w:eastAsia="SimSun"/>
          <w:b/>
          <w:bCs/>
        </w:rPr>
        <w:t>ECRCOSTTOT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6774FDD0" wp14:editId="2BAEB9FE">
            <wp:extent cx="144780" cy="274320"/>
            <wp:effectExtent l="0" t="0" r="0" b="0"/>
            <wp:docPr id="126"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(RTPCECRAMTTOT </w:t>
      </w:r>
      <w:r w:rsidRPr="00865B19">
        <w:rPr>
          <w:rFonts w:eastAsia="SimSun"/>
          <w:b/>
          <w:bCs/>
          <w:i/>
          <w:vertAlign w:val="subscript"/>
        </w:rPr>
        <w:t>m</w:t>
      </w:r>
      <w:r w:rsidRPr="00865B19">
        <w:rPr>
          <w:rFonts w:ascii="Times New Roman Bold" w:eastAsia="SimSun" w:hAnsi="Times New Roman Bold"/>
          <w:b/>
          <w:bCs/>
        </w:rPr>
        <w:t>)</w:t>
      </w:r>
      <w:r w:rsidRPr="00865B19">
        <w:rPr>
          <w:rFonts w:eastAsia="SimSun"/>
          <w:b/>
          <w:bCs/>
        </w:rPr>
        <w:t xml:space="preserve"> +    </w:t>
      </w:r>
      <w:r w:rsidRPr="00865B19">
        <w:rPr>
          <w:rFonts w:eastAsia="SimSun"/>
          <w:b/>
          <w:bCs/>
        </w:rPr>
        <w:tab/>
        <w:t xml:space="preserve">PCECRAMTTOT  + ECRFQAMTTOT + </w:t>
      </w:r>
    </w:p>
    <w:p w14:paraId="5E1F23A7" w14:textId="77777777" w:rsidR="00865B19" w:rsidRPr="00865B19" w:rsidRDefault="00865B19" w:rsidP="00865B19">
      <w:pPr>
        <w:spacing w:after="240"/>
        <w:ind w:left="3600" w:firstLine="720"/>
        <w:rPr>
          <w:rFonts w:eastAsia="SimSun"/>
          <w:b/>
          <w:bCs/>
        </w:rPr>
      </w:pPr>
      <w:r w:rsidRPr="00865B19">
        <w:rPr>
          <w:rFonts w:eastAsia="SimSun"/>
          <w:b/>
          <w:bCs/>
        </w:rPr>
        <w:t>ECRINFQAMTTOT)</w:t>
      </w:r>
    </w:p>
    <w:p w14:paraId="6BA7AE95" w14:textId="77777777" w:rsidR="00865B19" w:rsidRPr="00865B19" w:rsidRDefault="00865B19" w:rsidP="00865B19">
      <w:pPr>
        <w:spacing w:after="240"/>
        <w:rPr>
          <w:rFonts w:eastAsia="SimSun"/>
          <w:iCs/>
        </w:rPr>
      </w:pPr>
      <w:r w:rsidRPr="00865B19">
        <w:rPr>
          <w:rFonts w:eastAsia="SimSun"/>
          <w:iCs/>
        </w:rPr>
        <w:t xml:space="preserve">Where: </w:t>
      </w:r>
    </w:p>
    <w:p w14:paraId="1AE18012" w14:textId="77777777" w:rsidR="00865B19" w:rsidRPr="00865B19" w:rsidRDefault="00865B19" w:rsidP="00865B19">
      <w:pPr>
        <w:rPr>
          <w:rFonts w:eastAsia="SimSun"/>
        </w:rPr>
      </w:pPr>
      <w:r w:rsidRPr="00865B19">
        <w:rPr>
          <w:rFonts w:eastAsia="SimSun"/>
        </w:rPr>
        <w:t xml:space="preserve">Total payment of SASM- and RSASM-procured capacity for ECRS by </w:t>
      </w:r>
      <w:proofErr w:type="gramStart"/>
      <w:r w:rsidRPr="00865B19">
        <w:rPr>
          <w:rFonts w:eastAsia="SimSun"/>
        </w:rPr>
        <w:t>market</w:t>
      </w:r>
      <w:proofErr w:type="gramEnd"/>
    </w:p>
    <w:p w14:paraId="57FAE26B" w14:textId="430D2251"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RTPCECRAMTTOT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0E39F1A0" wp14:editId="3757EC33">
            <wp:extent cx="144780" cy="297180"/>
            <wp:effectExtent l="0" t="0" r="0" b="0"/>
            <wp:docPr id="127"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RTPCECRAMT </w:t>
      </w:r>
      <w:r w:rsidRPr="00865B19">
        <w:rPr>
          <w:rFonts w:eastAsia="SimSun"/>
          <w:bCs/>
          <w:i/>
          <w:vertAlign w:val="subscript"/>
        </w:rPr>
        <w:t>q, m</w:t>
      </w:r>
    </w:p>
    <w:p w14:paraId="4ECCFF55" w14:textId="77777777" w:rsidR="00865B19" w:rsidRPr="00865B19" w:rsidRDefault="00865B19" w:rsidP="00865B19">
      <w:pPr>
        <w:rPr>
          <w:rFonts w:eastAsia="SimSun"/>
        </w:rPr>
      </w:pPr>
      <w:r w:rsidRPr="00865B19">
        <w:rPr>
          <w:rFonts w:eastAsia="SimSun"/>
        </w:rPr>
        <w:t>Total payment of DAM-procured capacity for ECRS</w:t>
      </w:r>
    </w:p>
    <w:p w14:paraId="296C3F44" w14:textId="40C1C3EF" w:rsidR="00865B19" w:rsidRPr="00865B19" w:rsidRDefault="00865B19" w:rsidP="00865B19">
      <w:pPr>
        <w:spacing w:after="240"/>
        <w:ind w:leftChars="300" w:left="2880" w:hangingChars="900" w:hanging="2160"/>
        <w:rPr>
          <w:rFonts w:eastAsia="SimSun"/>
          <w:bCs/>
        </w:rPr>
      </w:pPr>
      <w:r w:rsidRPr="00865B19">
        <w:rPr>
          <w:rFonts w:eastAsia="SimSun"/>
          <w:bCs/>
        </w:rPr>
        <w:t>PCECRAMTTOT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5FF75187" wp14:editId="32033980">
            <wp:extent cx="144780" cy="297180"/>
            <wp:effectExtent l="0" t="0" r="0" b="0"/>
            <wp:docPr id="128"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PCECRAMT </w:t>
      </w:r>
      <w:r w:rsidRPr="00865B19">
        <w:rPr>
          <w:rFonts w:eastAsia="SimSun"/>
          <w:bCs/>
          <w:i/>
          <w:vertAlign w:val="subscript"/>
        </w:rPr>
        <w:t>q</w:t>
      </w:r>
    </w:p>
    <w:p w14:paraId="38C3CFF2" w14:textId="77777777" w:rsidR="00865B19" w:rsidRPr="00865B19" w:rsidRDefault="00865B19" w:rsidP="00865B19">
      <w:pPr>
        <w:rPr>
          <w:rFonts w:eastAsia="SimSun"/>
        </w:rPr>
      </w:pPr>
      <w:r w:rsidRPr="00865B19">
        <w:rPr>
          <w:rFonts w:eastAsia="SimSun"/>
        </w:rPr>
        <w:t>Total charge of failure on Ancillary Service Supply Responsibility for ECRS</w:t>
      </w:r>
    </w:p>
    <w:p w14:paraId="4B0D5240" w14:textId="6D8CA06F"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ECRFQAMTTOT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2DFF900B" wp14:editId="7C769DB2">
            <wp:extent cx="144780" cy="297180"/>
            <wp:effectExtent l="0" t="0" r="0" b="0"/>
            <wp:docPr id="129"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ECRFQAMTQSETOT </w:t>
      </w:r>
      <w:r w:rsidRPr="00865B19">
        <w:rPr>
          <w:rFonts w:eastAsia="SimSun"/>
          <w:bCs/>
          <w:i/>
          <w:vertAlign w:val="subscript"/>
        </w:rPr>
        <w:t>q</w:t>
      </w:r>
    </w:p>
    <w:p w14:paraId="59194B33"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ECRS Service by QSE</w:t>
      </w:r>
    </w:p>
    <w:p w14:paraId="3A66B739" w14:textId="1BDCF77C"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RTPCECRAMTQSETOT </w:t>
      </w:r>
      <w:r w:rsidRPr="00865B19">
        <w:rPr>
          <w:rFonts w:eastAsia="SimSun"/>
          <w:bCs/>
          <w:i/>
          <w:vertAlign w:val="subscript"/>
        </w:rPr>
        <w:t>q</w:t>
      </w:r>
      <w:r w:rsidRPr="00865B19">
        <w:rPr>
          <w:rFonts w:eastAsia="SimSun"/>
          <w:bCs/>
        </w:rPr>
        <w:t xml:space="preserve"> </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4045D455" wp14:editId="50DBD090">
            <wp:extent cx="144780" cy="274320"/>
            <wp:effectExtent l="0" t="0" r="0" b="0"/>
            <wp:docPr id="130"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RTPCECRAMT </w:t>
      </w:r>
      <w:r w:rsidRPr="00865B19">
        <w:rPr>
          <w:rFonts w:eastAsia="SimSun"/>
          <w:bCs/>
          <w:i/>
          <w:vertAlign w:val="subscript"/>
        </w:rPr>
        <w:t>q, m</w:t>
      </w:r>
    </w:p>
    <w:p w14:paraId="118FDB6E" w14:textId="77777777" w:rsidR="00865B19" w:rsidRPr="00865B19" w:rsidRDefault="00865B19" w:rsidP="00865B19">
      <w:pPr>
        <w:rPr>
          <w:rFonts w:eastAsia="SimSun"/>
        </w:rPr>
      </w:pPr>
      <w:r w:rsidRPr="00865B19">
        <w:rPr>
          <w:rFonts w:eastAsia="SimSun"/>
        </w:rPr>
        <w:t>Total charge of infeasible Ancillary Service Supply Responsibility for ECRS</w:t>
      </w:r>
    </w:p>
    <w:p w14:paraId="56E1B6A5" w14:textId="77777777" w:rsidR="00865B19" w:rsidRPr="00865B19" w:rsidRDefault="00865B19" w:rsidP="00865B19">
      <w:pPr>
        <w:spacing w:after="240"/>
        <w:ind w:left="2880" w:hanging="2160"/>
        <w:rPr>
          <w:rFonts w:eastAsia="SimSun"/>
        </w:rPr>
      </w:pPr>
      <w:r w:rsidRPr="00865B19">
        <w:rPr>
          <w:rFonts w:eastAsia="SimSun"/>
        </w:rPr>
        <w:t>ECRINFQAMTTOT</w:t>
      </w:r>
      <w:r w:rsidRPr="00865B19">
        <w:rPr>
          <w:rFonts w:eastAsia="SimSun"/>
        </w:rPr>
        <w:tab/>
        <w:t>=</w:t>
      </w:r>
      <w:r w:rsidRPr="00865B19">
        <w:rPr>
          <w:rFonts w:eastAsia="SimSun"/>
        </w:rPr>
        <w:tab/>
      </w:r>
      <w:r w:rsidR="0064163E">
        <w:rPr>
          <w:rFonts w:eastAsia="SimSun"/>
          <w:position w:val="-22"/>
          <w:lang w:val="pt-BR"/>
        </w:rPr>
        <w:pict w14:anchorId="51EF8EA7">
          <v:shape id="_x0000_i1061" type="#_x0000_t75" style="width:12pt;height:24pt">
            <v:imagedata r:id="rId38" o:title=""/>
          </v:shape>
        </w:pict>
      </w:r>
      <w:r w:rsidRPr="00865B19">
        <w:rPr>
          <w:rFonts w:eastAsia="SimSun"/>
        </w:rPr>
        <w:t xml:space="preserve"> ECRINFQAMT </w:t>
      </w:r>
      <w:r w:rsidRPr="00865B19">
        <w:rPr>
          <w:rFonts w:eastAsia="SimSun"/>
          <w:i/>
          <w:vertAlign w:val="subscript"/>
        </w:rPr>
        <w:t>q</w:t>
      </w:r>
      <w:r w:rsidRPr="00865B19">
        <w:rPr>
          <w:rFonts w:eastAsia="SimSun"/>
          <w:vertAlign w:val="subscript"/>
        </w:rPr>
        <w:t xml:space="preserve"> </w:t>
      </w:r>
    </w:p>
    <w:p w14:paraId="2C28ADD0"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65B19" w:rsidRPr="00865B19" w14:paraId="0AC8546D" w14:textId="77777777" w:rsidTr="00C812E5">
        <w:trPr>
          <w:tblHeader/>
        </w:trPr>
        <w:tc>
          <w:tcPr>
            <w:tcW w:w="1278" w:type="pct"/>
          </w:tcPr>
          <w:p w14:paraId="2FA0BE2F"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44ACDEB3"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93" w:type="pct"/>
          </w:tcPr>
          <w:p w14:paraId="36E859C3"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04EFBFED" w14:textId="77777777" w:rsidTr="00C812E5">
        <w:tc>
          <w:tcPr>
            <w:tcW w:w="1278" w:type="pct"/>
          </w:tcPr>
          <w:p w14:paraId="425B911F" w14:textId="77777777" w:rsidR="00865B19" w:rsidRPr="00865B19" w:rsidRDefault="00865B19" w:rsidP="00865B19">
            <w:pPr>
              <w:spacing w:after="60"/>
              <w:rPr>
                <w:rFonts w:eastAsia="SimSun"/>
                <w:iCs/>
                <w:sz w:val="20"/>
              </w:rPr>
            </w:pPr>
            <w:r w:rsidRPr="00865B19">
              <w:rPr>
                <w:rFonts w:eastAsia="SimSun"/>
                <w:iCs/>
                <w:sz w:val="20"/>
              </w:rPr>
              <w:t>ECRCOSTTOT</w:t>
            </w:r>
          </w:p>
        </w:tc>
        <w:tc>
          <w:tcPr>
            <w:tcW w:w="329" w:type="pct"/>
          </w:tcPr>
          <w:p w14:paraId="4DDB1C97"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Pr>
          <w:p w14:paraId="69E4ADE3" w14:textId="77777777" w:rsidR="00865B19" w:rsidRPr="00865B19" w:rsidRDefault="00865B19" w:rsidP="00865B19">
            <w:pPr>
              <w:spacing w:after="60"/>
              <w:rPr>
                <w:rFonts w:eastAsia="SimSun"/>
                <w:iCs/>
                <w:sz w:val="20"/>
              </w:rPr>
            </w:pPr>
            <w:r w:rsidRPr="00865B19">
              <w:rPr>
                <w:rFonts w:eastAsia="SimSun"/>
                <w:i/>
                <w:iCs/>
                <w:sz w:val="20"/>
              </w:rPr>
              <w:t>ERCOT Contingency Reserve Service Cost Total</w:t>
            </w:r>
            <w:r w:rsidRPr="00865B19">
              <w:rPr>
                <w:rFonts w:eastAsia="SimSun"/>
                <w:iCs/>
                <w:sz w:val="20"/>
              </w:rPr>
              <w:t>—The net total costs for ECRS, for the hour.</w:t>
            </w:r>
          </w:p>
        </w:tc>
      </w:tr>
      <w:tr w:rsidR="00865B19" w:rsidRPr="00865B19" w14:paraId="75CA16D0" w14:textId="77777777" w:rsidTr="00C812E5">
        <w:tc>
          <w:tcPr>
            <w:tcW w:w="1278" w:type="pct"/>
            <w:tcBorders>
              <w:top w:val="single" w:sz="4" w:space="0" w:color="auto"/>
              <w:left w:val="single" w:sz="4" w:space="0" w:color="auto"/>
              <w:bottom w:val="single" w:sz="4" w:space="0" w:color="auto"/>
              <w:right w:val="single" w:sz="4" w:space="0" w:color="auto"/>
            </w:tcBorders>
          </w:tcPr>
          <w:p w14:paraId="7CA28E22" w14:textId="77777777" w:rsidR="00865B19" w:rsidRPr="00865B19" w:rsidRDefault="00865B19" w:rsidP="00865B19">
            <w:pPr>
              <w:spacing w:after="60"/>
              <w:rPr>
                <w:rFonts w:eastAsia="SimSun"/>
                <w:iCs/>
                <w:sz w:val="20"/>
              </w:rPr>
            </w:pPr>
            <w:r w:rsidRPr="00865B19">
              <w:rPr>
                <w:rFonts w:eastAsia="SimSun"/>
                <w:iCs/>
                <w:sz w:val="20"/>
              </w:rPr>
              <w:t xml:space="preserve">RTPCECRAMTTOT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0333A08C"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EA2C770"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ECRS, for the hour.</w:t>
            </w:r>
          </w:p>
        </w:tc>
      </w:tr>
      <w:tr w:rsidR="00865B19" w:rsidRPr="00865B19" w14:paraId="4F66FF92" w14:textId="77777777" w:rsidTr="00C812E5">
        <w:tc>
          <w:tcPr>
            <w:tcW w:w="1278" w:type="pct"/>
            <w:tcBorders>
              <w:top w:val="single" w:sz="4" w:space="0" w:color="auto"/>
              <w:left w:val="single" w:sz="4" w:space="0" w:color="auto"/>
              <w:bottom w:val="single" w:sz="4" w:space="0" w:color="auto"/>
              <w:right w:val="single" w:sz="4" w:space="0" w:color="auto"/>
            </w:tcBorders>
          </w:tcPr>
          <w:p w14:paraId="64DA1588" w14:textId="77777777" w:rsidR="00865B19" w:rsidRPr="00865B19" w:rsidRDefault="00865B19" w:rsidP="00865B19">
            <w:pPr>
              <w:spacing w:after="60"/>
              <w:rPr>
                <w:rFonts w:eastAsia="SimSun"/>
                <w:iCs/>
                <w:sz w:val="20"/>
              </w:rPr>
            </w:pPr>
            <w:r w:rsidRPr="00865B19">
              <w:rPr>
                <w:rFonts w:eastAsia="SimSun"/>
                <w:iCs/>
                <w:sz w:val="20"/>
              </w:rPr>
              <w:t xml:space="preserve">RTPCECRAMT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D78F8DF"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4F03D28"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ECRS, for the hour.</w:t>
            </w:r>
          </w:p>
        </w:tc>
      </w:tr>
      <w:tr w:rsidR="00865B19" w:rsidRPr="00865B19" w14:paraId="09457567" w14:textId="77777777" w:rsidTr="00C812E5">
        <w:tc>
          <w:tcPr>
            <w:tcW w:w="1278" w:type="pct"/>
            <w:tcBorders>
              <w:top w:val="single" w:sz="4" w:space="0" w:color="auto"/>
              <w:left w:val="single" w:sz="4" w:space="0" w:color="auto"/>
              <w:bottom w:val="single" w:sz="4" w:space="0" w:color="auto"/>
              <w:right w:val="single" w:sz="4" w:space="0" w:color="auto"/>
            </w:tcBorders>
          </w:tcPr>
          <w:p w14:paraId="3D676E4A" w14:textId="77777777" w:rsidR="00865B19" w:rsidRPr="00865B19" w:rsidRDefault="00865B19" w:rsidP="00865B19">
            <w:pPr>
              <w:spacing w:after="60"/>
              <w:rPr>
                <w:rFonts w:eastAsia="SimSun"/>
                <w:iCs/>
                <w:sz w:val="20"/>
              </w:rPr>
            </w:pPr>
            <w:r w:rsidRPr="00865B19">
              <w:rPr>
                <w:rFonts w:eastAsia="SimSun"/>
                <w:iCs/>
                <w:sz w:val="20"/>
              </w:rPr>
              <w:lastRenderedPageBreak/>
              <w:t>ECRFQAMTTOT</w:t>
            </w:r>
          </w:p>
        </w:tc>
        <w:tc>
          <w:tcPr>
            <w:tcW w:w="329" w:type="pct"/>
            <w:tcBorders>
              <w:top w:val="single" w:sz="4" w:space="0" w:color="auto"/>
              <w:left w:val="single" w:sz="4" w:space="0" w:color="auto"/>
              <w:bottom w:val="single" w:sz="4" w:space="0" w:color="auto"/>
              <w:right w:val="single" w:sz="4" w:space="0" w:color="auto"/>
            </w:tcBorders>
          </w:tcPr>
          <w:p w14:paraId="43FED616"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267F597" w14:textId="77777777" w:rsidR="00865B19" w:rsidRPr="00865B19" w:rsidRDefault="00865B19" w:rsidP="00865B19">
            <w:pPr>
              <w:spacing w:after="60"/>
              <w:rPr>
                <w:rFonts w:eastAsia="SimSun"/>
                <w:i/>
                <w:iCs/>
                <w:sz w:val="20"/>
              </w:rPr>
            </w:pPr>
            <w:r w:rsidRPr="00865B19">
              <w:rPr>
                <w:rFonts w:eastAsia="SimSun"/>
                <w:i/>
                <w:iCs/>
                <w:sz w:val="20"/>
              </w:rPr>
              <w:t>ERCOT Contingency Reserve Service Failure Quantity Amount Total</w:t>
            </w:r>
            <w:r w:rsidRPr="00865B19">
              <w:rPr>
                <w:rFonts w:eastAsia="SimSun"/>
                <w:iCs/>
                <w:sz w:val="20"/>
              </w:rPr>
              <w:t>—The total charges to all QSEs for their capacity associated with failures and reconfiguration reductions on their Ancillary Service Supply Responsibilities for ECRS, for the hour.</w:t>
            </w:r>
          </w:p>
        </w:tc>
      </w:tr>
      <w:tr w:rsidR="00865B19" w:rsidRPr="00865B19" w14:paraId="794C3E05" w14:textId="77777777" w:rsidTr="00C812E5">
        <w:tc>
          <w:tcPr>
            <w:tcW w:w="1278" w:type="pct"/>
            <w:tcBorders>
              <w:top w:val="single" w:sz="4" w:space="0" w:color="auto"/>
              <w:left w:val="single" w:sz="4" w:space="0" w:color="auto"/>
              <w:bottom w:val="single" w:sz="4" w:space="0" w:color="auto"/>
              <w:right w:val="single" w:sz="4" w:space="0" w:color="auto"/>
            </w:tcBorders>
          </w:tcPr>
          <w:p w14:paraId="48B5B833" w14:textId="77777777" w:rsidR="00865B19" w:rsidRPr="00865B19" w:rsidRDefault="00865B19" w:rsidP="00865B19">
            <w:pPr>
              <w:spacing w:after="60"/>
              <w:rPr>
                <w:rFonts w:eastAsia="SimSun"/>
                <w:iCs/>
                <w:sz w:val="20"/>
              </w:rPr>
            </w:pPr>
            <w:r w:rsidRPr="00865B19">
              <w:rPr>
                <w:rFonts w:eastAsia="SimSun"/>
                <w:iCs/>
                <w:sz w:val="20"/>
              </w:rPr>
              <w:t xml:space="preserve">ECRFQAMTQSETOT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E6856D0"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3D7650C" w14:textId="77777777" w:rsidR="00865B19" w:rsidRPr="00865B19" w:rsidRDefault="00865B19" w:rsidP="00865B19">
            <w:pPr>
              <w:spacing w:after="60"/>
              <w:rPr>
                <w:rFonts w:eastAsia="SimSun"/>
                <w:i/>
                <w:iCs/>
                <w:sz w:val="20"/>
              </w:rPr>
            </w:pPr>
            <w:r w:rsidRPr="00865B19">
              <w:rPr>
                <w:rFonts w:eastAsia="SimSun"/>
                <w:i/>
                <w:iCs/>
                <w:sz w:val="20"/>
              </w:rPr>
              <w:t>ERCOT Contingency Reserve Service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ECRS, for the hour.</w:t>
            </w:r>
          </w:p>
        </w:tc>
      </w:tr>
      <w:tr w:rsidR="00865B19" w:rsidRPr="00865B19" w14:paraId="50120C01" w14:textId="77777777" w:rsidTr="00C812E5">
        <w:tc>
          <w:tcPr>
            <w:tcW w:w="1278" w:type="pct"/>
            <w:tcBorders>
              <w:top w:val="single" w:sz="4" w:space="0" w:color="auto"/>
              <w:left w:val="single" w:sz="4" w:space="0" w:color="auto"/>
              <w:bottom w:val="single" w:sz="4" w:space="0" w:color="auto"/>
              <w:right w:val="single" w:sz="4" w:space="0" w:color="auto"/>
            </w:tcBorders>
          </w:tcPr>
          <w:p w14:paraId="7CF43CA6" w14:textId="77777777" w:rsidR="00865B19" w:rsidRPr="00865B19" w:rsidRDefault="00865B19" w:rsidP="00865B19">
            <w:pPr>
              <w:spacing w:after="60"/>
              <w:rPr>
                <w:rFonts w:eastAsia="SimSun"/>
                <w:iCs/>
                <w:sz w:val="20"/>
              </w:rPr>
            </w:pPr>
            <w:r w:rsidRPr="00865B19">
              <w:rPr>
                <w:rFonts w:eastAsia="SimSun"/>
                <w:iCs/>
                <w:sz w:val="20"/>
              </w:rPr>
              <w:t xml:space="preserve">RTPCECRAMTQSETOT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C7AFCE"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7B04348" w14:textId="77777777" w:rsidR="00865B19" w:rsidRPr="00865B19" w:rsidRDefault="00865B19" w:rsidP="00865B19">
            <w:pPr>
              <w:spacing w:after="60"/>
              <w:rPr>
                <w:rFonts w:eastAsia="SimSun"/>
                <w:iCs/>
                <w:sz w:val="20"/>
              </w:rPr>
            </w:pPr>
            <w:r w:rsidRPr="00865B19">
              <w:rPr>
                <w:rFonts w:eastAsia="SimSun"/>
                <w:i/>
                <w:iCs/>
                <w:sz w:val="20"/>
              </w:rPr>
              <w:t>Procured Capacity for ERCOT Contingency Reserve Service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ECRS, for the hour.</w:t>
            </w:r>
          </w:p>
        </w:tc>
      </w:tr>
      <w:tr w:rsidR="00865B19" w:rsidRPr="00865B19" w14:paraId="62FDCAA5" w14:textId="77777777" w:rsidTr="00C812E5">
        <w:tc>
          <w:tcPr>
            <w:tcW w:w="1278" w:type="pct"/>
            <w:tcBorders>
              <w:top w:val="single" w:sz="4" w:space="0" w:color="auto"/>
              <w:left w:val="single" w:sz="4" w:space="0" w:color="auto"/>
              <w:bottom w:val="single" w:sz="4" w:space="0" w:color="auto"/>
              <w:right w:val="single" w:sz="4" w:space="0" w:color="auto"/>
            </w:tcBorders>
          </w:tcPr>
          <w:p w14:paraId="5F635CF3" w14:textId="77777777" w:rsidR="00865B19" w:rsidRPr="00865B19" w:rsidRDefault="00865B19" w:rsidP="00865B19">
            <w:pPr>
              <w:rPr>
                <w:rFonts w:eastAsia="SimSun"/>
                <w:b/>
                <w:sz w:val="20"/>
              </w:rPr>
            </w:pPr>
            <w:r w:rsidRPr="00865B19">
              <w:rPr>
                <w:rFonts w:eastAsia="SimSun"/>
                <w:sz w:val="20"/>
              </w:rPr>
              <w:t xml:space="preserve">PCECRAMT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1F1C746" w14:textId="77777777" w:rsidR="00865B19" w:rsidRPr="00865B19" w:rsidRDefault="00865B19" w:rsidP="00865B19">
            <w:pPr>
              <w:rPr>
                <w:rFonts w:eastAsia="SimSun"/>
                <w:b/>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376789C" w14:textId="77777777" w:rsidR="00865B19" w:rsidRPr="00865B19" w:rsidRDefault="00865B19" w:rsidP="00865B19">
            <w:pPr>
              <w:rPr>
                <w:rFonts w:eastAsia="SimSun"/>
                <w:b/>
                <w:sz w:val="20"/>
              </w:rPr>
            </w:pPr>
            <w:r w:rsidRPr="00865B19">
              <w:rPr>
                <w:rFonts w:eastAsia="SimSun"/>
                <w:i/>
                <w:sz w:val="20"/>
              </w:rPr>
              <w:t xml:space="preserve">Procured Capacity for </w:t>
            </w:r>
            <w:r w:rsidRPr="00865B19">
              <w:rPr>
                <w:rFonts w:eastAsia="SimSun"/>
                <w:i/>
                <w:iCs/>
                <w:sz w:val="20"/>
              </w:rPr>
              <w:t>ERCOT Contingency Reserve Service</w:t>
            </w:r>
            <w:r w:rsidRPr="00865B19">
              <w:rPr>
                <w:rFonts w:eastAsia="SimSun"/>
                <w:i/>
                <w:sz w:val="20"/>
              </w:rPr>
              <w:t xml:space="preserve"> Amount per QSE for DAM</w:t>
            </w:r>
            <w:r w:rsidRPr="00865B19">
              <w:rPr>
                <w:rFonts w:eastAsia="SimSun"/>
                <w:sz w:val="20"/>
              </w:rPr>
              <w:t xml:space="preserve">—The DAM ECRS payment for QSE </w:t>
            </w:r>
            <w:r w:rsidRPr="00865B19">
              <w:rPr>
                <w:rFonts w:eastAsia="SimSun"/>
                <w:i/>
                <w:sz w:val="20"/>
              </w:rPr>
              <w:t>q</w:t>
            </w:r>
            <w:r w:rsidRPr="00865B19">
              <w:rPr>
                <w:rFonts w:eastAsia="SimSun"/>
                <w:sz w:val="20"/>
              </w:rPr>
              <w:t>, for the hour.</w:t>
            </w:r>
          </w:p>
        </w:tc>
      </w:tr>
      <w:tr w:rsidR="00865B19" w:rsidRPr="00865B19" w14:paraId="27ABB927" w14:textId="77777777" w:rsidTr="00C812E5">
        <w:tc>
          <w:tcPr>
            <w:tcW w:w="1278" w:type="pct"/>
            <w:tcBorders>
              <w:top w:val="single" w:sz="4" w:space="0" w:color="auto"/>
              <w:left w:val="single" w:sz="4" w:space="0" w:color="auto"/>
              <w:bottom w:val="single" w:sz="4" w:space="0" w:color="auto"/>
              <w:right w:val="single" w:sz="4" w:space="0" w:color="auto"/>
            </w:tcBorders>
          </w:tcPr>
          <w:p w14:paraId="3D5401D8" w14:textId="77777777" w:rsidR="00865B19" w:rsidRPr="00865B19" w:rsidRDefault="00865B19" w:rsidP="00865B19">
            <w:pPr>
              <w:spacing w:after="60"/>
              <w:rPr>
                <w:rFonts w:eastAsia="SimSun"/>
                <w:sz w:val="20"/>
              </w:rPr>
            </w:pPr>
            <w:r w:rsidRPr="00865B19">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5AD79681"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BB5C74E" w14:textId="77777777" w:rsidR="00865B19" w:rsidRPr="00865B19" w:rsidRDefault="00865B19" w:rsidP="00865B19">
            <w:pPr>
              <w:spacing w:after="60"/>
              <w:rPr>
                <w:rFonts w:eastAsia="SimSun"/>
                <w:sz w:val="20"/>
              </w:rPr>
            </w:pPr>
            <w:r w:rsidRPr="00865B19">
              <w:rPr>
                <w:rFonts w:eastAsia="SimSun"/>
                <w:i/>
                <w:sz w:val="20"/>
              </w:rPr>
              <w:t xml:space="preserve">Procured Capacity for </w:t>
            </w:r>
            <w:r w:rsidRPr="00865B19">
              <w:rPr>
                <w:rFonts w:eastAsia="SimSun"/>
                <w:i/>
                <w:iCs/>
                <w:sz w:val="20"/>
              </w:rPr>
              <w:t>ERCOT Contingency Reserve Service</w:t>
            </w:r>
            <w:r w:rsidRPr="00865B19">
              <w:rPr>
                <w:rFonts w:eastAsia="SimSun"/>
                <w:i/>
                <w:sz w:val="20"/>
              </w:rPr>
              <w:t xml:space="preserve"> Amount Total in DAM</w:t>
            </w:r>
            <w:r w:rsidRPr="00865B19">
              <w:rPr>
                <w:rFonts w:eastAsia="SimSun"/>
                <w:sz w:val="20"/>
              </w:rPr>
              <w:t>—The total of the DAM ECRS payments for all QSEs, for the hour.</w:t>
            </w:r>
          </w:p>
        </w:tc>
      </w:tr>
      <w:tr w:rsidR="00865B19" w:rsidRPr="00865B19" w14:paraId="6B87E66F" w14:textId="77777777" w:rsidTr="00C812E5">
        <w:tc>
          <w:tcPr>
            <w:tcW w:w="1278" w:type="pct"/>
            <w:tcBorders>
              <w:top w:val="single" w:sz="4" w:space="0" w:color="auto"/>
              <w:left w:val="single" w:sz="4" w:space="0" w:color="auto"/>
              <w:bottom w:val="single" w:sz="4" w:space="0" w:color="auto"/>
              <w:right w:val="single" w:sz="4" w:space="0" w:color="auto"/>
            </w:tcBorders>
          </w:tcPr>
          <w:p w14:paraId="01EAE164" w14:textId="77777777" w:rsidR="00865B19" w:rsidRPr="00865B19" w:rsidRDefault="00865B19" w:rsidP="00865B19">
            <w:pPr>
              <w:spacing w:after="60"/>
              <w:rPr>
                <w:rFonts w:eastAsia="SimSun"/>
                <w:sz w:val="20"/>
              </w:rPr>
            </w:pPr>
            <w:r w:rsidRPr="00865B19">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2AD57319"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9AD61A5" w14:textId="77777777" w:rsidR="00865B19" w:rsidRPr="00865B19" w:rsidRDefault="00865B19" w:rsidP="00865B19">
            <w:pPr>
              <w:spacing w:after="60"/>
              <w:rPr>
                <w:rFonts w:eastAsia="SimSun"/>
                <w:i/>
                <w:sz w:val="20"/>
              </w:rPr>
            </w:pPr>
            <w:r w:rsidRPr="00865B19">
              <w:rPr>
                <w:rFonts w:eastAsia="SimSun"/>
                <w:i/>
                <w:iCs/>
                <w:sz w:val="20"/>
              </w:rPr>
              <w:t>ERCOT Contingency Reserve Service</w:t>
            </w:r>
            <w:r w:rsidRPr="00865B19">
              <w:rPr>
                <w:rFonts w:eastAsia="SimSun"/>
                <w:i/>
                <w:sz w:val="20"/>
              </w:rPr>
              <w:t xml:space="preserve"> Infeasible Quantity Amount Total </w:t>
            </w:r>
            <w:r w:rsidRPr="00865B19">
              <w:rPr>
                <w:rFonts w:eastAsia="SimSun"/>
                <w:sz w:val="20"/>
              </w:rPr>
              <w:t>— The charge to all QSEs for their total capacity associated with infeasible deployment of Ancillary Service Supply Responsibilities for ECRS, for the hour.</w:t>
            </w:r>
          </w:p>
        </w:tc>
      </w:tr>
      <w:tr w:rsidR="00865B19" w:rsidRPr="00865B19" w14:paraId="360FC583" w14:textId="77777777" w:rsidTr="00C812E5">
        <w:tc>
          <w:tcPr>
            <w:tcW w:w="1278" w:type="pct"/>
            <w:tcBorders>
              <w:top w:val="single" w:sz="4" w:space="0" w:color="auto"/>
              <w:left w:val="single" w:sz="4" w:space="0" w:color="auto"/>
              <w:bottom w:val="single" w:sz="4" w:space="0" w:color="auto"/>
              <w:right w:val="single" w:sz="4" w:space="0" w:color="auto"/>
            </w:tcBorders>
          </w:tcPr>
          <w:p w14:paraId="57A014F4" w14:textId="77777777" w:rsidR="00865B19" w:rsidRPr="00865B19" w:rsidRDefault="00865B19" w:rsidP="00865B19">
            <w:pPr>
              <w:spacing w:after="60"/>
              <w:rPr>
                <w:rFonts w:eastAsia="SimSun"/>
                <w:sz w:val="20"/>
              </w:rPr>
            </w:pPr>
            <w:r w:rsidRPr="00865B19">
              <w:rPr>
                <w:rFonts w:eastAsia="SimSun"/>
                <w:sz w:val="20"/>
              </w:rPr>
              <w:t xml:space="preserve">ECRINFQAMT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350AC62"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8F1F9FA" w14:textId="77777777" w:rsidR="00865B19" w:rsidRPr="00865B19" w:rsidRDefault="00865B19" w:rsidP="00865B19">
            <w:pPr>
              <w:spacing w:after="60"/>
              <w:rPr>
                <w:rFonts w:eastAsia="SimSun"/>
                <w:i/>
                <w:sz w:val="20"/>
              </w:rPr>
            </w:pPr>
            <w:r w:rsidRPr="00865B19">
              <w:rPr>
                <w:rFonts w:eastAsia="SimSun"/>
                <w:i/>
                <w:iCs/>
                <w:sz w:val="20"/>
              </w:rPr>
              <w:t>ERCOT Contingency Reserve Service</w:t>
            </w:r>
            <w:r w:rsidRPr="00865B19">
              <w:rPr>
                <w:rFonts w:eastAsia="SimSun"/>
                <w:i/>
                <w:sz w:val="20"/>
              </w:rPr>
              <w:t xml:space="preserve">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ECRS, for the hour.</w:t>
            </w:r>
          </w:p>
        </w:tc>
      </w:tr>
      <w:tr w:rsidR="00865B19" w:rsidRPr="00865B19" w14:paraId="7019FDEE" w14:textId="77777777" w:rsidTr="00C812E5">
        <w:tc>
          <w:tcPr>
            <w:tcW w:w="1278" w:type="pct"/>
            <w:tcBorders>
              <w:top w:val="single" w:sz="4" w:space="0" w:color="auto"/>
              <w:left w:val="single" w:sz="4" w:space="0" w:color="auto"/>
              <w:bottom w:val="single" w:sz="4" w:space="0" w:color="auto"/>
              <w:right w:val="single" w:sz="4" w:space="0" w:color="auto"/>
            </w:tcBorders>
          </w:tcPr>
          <w:p w14:paraId="1618F654" w14:textId="77777777" w:rsidR="00865B19" w:rsidRPr="00865B19" w:rsidRDefault="00865B19" w:rsidP="00865B19">
            <w:pPr>
              <w:spacing w:after="60"/>
              <w:rPr>
                <w:rFonts w:eastAsia="SimSun"/>
                <w:i/>
                <w:iCs/>
                <w:sz w:val="20"/>
              </w:rPr>
            </w:pPr>
            <w:r w:rsidRPr="00865B19">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56AEAFC8"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069A7F80"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3AC3E01D" w14:textId="77777777" w:rsidTr="00C812E5">
        <w:tc>
          <w:tcPr>
            <w:tcW w:w="1278" w:type="pct"/>
            <w:tcBorders>
              <w:top w:val="single" w:sz="4" w:space="0" w:color="auto"/>
              <w:left w:val="single" w:sz="4" w:space="0" w:color="auto"/>
              <w:bottom w:val="single" w:sz="4" w:space="0" w:color="auto"/>
              <w:right w:val="single" w:sz="4" w:space="0" w:color="auto"/>
            </w:tcBorders>
          </w:tcPr>
          <w:p w14:paraId="302F88A6"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2A9A2571"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69B316B"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07799753" w14:textId="77777777" w:rsidR="00865B19" w:rsidRPr="00865B19" w:rsidRDefault="00865B19" w:rsidP="00865B19">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5B19" w:rsidRPr="00865B19" w14:paraId="640F93BC" w14:textId="77777777" w:rsidTr="00C812E5">
        <w:trPr>
          <w:trHeight w:val="1016"/>
        </w:trPr>
        <w:tc>
          <w:tcPr>
            <w:tcW w:w="9576" w:type="dxa"/>
            <w:shd w:val="pct12" w:color="auto" w:fill="auto"/>
          </w:tcPr>
          <w:p w14:paraId="5EAEF603" w14:textId="77777777" w:rsidR="00865B19" w:rsidRPr="00865B19" w:rsidRDefault="00865B19" w:rsidP="00865B19">
            <w:pPr>
              <w:spacing w:before="120" w:after="240"/>
              <w:rPr>
                <w:rFonts w:eastAsia="SimSun"/>
                <w:b/>
                <w:i/>
                <w:iCs/>
              </w:rPr>
            </w:pPr>
            <w:r w:rsidRPr="00865B19">
              <w:rPr>
                <w:rFonts w:eastAsia="SimSun"/>
                <w:b/>
                <w:i/>
                <w:iCs/>
              </w:rPr>
              <w:t>[NPRR841:  Replace paragraph (a) above with the following upon system implementation:]</w:t>
            </w:r>
          </w:p>
          <w:p w14:paraId="7920A708"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The net total costs for ECRS for a given Operating Hour is calculated as follows:</w:t>
            </w:r>
          </w:p>
          <w:p w14:paraId="74B4C4DB" w14:textId="3CCE6786" w:rsidR="00865B19" w:rsidRPr="00865B19" w:rsidRDefault="00865B19" w:rsidP="00865B19">
            <w:pPr>
              <w:spacing w:after="120"/>
              <w:ind w:left="3600" w:hanging="2880"/>
              <w:rPr>
                <w:rFonts w:eastAsia="SimSun"/>
                <w:b/>
                <w:bCs/>
              </w:rPr>
            </w:pPr>
            <w:r w:rsidRPr="00865B19">
              <w:rPr>
                <w:rFonts w:eastAsia="SimSun"/>
                <w:b/>
                <w:bCs/>
              </w:rPr>
              <w:t>ECRCOSTTOT</w:t>
            </w:r>
            <w:r w:rsidRPr="00865B19">
              <w:rPr>
                <w:rFonts w:eastAsia="SimSun"/>
                <w:b/>
                <w:bCs/>
              </w:rPr>
              <w:tab/>
              <w:t>=</w:t>
            </w:r>
            <w:r w:rsidRPr="00865B19">
              <w:rPr>
                <w:rFonts w:eastAsia="SimSun"/>
                <w:b/>
                <w:bCs/>
              </w:rPr>
              <w:tab/>
              <w:t>(-1) * (</w:t>
            </w:r>
            <w:r w:rsidR="001E564D" w:rsidRPr="00865B19">
              <w:rPr>
                <w:rFonts w:eastAsia="SimSun"/>
                <w:b/>
                <w:noProof/>
                <w:position w:val="-20"/>
              </w:rPr>
              <w:drawing>
                <wp:inline distT="0" distB="0" distL="0" distR="0" wp14:anchorId="6E408B56" wp14:editId="59160519">
                  <wp:extent cx="144780" cy="274320"/>
                  <wp:effectExtent l="0" t="0" r="0" b="0"/>
                  <wp:docPr id="132"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
                <w:bCs/>
              </w:rPr>
              <w:t xml:space="preserve">(RTPCECRAMTTOT </w:t>
            </w:r>
            <w:r w:rsidRPr="00865B19">
              <w:rPr>
                <w:rFonts w:eastAsia="SimSun"/>
                <w:b/>
                <w:bCs/>
                <w:i/>
                <w:vertAlign w:val="subscript"/>
              </w:rPr>
              <w:t>m</w:t>
            </w:r>
            <w:r w:rsidRPr="00865B19">
              <w:rPr>
                <w:rFonts w:ascii="Times New Roman Bold" w:eastAsia="SimSun" w:hAnsi="Times New Roman Bold"/>
                <w:b/>
                <w:bCs/>
              </w:rPr>
              <w:t>)</w:t>
            </w:r>
            <w:r w:rsidRPr="00865B19">
              <w:rPr>
                <w:rFonts w:eastAsia="SimSun"/>
                <w:b/>
                <w:bCs/>
              </w:rPr>
              <w:t xml:space="preserve"> +    </w:t>
            </w:r>
            <w:r w:rsidRPr="00865B19">
              <w:rPr>
                <w:rFonts w:eastAsia="SimSun"/>
                <w:b/>
                <w:bCs/>
              </w:rPr>
              <w:tab/>
              <w:t xml:space="preserve">PCECRAMTTOT  + ECRFQAMTTOT + </w:t>
            </w:r>
          </w:p>
          <w:p w14:paraId="55F0F593" w14:textId="77777777" w:rsidR="00865B19" w:rsidRPr="00865B19" w:rsidRDefault="00865B19" w:rsidP="00865B19">
            <w:pPr>
              <w:spacing w:after="240"/>
              <w:ind w:left="3600" w:firstLine="720"/>
              <w:rPr>
                <w:rFonts w:eastAsia="SimSun"/>
                <w:b/>
                <w:bCs/>
              </w:rPr>
            </w:pPr>
            <w:r w:rsidRPr="00865B19">
              <w:rPr>
                <w:rFonts w:eastAsia="SimSun"/>
                <w:b/>
                <w:bCs/>
              </w:rPr>
              <w:t xml:space="preserve">ECRINFQAMTTOT </w:t>
            </w:r>
            <w:r w:rsidRPr="00865B19">
              <w:rPr>
                <w:rFonts w:eastAsia="SimSun"/>
                <w:b/>
              </w:rPr>
              <w:t xml:space="preserve">+ </w:t>
            </w:r>
            <w:r w:rsidRPr="00865B19">
              <w:rPr>
                <w:rFonts w:eastAsia="SimSun"/>
                <w:b/>
                <w:color w:val="000000"/>
              </w:rPr>
              <w:t>ECRMWINFATOT</w:t>
            </w:r>
            <w:r w:rsidRPr="00865B19">
              <w:rPr>
                <w:rFonts w:eastAsia="SimSun"/>
                <w:b/>
                <w:bCs/>
              </w:rPr>
              <w:t>)</w:t>
            </w:r>
          </w:p>
          <w:p w14:paraId="1809F786" w14:textId="77777777" w:rsidR="00865B19" w:rsidRPr="00865B19" w:rsidRDefault="00865B19" w:rsidP="00865B19">
            <w:pPr>
              <w:spacing w:after="240"/>
              <w:rPr>
                <w:rFonts w:eastAsia="SimSun"/>
                <w:iCs/>
              </w:rPr>
            </w:pPr>
            <w:r w:rsidRPr="00865B19">
              <w:rPr>
                <w:rFonts w:eastAsia="SimSun"/>
                <w:iCs/>
              </w:rPr>
              <w:t xml:space="preserve">Where: </w:t>
            </w:r>
          </w:p>
          <w:p w14:paraId="51699177" w14:textId="77777777" w:rsidR="00865B19" w:rsidRPr="00865B19" w:rsidRDefault="00865B19" w:rsidP="00865B19">
            <w:pPr>
              <w:rPr>
                <w:rFonts w:eastAsia="SimSun"/>
              </w:rPr>
            </w:pPr>
            <w:r w:rsidRPr="00865B19">
              <w:rPr>
                <w:rFonts w:eastAsia="SimSun"/>
              </w:rPr>
              <w:t xml:space="preserve">Total payment of SASM- and RSASM-procured capacity for ECRS by </w:t>
            </w:r>
            <w:proofErr w:type="gramStart"/>
            <w:r w:rsidRPr="00865B19">
              <w:rPr>
                <w:rFonts w:eastAsia="SimSun"/>
              </w:rPr>
              <w:t>market</w:t>
            </w:r>
            <w:proofErr w:type="gramEnd"/>
          </w:p>
          <w:p w14:paraId="59FE6E80" w14:textId="09C9AD4A"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RTPCECRAMTTOT </w:t>
            </w:r>
            <w:r w:rsidRPr="00865B19">
              <w:rPr>
                <w:rFonts w:eastAsia="SimSun"/>
                <w:bCs/>
                <w:i/>
                <w:vertAlign w:val="subscript"/>
              </w:rPr>
              <w:t>m</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3D2E46F2" wp14:editId="51677A3F">
                  <wp:extent cx="144780" cy="297180"/>
                  <wp:effectExtent l="0" t="0" r="0" b="0"/>
                  <wp:docPr id="13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RTPCECRAMT </w:t>
            </w:r>
            <w:r w:rsidRPr="00865B19">
              <w:rPr>
                <w:rFonts w:eastAsia="SimSun"/>
                <w:bCs/>
                <w:i/>
                <w:vertAlign w:val="subscript"/>
              </w:rPr>
              <w:t>q, m</w:t>
            </w:r>
          </w:p>
          <w:p w14:paraId="10E21066" w14:textId="77777777" w:rsidR="00865B19" w:rsidRPr="00865B19" w:rsidRDefault="00865B19" w:rsidP="00865B19">
            <w:pPr>
              <w:rPr>
                <w:rFonts w:eastAsia="SimSun"/>
              </w:rPr>
            </w:pPr>
            <w:r w:rsidRPr="00865B19">
              <w:rPr>
                <w:rFonts w:eastAsia="SimSun"/>
              </w:rPr>
              <w:t>Total payment of DAM-procured capacity for ECRS</w:t>
            </w:r>
          </w:p>
          <w:p w14:paraId="4B9BE21C" w14:textId="17E4432E" w:rsidR="00865B19" w:rsidRPr="00865B19" w:rsidRDefault="00865B19" w:rsidP="00865B19">
            <w:pPr>
              <w:spacing w:after="240"/>
              <w:ind w:leftChars="300" w:left="2880" w:hangingChars="900" w:hanging="2160"/>
              <w:rPr>
                <w:rFonts w:eastAsia="SimSun"/>
                <w:bCs/>
              </w:rPr>
            </w:pPr>
            <w:r w:rsidRPr="00865B19">
              <w:rPr>
                <w:rFonts w:eastAsia="SimSun"/>
                <w:bCs/>
              </w:rPr>
              <w:t>PCECRAMTTOT</w:t>
            </w:r>
            <w:r w:rsidRPr="00865B19">
              <w:rPr>
                <w:rFonts w:eastAsia="SimSun"/>
                <w:bCs/>
                <w:i/>
                <w:vertAlign w:val="subscript"/>
              </w:rPr>
              <w:tab/>
            </w:r>
            <w:r w:rsidRPr="00865B19">
              <w:rPr>
                <w:rFonts w:eastAsia="SimSun"/>
                <w:bCs/>
                <w:i/>
                <w:vertAlign w:val="subscript"/>
              </w:rPr>
              <w:tab/>
            </w:r>
            <w:r w:rsidRPr="00865B19">
              <w:rPr>
                <w:rFonts w:eastAsia="SimSun"/>
                <w:bCs/>
              </w:rPr>
              <w:t>=</w:t>
            </w:r>
            <w:r w:rsidRPr="00865B19">
              <w:rPr>
                <w:rFonts w:eastAsia="SimSun"/>
                <w:bCs/>
              </w:rPr>
              <w:tab/>
            </w:r>
            <w:r w:rsidR="001E564D" w:rsidRPr="00865B19">
              <w:rPr>
                <w:rFonts w:eastAsia="SimSun"/>
                <w:noProof/>
                <w:position w:val="-22"/>
              </w:rPr>
              <w:drawing>
                <wp:inline distT="0" distB="0" distL="0" distR="0" wp14:anchorId="3364908D" wp14:editId="106F462F">
                  <wp:extent cx="144780" cy="297180"/>
                  <wp:effectExtent l="0" t="0" r="0" b="0"/>
                  <wp:docPr id="134"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PCECRAMT </w:t>
            </w:r>
            <w:r w:rsidRPr="00865B19">
              <w:rPr>
                <w:rFonts w:eastAsia="SimSun"/>
                <w:bCs/>
                <w:i/>
                <w:vertAlign w:val="subscript"/>
              </w:rPr>
              <w:t>q</w:t>
            </w:r>
          </w:p>
          <w:p w14:paraId="363E29D5" w14:textId="77777777" w:rsidR="00865B19" w:rsidRPr="00865B19" w:rsidRDefault="00865B19" w:rsidP="00865B19">
            <w:pPr>
              <w:rPr>
                <w:rFonts w:eastAsia="SimSun"/>
              </w:rPr>
            </w:pPr>
            <w:r w:rsidRPr="00865B19">
              <w:rPr>
                <w:rFonts w:eastAsia="SimSun"/>
              </w:rPr>
              <w:t>Total charge of failure on Ancillary Service Supply Responsibility for ECRS</w:t>
            </w:r>
          </w:p>
          <w:p w14:paraId="09D7AC2B" w14:textId="475EF145"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lastRenderedPageBreak/>
              <w:t>ECRFQAMTTOT</w:t>
            </w:r>
            <w:r w:rsidRPr="00865B19">
              <w:rPr>
                <w:rFonts w:eastAsia="SimSun"/>
                <w:bCs/>
              </w:rPr>
              <w:tab/>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340A3482" wp14:editId="187B259F">
                  <wp:extent cx="144780" cy="297180"/>
                  <wp:effectExtent l="0" t="0" r="0" b="0"/>
                  <wp:docPr id="135"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ECRFQAMTQSETOT </w:t>
            </w:r>
            <w:r w:rsidRPr="00865B19">
              <w:rPr>
                <w:rFonts w:eastAsia="SimSun"/>
                <w:bCs/>
                <w:i/>
                <w:vertAlign w:val="subscript"/>
              </w:rPr>
              <w:t>q</w:t>
            </w:r>
          </w:p>
          <w:p w14:paraId="31F4B4A8" w14:textId="77777777" w:rsidR="00865B19" w:rsidRPr="00865B19" w:rsidRDefault="00865B19" w:rsidP="00865B19">
            <w:pPr>
              <w:ind w:left="300" w:hangingChars="125" w:hanging="300"/>
              <w:rPr>
                <w:rFonts w:eastAsia="SimSun"/>
                <w:bCs/>
              </w:rPr>
            </w:pPr>
            <w:r w:rsidRPr="00865B19">
              <w:rPr>
                <w:rFonts w:eastAsia="SimSun"/>
                <w:bCs/>
              </w:rPr>
              <w:t>Total payment of SASM- and RSASM-procured capacity ECRS Service by QSE</w:t>
            </w:r>
          </w:p>
          <w:p w14:paraId="13C34C01" w14:textId="3B82D4CD" w:rsidR="00865B19" w:rsidRPr="00865B19" w:rsidRDefault="00865B19" w:rsidP="00865B19">
            <w:pPr>
              <w:spacing w:after="240"/>
              <w:ind w:leftChars="300" w:left="2880" w:hangingChars="900" w:hanging="2160"/>
              <w:rPr>
                <w:rFonts w:eastAsia="SimSun"/>
                <w:bCs/>
                <w:i/>
                <w:vertAlign w:val="subscript"/>
              </w:rPr>
            </w:pPr>
            <w:r w:rsidRPr="00865B19">
              <w:rPr>
                <w:rFonts w:eastAsia="SimSun"/>
                <w:bCs/>
              </w:rPr>
              <w:t xml:space="preserve">RTPCECRAMTQSETOT </w:t>
            </w:r>
            <w:r w:rsidRPr="00865B19">
              <w:rPr>
                <w:rFonts w:eastAsia="SimSun"/>
                <w:bCs/>
                <w:i/>
                <w:vertAlign w:val="subscript"/>
              </w:rPr>
              <w:t>q</w:t>
            </w:r>
            <w:r w:rsidRPr="00865B19">
              <w:rPr>
                <w:rFonts w:eastAsia="SimSun"/>
                <w:bCs/>
              </w:rPr>
              <w:t xml:space="preserve"> </w:t>
            </w:r>
            <w:r w:rsidRPr="00865B19">
              <w:rPr>
                <w:rFonts w:eastAsia="SimSun"/>
                <w:bCs/>
              </w:rPr>
              <w:tab/>
              <w:t>=</w:t>
            </w:r>
            <w:r w:rsidRPr="00865B19">
              <w:rPr>
                <w:rFonts w:eastAsia="SimSun"/>
                <w:bCs/>
              </w:rPr>
              <w:tab/>
            </w:r>
            <w:r w:rsidR="001E564D" w:rsidRPr="00865B19">
              <w:rPr>
                <w:rFonts w:eastAsia="SimSun"/>
                <w:noProof/>
                <w:position w:val="-20"/>
              </w:rPr>
              <w:drawing>
                <wp:inline distT="0" distB="0" distL="0" distR="0" wp14:anchorId="068D3D6A" wp14:editId="05196D4D">
                  <wp:extent cx="144780" cy="274320"/>
                  <wp:effectExtent l="0" t="0" r="0" b="0"/>
                  <wp:docPr id="136"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rPr>
              <w:t xml:space="preserve">RTPCECRAMT </w:t>
            </w:r>
            <w:r w:rsidRPr="00865B19">
              <w:rPr>
                <w:rFonts w:eastAsia="SimSun"/>
                <w:bCs/>
                <w:i/>
                <w:vertAlign w:val="subscript"/>
              </w:rPr>
              <w:t>q, m</w:t>
            </w:r>
          </w:p>
          <w:p w14:paraId="464773F7" w14:textId="77777777" w:rsidR="00865B19" w:rsidRPr="00865B19" w:rsidRDefault="00865B19" w:rsidP="00865B19">
            <w:pPr>
              <w:rPr>
                <w:rFonts w:eastAsia="SimSun"/>
              </w:rPr>
            </w:pPr>
            <w:r w:rsidRPr="00865B19">
              <w:rPr>
                <w:rFonts w:eastAsia="SimSun"/>
              </w:rPr>
              <w:t>Total charge of infeasible Ancillary Service Supply Responsibility for ECRS</w:t>
            </w:r>
          </w:p>
          <w:p w14:paraId="3E38AE03" w14:textId="3306D2A2" w:rsidR="00865B19" w:rsidRPr="00865B19" w:rsidRDefault="00865B19" w:rsidP="00865B19">
            <w:pPr>
              <w:spacing w:after="240"/>
              <w:ind w:left="2880" w:hanging="2160"/>
              <w:rPr>
                <w:rFonts w:eastAsia="SimSun"/>
              </w:rPr>
            </w:pPr>
            <w:r w:rsidRPr="00865B19">
              <w:rPr>
                <w:rFonts w:eastAsia="SimSun"/>
              </w:rPr>
              <w:t>ECRINFQAMTTOT</w:t>
            </w:r>
            <w:r w:rsidRPr="00865B19">
              <w:rPr>
                <w:rFonts w:eastAsia="SimSun"/>
              </w:rPr>
              <w:tab/>
              <w:t>=</w:t>
            </w:r>
            <w:r w:rsidRPr="00865B19">
              <w:rPr>
                <w:rFonts w:eastAsia="SimSun"/>
              </w:rPr>
              <w:tab/>
            </w:r>
            <w:r w:rsidR="001E564D" w:rsidRPr="00865B19">
              <w:rPr>
                <w:rFonts w:eastAsia="SimSun"/>
                <w:noProof/>
                <w:position w:val="-22"/>
              </w:rPr>
              <w:drawing>
                <wp:inline distT="0" distB="0" distL="0" distR="0" wp14:anchorId="7379CB58" wp14:editId="3AC858E3">
                  <wp:extent cx="144780" cy="297180"/>
                  <wp:effectExtent l="0" t="0" r="0" b="0"/>
                  <wp:docPr id="137"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rPr>
              <w:t xml:space="preserve"> ECRINFQAMT </w:t>
            </w:r>
            <w:r w:rsidRPr="00865B19">
              <w:rPr>
                <w:rFonts w:eastAsia="SimSun"/>
                <w:i/>
                <w:vertAlign w:val="subscript"/>
              </w:rPr>
              <w:t>q</w:t>
            </w:r>
            <w:r w:rsidRPr="00865B19">
              <w:rPr>
                <w:rFonts w:eastAsia="SimSun"/>
                <w:vertAlign w:val="subscript"/>
              </w:rPr>
              <w:t xml:space="preserve"> </w:t>
            </w:r>
          </w:p>
          <w:p w14:paraId="1F78766B" w14:textId="77777777" w:rsidR="00865B19" w:rsidRPr="00865B19" w:rsidRDefault="00865B19" w:rsidP="00865B19">
            <w:pPr>
              <w:tabs>
                <w:tab w:val="left" w:pos="2340"/>
                <w:tab w:val="left" w:pos="3420"/>
              </w:tabs>
              <w:spacing w:after="240"/>
              <w:ind w:left="1080" w:hanging="360"/>
              <w:rPr>
                <w:rFonts w:eastAsia="SimSun"/>
                <w:bCs/>
              </w:rPr>
            </w:pPr>
            <w:r w:rsidRPr="00865B19">
              <w:rPr>
                <w:rFonts w:eastAsia="SimSun"/>
                <w:bCs/>
              </w:rPr>
              <w:t xml:space="preserve">Total Real-Time </w:t>
            </w:r>
            <w:r w:rsidRPr="00865B19">
              <w:rPr>
                <w:rFonts w:eastAsia="SimSun"/>
                <w:bCs/>
                <w:iCs/>
              </w:rPr>
              <w:t>Day-Ahead</w:t>
            </w:r>
            <w:r w:rsidRPr="00865B19">
              <w:rPr>
                <w:rFonts w:eastAsia="SimSun"/>
                <w:bCs/>
              </w:rPr>
              <w:t xml:space="preserve"> Make-Whole Payment for ECRS</w:t>
            </w:r>
          </w:p>
          <w:p w14:paraId="6B63ABBA" w14:textId="77777777" w:rsidR="00865B19" w:rsidRPr="00865B19" w:rsidRDefault="00865B19" w:rsidP="00865B19">
            <w:pPr>
              <w:spacing w:after="240"/>
              <w:ind w:left="2880" w:hanging="2160"/>
              <w:rPr>
                <w:rFonts w:eastAsia="SimSun"/>
              </w:rPr>
            </w:pPr>
            <w:r w:rsidRPr="00865B19">
              <w:rPr>
                <w:rFonts w:eastAsia="SimSun"/>
              </w:rPr>
              <w:t>ECRMWINFATOT</w:t>
            </w:r>
            <w:r w:rsidRPr="00865B19">
              <w:rPr>
                <w:rFonts w:eastAsia="SimSun"/>
              </w:rPr>
              <w:tab/>
              <w:t>=</w:t>
            </w:r>
            <w:r w:rsidRPr="00865B19">
              <w:rPr>
                <w:rFonts w:eastAsia="SimSun"/>
              </w:rPr>
              <w:tab/>
            </w:r>
            <w:r w:rsidR="0064163E">
              <w:rPr>
                <w:rFonts w:eastAsia="SimSun"/>
                <w:position w:val="-22"/>
                <w:lang w:val="pt-BR"/>
              </w:rPr>
              <w:pict w14:anchorId="227AE5E2">
                <v:shape id="_x0000_i1062" type="#_x0000_t75" style="width:12pt;height:24pt">
                  <v:imagedata r:id="rId39" o:title=""/>
                </v:shape>
              </w:pict>
            </w:r>
            <w:r w:rsidRPr="00865B19">
              <w:rPr>
                <w:rFonts w:eastAsia="SimSun"/>
                <w:color w:val="000000"/>
              </w:rPr>
              <w:t xml:space="preserve"> ECRMWINFA</w:t>
            </w:r>
            <w:r w:rsidRPr="00865B19" w:rsidDel="00601212">
              <w:rPr>
                <w:rFonts w:eastAsia="SimSun"/>
                <w:color w:val="000000"/>
              </w:rPr>
              <w:t xml:space="preserve"> </w:t>
            </w:r>
            <w:r w:rsidRPr="00865B19">
              <w:rPr>
                <w:rFonts w:eastAsia="SimSun"/>
                <w:i/>
                <w:vertAlign w:val="subscript"/>
              </w:rPr>
              <w:t xml:space="preserve">q, h  </w:t>
            </w:r>
          </w:p>
          <w:p w14:paraId="69BFFC00"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65B19" w:rsidRPr="00865B19" w14:paraId="12AE781A" w14:textId="77777777" w:rsidTr="00C812E5">
              <w:trPr>
                <w:tblHeader/>
              </w:trPr>
              <w:tc>
                <w:tcPr>
                  <w:tcW w:w="1278" w:type="pct"/>
                </w:tcPr>
                <w:p w14:paraId="0533688A"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329" w:type="pct"/>
                </w:tcPr>
                <w:p w14:paraId="203E3620"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393" w:type="pct"/>
                </w:tcPr>
                <w:p w14:paraId="0DAF21C0"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0C493247" w14:textId="77777777" w:rsidTr="00C812E5">
              <w:tc>
                <w:tcPr>
                  <w:tcW w:w="1278" w:type="pct"/>
                </w:tcPr>
                <w:p w14:paraId="4A423D82" w14:textId="77777777" w:rsidR="00865B19" w:rsidRPr="00865B19" w:rsidRDefault="00865B19" w:rsidP="00865B19">
                  <w:pPr>
                    <w:spacing w:after="60"/>
                    <w:rPr>
                      <w:rFonts w:eastAsia="SimSun"/>
                      <w:iCs/>
                      <w:sz w:val="20"/>
                    </w:rPr>
                  </w:pPr>
                  <w:r w:rsidRPr="00865B19">
                    <w:rPr>
                      <w:rFonts w:eastAsia="SimSun"/>
                      <w:iCs/>
                      <w:sz w:val="20"/>
                    </w:rPr>
                    <w:t>ECRCOSTTOT</w:t>
                  </w:r>
                </w:p>
              </w:tc>
              <w:tc>
                <w:tcPr>
                  <w:tcW w:w="329" w:type="pct"/>
                </w:tcPr>
                <w:p w14:paraId="6A3E89AD"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Pr>
                <w:p w14:paraId="7C34AFCC" w14:textId="77777777" w:rsidR="00865B19" w:rsidRPr="00865B19" w:rsidRDefault="00865B19" w:rsidP="00865B19">
                  <w:pPr>
                    <w:spacing w:after="60"/>
                    <w:rPr>
                      <w:rFonts w:eastAsia="SimSun"/>
                      <w:iCs/>
                      <w:sz w:val="20"/>
                    </w:rPr>
                  </w:pPr>
                  <w:r w:rsidRPr="00865B19">
                    <w:rPr>
                      <w:rFonts w:eastAsia="SimSun"/>
                      <w:i/>
                      <w:iCs/>
                      <w:sz w:val="20"/>
                    </w:rPr>
                    <w:t>ERCOT Contingency Reserve Service Cost Total</w:t>
                  </w:r>
                  <w:r w:rsidRPr="00865B19">
                    <w:rPr>
                      <w:rFonts w:eastAsia="SimSun"/>
                      <w:iCs/>
                      <w:sz w:val="20"/>
                    </w:rPr>
                    <w:t>—The net total costs for ECRS, for the hour.</w:t>
                  </w:r>
                </w:p>
              </w:tc>
            </w:tr>
            <w:tr w:rsidR="00865B19" w:rsidRPr="00865B19" w14:paraId="62C63F96" w14:textId="77777777" w:rsidTr="00C812E5">
              <w:tc>
                <w:tcPr>
                  <w:tcW w:w="1278" w:type="pct"/>
                  <w:tcBorders>
                    <w:top w:val="single" w:sz="4" w:space="0" w:color="auto"/>
                    <w:left w:val="single" w:sz="4" w:space="0" w:color="auto"/>
                    <w:bottom w:val="single" w:sz="4" w:space="0" w:color="auto"/>
                    <w:right w:val="single" w:sz="4" w:space="0" w:color="auto"/>
                  </w:tcBorders>
                </w:tcPr>
                <w:p w14:paraId="6F1A895C" w14:textId="77777777" w:rsidR="00865B19" w:rsidRPr="00865B19" w:rsidRDefault="00865B19" w:rsidP="00865B19">
                  <w:pPr>
                    <w:spacing w:after="60"/>
                    <w:rPr>
                      <w:rFonts w:eastAsia="SimSun"/>
                      <w:iCs/>
                      <w:sz w:val="20"/>
                    </w:rPr>
                  </w:pPr>
                  <w:r w:rsidRPr="00865B19">
                    <w:rPr>
                      <w:rFonts w:eastAsia="SimSun"/>
                      <w:iCs/>
                      <w:sz w:val="20"/>
                    </w:rPr>
                    <w:t xml:space="preserve">RTPCECRAMTTOT </w:t>
                  </w:r>
                  <w:r w:rsidRPr="00865B19">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81477C5"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443A963"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Amount Total by market—</w:t>
                  </w:r>
                  <w:r w:rsidRPr="00865B19">
                    <w:rPr>
                      <w:rFonts w:eastAsia="SimSun"/>
                      <w:iCs/>
                      <w:sz w:val="20"/>
                    </w:rPr>
                    <w:t xml:space="preserve">The total payments to all QSEs for the Ancillary Service Offers cleared in the market </w:t>
                  </w:r>
                  <w:r w:rsidRPr="00865B19">
                    <w:rPr>
                      <w:rFonts w:eastAsia="SimSun"/>
                      <w:i/>
                      <w:iCs/>
                      <w:sz w:val="20"/>
                    </w:rPr>
                    <w:t>m</w:t>
                  </w:r>
                  <w:r w:rsidRPr="00865B19">
                    <w:rPr>
                      <w:rFonts w:eastAsia="SimSun"/>
                      <w:iCs/>
                      <w:sz w:val="20"/>
                    </w:rPr>
                    <w:t xml:space="preserve"> for ECRS, for the hour.</w:t>
                  </w:r>
                </w:p>
              </w:tc>
            </w:tr>
            <w:tr w:rsidR="00865B19" w:rsidRPr="00865B19" w14:paraId="16832CFB" w14:textId="77777777" w:rsidTr="00C812E5">
              <w:tc>
                <w:tcPr>
                  <w:tcW w:w="1278" w:type="pct"/>
                  <w:tcBorders>
                    <w:top w:val="single" w:sz="4" w:space="0" w:color="auto"/>
                    <w:left w:val="single" w:sz="4" w:space="0" w:color="auto"/>
                    <w:bottom w:val="single" w:sz="4" w:space="0" w:color="auto"/>
                    <w:right w:val="single" w:sz="4" w:space="0" w:color="auto"/>
                  </w:tcBorders>
                </w:tcPr>
                <w:p w14:paraId="6A824ACF" w14:textId="77777777" w:rsidR="00865B19" w:rsidRPr="00865B19" w:rsidRDefault="00865B19" w:rsidP="00865B19">
                  <w:pPr>
                    <w:spacing w:after="60"/>
                    <w:rPr>
                      <w:rFonts w:eastAsia="SimSun"/>
                      <w:iCs/>
                      <w:sz w:val="20"/>
                    </w:rPr>
                  </w:pPr>
                  <w:r w:rsidRPr="00865B19">
                    <w:rPr>
                      <w:rFonts w:eastAsia="SimSun"/>
                      <w:iCs/>
                      <w:sz w:val="20"/>
                    </w:rPr>
                    <w:t xml:space="preserve">RTPCECRAMT </w:t>
                  </w:r>
                  <w:r w:rsidRPr="00865B19">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37CE7EE"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9DA4B30"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Amount per QSE by market</w:t>
                  </w:r>
                  <w:r w:rsidRPr="00865B19">
                    <w:rPr>
                      <w:rFonts w:eastAsia="SimSun"/>
                      <w:iCs/>
                      <w:sz w:val="20"/>
                    </w:rPr>
                    <w:t xml:space="preserve">—The payment to QSE </w:t>
                  </w:r>
                  <w:r w:rsidRPr="00865B19">
                    <w:rPr>
                      <w:rFonts w:eastAsia="SimSun"/>
                      <w:i/>
                      <w:iCs/>
                      <w:sz w:val="20"/>
                    </w:rPr>
                    <w:t>q</w:t>
                  </w:r>
                  <w:r w:rsidRPr="00865B19">
                    <w:rPr>
                      <w:rFonts w:eastAsia="SimSun"/>
                      <w:iCs/>
                      <w:sz w:val="20"/>
                    </w:rPr>
                    <w:t xml:space="preserve"> for its Ancillary Service Offers cleared in the market </w:t>
                  </w:r>
                  <w:r w:rsidRPr="00865B19">
                    <w:rPr>
                      <w:rFonts w:eastAsia="SimSun"/>
                      <w:i/>
                      <w:iCs/>
                      <w:sz w:val="20"/>
                    </w:rPr>
                    <w:t>m</w:t>
                  </w:r>
                  <w:r w:rsidRPr="00865B19">
                    <w:rPr>
                      <w:rFonts w:eastAsia="SimSun"/>
                      <w:iCs/>
                      <w:sz w:val="20"/>
                    </w:rPr>
                    <w:t xml:space="preserve"> for ECRS, for the hour.</w:t>
                  </w:r>
                </w:p>
              </w:tc>
            </w:tr>
            <w:tr w:rsidR="00865B19" w:rsidRPr="00865B19" w14:paraId="491D9263" w14:textId="77777777" w:rsidTr="00C812E5">
              <w:tc>
                <w:tcPr>
                  <w:tcW w:w="1278" w:type="pct"/>
                  <w:tcBorders>
                    <w:top w:val="single" w:sz="4" w:space="0" w:color="auto"/>
                    <w:left w:val="single" w:sz="4" w:space="0" w:color="auto"/>
                    <w:bottom w:val="single" w:sz="4" w:space="0" w:color="auto"/>
                    <w:right w:val="single" w:sz="4" w:space="0" w:color="auto"/>
                  </w:tcBorders>
                </w:tcPr>
                <w:p w14:paraId="41616A08" w14:textId="77777777" w:rsidR="00865B19" w:rsidRPr="00865B19" w:rsidRDefault="00865B19" w:rsidP="00865B19">
                  <w:pPr>
                    <w:spacing w:after="60"/>
                    <w:rPr>
                      <w:rFonts w:eastAsia="SimSun"/>
                      <w:iCs/>
                      <w:sz w:val="20"/>
                    </w:rPr>
                  </w:pPr>
                  <w:r w:rsidRPr="00865B19">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512D8E5F"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BBBA7B4" w14:textId="77777777" w:rsidR="00865B19" w:rsidRPr="00865B19" w:rsidRDefault="00865B19" w:rsidP="00865B19">
                  <w:pPr>
                    <w:spacing w:after="60"/>
                    <w:rPr>
                      <w:rFonts w:eastAsia="SimSun"/>
                      <w:i/>
                      <w:iCs/>
                      <w:sz w:val="20"/>
                    </w:rPr>
                  </w:pPr>
                  <w:r w:rsidRPr="00865B19">
                    <w:rPr>
                      <w:rFonts w:eastAsia="SimSun"/>
                      <w:i/>
                      <w:iCs/>
                      <w:sz w:val="20"/>
                    </w:rPr>
                    <w:t>ERCOT Contingency Reserve Service Failure Quantity Amount Total</w:t>
                  </w:r>
                  <w:r w:rsidRPr="00865B19">
                    <w:rPr>
                      <w:rFonts w:eastAsia="SimSun"/>
                      <w:iCs/>
                      <w:sz w:val="20"/>
                    </w:rPr>
                    <w:t>—The total charges to all QSEs for their capacity associated with failures and reconfiguration reductions on their Ancillary Service Supply Responsibilities for ECRS, for the hour.</w:t>
                  </w:r>
                </w:p>
              </w:tc>
            </w:tr>
            <w:tr w:rsidR="00865B19" w:rsidRPr="00865B19" w14:paraId="13146821" w14:textId="77777777" w:rsidTr="00C812E5">
              <w:tc>
                <w:tcPr>
                  <w:tcW w:w="1278" w:type="pct"/>
                  <w:tcBorders>
                    <w:top w:val="single" w:sz="4" w:space="0" w:color="auto"/>
                    <w:left w:val="single" w:sz="4" w:space="0" w:color="auto"/>
                    <w:bottom w:val="single" w:sz="4" w:space="0" w:color="auto"/>
                    <w:right w:val="single" w:sz="4" w:space="0" w:color="auto"/>
                  </w:tcBorders>
                </w:tcPr>
                <w:p w14:paraId="0E85AC52" w14:textId="77777777" w:rsidR="00865B19" w:rsidRPr="00865B19" w:rsidRDefault="00865B19" w:rsidP="00865B19">
                  <w:pPr>
                    <w:spacing w:after="60"/>
                    <w:rPr>
                      <w:rFonts w:eastAsia="SimSun"/>
                      <w:iCs/>
                      <w:sz w:val="20"/>
                    </w:rPr>
                  </w:pPr>
                  <w:r w:rsidRPr="00865B19">
                    <w:rPr>
                      <w:rFonts w:eastAsia="SimSun"/>
                      <w:color w:val="000000"/>
                      <w:sz w:val="20"/>
                    </w:rPr>
                    <w:t>ECRMWINFATOT</w:t>
                  </w:r>
                </w:p>
              </w:tc>
              <w:tc>
                <w:tcPr>
                  <w:tcW w:w="329" w:type="pct"/>
                  <w:tcBorders>
                    <w:top w:val="single" w:sz="4" w:space="0" w:color="auto"/>
                    <w:left w:val="single" w:sz="4" w:space="0" w:color="auto"/>
                    <w:bottom w:val="single" w:sz="4" w:space="0" w:color="auto"/>
                    <w:right w:val="single" w:sz="4" w:space="0" w:color="auto"/>
                  </w:tcBorders>
                </w:tcPr>
                <w:p w14:paraId="39307CCA"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430114D" w14:textId="77777777" w:rsidR="00865B19" w:rsidRPr="00865B19" w:rsidRDefault="00865B19" w:rsidP="00865B19">
                  <w:pPr>
                    <w:spacing w:after="60"/>
                    <w:rPr>
                      <w:rFonts w:eastAsia="SimSun"/>
                      <w:i/>
                      <w:iCs/>
                      <w:sz w:val="20"/>
                    </w:rPr>
                  </w:pPr>
                  <w:r w:rsidRPr="00865B19">
                    <w:rPr>
                      <w:rFonts w:eastAsia="SimSun"/>
                      <w:i/>
                      <w:sz w:val="20"/>
                    </w:rPr>
                    <w:t>ERCOT Contingency Reserve Service Make-Whole Infeasible Amount total</w:t>
                  </w:r>
                  <w:r w:rsidRPr="00865B19">
                    <w:rPr>
                      <w:rFonts w:ascii="Symbol" w:eastAsia="Symbol" w:hAnsi="Symbol" w:cs="Symbol"/>
                      <w:sz w:val="20"/>
                    </w:rPr>
                    <w:t>¾</w:t>
                  </w:r>
                  <w:r w:rsidRPr="00865B19">
                    <w:rPr>
                      <w:rFonts w:eastAsia="SimSun"/>
                      <w:sz w:val="20"/>
                    </w:rPr>
                    <w:t xml:space="preserve"> The total Real-Time calculated payment to all QSEs</w:t>
                  </w:r>
                  <w:r w:rsidRPr="00865B19">
                    <w:rPr>
                      <w:rFonts w:eastAsia="SimSun"/>
                      <w:i/>
                      <w:sz w:val="20"/>
                    </w:rPr>
                    <w:t>,</w:t>
                  </w:r>
                  <w:r w:rsidRPr="00865B19">
                    <w:rPr>
                      <w:rFonts w:eastAsia="SimSun"/>
                      <w:sz w:val="20"/>
                    </w:rPr>
                    <w:t xml:space="preserve"> for their contribution of ECRS, to make-whole the Startup and energy costs of all Resources committed in the DAM, for the hour.</w:t>
                  </w:r>
                </w:p>
              </w:tc>
            </w:tr>
            <w:tr w:rsidR="00865B19" w:rsidRPr="00865B19" w14:paraId="6D396725" w14:textId="77777777" w:rsidTr="00C812E5">
              <w:tc>
                <w:tcPr>
                  <w:tcW w:w="1278" w:type="pct"/>
                  <w:tcBorders>
                    <w:top w:val="single" w:sz="4" w:space="0" w:color="auto"/>
                    <w:left w:val="single" w:sz="4" w:space="0" w:color="auto"/>
                    <w:bottom w:val="single" w:sz="4" w:space="0" w:color="auto"/>
                    <w:right w:val="single" w:sz="4" w:space="0" w:color="auto"/>
                  </w:tcBorders>
                </w:tcPr>
                <w:p w14:paraId="10EB7376" w14:textId="77777777" w:rsidR="00865B19" w:rsidRPr="00865B19" w:rsidRDefault="00865B19" w:rsidP="00865B19">
                  <w:pPr>
                    <w:spacing w:after="60"/>
                    <w:rPr>
                      <w:rFonts w:eastAsia="SimSun"/>
                      <w:iCs/>
                      <w:sz w:val="20"/>
                    </w:rPr>
                  </w:pPr>
                  <w:r w:rsidRPr="00865B19">
                    <w:rPr>
                      <w:rFonts w:eastAsia="SimSun"/>
                      <w:color w:val="000000"/>
                      <w:sz w:val="20"/>
                    </w:rPr>
                    <w:t xml:space="preserve">ECRMWINFA </w:t>
                  </w:r>
                  <w:r w:rsidRPr="00865B19">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3B9358F"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348718F" w14:textId="77777777" w:rsidR="00865B19" w:rsidRPr="00865B19" w:rsidRDefault="00865B19" w:rsidP="00865B19">
                  <w:pPr>
                    <w:spacing w:after="60"/>
                    <w:rPr>
                      <w:rFonts w:eastAsia="SimSun"/>
                      <w:i/>
                      <w:iCs/>
                      <w:sz w:val="20"/>
                    </w:rPr>
                  </w:pPr>
                  <w:r w:rsidRPr="00865B19">
                    <w:rPr>
                      <w:rFonts w:eastAsia="SimSun"/>
                      <w:i/>
                      <w:sz w:val="20"/>
                    </w:rPr>
                    <w:t>ERCOT Contingency Reserve Service Make-Whole Infeasible Amount per QSE per hour</w:t>
                  </w:r>
                  <w:r w:rsidRPr="00865B19">
                    <w:rPr>
                      <w:rFonts w:ascii="Symbol" w:eastAsia="Symbol" w:hAnsi="Symbol" w:cs="Symbol"/>
                      <w:sz w:val="20"/>
                    </w:rPr>
                    <w:t>¾</w:t>
                  </w:r>
                  <w:r w:rsidRPr="00865B19">
                    <w:rPr>
                      <w:rFonts w:eastAsia="SimSun"/>
                      <w:sz w:val="20"/>
                    </w:rPr>
                    <w:t xml:space="preserve"> The total Real-Time calculated payment to QSE </w:t>
                  </w:r>
                  <w:r w:rsidRPr="00865B19">
                    <w:rPr>
                      <w:rFonts w:eastAsia="SimSun"/>
                      <w:i/>
                      <w:sz w:val="20"/>
                    </w:rPr>
                    <w:t>q,</w:t>
                  </w:r>
                  <w:r w:rsidRPr="00865B19">
                    <w:rPr>
                      <w:rFonts w:eastAsia="SimSun"/>
                      <w:sz w:val="20"/>
                    </w:rPr>
                    <w:t xml:space="preserve"> for its contribution of ECRS, to make-whole the Startup and energy costs of all Resources committed in the DAM, for the hour </w:t>
                  </w:r>
                  <w:r w:rsidRPr="00865B19">
                    <w:rPr>
                      <w:rFonts w:eastAsia="SimSun"/>
                      <w:i/>
                      <w:sz w:val="20"/>
                    </w:rPr>
                    <w:t>h</w:t>
                  </w:r>
                  <w:r w:rsidRPr="00865B19">
                    <w:rPr>
                      <w:rFonts w:eastAsia="SimSun"/>
                      <w:sz w:val="20"/>
                    </w:rPr>
                    <w:t xml:space="preserve">.  </w:t>
                  </w:r>
                </w:p>
              </w:tc>
            </w:tr>
            <w:tr w:rsidR="00865B19" w:rsidRPr="00865B19" w14:paraId="11B454E9" w14:textId="77777777" w:rsidTr="00C812E5">
              <w:tc>
                <w:tcPr>
                  <w:tcW w:w="1278" w:type="pct"/>
                  <w:tcBorders>
                    <w:top w:val="single" w:sz="4" w:space="0" w:color="auto"/>
                    <w:left w:val="single" w:sz="4" w:space="0" w:color="auto"/>
                    <w:bottom w:val="single" w:sz="4" w:space="0" w:color="auto"/>
                    <w:right w:val="single" w:sz="4" w:space="0" w:color="auto"/>
                  </w:tcBorders>
                </w:tcPr>
                <w:p w14:paraId="4E36DB5F" w14:textId="77777777" w:rsidR="00865B19" w:rsidRPr="00865B19" w:rsidRDefault="00865B19" w:rsidP="00865B19">
                  <w:pPr>
                    <w:spacing w:after="60"/>
                    <w:rPr>
                      <w:rFonts w:eastAsia="SimSun"/>
                      <w:iCs/>
                      <w:sz w:val="20"/>
                    </w:rPr>
                  </w:pPr>
                  <w:r w:rsidRPr="00865B19">
                    <w:rPr>
                      <w:rFonts w:eastAsia="SimSun"/>
                      <w:iCs/>
                      <w:sz w:val="20"/>
                    </w:rPr>
                    <w:t xml:space="preserve">ECRFQAMTQSETOT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8A98C4"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5135518" w14:textId="77777777" w:rsidR="00865B19" w:rsidRPr="00865B19" w:rsidRDefault="00865B19" w:rsidP="00865B19">
                  <w:pPr>
                    <w:spacing w:after="60"/>
                    <w:rPr>
                      <w:rFonts w:eastAsia="SimSun"/>
                      <w:i/>
                      <w:iCs/>
                      <w:sz w:val="20"/>
                    </w:rPr>
                  </w:pPr>
                  <w:r w:rsidRPr="00865B19">
                    <w:rPr>
                      <w:rFonts w:eastAsia="SimSun"/>
                      <w:i/>
                      <w:iCs/>
                      <w:sz w:val="20"/>
                    </w:rPr>
                    <w:t>ERCOT Contingency Reserve Service Failure Quantity Amount Total per QSE</w:t>
                  </w:r>
                  <w:r w:rsidRPr="00865B19">
                    <w:rPr>
                      <w:rFonts w:eastAsia="SimSun"/>
                      <w:iCs/>
                      <w:sz w:val="20"/>
                    </w:rPr>
                    <w:t xml:space="preserve">—The charge to QSE </w:t>
                  </w:r>
                  <w:r w:rsidRPr="00865B19">
                    <w:rPr>
                      <w:rFonts w:eastAsia="SimSun"/>
                      <w:i/>
                      <w:iCs/>
                      <w:sz w:val="20"/>
                    </w:rPr>
                    <w:t>q</w:t>
                  </w:r>
                  <w:r w:rsidRPr="00865B19">
                    <w:rPr>
                      <w:rFonts w:eastAsia="SimSun"/>
                      <w:iCs/>
                      <w:sz w:val="20"/>
                    </w:rPr>
                    <w:t xml:space="preserve"> for its total capacity associated with failures and reconfiguration reductions on its Ancillary Service Supply Responsibility for ECRS, for the hour.</w:t>
                  </w:r>
                </w:p>
              </w:tc>
            </w:tr>
            <w:tr w:rsidR="00865B19" w:rsidRPr="00865B19" w14:paraId="3ADA3416" w14:textId="77777777" w:rsidTr="00C812E5">
              <w:tc>
                <w:tcPr>
                  <w:tcW w:w="1278" w:type="pct"/>
                  <w:tcBorders>
                    <w:top w:val="single" w:sz="4" w:space="0" w:color="auto"/>
                    <w:left w:val="single" w:sz="4" w:space="0" w:color="auto"/>
                    <w:bottom w:val="single" w:sz="4" w:space="0" w:color="auto"/>
                    <w:right w:val="single" w:sz="4" w:space="0" w:color="auto"/>
                  </w:tcBorders>
                </w:tcPr>
                <w:p w14:paraId="4E2A244B" w14:textId="77777777" w:rsidR="00865B19" w:rsidRPr="00865B19" w:rsidRDefault="00865B19" w:rsidP="00865B19">
                  <w:pPr>
                    <w:spacing w:after="60"/>
                    <w:rPr>
                      <w:rFonts w:eastAsia="SimSun"/>
                      <w:iCs/>
                      <w:sz w:val="20"/>
                    </w:rPr>
                  </w:pPr>
                  <w:r w:rsidRPr="00865B19">
                    <w:rPr>
                      <w:rFonts w:eastAsia="SimSun"/>
                      <w:iCs/>
                      <w:sz w:val="20"/>
                    </w:rPr>
                    <w:t xml:space="preserve">RTPCECRAMTQSETOT </w:t>
                  </w:r>
                  <w:r w:rsidRPr="00865B19">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BF2D2F" w14:textId="77777777" w:rsidR="00865B19" w:rsidRPr="00865B19" w:rsidRDefault="00865B19" w:rsidP="00865B19">
                  <w:pPr>
                    <w:spacing w:after="60"/>
                    <w:rPr>
                      <w:rFonts w:eastAsia="SimSun"/>
                      <w:iCs/>
                      <w:sz w:val="20"/>
                    </w:rPr>
                  </w:pPr>
                  <w:r w:rsidRPr="00865B19">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E35390B" w14:textId="77777777" w:rsidR="00865B19" w:rsidRPr="00865B19" w:rsidRDefault="00865B19" w:rsidP="00865B19">
                  <w:pPr>
                    <w:spacing w:after="60"/>
                    <w:rPr>
                      <w:rFonts w:eastAsia="SimSun"/>
                      <w:iCs/>
                      <w:sz w:val="20"/>
                    </w:rPr>
                  </w:pPr>
                  <w:r w:rsidRPr="00865B19">
                    <w:rPr>
                      <w:rFonts w:eastAsia="SimSun"/>
                      <w:i/>
                      <w:iCs/>
                      <w:sz w:val="20"/>
                    </w:rPr>
                    <w:t>Procured Capacity for ERCOT Contingency Reserve Service Amount Total per QSE</w:t>
                  </w:r>
                  <w:r w:rsidRPr="00865B19">
                    <w:rPr>
                      <w:rFonts w:eastAsia="SimSun"/>
                      <w:iCs/>
                      <w:sz w:val="20"/>
                    </w:rPr>
                    <w:t xml:space="preserve">—The total payments to a QSE </w:t>
                  </w:r>
                  <w:r w:rsidRPr="00865B19">
                    <w:rPr>
                      <w:rFonts w:eastAsia="SimSun"/>
                      <w:i/>
                      <w:iCs/>
                      <w:sz w:val="20"/>
                    </w:rPr>
                    <w:t>q</w:t>
                  </w:r>
                  <w:r w:rsidRPr="00865B19">
                    <w:rPr>
                      <w:rFonts w:eastAsia="SimSun"/>
                      <w:iCs/>
                      <w:sz w:val="20"/>
                    </w:rPr>
                    <w:t xml:space="preserve"> in all SASMs and RSASMs for the Ancillary Service Offers cleared for ECRS, for the hour.</w:t>
                  </w:r>
                </w:p>
              </w:tc>
            </w:tr>
            <w:tr w:rsidR="00865B19" w:rsidRPr="00865B19" w14:paraId="4B3321DE" w14:textId="77777777" w:rsidTr="00C812E5">
              <w:tc>
                <w:tcPr>
                  <w:tcW w:w="1278" w:type="pct"/>
                  <w:tcBorders>
                    <w:top w:val="single" w:sz="4" w:space="0" w:color="auto"/>
                    <w:left w:val="single" w:sz="4" w:space="0" w:color="auto"/>
                    <w:bottom w:val="single" w:sz="4" w:space="0" w:color="auto"/>
                    <w:right w:val="single" w:sz="4" w:space="0" w:color="auto"/>
                  </w:tcBorders>
                </w:tcPr>
                <w:p w14:paraId="600D08B5" w14:textId="77777777" w:rsidR="00865B19" w:rsidRPr="00865B19" w:rsidRDefault="00865B19" w:rsidP="00865B19">
                  <w:pPr>
                    <w:rPr>
                      <w:rFonts w:eastAsia="SimSun"/>
                      <w:b/>
                      <w:sz w:val="20"/>
                    </w:rPr>
                  </w:pPr>
                  <w:r w:rsidRPr="00865B19">
                    <w:rPr>
                      <w:rFonts w:eastAsia="SimSun"/>
                      <w:sz w:val="20"/>
                    </w:rPr>
                    <w:t xml:space="preserve">PCECRAMT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F13E3FD" w14:textId="77777777" w:rsidR="00865B19" w:rsidRPr="00865B19" w:rsidRDefault="00865B19" w:rsidP="00865B19">
                  <w:pPr>
                    <w:rPr>
                      <w:rFonts w:eastAsia="SimSun"/>
                      <w:b/>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91E51C0" w14:textId="77777777" w:rsidR="00865B19" w:rsidRPr="00865B19" w:rsidRDefault="00865B19" w:rsidP="00865B19">
                  <w:pPr>
                    <w:rPr>
                      <w:rFonts w:eastAsia="SimSun"/>
                      <w:b/>
                      <w:sz w:val="20"/>
                    </w:rPr>
                  </w:pPr>
                  <w:r w:rsidRPr="00865B19">
                    <w:rPr>
                      <w:rFonts w:eastAsia="SimSun"/>
                      <w:i/>
                      <w:sz w:val="20"/>
                    </w:rPr>
                    <w:t>Procured Capacity for ERCOT Contingency Reserve Service Amount per QSE for DAM</w:t>
                  </w:r>
                  <w:r w:rsidRPr="00865B19">
                    <w:rPr>
                      <w:rFonts w:eastAsia="SimSun"/>
                      <w:sz w:val="20"/>
                    </w:rPr>
                    <w:t xml:space="preserve">—The DAM ECRS payment for QSE </w:t>
                  </w:r>
                  <w:r w:rsidRPr="00865B19">
                    <w:rPr>
                      <w:rFonts w:eastAsia="SimSun"/>
                      <w:i/>
                      <w:sz w:val="20"/>
                    </w:rPr>
                    <w:t>q</w:t>
                  </w:r>
                  <w:r w:rsidRPr="00865B19">
                    <w:rPr>
                      <w:rFonts w:eastAsia="SimSun"/>
                      <w:sz w:val="20"/>
                    </w:rPr>
                    <w:t>, for the hour.</w:t>
                  </w:r>
                </w:p>
              </w:tc>
            </w:tr>
            <w:tr w:rsidR="00865B19" w:rsidRPr="00865B19" w14:paraId="6FE143C4" w14:textId="77777777" w:rsidTr="00C812E5">
              <w:tc>
                <w:tcPr>
                  <w:tcW w:w="1278" w:type="pct"/>
                  <w:tcBorders>
                    <w:top w:val="single" w:sz="4" w:space="0" w:color="auto"/>
                    <w:left w:val="single" w:sz="4" w:space="0" w:color="auto"/>
                    <w:bottom w:val="single" w:sz="4" w:space="0" w:color="auto"/>
                    <w:right w:val="single" w:sz="4" w:space="0" w:color="auto"/>
                  </w:tcBorders>
                </w:tcPr>
                <w:p w14:paraId="03A729CE" w14:textId="77777777" w:rsidR="00865B19" w:rsidRPr="00865B19" w:rsidRDefault="00865B19" w:rsidP="00865B19">
                  <w:pPr>
                    <w:spacing w:after="60"/>
                    <w:rPr>
                      <w:rFonts w:eastAsia="SimSun"/>
                      <w:sz w:val="20"/>
                    </w:rPr>
                  </w:pPr>
                  <w:r w:rsidRPr="00865B19">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3EFB6362"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D206C22" w14:textId="77777777" w:rsidR="00865B19" w:rsidRPr="00865B19" w:rsidRDefault="00865B19" w:rsidP="00865B19">
                  <w:pPr>
                    <w:spacing w:after="60"/>
                    <w:rPr>
                      <w:rFonts w:eastAsia="SimSun"/>
                      <w:sz w:val="20"/>
                    </w:rPr>
                  </w:pPr>
                  <w:r w:rsidRPr="00865B19">
                    <w:rPr>
                      <w:rFonts w:eastAsia="SimSun"/>
                      <w:i/>
                      <w:sz w:val="20"/>
                    </w:rPr>
                    <w:t>Procured Capacity for ERCOT Contingency Reserve Service Amount Total in DAM</w:t>
                  </w:r>
                  <w:r w:rsidRPr="00865B19">
                    <w:rPr>
                      <w:rFonts w:eastAsia="SimSun"/>
                      <w:sz w:val="20"/>
                    </w:rPr>
                    <w:t>—The total of the DAM ECRS payments for all QSEs, for the hour.</w:t>
                  </w:r>
                </w:p>
              </w:tc>
            </w:tr>
            <w:tr w:rsidR="00865B19" w:rsidRPr="00865B19" w14:paraId="58DFD9C1" w14:textId="77777777" w:rsidTr="00C812E5">
              <w:tc>
                <w:tcPr>
                  <w:tcW w:w="1278" w:type="pct"/>
                  <w:tcBorders>
                    <w:top w:val="single" w:sz="4" w:space="0" w:color="auto"/>
                    <w:left w:val="single" w:sz="4" w:space="0" w:color="auto"/>
                    <w:bottom w:val="single" w:sz="4" w:space="0" w:color="auto"/>
                    <w:right w:val="single" w:sz="4" w:space="0" w:color="auto"/>
                  </w:tcBorders>
                </w:tcPr>
                <w:p w14:paraId="2FF1BA3A" w14:textId="77777777" w:rsidR="00865B19" w:rsidRPr="00865B19" w:rsidRDefault="00865B19" w:rsidP="00865B19">
                  <w:pPr>
                    <w:spacing w:after="60"/>
                    <w:rPr>
                      <w:rFonts w:eastAsia="SimSun"/>
                      <w:sz w:val="20"/>
                    </w:rPr>
                  </w:pPr>
                  <w:r w:rsidRPr="00865B19">
                    <w:rPr>
                      <w:rFonts w:eastAsia="SimSun"/>
                      <w:sz w:val="20"/>
                    </w:rPr>
                    <w:lastRenderedPageBreak/>
                    <w:t>ECRINFQAMTTOT</w:t>
                  </w:r>
                </w:p>
              </w:tc>
              <w:tc>
                <w:tcPr>
                  <w:tcW w:w="329" w:type="pct"/>
                  <w:tcBorders>
                    <w:top w:val="single" w:sz="4" w:space="0" w:color="auto"/>
                    <w:left w:val="single" w:sz="4" w:space="0" w:color="auto"/>
                    <w:bottom w:val="single" w:sz="4" w:space="0" w:color="auto"/>
                    <w:right w:val="single" w:sz="4" w:space="0" w:color="auto"/>
                  </w:tcBorders>
                </w:tcPr>
                <w:p w14:paraId="67821F01"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5EC64B3" w14:textId="77777777" w:rsidR="00865B19" w:rsidRPr="00865B19" w:rsidRDefault="00865B19" w:rsidP="00865B19">
                  <w:pPr>
                    <w:spacing w:after="60"/>
                    <w:rPr>
                      <w:rFonts w:eastAsia="SimSun"/>
                      <w:i/>
                      <w:sz w:val="20"/>
                    </w:rPr>
                  </w:pPr>
                  <w:r w:rsidRPr="00865B19">
                    <w:rPr>
                      <w:rFonts w:eastAsia="SimSun"/>
                      <w:i/>
                      <w:sz w:val="20"/>
                    </w:rPr>
                    <w:t xml:space="preserve">ERCOT Contingency Reserve Service Infeasible Quantity Amount Total </w:t>
                  </w:r>
                  <w:r w:rsidRPr="00865B19">
                    <w:rPr>
                      <w:rFonts w:eastAsia="SimSun"/>
                      <w:sz w:val="20"/>
                    </w:rPr>
                    <w:t>— The charge to all QSEs for their total capacity associated with infeasible deployment of Ancillary Service Supply Responsibilities for ECRS, for the hour.</w:t>
                  </w:r>
                </w:p>
              </w:tc>
            </w:tr>
            <w:tr w:rsidR="00865B19" w:rsidRPr="00865B19" w14:paraId="26572F53" w14:textId="77777777" w:rsidTr="00C812E5">
              <w:tc>
                <w:tcPr>
                  <w:tcW w:w="1278" w:type="pct"/>
                  <w:tcBorders>
                    <w:top w:val="single" w:sz="4" w:space="0" w:color="auto"/>
                    <w:left w:val="single" w:sz="4" w:space="0" w:color="auto"/>
                    <w:bottom w:val="single" w:sz="4" w:space="0" w:color="auto"/>
                    <w:right w:val="single" w:sz="4" w:space="0" w:color="auto"/>
                  </w:tcBorders>
                </w:tcPr>
                <w:p w14:paraId="1EB199D5" w14:textId="77777777" w:rsidR="00865B19" w:rsidRPr="00865B19" w:rsidRDefault="00865B19" w:rsidP="00865B19">
                  <w:pPr>
                    <w:spacing w:after="60"/>
                    <w:rPr>
                      <w:rFonts w:eastAsia="SimSun"/>
                      <w:sz w:val="20"/>
                    </w:rPr>
                  </w:pPr>
                  <w:r w:rsidRPr="00865B19">
                    <w:rPr>
                      <w:rFonts w:eastAsia="SimSun"/>
                      <w:sz w:val="20"/>
                    </w:rPr>
                    <w:t xml:space="preserve">ECRINFQAMT </w:t>
                  </w:r>
                  <w:r w:rsidRPr="00865B19">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E673641" w14:textId="77777777" w:rsidR="00865B19" w:rsidRPr="00865B19" w:rsidRDefault="00865B19" w:rsidP="00865B19">
                  <w:pPr>
                    <w:spacing w:after="60"/>
                    <w:rPr>
                      <w:rFonts w:eastAsia="SimSun"/>
                      <w:sz w:val="20"/>
                    </w:rPr>
                  </w:pPr>
                  <w:r w:rsidRPr="00865B19">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8992617" w14:textId="77777777" w:rsidR="00865B19" w:rsidRPr="00865B19" w:rsidRDefault="00865B19" w:rsidP="00865B19">
                  <w:pPr>
                    <w:spacing w:after="60"/>
                    <w:rPr>
                      <w:rFonts w:eastAsia="SimSun"/>
                      <w:i/>
                      <w:sz w:val="20"/>
                    </w:rPr>
                  </w:pPr>
                  <w:r w:rsidRPr="00865B19">
                    <w:rPr>
                      <w:rFonts w:eastAsia="SimSun"/>
                      <w:i/>
                      <w:sz w:val="20"/>
                    </w:rPr>
                    <w:t>ERCOT Contingency Reserve Service Infeasible Quantity Amount per QSE</w:t>
                  </w:r>
                  <w:r w:rsidRPr="00865B19">
                    <w:rPr>
                      <w:rFonts w:eastAsia="SimSun"/>
                      <w:sz w:val="20"/>
                    </w:rPr>
                    <w:t xml:space="preserve">—The total charge to QSE </w:t>
                  </w:r>
                  <w:r w:rsidRPr="00865B19">
                    <w:rPr>
                      <w:rFonts w:eastAsia="SimSun"/>
                      <w:i/>
                      <w:sz w:val="20"/>
                    </w:rPr>
                    <w:t>q</w:t>
                  </w:r>
                  <w:r w:rsidRPr="00865B19">
                    <w:rPr>
                      <w:rFonts w:eastAsia="SimSun"/>
                      <w:sz w:val="20"/>
                    </w:rPr>
                    <w:t xml:space="preserve"> for its total capacity associated with infeasible deployment of Ancillary Service Supply Responsibilities for ECRS, for the hour.</w:t>
                  </w:r>
                </w:p>
              </w:tc>
            </w:tr>
            <w:tr w:rsidR="00865B19" w:rsidRPr="00865B19" w14:paraId="58B45DC7" w14:textId="77777777" w:rsidTr="00C812E5">
              <w:tc>
                <w:tcPr>
                  <w:tcW w:w="1278" w:type="pct"/>
                  <w:tcBorders>
                    <w:top w:val="single" w:sz="4" w:space="0" w:color="auto"/>
                    <w:left w:val="single" w:sz="4" w:space="0" w:color="auto"/>
                    <w:bottom w:val="single" w:sz="4" w:space="0" w:color="auto"/>
                    <w:right w:val="single" w:sz="4" w:space="0" w:color="auto"/>
                  </w:tcBorders>
                </w:tcPr>
                <w:p w14:paraId="79BF5D70" w14:textId="77777777" w:rsidR="00865B19" w:rsidRPr="00865B19" w:rsidRDefault="00865B19" w:rsidP="00865B19">
                  <w:pPr>
                    <w:spacing w:after="60"/>
                    <w:rPr>
                      <w:rFonts w:eastAsia="SimSun"/>
                      <w:i/>
                      <w:iCs/>
                      <w:sz w:val="20"/>
                    </w:rPr>
                  </w:pPr>
                  <w:r w:rsidRPr="00865B19">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D708D2B"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1E491A6"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53B33DC8" w14:textId="77777777" w:rsidTr="00C812E5">
              <w:tc>
                <w:tcPr>
                  <w:tcW w:w="1278" w:type="pct"/>
                  <w:tcBorders>
                    <w:top w:val="single" w:sz="4" w:space="0" w:color="auto"/>
                    <w:left w:val="single" w:sz="4" w:space="0" w:color="auto"/>
                    <w:bottom w:val="single" w:sz="4" w:space="0" w:color="auto"/>
                    <w:right w:val="single" w:sz="4" w:space="0" w:color="auto"/>
                  </w:tcBorders>
                </w:tcPr>
                <w:p w14:paraId="1A7E7848" w14:textId="77777777" w:rsidR="00865B19" w:rsidRPr="00865B19" w:rsidRDefault="00865B19" w:rsidP="00865B19">
                  <w:pPr>
                    <w:spacing w:after="60"/>
                    <w:rPr>
                      <w:rFonts w:eastAsia="SimSun"/>
                      <w:i/>
                      <w:iCs/>
                      <w:sz w:val="20"/>
                    </w:rPr>
                  </w:pPr>
                  <w:r w:rsidRPr="00865B19">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00D92599" w14:textId="77777777" w:rsidR="00865B19" w:rsidRPr="00865B19" w:rsidRDefault="00865B19" w:rsidP="00865B19">
                  <w:pPr>
                    <w:spacing w:after="60"/>
                    <w:rPr>
                      <w:rFonts w:eastAsia="SimSun"/>
                      <w:iCs/>
                      <w:sz w:val="20"/>
                    </w:rPr>
                  </w:pPr>
                  <w:r w:rsidRPr="00865B19">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583FDFB"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1E55FE75" w14:textId="77777777" w:rsidR="00865B19" w:rsidRPr="00865B19" w:rsidRDefault="00865B19" w:rsidP="00865B19">
            <w:pPr>
              <w:spacing w:after="240"/>
              <w:rPr>
                <w:rFonts w:eastAsia="SimSun"/>
              </w:rPr>
            </w:pPr>
          </w:p>
        </w:tc>
      </w:tr>
    </w:tbl>
    <w:p w14:paraId="44A38D35" w14:textId="77777777" w:rsidR="00865B19" w:rsidRPr="00865B19" w:rsidRDefault="00865B19" w:rsidP="00865B19">
      <w:pPr>
        <w:spacing w:before="240" w:after="240"/>
        <w:ind w:left="1440" w:hanging="720"/>
        <w:rPr>
          <w:rFonts w:eastAsia="SimSun"/>
        </w:rPr>
      </w:pPr>
      <w:r w:rsidRPr="00865B19">
        <w:rPr>
          <w:rFonts w:eastAsia="SimSun"/>
        </w:rPr>
        <w:lastRenderedPageBreak/>
        <w:t>(b)</w:t>
      </w:r>
      <w:r w:rsidRPr="00865B19">
        <w:rPr>
          <w:rFonts w:eastAsia="SimSun"/>
        </w:rPr>
        <w:tab/>
        <w:t>Each QSE’s share of the net total costs for ECRS for the Operating Hour is calculated as follows:</w:t>
      </w:r>
    </w:p>
    <w:p w14:paraId="516CF209" w14:textId="77777777" w:rsidR="00865B19" w:rsidRPr="00865B19" w:rsidRDefault="00865B19" w:rsidP="00865B19">
      <w:pPr>
        <w:spacing w:after="240"/>
        <w:ind w:left="2880" w:hanging="2160"/>
        <w:rPr>
          <w:rFonts w:eastAsia="SimSun"/>
          <w:b/>
          <w:bCs/>
        </w:rPr>
      </w:pPr>
      <w:r w:rsidRPr="00865B19">
        <w:rPr>
          <w:rFonts w:eastAsia="SimSun"/>
          <w:b/>
          <w:bCs/>
        </w:rPr>
        <w:t xml:space="preserve">ECRCOST </w:t>
      </w:r>
      <w:r w:rsidRPr="00865B19">
        <w:rPr>
          <w:rFonts w:eastAsia="SimSun"/>
          <w:b/>
          <w:bCs/>
          <w:i/>
          <w:vertAlign w:val="subscript"/>
        </w:rPr>
        <w:t>q</w:t>
      </w:r>
      <w:r w:rsidRPr="00865B19">
        <w:rPr>
          <w:rFonts w:eastAsia="SimSun"/>
          <w:b/>
          <w:bCs/>
          <w:i/>
          <w:vertAlign w:val="subscript"/>
        </w:rPr>
        <w:tab/>
      </w:r>
      <w:r w:rsidRPr="00865B19">
        <w:rPr>
          <w:rFonts w:eastAsia="SimSun"/>
          <w:b/>
          <w:bCs/>
        </w:rPr>
        <w:t>=</w:t>
      </w:r>
      <w:r w:rsidRPr="00865B19">
        <w:rPr>
          <w:rFonts w:eastAsia="SimSun"/>
          <w:b/>
          <w:bCs/>
        </w:rPr>
        <w:tab/>
        <w:t xml:space="preserve">ECRPR * ECRQ </w:t>
      </w:r>
      <w:r w:rsidRPr="00865B19">
        <w:rPr>
          <w:rFonts w:eastAsia="SimSun"/>
          <w:b/>
          <w:bCs/>
          <w:i/>
          <w:vertAlign w:val="subscript"/>
        </w:rPr>
        <w:t>q</w:t>
      </w:r>
    </w:p>
    <w:p w14:paraId="5B8E1D8F" w14:textId="77777777" w:rsidR="00865B19" w:rsidRPr="00865B19" w:rsidRDefault="00865B19" w:rsidP="00865B19">
      <w:pPr>
        <w:spacing w:after="240"/>
        <w:rPr>
          <w:rFonts w:eastAsia="SimSun"/>
          <w:iCs/>
        </w:rPr>
      </w:pPr>
      <w:r w:rsidRPr="00865B19">
        <w:rPr>
          <w:rFonts w:eastAsia="SimSun"/>
          <w:iCs/>
        </w:rPr>
        <w:t>Where:</w:t>
      </w:r>
    </w:p>
    <w:p w14:paraId="7610CC11" w14:textId="77777777" w:rsidR="00865B19" w:rsidRPr="00865B19" w:rsidRDefault="00865B19" w:rsidP="00865B19">
      <w:pPr>
        <w:spacing w:after="120"/>
        <w:ind w:leftChars="300" w:left="2880" w:hangingChars="900" w:hanging="2160"/>
        <w:rPr>
          <w:rFonts w:eastAsia="SimSun"/>
          <w:bCs/>
        </w:rPr>
      </w:pPr>
      <w:r w:rsidRPr="00865B19">
        <w:rPr>
          <w:rFonts w:eastAsia="SimSun"/>
          <w:bCs/>
        </w:rPr>
        <w:t>ECRPR</w:t>
      </w:r>
      <w:r w:rsidRPr="00865B19">
        <w:rPr>
          <w:rFonts w:eastAsia="SimSun"/>
          <w:bCs/>
        </w:rPr>
        <w:tab/>
        <w:t>=</w:t>
      </w:r>
      <w:r w:rsidRPr="00865B19">
        <w:rPr>
          <w:rFonts w:eastAsia="SimSun"/>
          <w:bCs/>
        </w:rPr>
        <w:tab/>
        <w:t>ECRCOSTTOT / ECRQTOT</w:t>
      </w:r>
    </w:p>
    <w:p w14:paraId="7D718F33" w14:textId="1109F549" w:rsidR="00865B19" w:rsidRPr="00865B19" w:rsidRDefault="00865B19" w:rsidP="00865B19">
      <w:pPr>
        <w:spacing w:after="120"/>
        <w:ind w:leftChars="300" w:left="2880" w:hangingChars="900" w:hanging="2160"/>
        <w:rPr>
          <w:rFonts w:eastAsia="SimSun"/>
          <w:bCs/>
        </w:rPr>
      </w:pPr>
      <w:r w:rsidRPr="00865B19">
        <w:rPr>
          <w:rFonts w:eastAsia="SimSun"/>
          <w:bCs/>
        </w:rPr>
        <w:t>ECRQTOT</w:t>
      </w:r>
      <w:r w:rsidRPr="00865B19">
        <w:rPr>
          <w:rFonts w:eastAsia="SimSun"/>
          <w:bCs/>
        </w:rPr>
        <w:tab/>
        <w:t>=</w:t>
      </w:r>
      <w:r w:rsidRPr="00865B19">
        <w:rPr>
          <w:rFonts w:eastAsia="SimSun"/>
          <w:bCs/>
        </w:rPr>
        <w:tab/>
      </w:r>
      <w:r w:rsidR="001E564D" w:rsidRPr="00865B19">
        <w:rPr>
          <w:rFonts w:eastAsia="SimSun"/>
          <w:noProof/>
          <w:position w:val="-22"/>
        </w:rPr>
        <w:drawing>
          <wp:inline distT="0" distB="0" distL="0" distR="0" wp14:anchorId="5FD1CCC4" wp14:editId="02EE74F8">
            <wp:extent cx="144780" cy="297180"/>
            <wp:effectExtent l="0" t="0" r="0" b="0"/>
            <wp:docPr id="139"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rPr>
        <w:t xml:space="preserve">ECRQ </w:t>
      </w:r>
      <w:r w:rsidRPr="00865B19">
        <w:rPr>
          <w:rFonts w:eastAsia="SimSun"/>
          <w:bCs/>
          <w:i/>
          <w:vertAlign w:val="subscript"/>
        </w:rPr>
        <w:t>q</w:t>
      </w:r>
    </w:p>
    <w:p w14:paraId="088F8E71" w14:textId="77777777" w:rsidR="00865B19" w:rsidRPr="00865B19" w:rsidRDefault="00865B19" w:rsidP="00865B19">
      <w:pPr>
        <w:spacing w:after="120"/>
        <w:ind w:leftChars="300" w:left="2880" w:hangingChars="900" w:hanging="2160"/>
        <w:rPr>
          <w:rFonts w:eastAsia="SimSun"/>
          <w:bCs/>
          <w:lang w:val="es-ES"/>
        </w:rPr>
      </w:pPr>
      <w:r w:rsidRPr="00865B19">
        <w:rPr>
          <w:rFonts w:eastAsia="SimSun"/>
          <w:bCs/>
          <w:lang w:val="es-ES"/>
        </w:rPr>
        <w:t xml:space="preserve">ECRQ </w:t>
      </w:r>
      <w:r w:rsidRPr="00865B19">
        <w:rPr>
          <w:rFonts w:eastAsia="SimSun"/>
          <w:bCs/>
          <w:i/>
          <w:vertAlign w:val="subscript"/>
          <w:lang w:val="es-ES"/>
        </w:rPr>
        <w:t>q</w:t>
      </w:r>
      <w:r w:rsidRPr="00865B19">
        <w:rPr>
          <w:rFonts w:eastAsia="SimSun"/>
          <w:bCs/>
          <w:lang w:val="es-ES"/>
        </w:rPr>
        <w:tab/>
        <w:t>=</w:t>
      </w:r>
      <w:r w:rsidRPr="00865B19">
        <w:rPr>
          <w:rFonts w:eastAsia="SimSun"/>
          <w:bCs/>
          <w:lang w:val="es-ES"/>
        </w:rPr>
        <w:tab/>
        <w:t xml:space="preserve">ECRO </w:t>
      </w:r>
      <w:r w:rsidRPr="00865B19">
        <w:rPr>
          <w:rFonts w:eastAsia="SimSun"/>
          <w:bCs/>
          <w:i/>
          <w:vertAlign w:val="subscript"/>
          <w:lang w:val="es-ES"/>
        </w:rPr>
        <w:t>q</w:t>
      </w:r>
      <w:r w:rsidRPr="00865B19">
        <w:rPr>
          <w:rFonts w:eastAsia="SimSun"/>
          <w:bCs/>
          <w:lang w:val="es-ES"/>
        </w:rPr>
        <w:t xml:space="preserve"> – SAECRQ </w:t>
      </w:r>
      <w:r w:rsidRPr="00865B19">
        <w:rPr>
          <w:rFonts w:eastAsia="SimSun"/>
          <w:bCs/>
          <w:i/>
          <w:vertAlign w:val="subscript"/>
          <w:lang w:val="es-ES"/>
        </w:rPr>
        <w:t>q</w:t>
      </w:r>
    </w:p>
    <w:p w14:paraId="065842B8" w14:textId="4A2EADF0" w:rsidR="00865B19" w:rsidRPr="00865B19" w:rsidRDefault="00865B19" w:rsidP="00865B19">
      <w:pPr>
        <w:spacing w:after="120"/>
        <w:ind w:leftChars="300" w:left="2880" w:hangingChars="900" w:hanging="2160"/>
        <w:rPr>
          <w:rFonts w:eastAsia="SimSun"/>
          <w:bCs/>
          <w:lang w:val="es-ES"/>
        </w:rPr>
      </w:pPr>
      <w:r w:rsidRPr="00865B19">
        <w:rPr>
          <w:rFonts w:eastAsia="SimSun"/>
          <w:bCs/>
          <w:lang w:val="es-ES"/>
        </w:rPr>
        <w:t xml:space="preserve">ECRO </w:t>
      </w:r>
      <w:r w:rsidRPr="00865B19">
        <w:rPr>
          <w:rFonts w:eastAsia="SimSun"/>
          <w:bCs/>
          <w:i/>
          <w:vertAlign w:val="subscript"/>
          <w:lang w:val="es-ES"/>
        </w:rPr>
        <w:t>q</w:t>
      </w:r>
      <w:r w:rsidRPr="00865B19">
        <w:rPr>
          <w:rFonts w:eastAsia="SimSun"/>
          <w:bCs/>
          <w:lang w:val="es-ES"/>
        </w:rPr>
        <w:tab/>
        <w:t>=</w:t>
      </w:r>
      <w:r w:rsidRPr="00865B19">
        <w:rPr>
          <w:rFonts w:eastAsia="SimSun"/>
          <w:bCs/>
          <w:lang w:val="es-ES"/>
        </w:rPr>
        <w:tab/>
      </w:r>
      <w:r w:rsidR="001E564D" w:rsidRPr="00865B19">
        <w:rPr>
          <w:rFonts w:eastAsia="SimSun"/>
          <w:noProof/>
          <w:position w:val="-22"/>
        </w:rPr>
        <w:drawing>
          <wp:inline distT="0" distB="0" distL="0" distR="0" wp14:anchorId="0EA967DA" wp14:editId="2FEDA062">
            <wp:extent cx="144780" cy="297180"/>
            <wp:effectExtent l="0" t="0" r="0" b="0"/>
            <wp:docPr id="140"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865B19">
        <w:rPr>
          <w:rFonts w:eastAsia="SimSun"/>
          <w:bCs/>
          <w:lang w:val="es-ES"/>
        </w:rPr>
        <w:t>(</w:t>
      </w:r>
      <w:proofErr w:type="spellStart"/>
      <w:r w:rsidRPr="00865B19">
        <w:rPr>
          <w:rFonts w:eastAsia="SimSun"/>
          <w:bCs/>
          <w:lang w:val="es-ES"/>
        </w:rPr>
        <w:t>SAECRQ</w:t>
      </w:r>
      <w:r w:rsidRPr="00865B19">
        <w:rPr>
          <w:rFonts w:eastAsia="SimSun"/>
          <w:bCs/>
          <w:i/>
          <w:vertAlign w:val="subscript"/>
          <w:lang w:val="es-ES"/>
        </w:rPr>
        <w:t>q</w:t>
      </w:r>
      <w:proofErr w:type="spellEnd"/>
      <w:r w:rsidRPr="00865B19">
        <w:rPr>
          <w:rFonts w:eastAsia="SimSun"/>
          <w:bCs/>
          <w:lang w:val="es-ES"/>
        </w:rPr>
        <w:t xml:space="preserve"> + </w:t>
      </w:r>
      <w:r w:rsidR="001E564D" w:rsidRPr="00865B19">
        <w:rPr>
          <w:rFonts w:eastAsia="SimSun"/>
          <w:noProof/>
          <w:position w:val="-20"/>
        </w:rPr>
        <w:drawing>
          <wp:inline distT="0" distB="0" distL="0" distR="0" wp14:anchorId="1401D836" wp14:editId="173B87D4">
            <wp:extent cx="144780" cy="274320"/>
            <wp:effectExtent l="0" t="0" r="0" b="0"/>
            <wp:docPr id="14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865B19">
        <w:rPr>
          <w:rFonts w:eastAsia="SimSun"/>
          <w:bCs/>
          <w:lang w:val="es-ES"/>
        </w:rPr>
        <w:t xml:space="preserve">(RTPCECR </w:t>
      </w:r>
      <w:r w:rsidRPr="00865B19">
        <w:rPr>
          <w:rFonts w:eastAsia="SimSun"/>
          <w:bCs/>
          <w:i/>
          <w:vertAlign w:val="subscript"/>
          <w:lang w:val="es-ES"/>
        </w:rPr>
        <w:t>q, m</w:t>
      </w:r>
      <w:r w:rsidRPr="00865B19">
        <w:rPr>
          <w:rFonts w:eastAsia="SimSun"/>
          <w:bCs/>
          <w:lang w:val="es-ES"/>
        </w:rPr>
        <w:t xml:space="preserve">) + PCECR </w:t>
      </w:r>
      <w:r w:rsidRPr="00865B19">
        <w:rPr>
          <w:rFonts w:eastAsia="SimSun"/>
          <w:bCs/>
          <w:i/>
          <w:vertAlign w:val="subscript"/>
          <w:lang w:val="es-ES"/>
        </w:rPr>
        <w:t>q</w:t>
      </w:r>
      <w:r w:rsidRPr="00865B19">
        <w:rPr>
          <w:rFonts w:eastAsia="SimSun"/>
          <w:bCs/>
          <w:lang w:val="es-ES"/>
        </w:rPr>
        <w:t xml:space="preserve"> –  </w:t>
      </w:r>
    </w:p>
    <w:p w14:paraId="03045321" w14:textId="77777777" w:rsidR="00865B19" w:rsidRPr="00865B19" w:rsidRDefault="00865B19" w:rsidP="00865B19">
      <w:pPr>
        <w:spacing w:after="120"/>
        <w:ind w:leftChars="1200" w:left="2880" w:firstLine="720"/>
        <w:rPr>
          <w:rFonts w:eastAsia="SimSun"/>
          <w:bCs/>
          <w:i/>
          <w:vertAlign w:val="subscript"/>
          <w:lang w:val="es-ES"/>
        </w:rPr>
      </w:pPr>
      <w:r w:rsidRPr="00865B19">
        <w:rPr>
          <w:rFonts w:eastAsia="SimSun"/>
          <w:bCs/>
          <w:lang w:val="es-ES"/>
        </w:rPr>
        <w:t xml:space="preserve">ECRFQ </w:t>
      </w:r>
      <w:r w:rsidRPr="00865B19">
        <w:rPr>
          <w:rFonts w:eastAsia="SimSun"/>
          <w:bCs/>
          <w:i/>
          <w:vertAlign w:val="subscript"/>
          <w:lang w:val="es-ES"/>
        </w:rPr>
        <w:t>q</w:t>
      </w:r>
      <w:r w:rsidRPr="00865B19">
        <w:rPr>
          <w:rFonts w:eastAsia="SimSun"/>
          <w:bCs/>
          <w:lang w:val="es-ES"/>
        </w:rPr>
        <w:t xml:space="preserve"> – RECRFQ </w:t>
      </w:r>
      <w:r w:rsidRPr="00865B19">
        <w:rPr>
          <w:rFonts w:eastAsia="SimSun"/>
          <w:bCs/>
          <w:i/>
          <w:vertAlign w:val="subscript"/>
          <w:lang w:val="es-ES"/>
        </w:rPr>
        <w:t>q</w:t>
      </w:r>
      <w:r w:rsidRPr="00865B19">
        <w:rPr>
          <w:rFonts w:eastAsia="SimSun"/>
          <w:bCs/>
          <w:lang w:val="es-ES"/>
        </w:rPr>
        <w:t xml:space="preserve">) * HLRS </w:t>
      </w:r>
      <w:r w:rsidRPr="00865B19">
        <w:rPr>
          <w:rFonts w:eastAsia="SimSun"/>
          <w:bCs/>
          <w:i/>
          <w:vertAlign w:val="subscript"/>
          <w:lang w:val="es-ES"/>
        </w:rPr>
        <w:t>q</w:t>
      </w:r>
    </w:p>
    <w:p w14:paraId="57F5DB00" w14:textId="77777777" w:rsidR="00865B19" w:rsidRPr="00865B19" w:rsidRDefault="00865B19" w:rsidP="00865B19">
      <w:pPr>
        <w:spacing w:after="240"/>
        <w:ind w:leftChars="300" w:left="2880" w:hangingChars="900" w:hanging="2160"/>
        <w:rPr>
          <w:rFonts w:eastAsia="SimSun"/>
          <w:bCs/>
          <w:lang w:val="fr-FR"/>
        </w:rPr>
      </w:pPr>
      <w:r w:rsidRPr="00865B19">
        <w:rPr>
          <w:rFonts w:eastAsia="SimSun"/>
          <w:bCs/>
          <w:lang w:val="fr-FR"/>
        </w:rPr>
        <w:t xml:space="preserve">SAECRQ </w:t>
      </w:r>
      <w:r w:rsidRPr="00865B19">
        <w:rPr>
          <w:rFonts w:eastAsia="SimSun"/>
          <w:bCs/>
          <w:i/>
          <w:vertAlign w:val="subscript"/>
          <w:lang w:val="fr-FR"/>
        </w:rPr>
        <w:t>q</w:t>
      </w:r>
      <w:r w:rsidRPr="00865B19">
        <w:rPr>
          <w:rFonts w:eastAsia="SimSun"/>
          <w:bCs/>
          <w:lang w:val="fr-FR"/>
        </w:rPr>
        <w:tab/>
        <w:t>=</w:t>
      </w:r>
      <w:r w:rsidRPr="00865B19">
        <w:rPr>
          <w:rFonts w:eastAsia="SimSun"/>
          <w:bCs/>
          <w:lang w:val="fr-FR"/>
        </w:rPr>
        <w:tab/>
        <w:t xml:space="preserve">DASAECRQ </w:t>
      </w:r>
      <w:r w:rsidRPr="00865B19">
        <w:rPr>
          <w:rFonts w:eastAsia="SimSun"/>
          <w:bCs/>
          <w:i/>
          <w:vertAlign w:val="subscript"/>
          <w:lang w:val="fr-FR"/>
        </w:rPr>
        <w:t>q</w:t>
      </w:r>
      <w:r w:rsidRPr="00865B19">
        <w:rPr>
          <w:rFonts w:eastAsia="SimSun"/>
          <w:bCs/>
          <w:lang w:val="fr-FR"/>
        </w:rPr>
        <w:t xml:space="preserve"> + RTSAECRQ </w:t>
      </w:r>
      <w:r w:rsidRPr="00865B19">
        <w:rPr>
          <w:rFonts w:eastAsia="SimSun"/>
          <w:bCs/>
          <w:i/>
          <w:vertAlign w:val="subscript"/>
          <w:lang w:val="fr-FR"/>
        </w:rPr>
        <w:t>q</w:t>
      </w:r>
    </w:p>
    <w:p w14:paraId="0DDF69D2" w14:textId="77777777" w:rsidR="00865B19" w:rsidRPr="00865B19" w:rsidRDefault="00865B19" w:rsidP="00865B19">
      <w:pPr>
        <w:keepNext/>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65B19" w:rsidRPr="00865B19" w14:paraId="4FF68545" w14:textId="77777777" w:rsidTr="00C812E5">
        <w:trPr>
          <w:tblHeader/>
        </w:trPr>
        <w:tc>
          <w:tcPr>
            <w:tcW w:w="849" w:type="pct"/>
          </w:tcPr>
          <w:p w14:paraId="4EEB4719" w14:textId="77777777" w:rsidR="00865B19" w:rsidRPr="00865B19" w:rsidRDefault="00865B19" w:rsidP="00865B19">
            <w:pPr>
              <w:keepNext/>
              <w:spacing w:after="120"/>
              <w:rPr>
                <w:rFonts w:eastAsia="SimSun"/>
                <w:b/>
                <w:iCs/>
                <w:sz w:val="20"/>
              </w:rPr>
            </w:pPr>
            <w:r w:rsidRPr="00865B19">
              <w:rPr>
                <w:rFonts w:eastAsia="SimSun"/>
                <w:b/>
                <w:iCs/>
                <w:sz w:val="20"/>
              </w:rPr>
              <w:t>Variable</w:t>
            </w:r>
          </w:p>
        </w:tc>
        <w:tc>
          <w:tcPr>
            <w:tcW w:w="460" w:type="pct"/>
          </w:tcPr>
          <w:p w14:paraId="3313718F" w14:textId="77777777" w:rsidR="00865B19" w:rsidRPr="00865B19" w:rsidRDefault="00865B19" w:rsidP="00865B19">
            <w:pPr>
              <w:keepNext/>
              <w:spacing w:after="120"/>
              <w:rPr>
                <w:rFonts w:eastAsia="SimSun"/>
                <w:b/>
                <w:iCs/>
                <w:sz w:val="20"/>
              </w:rPr>
            </w:pPr>
            <w:r w:rsidRPr="00865B19">
              <w:rPr>
                <w:rFonts w:eastAsia="SimSun"/>
                <w:b/>
                <w:iCs/>
                <w:sz w:val="20"/>
              </w:rPr>
              <w:t>Unit</w:t>
            </w:r>
          </w:p>
        </w:tc>
        <w:tc>
          <w:tcPr>
            <w:tcW w:w="3691" w:type="pct"/>
          </w:tcPr>
          <w:p w14:paraId="0BF84EDF" w14:textId="77777777" w:rsidR="00865B19" w:rsidRPr="00865B19" w:rsidRDefault="00865B19" w:rsidP="00865B19">
            <w:pPr>
              <w:keepNext/>
              <w:spacing w:after="120"/>
              <w:rPr>
                <w:rFonts w:eastAsia="SimSun"/>
                <w:b/>
                <w:iCs/>
                <w:sz w:val="20"/>
              </w:rPr>
            </w:pPr>
            <w:r w:rsidRPr="00865B19">
              <w:rPr>
                <w:rFonts w:eastAsia="SimSun"/>
                <w:b/>
                <w:iCs/>
                <w:sz w:val="20"/>
              </w:rPr>
              <w:t>Description</w:t>
            </w:r>
          </w:p>
        </w:tc>
      </w:tr>
      <w:tr w:rsidR="00865B19" w:rsidRPr="00865B19" w14:paraId="64442667" w14:textId="77777777" w:rsidTr="00C812E5">
        <w:tc>
          <w:tcPr>
            <w:tcW w:w="849" w:type="pct"/>
          </w:tcPr>
          <w:p w14:paraId="3F63941D" w14:textId="77777777" w:rsidR="00865B19" w:rsidRPr="00865B19" w:rsidRDefault="00865B19" w:rsidP="00865B19">
            <w:pPr>
              <w:spacing w:after="60"/>
              <w:rPr>
                <w:rFonts w:eastAsia="SimSun"/>
                <w:iCs/>
                <w:sz w:val="20"/>
              </w:rPr>
            </w:pPr>
            <w:r w:rsidRPr="00865B19">
              <w:rPr>
                <w:rFonts w:eastAsia="SimSun"/>
                <w:iCs/>
                <w:sz w:val="20"/>
              </w:rPr>
              <w:t xml:space="preserve">ECRCOST </w:t>
            </w:r>
            <w:r w:rsidRPr="00865B19">
              <w:rPr>
                <w:rFonts w:eastAsia="SimSun"/>
                <w:i/>
                <w:iCs/>
                <w:sz w:val="20"/>
                <w:vertAlign w:val="subscript"/>
              </w:rPr>
              <w:t>q</w:t>
            </w:r>
          </w:p>
        </w:tc>
        <w:tc>
          <w:tcPr>
            <w:tcW w:w="460" w:type="pct"/>
          </w:tcPr>
          <w:p w14:paraId="6A35F386" w14:textId="77777777" w:rsidR="00865B19" w:rsidRPr="00865B19" w:rsidRDefault="00865B19" w:rsidP="00865B19">
            <w:pPr>
              <w:keepNext/>
              <w:spacing w:after="60"/>
              <w:rPr>
                <w:rFonts w:eastAsia="SimSun"/>
                <w:iCs/>
                <w:sz w:val="20"/>
              </w:rPr>
            </w:pPr>
            <w:r w:rsidRPr="00865B19">
              <w:rPr>
                <w:rFonts w:eastAsia="SimSun"/>
                <w:iCs/>
                <w:sz w:val="20"/>
              </w:rPr>
              <w:t>$</w:t>
            </w:r>
          </w:p>
        </w:tc>
        <w:tc>
          <w:tcPr>
            <w:tcW w:w="3691" w:type="pct"/>
          </w:tcPr>
          <w:p w14:paraId="32CC5776" w14:textId="77777777" w:rsidR="00865B19" w:rsidRPr="00865B19" w:rsidRDefault="00865B19" w:rsidP="00865B19">
            <w:pPr>
              <w:keepNext/>
              <w:spacing w:after="60"/>
              <w:rPr>
                <w:rFonts w:eastAsia="SimSun"/>
                <w:iCs/>
                <w:sz w:val="20"/>
              </w:rPr>
            </w:pPr>
            <w:r w:rsidRPr="00865B19">
              <w:rPr>
                <w:rFonts w:eastAsia="SimSun"/>
                <w:i/>
                <w:iCs/>
                <w:sz w:val="20"/>
              </w:rPr>
              <w:t>ERCOT Contingency Reserve Service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ECRS, for the hour.</w:t>
            </w:r>
          </w:p>
        </w:tc>
      </w:tr>
      <w:tr w:rsidR="00865B19" w:rsidRPr="00865B19" w14:paraId="1E1191C1" w14:textId="77777777" w:rsidTr="00C812E5">
        <w:tc>
          <w:tcPr>
            <w:tcW w:w="849" w:type="pct"/>
            <w:tcBorders>
              <w:top w:val="single" w:sz="4" w:space="0" w:color="auto"/>
              <w:left w:val="single" w:sz="4" w:space="0" w:color="auto"/>
              <w:bottom w:val="single" w:sz="4" w:space="0" w:color="auto"/>
              <w:right w:val="single" w:sz="4" w:space="0" w:color="auto"/>
            </w:tcBorders>
          </w:tcPr>
          <w:p w14:paraId="258223C6" w14:textId="77777777" w:rsidR="00865B19" w:rsidRPr="00865B19" w:rsidRDefault="00865B19" w:rsidP="00865B19">
            <w:pPr>
              <w:spacing w:after="60"/>
              <w:rPr>
                <w:rFonts w:eastAsia="SimSun"/>
                <w:iCs/>
                <w:sz w:val="20"/>
              </w:rPr>
            </w:pPr>
            <w:r w:rsidRPr="00865B19">
              <w:rPr>
                <w:rFonts w:eastAsia="SimSun"/>
                <w:iCs/>
                <w:sz w:val="20"/>
              </w:rPr>
              <w:t>ECRPR</w:t>
            </w:r>
          </w:p>
        </w:tc>
        <w:tc>
          <w:tcPr>
            <w:tcW w:w="460" w:type="pct"/>
            <w:tcBorders>
              <w:top w:val="single" w:sz="4" w:space="0" w:color="auto"/>
              <w:left w:val="single" w:sz="4" w:space="0" w:color="auto"/>
              <w:bottom w:val="single" w:sz="4" w:space="0" w:color="auto"/>
              <w:right w:val="single" w:sz="4" w:space="0" w:color="auto"/>
            </w:tcBorders>
          </w:tcPr>
          <w:p w14:paraId="0CA31B0E" w14:textId="77777777" w:rsidR="00865B19" w:rsidRPr="00865B19" w:rsidRDefault="00865B19" w:rsidP="00865B19">
            <w:pPr>
              <w:spacing w:after="60"/>
              <w:rPr>
                <w:rFonts w:eastAsia="SimSun"/>
                <w:iCs/>
                <w:sz w:val="20"/>
              </w:rPr>
            </w:pPr>
            <w:r w:rsidRPr="00865B19">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8519D6F" w14:textId="77777777" w:rsidR="00865B19" w:rsidRPr="00865B19" w:rsidRDefault="00865B19" w:rsidP="00865B19">
            <w:pPr>
              <w:spacing w:after="60"/>
              <w:rPr>
                <w:rFonts w:eastAsia="SimSun"/>
                <w:i/>
                <w:iCs/>
                <w:sz w:val="20"/>
              </w:rPr>
            </w:pPr>
            <w:r w:rsidRPr="00865B19">
              <w:rPr>
                <w:rFonts w:eastAsia="SimSun"/>
                <w:i/>
                <w:iCs/>
                <w:sz w:val="20"/>
              </w:rPr>
              <w:t>ERCOT Contingency Reserve Service Price—</w:t>
            </w:r>
            <w:r w:rsidRPr="00865B19">
              <w:rPr>
                <w:rFonts w:eastAsia="SimSun"/>
                <w:iCs/>
                <w:sz w:val="20"/>
              </w:rPr>
              <w:t>The price for ECRS calculated based on the net total costs for ECRS, for the hour.</w:t>
            </w:r>
          </w:p>
        </w:tc>
      </w:tr>
      <w:tr w:rsidR="00865B19" w:rsidRPr="00865B19" w14:paraId="3D0341FB" w14:textId="77777777" w:rsidTr="00C812E5">
        <w:tc>
          <w:tcPr>
            <w:tcW w:w="849" w:type="pct"/>
            <w:tcBorders>
              <w:top w:val="single" w:sz="4" w:space="0" w:color="auto"/>
              <w:left w:val="single" w:sz="4" w:space="0" w:color="auto"/>
              <w:bottom w:val="single" w:sz="4" w:space="0" w:color="auto"/>
              <w:right w:val="single" w:sz="4" w:space="0" w:color="auto"/>
            </w:tcBorders>
          </w:tcPr>
          <w:p w14:paraId="23115834" w14:textId="77777777" w:rsidR="00865B19" w:rsidRPr="00865B19" w:rsidRDefault="00865B19" w:rsidP="00865B19">
            <w:pPr>
              <w:spacing w:after="60"/>
              <w:rPr>
                <w:rFonts w:eastAsia="SimSun"/>
                <w:iCs/>
                <w:sz w:val="20"/>
              </w:rPr>
            </w:pPr>
            <w:r w:rsidRPr="00865B19">
              <w:rPr>
                <w:rFonts w:eastAsia="SimSun"/>
                <w:iCs/>
                <w:sz w:val="20"/>
              </w:rPr>
              <w:t>ECRCOSTTOT</w:t>
            </w:r>
          </w:p>
        </w:tc>
        <w:tc>
          <w:tcPr>
            <w:tcW w:w="460" w:type="pct"/>
            <w:tcBorders>
              <w:top w:val="single" w:sz="4" w:space="0" w:color="auto"/>
              <w:left w:val="single" w:sz="4" w:space="0" w:color="auto"/>
              <w:bottom w:val="single" w:sz="4" w:space="0" w:color="auto"/>
              <w:right w:val="single" w:sz="4" w:space="0" w:color="auto"/>
            </w:tcBorders>
          </w:tcPr>
          <w:p w14:paraId="6B719A7B" w14:textId="77777777" w:rsidR="00865B19" w:rsidRPr="00865B19" w:rsidRDefault="00865B19" w:rsidP="00865B19">
            <w:pPr>
              <w:spacing w:after="60"/>
              <w:rPr>
                <w:rFonts w:eastAsia="SimSun"/>
                <w:iCs/>
                <w:sz w:val="20"/>
              </w:rPr>
            </w:pPr>
            <w:r w:rsidRPr="00865B19">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0040477D" w14:textId="77777777" w:rsidR="00865B19" w:rsidRPr="00865B19" w:rsidRDefault="00865B19" w:rsidP="00865B19">
            <w:pPr>
              <w:spacing w:after="60"/>
              <w:rPr>
                <w:rFonts w:eastAsia="SimSun"/>
                <w:i/>
                <w:iCs/>
                <w:sz w:val="20"/>
              </w:rPr>
            </w:pPr>
            <w:r w:rsidRPr="00865B19">
              <w:rPr>
                <w:rFonts w:eastAsia="SimSun"/>
                <w:i/>
                <w:iCs/>
                <w:sz w:val="20"/>
              </w:rPr>
              <w:t>ERCOT Contingency Reserve Service Cost Total</w:t>
            </w:r>
            <w:r w:rsidRPr="00865B19">
              <w:rPr>
                <w:rFonts w:eastAsia="SimSun"/>
                <w:iCs/>
                <w:sz w:val="20"/>
              </w:rPr>
              <w:t>—The net total costs for ECRS, for the hour.  See item (6)(a) above.</w:t>
            </w:r>
          </w:p>
        </w:tc>
      </w:tr>
      <w:tr w:rsidR="00865B19" w:rsidRPr="00865B19" w14:paraId="32CB2CE2" w14:textId="77777777" w:rsidTr="00C812E5">
        <w:tc>
          <w:tcPr>
            <w:tcW w:w="849" w:type="pct"/>
            <w:tcBorders>
              <w:top w:val="single" w:sz="4" w:space="0" w:color="auto"/>
              <w:left w:val="single" w:sz="4" w:space="0" w:color="auto"/>
              <w:bottom w:val="single" w:sz="4" w:space="0" w:color="auto"/>
              <w:right w:val="single" w:sz="4" w:space="0" w:color="auto"/>
            </w:tcBorders>
          </w:tcPr>
          <w:p w14:paraId="4106FD2C" w14:textId="77777777" w:rsidR="00865B19" w:rsidRPr="00865B19" w:rsidRDefault="00865B19" w:rsidP="00865B19">
            <w:pPr>
              <w:spacing w:after="60"/>
              <w:rPr>
                <w:rFonts w:eastAsia="SimSun"/>
                <w:iCs/>
                <w:sz w:val="20"/>
              </w:rPr>
            </w:pPr>
            <w:r w:rsidRPr="00865B19">
              <w:rPr>
                <w:rFonts w:eastAsia="SimSun"/>
                <w:iCs/>
                <w:sz w:val="20"/>
              </w:rPr>
              <w:t>ECRQTOT</w:t>
            </w:r>
          </w:p>
        </w:tc>
        <w:tc>
          <w:tcPr>
            <w:tcW w:w="460" w:type="pct"/>
            <w:tcBorders>
              <w:top w:val="single" w:sz="4" w:space="0" w:color="auto"/>
              <w:left w:val="single" w:sz="4" w:space="0" w:color="auto"/>
              <w:bottom w:val="single" w:sz="4" w:space="0" w:color="auto"/>
              <w:right w:val="single" w:sz="4" w:space="0" w:color="auto"/>
            </w:tcBorders>
          </w:tcPr>
          <w:p w14:paraId="442B51AF"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CE9721A" w14:textId="77777777" w:rsidR="00865B19" w:rsidRPr="00865B19" w:rsidRDefault="00865B19" w:rsidP="00865B19">
            <w:pPr>
              <w:spacing w:after="60"/>
              <w:rPr>
                <w:rFonts w:eastAsia="SimSun"/>
                <w:i/>
                <w:iCs/>
                <w:sz w:val="20"/>
              </w:rPr>
            </w:pPr>
            <w:r w:rsidRPr="00865B19">
              <w:rPr>
                <w:rFonts w:eastAsia="SimSun"/>
                <w:i/>
                <w:iCs/>
                <w:sz w:val="20"/>
              </w:rPr>
              <w:t>ERCOT Contingency Reserve Service Quantity Total</w:t>
            </w:r>
            <w:r w:rsidRPr="00865B19">
              <w:rPr>
                <w:rFonts w:eastAsia="SimSun"/>
                <w:iCs/>
                <w:sz w:val="20"/>
              </w:rPr>
              <w:t xml:space="preserve">—The sum of every QSE’s Ancillary Service Obligation minus its self-arranged ECRS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3995C402" w14:textId="77777777" w:rsidTr="00C812E5">
        <w:tc>
          <w:tcPr>
            <w:tcW w:w="849" w:type="pct"/>
            <w:tcBorders>
              <w:top w:val="single" w:sz="4" w:space="0" w:color="auto"/>
              <w:left w:val="single" w:sz="4" w:space="0" w:color="auto"/>
              <w:bottom w:val="single" w:sz="4" w:space="0" w:color="auto"/>
              <w:right w:val="single" w:sz="4" w:space="0" w:color="auto"/>
            </w:tcBorders>
          </w:tcPr>
          <w:p w14:paraId="3785A0FC" w14:textId="77777777" w:rsidR="00865B19" w:rsidRPr="00865B19" w:rsidRDefault="00865B19" w:rsidP="00865B19">
            <w:pPr>
              <w:spacing w:after="60"/>
              <w:rPr>
                <w:rFonts w:eastAsia="SimSun"/>
                <w:iCs/>
                <w:sz w:val="20"/>
              </w:rPr>
            </w:pPr>
            <w:r w:rsidRPr="00865B19">
              <w:rPr>
                <w:rFonts w:eastAsia="SimSun"/>
                <w:iCs/>
                <w:sz w:val="20"/>
              </w:rPr>
              <w:t xml:space="preserve">ECRQ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C7DB6F2"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DE01BC3" w14:textId="77777777" w:rsidR="00865B19" w:rsidRPr="00865B19" w:rsidRDefault="00865B19" w:rsidP="00865B19">
            <w:pPr>
              <w:spacing w:after="60"/>
              <w:rPr>
                <w:rFonts w:eastAsia="SimSun"/>
                <w:i/>
                <w:iCs/>
                <w:sz w:val="20"/>
              </w:rPr>
            </w:pPr>
            <w:r w:rsidRPr="00865B19">
              <w:rPr>
                <w:rFonts w:eastAsia="SimSun"/>
                <w:i/>
                <w:iCs/>
                <w:sz w:val="20"/>
              </w:rPr>
              <w:t>ERCOT Contingency Reserve Service Quantity per QSE</w:t>
            </w:r>
            <w:r w:rsidRPr="00865B19">
              <w:rPr>
                <w:rFonts w:eastAsia="SimSun"/>
                <w:iCs/>
                <w:sz w:val="20"/>
              </w:rPr>
              <w:t xml:space="preserve">—The QSE </w:t>
            </w:r>
            <w:r w:rsidRPr="00865B19">
              <w:rPr>
                <w:rFonts w:eastAsia="SimSun"/>
                <w:i/>
                <w:iCs/>
                <w:sz w:val="20"/>
              </w:rPr>
              <w:t>q</w:t>
            </w:r>
            <w:r w:rsidRPr="00865B19">
              <w:rPr>
                <w:rFonts w:eastAsia="SimSun"/>
                <w:iCs/>
                <w:sz w:val="20"/>
              </w:rPr>
              <w:t xml:space="preserve">’s Ancillary Service Obligation minus its self-arranged ECRS quantity in the DAM and </w:t>
            </w:r>
            <w:proofErr w:type="gramStart"/>
            <w:r w:rsidRPr="00865B19">
              <w:rPr>
                <w:rFonts w:eastAsia="SimSun"/>
                <w:iCs/>
                <w:sz w:val="20"/>
              </w:rPr>
              <w:t>any and all</w:t>
            </w:r>
            <w:proofErr w:type="gramEnd"/>
            <w:r w:rsidRPr="00865B19">
              <w:rPr>
                <w:rFonts w:eastAsia="SimSun"/>
                <w:iCs/>
                <w:sz w:val="20"/>
              </w:rPr>
              <w:t xml:space="preserve"> SASMs, for the hour.</w:t>
            </w:r>
          </w:p>
        </w:tc>
      </w:tr>
      <w:tr w:rsidR="00865B19" w:rsidRPr="00865B19" w14:paraId="0D7169A2" w14:textId="77777777" w:rsidTr="00C812E5">
        <w:tc>
          <w:tcPr>
            <w:tcW w:w="849" w:type="pct"/>
            <w:tcBorders>
              <w:top w:val="single" w:sz="4" w:space="0" w:color="auto"/>
              <w:left w:val="single" w:sz="4" w:space="0" w:color="auto"/>
              <w:bottom w:val="single" w:sz="4" w:space="0" w:color="auto"/>
              <w:right w:val="single" w:sz="4" w:space="0" w:color="auto"/>
            </w:tcBorders>
          </w:tcPr>
          <w:p w14:paraId="418D5519" w14:textId="77777777" w:rsidR="00865B19" w:rsidRPr="00865B19" w:rsidRDefault="00865B19" w:rsidP="00865B19">
            <w:pPr>
              <w:spacing w:after="60"/>
              <w:rPr>
                <w:rFonts w:eastAsia="SimSun"/>
                <w:iCs/>
                <w:sz w:val="20"/>
              </w:rPr>
            </w:pPr>
            <w:r w:rsidRPr="00865B19">
              <w:rPr>
                <w:rFonts w:eastAsia="SimSun"/>
                <w:iCs/>
                <w:sz w:val="20"/>
              </w:rPr>
              <w:t xml:space="preserve">ECRO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60667C9"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EC883B5" w14:textId="77777777" w:rsidR="00865B19" w:rsidRPr="00865B19" w:rsidRDefault="00865B19" w:rsidP="00865B19">
            <w:pPr>
              <w:spacing w:after="60"/>
              <w:rPr>
                <w:rFonts w:eastAsia="SimSun"/>
                <w:i/>
                <w:iCs/>
                <w:sz w:val="20"/>
              </w:rPr>
            </w:pPr>
            <w:r w:rsidRPr="00865B19">
              <w:rPr>
                <w:rFonts w:eastAsia="SimSun"/>
                <w:i/>
                <w:iCs/>
                <w:sz w:val="20"/>
              </w:rPr>
              <w:t>ERCOT Contingency Reserve Service Obligation per QSE</w:t>
            </w:r>
            <w:r w:rsidRPr="00865B19">
              <w:rPr>
                <w:rFonts w:eastAsia="SimSun"/>
                <w:iCs/>
                <w:sz w:val="20"/>
              </w:rPr>
              <w:t xml:space="preserve">—The Ancillary Service Obligation of QSE </w:t>
            </w:r>
            <w:r w:rsidRPr="00865B19">
              <w:rPr>
                <w:rFonts w:eastAsia="SimSun"/>
                <w:i/>
                <w:iCs/>
                <w:sz w:val="20"/>
              </w:rPr>
              <w:t>q</w:t>
            </w:r>
            <w:r w:rsidRPr="00865B19">
              <w:rPr>
                <w:rFonts w:eastAsia="SimSun"/>
                <w:iCs/>
                <w:sz w:val="20"/>
              </w:rPr>
              <w:t>, for the hour.</w:t>
            </w:r>
          </w:p>
        </w:tc>
      </w:tr>
      <w:tr w:rsidR="00865B19" w:rsidRPr="00865B19" w14:paraId="73830AE9" w14:textId="77777777" w:rsidTr="00C812E5">
        <w:tc>
          <w:tcPr>
            <w:tcW w:w="849" w:type="pct"/>
            <w:tcBorders>
              <w:top w:val="single" w:sz="4" w:space="0" w:color="auto"/>
              <w:left w:val="single" w:sz="4" w:space="0" w:color="auto"/>
              <w:bottom w:val="single" w:sz="4" w:space="0" w:color="auto"/>
              <w:right w:val="single" w:sz="4" w:space="0" w:color="auto"/>
            </w:tcBorders>
          </w:tcPr>
          <w:p w14:paraId="52EE2C24" w14:textId="77777777" w:rsidR="00865B19" w:rsidRPr="00865B19" w:rsidRDefault="00865B19" w:rsidP="00865B19">
            <w:pPr>
              <w:spacing w:after="60"/>
              <w:rPr>
                <w:rFonts w:eastAsia="SimSun"/>
                <w:iCs/>
                <w:sz w:val="20"/>
              </w:rPr>
            </w:pPr>
            <w:r w:rsidRPr="00865B19">
              <w:rPr>
                <w:rFonts w:eastAsia="SimSun"/>
                <w:iCs/>
                <w:sz w:val="20"/>
              </w:rPr>
              <w:lastRenderedPageBreak/>
              <w:t>DASAECRQ</w:t>
            </w:r>
            <w:r w:rsidRPr="00865B19">
              <w:rPr>
                <w:rFonts w:eastAsia="SimSun"/>
                <w:i/>
                <w:iCs/>
                <w:sz w:val="20"/>
              </w:rPr>
              <w:t xml:space="preserve">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203513"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CA0E521" w14:textId="77777777" w:rsidR="00865B19" w:rsidRPr="00865B19" w:rsidRDefault="00865B19" w:rsidP="00865B19">
            <w:pPr>
              <w:spacing w:after="60"/>
              <w:rPr>
                <w:rFonts w:eastAsia="SimSun"/>
                <w:i/>
                <w:iCs/>
                <w:sz w:val="20"/>
              </w:rPr>
            </w:pPr>
            <w:r w:rsidRPr="00865B19">
              <w:rPr>
                <w:rFonts w:eastAsia="SimSun"/>
                <w:i/>
                <w:iCs/>
                <w:sz w:val="20"/>
              </w:rPr>
              <w:t>Day-Ahead Self-Arranged ERCOT Contingency Reserve Service Quantity per QSE</w:t>
            </w:r>
            <w:r w:rsidRPr="00865B19">
              <w:rPr>
                <w:rFonts w:eastAsia="SimSun"/>
                <w:iCs/>
                <w:sz w:val="20"/>
              </w:rPr>
              <w:t xml:space="preserve">—The self-arranged ECRS quantity submitted by QSE </w:t>
            </w:r>
            <w:r w:rsidRPr="00865B19">
              <w:rPr>
                <w:rFonts w:eastAsia="SimSun"/>
                <w:i/>
                <w:iCs/>
                <w:sz w:val="20"/>
              </w:rPr>
              <w:t>q</w:t>
            </w:r>
            <w:r w:rsidRPr="00865B19">
              <w:rPr>
                <w:rFonts w:eastAsia="SimSun"/>
                <w:iCs/>
                <w:sz w:val="20"/>
              </w:rPr>
              <w:t xml:space="preserve"> before 1000 in the Day-Ahead.</w:t>
            </w:r>
          </w:p>
        </w:tc>
      </w:tr>
      <w:tr w:rsidR="00865B19" w:rsidRPr="00865B19" w14:paraId="562EE764" w14:textId="77777777" w:rsidTr="00C812E5">
        <w:tc>
          <w:tcPr>
            <w:tcW w:w="849" w:type="pct"/>
            <w:tcBorders>
              <w:top w:val="single" w:sz="4" w:space="0" w:color="auto"/>
              <w:left w:val="single" w:sz="4" w:space="0" w:color="auto"/>
              <w:bottom w:val="single" w:sz="4" w:space="0" w:color="auto"/>
              <w:right w:val="single" w:sz="4" w:space="0" w:color="auto"/>
            </w:tcBorders>
          </w:tcPr>
          <w:p w14:paraId="05468A74" w14:textId="77777777" w:rsidR="00865B19" w:rsidRPr="00865B19" w:rsidRDefault="00865B19" w:rsidP="00865B19">
            <w:pPr>
              <w:spacing w:after="60"/>
              <w:rPr>
                <w:rFonts w:eastAsia="SimSun"/>
                <w:iCs/>
                <w:sz w:val="20"/>
              </w:rPr>
            </w:pPr>
            <w:r w:rsidRPr="00865B19">
              <w:rPr>
                <w:rFonts w:eastAsia="SimSun"/>
                <w:iCs/>
                <w:sz w:val="20"/>
              </w:rPr>
              <w:t>RTSAECRQ</w:t>
            </w:r>
            <w:r w:rsidRPr="00865B19">
              <w:rPr>
                <w:rFonts w:eastAsia="SimSun"/>
                <w:i/>
                <w:iCs/>
                <w:sz w:val="20"/>
              </w:rPr>
              <w:t xml:space="preserve">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E3A36B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A51FBA0" w14:textId="77777777" w:rsidR="00865B19" w:rsidRPr="00865B19" w:rsidRDefault="00865B19" w:rsidP="00865B19">
            <w:pPr>
              <w:spacing w:after="60"/>
              <w:rPr>
                <w:rFonts w:eastAsia="SimSun"/>
                <w:i/>
                <w:iCs/>
                <w:sz w:val="20"/>
              </w:rPr>
            </w:pPr>
            <w:r w:rsidRPr="00865B19">
              <w:rPr>
                <w:rFonts w:eastAsia="SimSun"/>
                <w:i/>
                <w:iCs/>
                <w:sz w:val="20"/>
              </w:rPr>
              <w:t>Self-Arranged ERCOT Contingency Reserve Service Quantity per QSE for all SASMs</w:t>
            </w:r>
            <w:r w:rsidRPr="00865B19">
              <w:rPr>
                <w:rFonts w:eastAsia="SimSun"/>
                <w:iCs/>
                <w:sz w:val="20"/>
              </w:rPr>
              <w:t xml:space="preserve">—The sum of all self-arranged ECRS quantities submitted by QSE </w:t>
            </w:r>
            <w:r w:rsidRPr="00865B19">
              <w:rPr>
                <w:rFonts w:eastAsia="SimSun"/>
                <w:i/>
                <w:iCs/>
                <w:sz w:val="20"/>
              </w:rPr>
              <w:t>q</w:t>
            </w:r>
            <w:r w:rsidRPr="00865B19">
              <w:rPr>
                <w:rFonts w:eastAsia="SimSun"/>
                <w:iCs/>
                <w:sz w:val="20"/>
              </w:rPr>
              <w:t xml:space="preserve"> for all SASMs due to an increase in the Ancillary Service Plan per Section 4.4.7.1.</w:t>
            </w:r>
          </w:p>
        </w:tc>
      </w:tr>
      <w:tr w:rsidR="00865B19" w:rsidRPr="00865B19" w14:paraId="6211838F" w14:textId="77777777" w:rsidTr="00C812E5">
        <w:tc>
          <w:tcPr>
            <w:tcW w:w="849" w:type="pct"/>
            <w:tcBorders>
              <w:top w:val="single" w:sz="4" w:space="0" w:color="auto"/>
              <w:left w:val="single" w:sz="4" w:space="0" w:color="auto"/>
              <w:bottom w:val="single" w:sz="4" w:space="0" w:color="auto"/>
              <w:right w:val="single" w:sz="4" w:space="0" w:color="auto"/>
            </w:tcBorders>
          </w:tcPr>
          <w:p w14:paraId="606FBEFE" w14:textId="77777777" w:rsidR="00865B19" w:rsidRPr="00865B19" w:rsidRDefault="00865B19" w:rsidP="00865B19">
            <w:pPr>
              <w:spacing w:after="60"/>
              <w:rPr>
                <w:rFonts w:eastAsia="SimSun"/>
                <w:iCs/>
                <w:sz w:val="20"/>
              </w:rPr>
            </w:pPr>
            <w:r w:rsidRPr="00865B19">
              <w:rPr>
                <w:rFonts w:eastAsia="SimSun"/>
                <w:iCs/>
                <w:sz w:val="20"/>
              </w:rPr>
              <w:t xml:space="preserve">RTPCECR </w:t>
            </w:r>
            <w:r w:rsidRPr="00865B19">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9FF040B"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74AF7CF"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per QSE by market—</w:t>
            </w:r>
            <w:r w:rsidRPr="00865B19">
              <w:rPr>
                <w:rFonts w:eastAsia="SimSun"/>
                <w:iCs/>
                <w:sz w:val="20"/>
              </w:rPr>
              <w:t xml:space="preserve">The MW portion of QSE </w:t>
            </w:r>
            <w:r w:rsidRPr="00865B19">
              <w:rPr>
                <w:rFonts w:eastAsia="SimSun"/>
                <w:i/>
                <w:iCs/>
                <w:sz w:val="20"/>
              </w:rPr>
              <w:t>q</w:t>
            </w:r>
            <w:r w:rsidRPr="00865B19">
              <w:rPr>
                <w:rFonts w:eastAsia="SimSun"/>
                <w:iCs/>
                <w:sz w:val="20"/>
              </w:rPr>
              <w:t xml:space="preserve">’s Ancillary Service Offers cleared in the market </w:t>
            </w:r>
            <w:r w:rsidRPr="00865B19">
              <w:rPr>
                <w:rFonts w:eastAsia="SimSun"/>
                <w:i/>
                <w:iCs/>
                <w:sz w:val="20"/>
              </w:rPr>
              <w:t>m</w:t>
            </w:r>
            <w:r w:rsidRPr="00865B19">
              <w:rPr>
                <w:rFonts w:eastAsia="SimSun"/>
                <w:iCs/>
                <w:sz w:val="20"/>
              </w:rPr>
              <w:t xml:space="preserve"> to provide ECRS, for the hour.</w:t>
            </w:r>
          </w:p>
        </w:tc>
      </w:tr>
      <w:tr w:rsidR="00865B19" w:rsidRPr="00865B19" w14:paraId="3770B42A" w14:textId="77777777" w:rsidTr="00C812E5">
        <w:tc>
          <w:tcPr>
            <w:tcW w:w="849" w:type="pct"/>
            <w:tcBorders>
              <w:top w:val="single" w:sz="4" w:space="0" w:color="auto"/>
              <w:left w:val="single" w:sz="4" w:space="0" w:color="auto"/>
              <w:bottom w:val="single" w:sz="4" w:space="0" w:color="auto"/>
              <w:right w:val="single" w:sz="4" w:space="0" w:color="auto"/>
            </w:tcBorders>
          </w:tcPr>
          <w:p w14:paraId="54F0EA1A" w14:textId="77777777" w:rsidR="00865B19" w:rsidRPr="00865B19" w:rsidRDefault="00865B19" w:rsidP="00865B19">
            <w:pPr>
              <w:spacing w:after="60"/>
              <w:rPr>
                <w:rFonts w:eastAsia="SimSun"/>
                <w:iCs/>
                <w:sz w:val="20"/>
              </w:rPr>
            </w:pPr>
            <w:r w:rsidRPr="00865B19">
              <w:rPr>
                <w:rFonts w:eastAsia="SimSun"/>
                <w:iCs/>
                <w:sz w:val="20"/>
              </w:rPr>
              <w:t xml:space="preserve">ECRFQ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951C987" w14:textId="77777777" w:rsidR="00865B19" w:rsidRPr="00865B19" w:rsidRDefault="00865B19" w:rsidP="00865B19">
            <w:pPr>
              <w:spacing w:after="60"/>
              <w:rPr>
                <w:rFonts w:eastAsia="SimSun"/>
                <w:iCs/>
                <w:sz w:val="20"/>
              </w:rPr>
            </w:pPr>
            <w:r w:rsidRPr="00865B19">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1AD10F8" w14:textId="77777777" w:rsidR="00865B19" w:rsidRPr="00865B19" w:rsidRDefault="00865B19" w:rsidP="00865B19">
            <w:pPr>
              <w:spacing w:after="60"/>
              <w:rPr>
                <w:rFonts w:eastAsia="SimSun"/>
                <w:iCs/>
                <w:sz w:val="20"/>
              </w:rPr>
            </w:pPr>
            <w:r w:rsidRPr="00865B19">
              <w:rPr>
                <w:rFonts w:eastAsia="SimSun"/>
                <w:i/>
                <w:iCs/>
                <w:sz w:val="20"/>
              </w:rPr>
              <w:t>ERCOT Contingency Reserve Service Failure Quantity per QSE—</w:t>
            </w:r>
            <w:r w:rsidRPr="00865B19">
              <w:rPr>
                <w:rFonts w:eastAsia="SimSun"/>
                <w:iCs/>
                <w:sz w:val="20"/>
              </w:rPr>
              <w:t xml:space="preserve">QSE </w:t>
            </w:r>
            <w:r w:rsidRPr="00865B19">
              <w:rPr>
                <w:rFonts w:eastAsia="SimSun"/>
                <w:i/>
                <w:iCs/>
                <w:sz w:val="20"/>
              </w:rPr>
              <w:t>q</w:t>
            </w:r>
            <w:r w:rsidRPr="00865B19">
              <w:rPr>
                <w:rFonts w:eastAsia="SimSun"/>
                <w:iCs/>
                <w:sz w:val="20"/>
              </w:rPr>
              <w:t>’s total capacity associated with failures on its Ancillary Service Supply Responsibility for ECRS, for the hour.</w:t>
            </w:r>
          </w:p>
        </w:tc>
      </w:tr>
      <w:tr w:rsidR="00865B19" w:rsidRPr="00865B19" w14:paraId="2BB4A93D" w14:textId="77777777" w:rsidTr="00C812E5">
        <w:tc>
          <w:tcPr>
            <w:tcW w:w="849" w:type="pct"/>
            <w:tcBorders>
              <w:top w:val="single" w:sz="4" w:space="0" w:color="auto"/>
              <w:left w:val="single" w:sz="4" w:space="0" w:color="auto"/>
              <w:bottom w:val="single" w:sz="4" w:space="0" w:color="auto"/>
              <w:right w:val="single" w:sz="4" w:space="0" w:color="auto"/>
            </w:tcBorders>
          </w:tcPr>
          <w:p w14:paraId="79BC8054" w14:textId="77777777" w:rsidR="00865B19" w:rsidRPr="00865B19" w:rsidRDefault="00865B19" w:rsidP="00865B19">
            <w:pPr>
              <w:spacing w:after="60"/>
              <w:rPr>
                <w:rFonts w:eastAsia="SimSun"/>
                <w:iCs/>
                <w:sz w:val="20"/>
              </w:rPr>
            </w:pPr>
            <w:r w:rsidRPr="00865B19">
              <w:rPr>
                <w:rFonts w:eastAsia="SimSun"/>
                <w:sz w:val="20"/>
              </w:rPr>
              <w:t xml:space="preserve">RECRFQ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9404E2" w14:textId="77777777" w:rsidR="00865B19" w:rsidRPr="00865B19" w:rsidRDefault="00865B19" w:rsidP="00865B19">
            <w:pPr>
              <w:spacing w:after="60"/>
              <w:rPr>
                <w:rFonts w:eastAsia="SimSun"/>
                <w:iCs/>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C8C415E" w14:textId="77777777" w:rsidR="00865B19" w:rsidRPr="00865B19" w:rsidRDefault="00865B19" w:rsidP="00865B19">
            <w:pPr>
              <w:spacing w:after="60"/>
              <w:rPr>
                <w:rFonts w:eastAsia="SimSun"/>
                <w:i/>
                <w:iCs/>
                <w:sz w:val="20"/>
              </w:rPr>
            </w:pPr>
            <w:r w:rsidRPr="00865B19">
              <w:rPr>
                <w:rFonts w:eastAsia="SimSun"/>
                <w:i/>
                <w:sz w:val="20"/>
              </w:rPr>
              <w:t>Reconfiguration ERCOT Contingency Reserve Service Failure Quantity per QSE—</w:t>
            </w:r>
            <w:r w:rsidRPr="00865B19">
              <w:rPr>
                <w:rFonts w:eastAsia="SimSun"/>
                <w:sz w:val="20"/>
              </w:rPr>
              <w:t xml:space="preserve">QSE </w:t>
            </w:r>
            <w:r w:rsidRPr="00865B19">
              <w:rPr>
                <w:rFonts w:eastAsia="SimSun"/>
                <w:i/>
                <w:sz w:val="20"/>
              </w:rPr>
              <w:t>q</w:t>
            </w:r>
            <w:r w:rsidRPr="00865B19">
              <w:rPr>
                <w:rFonts w:eastAsia="SimSun"/>
                <w:sz w:val="20"/>
              </w:rPr>
              <w:t>’s total capacity associated with reconfiguration reductions on its Ancillary Service Supply Responsibility for ECRS, for the hour.</w:t>
            </w:r>
          </w:p>
        </w:tc>
      </w:tr>
      <w:tr w:rsidR="00865B19" w:rsidRPr="00865B19" w14:paraId="0C725E70" w14:textId="77777777" w:rsidTr="00C812E5">
        <w:tc>
          <w:tcPr>
            <w:tcW w:w="849" w:type="pct"/>
            <w:tcBorders>
              <w:top w:val="single" w:sz="4" w:space="0" w:color="auto"/>
              <w:left w:val="single" w:sz="4" w:space="0" w:color="auto"/>
              <w:bottom w:val="single" w:sz="4" w:space="0" w:color="auto"/>
              <w:right w:val="single" w:sz="4" w:space="0" w:color="auto"/>
            </w:tcBorders>
          </w:tcPr>
          <w:p w14:paraId="4CCD46D3" w14:textId="77777777" w:rsidR="00865B19" w:rsidRPr="00865B19" w:rsidRDefault="00865B19" w:rsidP="00865B19">
            <w:pPr>
              <w:spacing w:after="60"/>
              <w:rPr>
                <w:rFonts w:eastAsia="SimSun"/>
                <w:iCs/>
                <w:sz w:val="20"/>
              </w:rPr>
            </w:pPr>
            <w:r w:rsidRPr="00865B19">
              <w:rPr>
                <w:rFonts w:eastAsia="SimSun"/>
                <w:iCs/>
                <w:sz w:val="20"/>
              </w:rPr>
              <w:t xml:space="preserve">HLRS </w:t>
            </w:r>
            <w:r w:rsidRPr="00865B19">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A22F94C"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AC2C0FC" w14:textId="77777777" w:rsidR="00865B19" w:rsidRPr="00865B19" w:rsidRDefault="00865B19" w:rsidP="00865B19">
            <w:pPr>
              <w:spacing w:after="60"/>
              <w:rPr>
                <w:rFonts w:eastAsia="SimSun"/>
                <w:iCs/>
                <w:sz w:val="20"/>
              </w:rPr>
            </w:pPr>
            <w:r w:rsidRPr="00865B19">
              <w:rPr>
                <w:rFonts w:eastAsia="SimSun"/>
                <w:i/>
                <w:iCs/>
                <w:sz w:val="20"/>
              </w:rPr>
              <w:t>The Hourly Load Ratio Share calculated for QSE q for the hour</w:t>
            </w:r>
            <w:r w:rsidRPr="00865B19">
              <w:rPr>
                <w:rFonts w:eastAsia="SimSun"/>
                <w:iCs/>
                <w:sz w:val="20"/>
              </w:rPr>
              <w:t>.  See Section 6.6.2.4.</w:t>
            </w:r>
          </w:p>
        </w:tc>
      </w:tr>
      <w:tr w:rsidR="00865B19" w:rsidRPr="00865B19" w14:paraId="4FF128B0" w14:textId="77777777" w:rsidTr="00C812E5">
        <w:tc>
          <w:tcPr>
            <w:tcW w:w="849" w:type="pct"/>
            <w:tcBorders>
              <w:top w:val="single" w:sz="4" w:space="0" w:color="auto"/>
              <w:left w:val="single" w:sz="4" w:space="0" w:color="auto"/>
              <w:bottom w:val="single" w:sz="4" w:space="0" w:color="auto"/>
              <w:right w:val="single" w:sz="4" w:space="0" w:color="auto"/>
            </w:tcBorders>
          </w:tcPr>
          <w:p w14:paraId="1A9DAED4" w14:textId="77777777" w:rsidR="00865B19" w:rsidRPr="00865B19" w:rsidRDefault="00865B19" w:rsidP="00865B19">
            <w:pPr>
              <w:rPr>
                <w:rFonts w:eastAsia="SimSun"/>
                <w:sz w:val="20"/>
              </w:rPr>
            </w:pPr>
            <w:r w:rsidRPr="00865B19">
              <w:rPr>
                <w:rFonts w:eastAsia="SimSun"/>
                <w:sz w:val="20"/>
              </w:rPr>
              <w:t xml:space="preserve">PCECR </w:t>
            </w:r>
            <w:r w:rsidRPr="00865B19">
              <w:rPr>
                <w:rFonts w:eastAsia="SimSun"/>
                <w:i/>
                <w:sz w:val="20"/>
                <w:vertAlign w:val="subscript"/>
              </w:rPr>
              <w:t>q</w:t>
            </w:r>
            <w:r w:rsidRPr="00865B19">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2E48C113" w14:textId="77777777" w:rsidR="00865B19" w:rsidRPr="00865B19" w:rsidRDefault="00865B19" w:rsidP="00865B19">
            <w:pPr>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3823C960" w14:textId="77777777" w:rsidR="00865B19" w:rsidRPr="00865B19" w:rsidRDefault="00865B19" w:rsidP="00865B19">
            <w:pPr>
              <w:rPr>
                <w:rFonts w:eastAsia="SimSun"/>
                <w:sz w:val="20"/>
              </w:rPr>
            </w:pPr>
            <w:r w:rsidRPr="00865B19">
              <w:rPr>
                <w:rFonts w:eastAsia="SimSun"/>
                <w:i/>
                <w:sz w:val="20"/>
              </w:rPr>
              <w:t>Procured Capacity for ERCOT Contingency Reserve Service per QSE in DAM</w:t>
            </w:r>
            <w:r w:rsidRPr="00865B19">
              <w:rPr>
                <w:rFonts w:eastAsia="SimSun"/>
                <w:sz w:val="20"/>
              </w:rPr>
              <w:t xml:space="preserve">—The total ECRS capacity quantity awarded to QSE </w:t>
            </w:r>
            <w:r w:rsidRPr="00865B19">
              <w:rPr>
                <w:rFonts w:eastAsia="SimSun"/>
                <w:i/>
                <w:sz w:val="20"/>
              </w:rPr>
              <w:t>q</w:t>
            </w:r>
            <w:r w:rsidRPr="00865B19">
              <w:rPr>
                <w:rFonts w:eastAsia="SimSun"/>
                <w:sz w:val="20"/>
              </w:rPr>
              <w:t xml:space="preserve"> in the DAM for all the Resources represented by the QSE, for the hour.</w:t>
            </w:r>
          </w:p>
        </w:tc>
      </w:tr>
      <w:tr w:rsidR="00865B19" w:rsidRPr="00865B19" w14:paraId="0A4578CE" w14:textId="77777777" w:rsidTr="00C812E5">
        <w:tc>
          <w:tcPr>
            <w:tcW w:w="849" w:type="pct"/>
            <w:tcBorders>
              <w:top w:val="single" w:sz="4" w:space="0" w:color="auto"/>
              <w:left w:val="single" w:sz="4" w:space="0" w:color="auto"/>
              <w:bottom w:val="single" w:sz="4" w:space="0" w:color="auto"/>
              <w:right w:val="single" w:sz="4" w:space="0" w:color="auto"/>
            </w:tcBorders>
          </w:tcPr>
          <w:p w14:paraId="71B2C658" w14:textId="77777777" w:rsidR="00865B19" w:rsidRPr="00865B19" w:rsidRDefault="00865B19" w:rsidP="00865B19">
            <w:pPr>
              <w:spacing w:after="60"/>
              <w:rPr>
                <w:rFonts w:eastAsia="SimSun"/>
                <w:sz w:val="20"/>
              </w:rPr>
            </w:pPr>
            <w:r w:rsidRPr="00865B19">
              <w:rPr>
                <w:rFonts w:eastAsia="SimSun"/>
                <w:sz w:val="20"/>
              </w:rPr>
              <w:t xml:space="preserve">SAECRQ </w:t>
            </w:r>
            <w:r w:rsidRPr="00865B19">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701913" w14:textId="77777777" w:rsidR="00865B19" w:rsidRPr="00865B19" w:rsidRDefault="00865B19" w:rsidP="00865B19">
            <w:pPr>
              <w:spacing w:after="60"/>
              <w:rPr>
                <w:rFonts w:eastAsia="SimSun"/>
                <w:sz w:val="20"/>
              </w:rPr>
            </w:pPr>
            <w:r w:rsidRPr="00865B19">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17ED886" w14:textId="77777777" w:rsidR="00865B19" w:rsidRPr="00865B19" w:rsidRDefault="00865B19" w:rsidP="00865B19">
            <w:pPr>
              <w:spacing w:after="60"/>
              <w:rPr>
                <w:rFonts w:eastAsia="SimSun"/>
                <w:i/>
                <w:sz w:val="20"/>
              </w:rPr>
            </w:pPr>
            <w:r w:rsidRPr="00865B19">
              <w:rPr>
                <w:rFonts w:eastAsia="SimSun"/>
                <w:i/>
                <w:sz w:val="20"/>
              </w:rPr>
              <w:t>Total Self-Arranged ERCOT Contingency Reserve Service Quantity per QSE for all markets</w:t>
            </w:r>
            <w:r w:rsidRPr="00865B19">
              <w:rPr>
                <w:rFonts w:eastAsia="SimSun"/>
                <w:sz w:val="20"/>
              </w:rPr>
              <w:t xml:space="preserve">—The sum of all self-arranged ECRS quantities submitted by QSE </w:t>
            </w:r>
            <w:r w:rsidRPr="00865B19">
              <w:rPr>
                <w:rFonts w:eastAsia="SimSun"/>
                <w:i/>
                <w:sz w:val="20"/>
              </w:rPr>
              <w:t>q</w:t>
            </w:r>
            <w:r w:rsidRPr="00865B19">
              <w:rPr>
                <w:rFonts w:eastAsia="SimSun"/>
                <w:sz w:val="20"/>
              </w:rPr>
              <w:t xml:space="preserve"> for DAM and all SASMs.</w:t>
            </w:r>
          </w:p>
        </w:tc>
      </w:tr>
      <w:tr w:rsidR="00865B19" w:rsidRPr="00865B19" w14:paraId="4BA9CA50" w14:textId="77777777" w:rsidTr="00C812E5">
        <w:tc>
          <w:tcPr>
            <w:tcW w:w="849" w:type="pct"/>
            <w:tcBorders>
              <w:top w:val="single" w:sz="4" w:space="0" w:color="auto"/>
              <w:left w:val="single" w:sz="4" w:space="0" w:color="auto"/>
              <w:bottom w:val="single" w:sz="4" w:space="0" w:color="auto"/>
              <w:right w:val="single" w:sz="4" w:space="0" w:color="auto"/>
            </w:tcBorders>
          </w:tcPr>
          <w:p w14:paraId="26382E6F" w14:textId="77777777" w:rsidR="00865B19" w:rsidRPr="00865B19" w:rsidRDefault="00865B19" w:rsidP="00865B19">
            <w:pPr>
              <w:spacing w:after="60"/>
              <w:rPr>
                <w:rFonts w:eastAsia="SimSun"/>
                <w:i/>
                <w:iCs/>
                <w:sz w:val="20"/>
              </w:rPr>
            </w:pPr>
            <w:r w:rsidRPr="00865B19">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545A299F"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1FB95AD"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69F87CBD" w14:textId="77777777" w:rsidTr="00C812E5">
        <w:tc>
          <w:tcPr>
            <w:tcW w:w="849" w:type="pct"/>
            <w:tcBorders>
              <w:top w:val="single" w:sz="4" w:space="0" w:color="auto"/>
              <w:left w:val="single" w:sz="4" w:space="0" w:color="auto"/>
              <w:bottom w:val="single" w:sz="4" w:space="0" w:color="auto"/>
              <w:right w:val="single" w:sz="4" w:space="0" w:color="auto"/>
            </w:tcBorders>
          </w:tcPr>
          <w:p w14:paraId="4BC34F4E" w14:textId="77777777" w:rsidR="00865B19" w:rsidRPr="00865B19" w:rsidRDefault="00865B19" w:rsidP="00865B19">
            <w:pPr>
              <w:spacing w:after="60"/>
              <w:rPr>
                <w:rFonts w:eastAsia="SimSun"/>
                <w:i/>
                <w:iCs/>
                <w:sz w:val="20"/>
              </w:rPr>
            </w:pPr>
            <w:r w:rsidRPr="00865B19">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1EC640EC" w14:textId="77777777" w:rsidR="00865B19" w:rsidRPr="00865B19" w:rsidRDefault="00865B19" w:rsidP="00865B19">
            <w:pPr>
              <w:spacing w:after="60"/>
              <w:rPr>
                <w:rFonts w:eastAsia="SimSun"/>
                <w:iCs/>
                <w:sz w:val="20"/>
              </w:rPr>
            </w:pPr>
            <w:r w:rsidRPr="00865B19">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6B5728E" w14:textId="77777777" w:rsidR="00865B19" w:rsidRPr="00865B19" w:rsidRDefault="00865B19" w:rsidP="00865B19">
            <w:pPr>
              <w:spacing w:after="60"/>
              <w:rPr>
                <w:rFonts w:eastAsia="SimSun"/>
                <w:iCs/>
                <w:sz w:val="20"/>
              </w:rPr>
            </w:pPr>
            <w:r w:rsidRPr="00865B19">
              <w:rPr>
                <w:rFonts w:eastAsia="SimSun"/>
                <w:iCs/>
                <w:sz w:val="20"/>
              </w:rPr>
              <w:t>An Ancillary Service market (SASM or RSASM) for the given Operating Hour.</w:t>
            </w:r>
          </w:p>
        </w:tc>
      </w:tr>
    </w:tbl>
    <w:p w14:paraId="7CD63F9D" w14:textId="77777777" w:rsidR="00865B19" w:rsidRPr="00865B19" w:rsidRDefault="00865B19" w:rsidP="00865B19">
      <w:pPr>
        <w:rPr>
          <w:rFonts w:eastAsia="SimSun"/>
        </w:rPr>
      </w:pPr>
    </w:p>
    <w:p w14:paraId="42536BE3"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The adjustment to each QSE’s DAM charge for the ECRS for the Operating Hour, due to changes during the Adjustment Period or Real-Time operations, is calculated as follows:</w:t>
      </w:r>
    </w:p>
    <w:p w14:paraId="155EB511" w14:textId="77777777" w:rsidR="00865B19" w:rsidRPr="00865B19" w:rsidRDefault="00865B19" w:rsidP="00865B19">
      <w:pPr>
        <w:spacing w:after="240"/>
        <w:ind w:left="2880" w:hanging="2160"/>
        <w:rPr>
          <w:rFonts w:eastAsia="SimSun"/>
          <w:b/>
          <w:bCs/>
        </w:rPr>
      </w:pPr>
      <w:r w:rsidRPr="00865B19">
        <w:rPr>
          <w:rFonts w:eastAsia="SimSun"/>
          <w:b/>
          <w:bCs/>
        </w:rPr>
        <w:t xml:space="preserve">RTECRAMT </w:t>
      </w:r>
      <w:r w:rsidRPr="00865B19">
        <w:rPr>
          <w:rFonts w:eastAsia="SimSun"/>
          <w:b/>
          <w:bCs/>
          <w:i/>
          <w:vertAlign w:val="subscript"/>
        </w:rPr>
        <w:t>q</w:t>
      </w:r>
      <w:r w:rsidRPr="00865B19">
        <w:rPr>
          <w:rFonts w:eastAsia="SimSun"/>
          <w:b/>
          <w:bCs/>
        </w:rPr>
        <w:tab/>
        <w:t>=</w:t>
      </w:r>
      <w:r w:rsidRPr="00865B19">
        <w:rPr>
          <w:rFonts w:eastAsia="SimSun"/>
          <w:b/>
          <w:bCs/>
        </w:rPr>
        <w:tab/>
        <w:t xml:space="preserve">ECRCOST </w:t>
      </w:r>
      <w:r w:rsidRPr="00865B19">
        <w:rPr>
          <w:rFonts w:eastAsia="SimSun"/>
          <w:b/>
          <w:bCs/>
          <w:i/>
          <w:vertAlign w:val="subscript"/>
        </w:rPr>
        <w:t>q</w:t>
      </w:r>
      <w:r w:rsidRPr="00865B19">
        <w:rPr>
          <w:rFonts w:eastAsia="SimSun"/>
          <w:b/>
          <w:bCs/>
        </w:rPr>
        <w:t xml:space="preserve"> – DAECRAMT </w:t>
      </w:r>
      <w:r w:rsidRPr="00865B19">
        <w:rPr>
          <w:rFonts w:eastAsia="SimSun"/>
          <w:b/>
          <w:bCs/>
          <w:i/>
          <w:vertAlign w:val="subscript"/>
        </w:rPr>
        <w:t>q</w:t>
      </w:r>
    </w:p>
    <w:p w14:paraId="6D54F93B" w14:textId="77777777" w:rsidR="00865B19" w:rsidRPr="00865B19" w:rsidRDefault="00865B19" w:rsidP="00865B19">
      <w:pPr>
        <w:rPr>
          <w:rFonts w:eastAsia="SimSun"/>
        </w:rPr>
      </w:pPr>
      <w:r w:rsidRPr="00865B19">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65B19" w:rsidRPr="00865B19" w14:paraId="04730846" w14:textId="77777777" w:rsidTr="00C812E5">
        <w:trPr>
          <w:cantSplit/>
        </w:trPr>
        <w:tc>
          <w:tcPr>
            <w:tcW w:w="824" w:type="pct"/>
          </w:tcPr>
          <w:p w14:paraId="6FEA4524" w14:textId="77777777" w:rsidR="00865B19" w:rsidRPr="00865B19" w:rsidRDefault="00865B19" w:rsidP="00865B19">
            <w:pPr>
              <w:spacing w:after="120"/>
              <w:rPr>
                <w:rFonts w:eastAsia="SimSun"/>
                <w:b/>
                <w:iCs/>
                <w:sz w:val="20"/>
              </w:rPr>
            </w:pPr>
            <w:r w:rsidRPr="00865B19">
              <w:rPr>
                <w:rFonts w:eastAsia="SimSun"/>
                <w:b/>
                <w:iCs/>
                <w:sz w:val="20"/>
              </w:rPr>
              <w:t>Variable</w:t>
            </w:r>
          </w:p>
        </w:tc>
        <w:tc>
          <w:tcPr>
            <w:tcW w:w="463" w:type="pct"/>
          </w:tcPr>
          <w:p w14:paraId="096B67E6" w14:textId="77777777" w:rsidR="00865B19" w:rsidRPr="00865B19" w:rsidRDefault="00865B19" w:rsidP="00865B19">
            <w:pPr>
              <w:spacing w:after="120"/>
              <w:rPr>
                <w:rFonts w:eastAsia="SimSun"/>
                <w:b/>
                <w:iCs/>
                <w:sz w:val="20"/>
              </w:rPr>
            </w:pPr>
            <w:r w:rsidRPr="00865B19">
              <w:rPr>
                <w:rFonts w:eastAsia="SimSun"/>
                <w:b/>
                <w:iCs/>
                <w:sz w:val="20"/>
              </w:rPr>
              <w:t>Unit</w:t>
            </w:r>
          </w:p>
        </w:tc>
        <w:tc>
          <w:tcPr>
            <w:tcW w:w="3713" w:type="pct"/>
          </w:tcPr>
          <w:p w14:paraId="787D92BB" w14:textId="77777777" w:rsidR="00865B19" w:rsidRPr="00865B19" w:rsidRDefault="00865B19" w:rsidP="00865B19">
            <w:pPr>
              <w:spacing w:after="120"/>
              <w:rPr>
                <w:rFonts w:eastAsia="SimSun"/>
                <w:b/>
                <w:iCs/>
                <w:sz w:val="20"/>
              </w:rPr>
            </w:pPr>
            <w:r w:rsidRPr="00865B19">
              <w:rPr>
                <w:rFonts w:eastAsia="SimSun"/>
                <w:b/>
                <w:iCs/>
                <w:sz w:val="20"/>
              </w:rPr>
              <w:t>Description</w:t>
            </w:r>
          </w:p>
        </w:tc>
      </w:tr>
      <w:tr w:rsidR="00865B19" w:rsidRPr="00865B19" w14:paraId="3A42DAEF" w14:textId="77777777" w:rsidTr="00C812E5">
        <w:trPr>
          <w:cantSplit/>
        </w:trPr>
        <w:tc>
          <w:tcPr>
            <w:tcW w:w="824" w:type="pct"/>
          </w:tcPr>
          <w:p w14:paraId="4C110E1E" w14:textId="77777777" w:rsidR="00865B19" w:rsidRPr="00865B19" w:rsidRDefault="00865B19" w:rsidP="00865B19">
            <w:pPr>
              <w:spacing w:after="60"/>
              <w:rPr>
                <w:rFonts w:eastAsia="SimSun"/>
                <w:iCs/>
                <w:sz w:val="20"/>
              </w:rPr>
            </w:pPr>
            <w:r w:rsidRPr="00865B19">
              <w:rPr>
                <w:rFonts w:eastAsia="SimSun"/>
                <w:iCs/>
                <w:sz w:val="20"/>
              </w:rPr>
              <w:t xml:space="preserve">RTECRAMT </w:t>
            </w:r>
            <w:r w:rsidRPr="00865B19">
              <w:rPr>
                <w:rFonts w:eastAsia="SimSun"/>
                <w:i/>
                <w:iCs/>
                <w:sz w:val="20"/>
                <w:vertAlign w:val="subscript"/>
              </w:rPr>
              <w:t>q</w:t>
            </w:r>
          </w:p>
        </w:tc>
        <w:tc>
          <w:tcPr>
            <w:tcW w:w="463" w:type="pct"/>
          </w:tcPr>
          <w:p w14:paraId="45576093"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4420D2C6" w14:textId="77777777" w:rsidR="00865B19" w:rsidRPr="00865B19" w:rsidRDefault="00865B19" w:rsidP="00865B19">
            <w:pPr>
              <w:spacing w:after="60"/>
              <w:rPr>
                <w:rFonts w:eastAsia="SimSun"/>
                <w:iCs/>
                <w:sz w:val="20"/>
              </w:rPr>
            </w:pPr>
            <w:r w:rsidRPr="00865B19">
              <w:rPr>
                <w:rFonts w:eastAsia="SimSun"/>
                <w:i/>
                <w:iCs/>
                <w:sz w:val="20"/>
              </w:rPr>
              <w:t>Real-Time ERCOT Contingency Reserve Service Amount per QSE</w:t>
            </w:r>
            <w:r w:rsidRPr="00865B19">
              <w:rPr>
                <w:rFonts w:eastAsia="SimSun"/>
                <w:iCs/>
                <w:sz w:val="20"/>
              </w:rPr>
              <w:t xml:space="preserve">—The adjustment to QSE </w:t>
            </w:r>
            <w:r w:rsidRPr="00865B19">
              <w:rPr>
                <w:rFonts w:eastAsia="SimSun"/>
                <w:i/>
                <w:iCs/>
                <w:sz w:val="20"/>
              </w:rPr>
              <w:t>q</w:t>
            </w:r>
            <w:r w:rsidRPr="00865B19">
              <w:rPr>
                <w:rFonts w:eastAsia="SimSun"/>
                <w:iCs/>
                <w:sz w:val="20"/>
              </w:rPr>
              <w:t>’s share of the costs for ECRS, for the hour.</w:t>
            </w:r>
          </w:p>
        </w:tc>
      </w:tr>
      <w:tr w:rsidR="00865B19" w:rsidRPr="00865B19" w14:paraId="41358B96" w14:textId="77777777" w:rsidTr="00C812E5">
        <w:trPr>
          <w:cantSplit/>
        </w:trPr>
        <w:tc>
          <w:tcPr>
            <w:tcW w:w="824" w:type="pct"/>
          </w:tcPr>
          <w:p w14:paraId="31D5D6F8" w14:textId="77777777" w:rsidR="00865B19" w:rsidRPr="00865B19" w:rsidRDefault="00865B19" w:rsidP="00865B19">
            <w:pPr>
              <w:spacing w:after="60"/>
              <w:rPr>
                <w:rFonts w:eastAsia="SimSun"/>
                <w:iCs/>
                <w:sz w:val="20"/>
              </w:rPr>
            </w:pPr>
            <w:r w:rsidRPr="00865B19">
              <w:rPr>
                <w:rFonts w:eastAsia="SimSun"/>
                <w:iCs/>
                <w:sz w:val="20"/>
              </w:rPr>
              <w:t xml:space="preserve">ECRCOST </w:t>
            </w:r>
            <w:r w:rsidRPr="00865B19">
              <w:rPr>
                <w:rFonts w:eastAsia="SimSun"/>
                <w:i/>
                <w:iCs/>
                <w:sz w:val="20"/>
                <w:vertAlign w:val="subscript"/>
              </w:rPr>
              <w:t>q</w:t>
            </w:r>
          </w:p>
        </w:tc>
        <w:tc>
          <w:tcPr>
            <w:tcW w:w="463" w:type="pct"/>
          </w:tcPr>
          <w:p w14:paraId="73A4C141"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1296E0AA" w14:textId="77777777" w:rsidR="00865B19" w:rsidRPr="00865B19" w:rsidRDefault="00865B19" w:rsidP="00865B19">
            <w:pPr>
              <w:spacing w:after="60"/>
              <w:rPr>
                <w:rFonts w:eastAsia="SimSun"/>
                <w:iCs/>
                <w:sz w:val="20"/>
              </w:rPr>
            </w:pPr>
            <w:r w:rsidRPr="00865B19">
              <w:rPr>
                <w:rFonts w:eastAsia="SimSun"/>
                <w:i/>
                <w:iCs/>
                <w:sz w:val="20"/>
              </w:rPr>
              <w:t>ERCOT Contingency Reserve Service Cost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net total costs for ECRS, for the hour.</w:t>
            </w:r>
          </w:p>
        </w:tc>
      </w:tr>
      <w:tr w:rsidR="00865B19" w:rsidRPr="00865B19" w14:paraId="3C8D3E91" w14:textId="77777777" w:rsidTr="00C812E5">
        <w:trPr>
          <w:cantSplit/>
        </w:trPr>
        <w:tc>
          <w:tcPr>
            <w:tcW w:w="824" w:type="pct"/>
          </w:tcPr>
          <w:p w14:paraId="3E38CB50" w14:textId="77777777" w:rsidR="00865B19" w:rsidRPr="00865B19" w:rsidRDefault="00865B19" w:rsidP="00865B19">
            <w:pPr>
              <w:spacing w:after="60"/>
              <w:rPr>
                <w:rFonts w:eastAsia="SimSun"/>
                <w:iCs/>
                <w:sz w:val="20"/>
              </w:rPr>
            </w:pPr>
            <w:r w:rsidRPr="00865B19">
              <w:rPr>
                <w:rFonts w:eastAsia="SimSun"/>
                <w:iCs/>
                <w:sz w:val="20"/>
              </w:rPr>
              <w:t xml:space="preserve">DAECRAMT </w:t>
            </w:r>
            <w:r w:rsidRPr="00865B19">
              <w:rPr>
                <w:rFonts w:eastAsia="SimSun"/>
                <w:i/>
                <w:iCs/>
                <w:sz w:val="20"/>
                <w:vertAlign w:val="subscript"/>
              </w:rPr>
              <w:t>q</w:t>
            </w:r>
          </w:p>
        </w:tc>
        <w:tc>
          <w:tcPr>
            <w:tcW w:w="463" w:type="pct"/>
          </w:tcPr>
          <w:p w14:paraId="23DCA364" w14:textId="77777777" w:rsidR="00865B19" w:rsidRPr="00865B19" w:rsidRDefault="00865B19" w:rsidP="00865B19">
            <w:pPr>
              <w:spacing w:after="60"/>
              <w:rPr>
                <w:rFonts w:eastAsia="SimSun"/>
                <w:iCs/>
                <w:sz w:val="20"/>
              </w:rPr>
            </w:pPr>
            <w:r w:rsidRPr="00865B19">
              <w:rPr>
                <w:rFonts w:eastAsia="SimSun"/>
                <w:iCs/>
                <w:sz w:val="20"/>
              </w:rPr>
              <w:t>$</w:t>
            </w:r>
          </w:p>
        </w:tc>
        <w:tc>
          <w:tcPr>
            <w:tcW w:w="3713" w:type="pct"/>
          </w:tcPr>
          <w:p w14:paraId="6274F94F" w14:textId="77777777" w:rsidR="00865B19" w:rsidRPr="00865B19" w:rsidRDefault="00865B19" w:rsidP="00865B19">
            <w:pPr>
              <w:spacing w:after="60"/>
              <w:rPr>
                <w:rFonts w:eastAsia="SimSun"/>
                <w:iCs/>
                <w:sz w:val="20"/>
              </w:rPr>
            </w:pPr>
            <w:r w:rsidRPr="00865B19">
              <w:rPr>
                <w:rFonts w:eastAsia="SimSun"/>
                <w:i/>
                <w:iCs/>
                <w:sz w:val="20"/>
              </w:rPr>
              <w:t>Day-Ahead ERCOT Contingency Reserve Service Amount per QSE</w:t>
            </w:r>
            <w:r w:rsidRPr="00865B19">
              <w:rPr>
                <w:rFonts w:eastAsia="SimSun"/>
                <w:iCs/>
                <w:sz w:val="20"/>
              </w:rPr>
              <w:t xml:space="preserve">—QSE </w:t>
            </w:r>
            <w:r w:rsidRPr="00865B19">
              <w:rPr>
                <w:rFonts w:eastAsia="SimSun"/>
                <w:i/>
                <w:iCs/>
                <w:sz w:val="20"/>
              </w:rPr>
              <w:t>q</w:t>
            </w:r>
            <w:r w:rsidRPr="00865B19">
              <w:rPr>
                <w:rFonts w:eastAsia="SimSun"/>
                <w:iCs/>
                <w:sz w:val="20"/>
              </w:rPr>
              <w:t>’s share of the DAM cost for ECRS, for the hour.</w:t>
            </w:r>
          </w:p>
        </w:tc>
      </w:tr>
      <w:tr w:rsidR="00865B19" w:rsidRPr="00865B19" w14:paraId="65C3779B" w14:textId="77777777" w:rsidTr="00C812E5">
        <w:trPr>
          <w:cantSplit/>
        </w:trPr>
        <w:tc>
          <w:tcPr>
            <w:tcW w:w="824" w:type="pct"/>
            <w:tcBorders>
              <w:top w:val="single" w:sz="4" w:space="0" w:color="auto"/>
              <w:left w:val="single" w:sz="4" w:space="0" w:color="auto"/>
              <w:bottom w:val="single" w:sz="4" w:space="0" w:color="auto"/>
              <w:right w:val="single" w:sz="4" w:space="0" w:color="auto"/>
            </w:tcBorders>
          </w:tcPr>
          <w:p w14:paraId="11A6059D" w14:textId="77777777" w:rsidR="00865B19" w:rsidRPr="00865B19" w:rsidRDefault="00865B19" w:rsidP="00865B19">
            <w:pPr>
              <w:spacing w:after="60"/>
              <w:rPr>
                <w:rFonts w:eastAsia="SimSun"/>
                <w:i/>
                <w:iCs/>
                <w:sz w:val="20"/>
              </w:rPr>
            </w:pPr>
            <w:r w:rsidRPr="00865B19">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29320FB5" w14:textId="77777777" w:rsidR="00865B19" w:rsidRPr="00865B19" w:rsidRDefault="00865B19" w:rsidP="00865B19">
            <w:pPr>
              <w:spacing w:after="60"/>
              <w:rPr>
                <w:rFonts w:eastAsia="SimSun"/>
                <w:iCs/>
                <w:sz w:val="20"/>
              </w:rPr>
            </w:pPr>
            <w:r w:rsidRPr="00865B19">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00916B06" w14:textId="77777777" w:rsidR="00865B19" w:rsidRPr="00865B19" w:rsidRDefault="00865B19" w:rsidP="00865B19">
            <w:pPr>
              <w:spacing w:after="60"/>
              <w:rPr>
                <w:rFonts w:eastAsia="SimSun"/>
                <w:iCs/>
                <w:sz w:val="20"/>
              </w:rPr>
            </w:pPr>
            <w:r w:rsidRPr="00865B19">
              <w:rPr>
                <w:rFonts w:eastAsia="SimSun"/>
                <w:iCs/>
                <w:sz w:val="20"/>
              </w:rPr>
              <w:t>A QSE.</w:t>
            </w:r>
          </w:p>
        </w:tc>
      </w:tr>
      <w:bookmarkEnd w:id="2028"/>
    </w:tbl>
    <w:p w14:paraId="16D05885" w14:textId="77777777" w:rsidR="00865B19" w:rsidRPr="00865B19" w:rsidRDefault="00865B19" w:rsidP="00865B19">
      <w:pPr>
        <w:rPr>
          <w:rFonts w:eastAsia="SimSun"/>
        </w:rPr>
      </w:pPr>
    </w:p>
    <w:p w14:paraId="51E091C6" w14:textId="77777777" w:rsidR="00865B19" w:rsidRPr="00865B19" w:rsidRDefault="00865B19" w:rsidP="00865B19">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65B19" w:rsidRPr="00865B19" w14:paraId="66C0F245" w14:textId="77777777" w:rsidTr="00C812E5">
        <w:trPr>
          <w:trHeight w:val="206"/>
        </w:trPr>
        <w:tc>
          <w:tcPr>
            <w:tcW w:w="9350" w:type="dxa"/>
            <w:shd w:val="pct12" w:color="auto" w:fill="auto"/>
          </w:tcPr>
          <w:p w14:paraId="2F454042" w14:textId="77777777" w:rsidR="00865B19" w:rsidRPr="00865B19" w:rsidRDefault="00865B19" w:rsidP="00865B19">
            <w:pPr>
              <w:spacing w:before="120" w:after="240"/>
              <w:rPr>
                <w:rFonts w:eastAsia="SimSun"/>
                <w:b/>
                <w:i/>
                <w:iCs/>
              </w:rPr>
            </w:pPr>
            <w:r w:rsidRPr="00865B19">
              <w:rPr>
                <w:rFonts w:eastAsia="SimSun"/>
                <w:b/>
                <w:i/>
                <w:iCs/>
              </w:rPr>
              <w:t>[NPRR1010:  Replace Section 6.7.</w:t>
            </w:r>
            <w:ins w:id="2029" w:author="ERCOT" w:date="2024-05-11T21:05:00Z">
              <w:r w:rsidRPr="00865B19">
                <w:rPr>
                  <w:rFonts w:eastAsia="SimSun"/>
                  <w:b/>
                  <w:i/>
                  <w:iCs/>
                </w:rPr>
                <w:t>5</w:t>
              </w:r>
            </w:ins>
            <w:del w:id="2030" w:author="ERCOT" w:date="2024-05-11T21:05:00Z">
              <w:r w:rsidRPr="00865B19" w:rsidDel="00503649">
                <w:rPr>
                  <w:rFonts w:eastAsia="SimSun"/>
                  <w:b/>
                  <w:i/>
                  <w:iCs/>
                </w:rPr>
                <w:delText>4</w:delText>
              </w:r>
            </w:del>
            <w:r w:rsidRPr="00865B19">
              <w:rPr>
                <w:rFonts w:eastAsia="SimSun"/>
                <w:b/>
                <w:i/>
                <w:iCs/>
              </w:rPr>
              <w:t xml:space="preserve"> above with the following upon system implementation of the Real-Time Co-Optimization (RTC) project:]</w:t>
            </w:r>
          </w:p>
          <w:p w14:paraId="0EBEE9F7" w14:textId="77777777" w:rsidR="00865B19" w:rsidRPr="00865B19" w:rsidRDefault="00865B19" w:rsidP="00865B19">
            <w:pPr>
              <w:keepNext/>
              <w:tabs>
                <w:tab w:val="left" w:pos="1080"/>
              </w:tabs>
              <w:spacing w:before="240" w:after="240"/>
              <w:ind w:left="1080" w:hanging="1080"/>
              <w:outlineLvl w:val="2"/>
              <w:rPr>
                <w:rFonts w:eastAsia="SimSun"/>
                <w:b/>
                <w:bCs/>
                <w:i/>
                <w:szCs w:val="20"/>
              </w:rPr>
            </w:pPr>
            <w:bookmarkStart w:id="2031" w:name="_Toc60040748"/>
            <w:bookmarkStart w:id="2032" w:name="_Toc65151807"/>
            <w:bookmarkStart w:id="2033" w:name="_Toc80174833"/>
            <w:bookmarkStart w:id="2034" w:name="_Toc108712599"/>
            <w:bookmarkStart w:id="2035" w:name="_Toc112417718"/>
            <w:bookmarkStart w:id="2036" w:name="_Toc119310387"/>
            <w:bookmarkStart w:id="2037" w:name="_Toc125966320"/>
            <w:bookmarkStart w:id="2038" w:name="_Toc135992419"/>
            <w:r w:rsidRPr="00865B19">
              <w:rPr>
                <w:rFonts w:eastAsia="SimSun"/>
                <w:b/>
                <w:bCs/>
                <w:i/>
                <w:szCs w:val="20"/>
              </w:rPr>
              <w:lastRenderedPageBreak/>
              <w:t>6.7.</w:t>
            </w:r>
            <w:ins w:id="2039" w:author="ERCOT" w:date="2024-05-11T21:05:00Z">
              <w:r w:rsidRPr="00865B19">
                <w:rPr>
                  <w:rFonts w:eastAsia="SimSun"/>
                  <w:b/>
                  <w:bCs/>
                  <w:i/>
                  <w:szCs w:val="20"/>
                </w:rPr>
                <w:t>5</w:t>
              </w:r>
            </w:ins>
            <w:del w:id="2040" w:author="ERCOT" w:date="2024-05-11T21:05:00Z">
              <w:r w:rsidRPr="00865B19" w:rsidDel="00503649">
                <w:rPr>
                  <w:rFonts w:eastAsia="SimSun"/>
                  <w:b/>
                  <w:bCs/>
                  <w:i/>
                  <w:szCs w:val="20"/>
                </w:rPr>
                <w:delText>4</w:delText>
              </w:r>
            </w:del>
            <w:r w:rsidRPr="00865B19">
              <w:rPr>
                <w:rFonts w:eastAsia="SimSun"/>
                <w:b/>
                <w:bCs/>
                <w:i/>
                <w:szCs w:val="20"/>
              </w:rPr>
              <w:tab/>
              <w:t>Real-Time Settlement for Updated Day-Ahead Market Ancillary Service Obligations</w:t>
            </w:r>
            <w:bookmarkEnd w:id="2031"/>
            <w:bookmarkEnd w:id="2032"/>
            <w:bookmarkEnd w:id="2033"/>
            <w:bookmarkEnd w:id="2034"/>
            <w:bookmarkEnd w:id="2035"/>
            <w:bookmarkEnd w:id="2036"/>
            <w:bookmarkEnd w:id="2037"/>
            <w:bookmarkEnd w:id="2038"/>
          </w:p>
          <w:p w14:paraId="4D224EDE" w14:textId="77777777" w:rsidR="00865B19" w:rsidRPr="00865B19" w:rsidRDefault="00865B19" w:rsidP="00865B19">
            <w:pPr>
              <w:spacing w:after="240"/>
              <w:ind w:left="720" w:hanging="720"/>
              <w:rPr>
                <w:rFonts w:eastAsia="SimSun"/>
                <w:iCs/>
              </w:rPr>
            </w:pPr>
            <w:r w:rsidRPr="00865B19">
              <w:rPr>
                <w:rFonts w:eastAsia="SimSun"/>
              </w:rPr>
              <w:t>(1)</w:t>
            </w:r>
            <w:r w:rsidRPr="00865B19">
              <w:rPr>
                <w:rFonts w:eastAsia="SimSun"/>
              </w:rPr>
              <w:tab/>
            </w:r>
            <w:r w:rsidRPr="00865B19">
              <w:rPr>
                <w:rFonts w:eastAsia="SimSun"/>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865B19">
              <w:rPr>
                <w:rFonts w:eastAsia="SimSun"/>
              </w:rPr>
              <w:t xml:space="preserve">Payments and/or charges for Ancillary Service obligations are calculated by Operating Hour as follows:      </w:t>
            </w:r>
          </w:p>
          <w:p w14:paraId="383885F2" w14:textId="77777777" w:rsidR="00865B19" w:rsidRPr="00865B19" w:rsidRDefault="00865B19" w:rsidP="00865B19">
            <w:pPr>
              <w:spacing w:after="240"/>
              <w:ind w:left="1440" w:hanging="720"/>
              <w:rPr>
                <w:rFonts w:eastAsia="SimSun"/>
                <w:szCs w:val="20"/>
              </w:rPr>
            </w:pPr>
            <w:r w:rsidRPr="00865B19">
              <w:rPr>
                <w:rFonts w:eastAsia="SimSun"/>
                <w:iCs/>
                <w:szCs w:val="20"/>
              </w:rPr>
              <w:t>(a)</w:t>
            </w:r>
            <w:r w:rsidRPr="00865B19">
              <w:rPr>
                <w:rFonts w:eastAsia="SimSun"/>
                <w:iCs/>
                <w:szCs w:val="20"/>
              </w:rPr>
              <w:tab/>
              <w:t>For Regulation Up Service (Reg-Up), if applicable:</w:t>
            </w:r>
          </w:p>
          <w:p w14:paraId="6B7772F2"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DARTPCRUAMT </w:t>
            </w:r>
            <w:r w:rsidRPr="00865B19">
              <w:rPr>
                <w:rFonts w:eastAsia="SimSun"/>
                <w:i/>
                <w:iCs/>
                <w:szCs w:val="20"/>
                <w:vertAlign w:val="subscript"/>
              </w:rPr>
              <w:t>q</w:t>
            </w:r>
            <w:r w:rsidRPr="00865B19">
              <w:rPr>
                <w:rFonts w:eastAsia="SimSun"/>
                <w:iCs/>
                <w:szCs w:val="20"/>
                <w:vertAlign w:val="subscript"/>
              </w:rPr>
              <w:t xml:space="preserve">  </w:t>
            </w:r>
            <w:r w:rsidRPr="00865B19">
              <w:rPr>
                <w:rFonts w:eastAsia="SimSun"/>
                <w:iCs/>
                <w:szCs w:val="20"/>
              </w:rPr>
              <w:t>=  (DARUNOBL</w:t>
            </w:r>
            <w:r w:rsidRPr="00865B19">
              <w:rPr>
                <w:rFonts w:eastAsia="SimSun"/>
                <w:iCs/>
                <w:szCs w:val="20"/>
                <w:vertAlign w:val="subscript"/>
              </w:rPr>
              <w:t xml:space="preserve"> </w:t>
            </w:r>
            <w:r w:rsidRPr="00865B19">
              <w:rPr>
                <w:rFonts w:eastAsia="SimSun"/>
                <w:i/>
                <w:iCs/>
                <w:szCs w:val="20"/>
                <w:vertAlign w:val="subscript"/>
              </w:rPr>
              <w:t>q</w:t>
            </w:r>
            <w:r w:rsidRPr="00865B19">
              <w:rPr>
                <w:rFonts w:eastAsia="SimSun"/>
                <w:iCs/>
                <w:szCs w:val="20"/>
              </w:rPr>
              <w:t xml:space="preserve"> -</w:t>
            </w:r>
            <w:r w:rsidRPr="00865B19">
              <w:rPr>
                <w:rFonts w:eastAsia="SimSun"/>
                <w:i/>
                <w:iCs/>
                <w:szCs w:val="20"/>
                <w:vertAlign w:val="subscript"/>
              </w:rPr>
              <w:t xml:space="preserve"> </w:t>
            </w:r>
            <w:r w:rsidRPr="00865B19">
              <w:rPr>
                <w:rFonts w:eastAsia="SimSun"/>
                <w:iCs/>
                <w:szCs w:val="20"/>
              </w:rPr>
              <w:t xml:space="preserve">DASARUQ </w:t>
            </w:r>
            <w:r w:rsidRPr="00865B19">
              <w:rPr>
                <w:rFonts w:eastAsia="SimSun"/>
                <w:i/>
                <w:iCs/>
                <w:szCs w:val="20"/>
                <w:vertAlign w:val="subscript"/>
              </w:rPr>
              <w:t>q</w:t>
            </w:r>
            <w:r w:rsidRPr="00865B19">
              <w:rPr>
                <w:rFonts w:eastAsia="SimSun"/>
                <w:iCs/>
                <w:szCs w:val="20"/>
              </w:rPr>
              <w:t xml:space="preserve">) * DARUPR - DARUAMT </w:t>
            </w:r>
            <w:r w:rsidRPr="00865B19">
              <w:rPr>
                <w:rFonts w:eastAsia="SimSun"/>
                <w:i/>
                <w:iCs/>
                <w:szCs w:val="20"/>
                <w:vertAlign w:val="subscript"/>
              </w:rPr>
              <w:t>q</w:t>
            </w:r>
          </w:p>
          <w:p w14:paraId="6081AC8B" w14:textId="77777777" w:rsidR="00865B19" w:rsidRPr="00865B19" w:rsidRDefault="00865B19" w:rsidP="00865B19">
            <w:pPr>
              <w:tabs>
                <w:tab w:val="left" w:pos="2340"/>
              </w:tabs>
              <w:spacing w:after="240"/>
              <w:rPr>
                <w:rFonts w:eastAsia="SimSun"/>
                <w:iCs/>
              </w:rPr>
            </w:pPr>
            <w:r w:rsidRPr="00865B19">
              <w:rPr>
                <w:rFonts w:eastAsia="SimSun"/>
              </w:rPr>
              <w:t>Where:</w:t>
            </w:r>
          </w:p>
          <w:p w14:paraId="69C5296F" w14:textId="77777777" w:rsidR="00865B19" w:rsidRPr="00865B19" w:rsidRDefault="00865B19" w:rsidP="00865B19">
            <w:pPr>
              <w:spacing w:after="240"/>
              <w:ind w:left="1440" w:hanging="720"/>
              <w:rPr>
                <w:rFonts w:eastAsia="SimSun"/>
                <w:szCs w:val="20"/>
                <w:vertAlign w:val="subscript"/>
              </w:rPr>
            </w:pPr>
            <w:r w:rsidRPr="00865B19">
              <w:rPr>
                <w:rFonts w:eastAsia="SimSun"/>
                <w:iCs/>
                <w:szCs w:val="20"/>
              </w:rPr>
              <w:t xml:space="preserve">DARUNOBL </w:t>
            </w:r>
            <w:r w:rsidRPr="00865B19">
              <w:rPr>
                <w:rFonts w:eastAsia="SimSun"/>
                <w:i/>
                <w:iCs/>
                <w:szCs w:val="20"/>
                <w:vertAlign w:val="subscript"/>
              </w:rPr>
              <w:t>q</w:t>
            </w:r>
            <w:r w:rsidRPr="00865B19">
              <w:rPr>
                <w:rFonts w:eastAsia="SimSun"/>
                <w:iCs/>
                <w:szCs w:val="20"/>
              </w:rPr>
              <w:tab/>
              <w:t xml:space="preserve">=  DAPCRUQTOT * HLRS </w:t>
            </w:r>
            <w:r w:rsidRPr="00865B19">
              <w:rPr>
                <w:rFonts w:eastAsia="SimSun"/>
                <w:i/>
                <w:iCs/>
                <w:szCs w:val="20"/>
                <w:vertAlign w:val="subscript"/>
              </w:rPr>
              <w:t>q</w:t>
            </w:r>
          </w:p>
          <w:p w14:paraId="4BD37877" w14:textId="77777777" w:rsidR="00865B19" w:rsidRPr="00865B19" w:rsidRDefault="00865B19" w:rsidP="00865B19">
            <w:pPr>
              <w:spacing w:after="240"/>
              <w:ind w:left="1440" w:hanging="720"/>
              <w:rPr>
                <w:rFonts w:eastAsia="SimSun"/>
                <w:szCs w:val="20"/>
                <w:lang w:val="pt-BR"/>
              </w:rPr>
            </w:pPr>
            <w:r w:rsidRPr="00865B19">
              <w:rPr>
                <w:rFonts w:eastAsia="SimSun"/>
                <w:iCs/>
                <w:szCs w:val="20"/>
                <w:lang w:val="pt-BR"/>
              </w:rPr>
              <w:t>DAPCRUQTOT  =</w:t>
            </w:r>
            <w:r w:rsidR="0064163E">
              <w:rPr>
                <w:rFonts w:eastAsia="SimSun"/>
                <w:iCs/>
                <w:position w:val="-22"/>
                <w:szCs w:val="20"/>
              </w:rPr>
              <w:pict w14:anchorId="25D04412">
                <v:shape id="_x0000_i1063" type="#_x0000_t75" style="width:12pt;height:12pt">
                  <v:imagedata r:id="rId17" o:title=""/>
                </v:shape>
              </w:pict>
            </w:r>
            <w:r w:rsidRPr="00865B19">
              <w:rPr>
                <w:rFonts w:eastAsia="SimSun"/>
                <w:iCs/>
                <w:szCs w:val="20"/>
                <w:lang w:val="pt-BR"/>
              </w:rPr>
              <w:t xml:space="preserve"> (</w:t>
            </w:r>
            <w:r w:rsidR="0064163E">
              <w:rPr>
                <w:rFonts w:eastAsia="SimSun"/>
                <w:iCs/>
                <w:position w:val="-18"/>
                <w:szCs w:val="20"/>
              </w:rPr>
              <w:pict w14:anchorId="41D01FB6">
                <v:shape id="_x0000_i1064" type="#_x0000_t75" style="width:12pt;height:30pt">
                  <v:imagedata r:id="rId41" o:title=""/>
                </v:shape>
              </w:pict>
            </w:r>
            <w:r w:rsidRPr="00865B19">
              <w:rPr>
                <w:rFonts w:eastAsia="SimSun"/>
                <w:iCs/>
                <w:szCs w:val="20"/>
                <w:lang w:val="pt-BR"/>
              </w:rPr>
              <w:t>PCRUR</w:t>
            </w:r>
            <w:r w:rsidRPr="00865B19">
              <w:rPr>
                <w:rFonts w:eastAsia="SimSun"/>
                <w:i/>
                <w:iCs/>
                <w:szCs w:val="20"/>
                <w:lang w:val="pt-BR"/>
              </w:rPr>
              <w:t xml:space="preserve"> </w:t>
            </w:r>
            <w:r w:rsidRPr="00865B19">
              <w:rPr>
                <w:rFonts w:eastAsia="SimSun"/>
                <w:i/>
                <w:iCs/>
                <w:szCs w:val="20"/>
                <w:vertAlign w:val="subscript"/>
                <w:lang w:val="pt-BR"/>
              </w:rPr>
              <w:t>r, q, DAM</w:t>
            </w:r>
            <w:r w:rsidRPr="00865B19">
              <w:rPr>
                <w:rFonts w:eastAsia="SimSun"/>
                <w:iCs/>
                <w:szCs w:val="20"/>
                <w:lang w:val="pt-BR"/>
              </w:rPr>
              <w:t xml:space="preserve"> </w:t>
            </w:r>
            <w:r w:rsidRPr="00865B19">
              <w:rPr>
                <w:rFonts w:eastAsia="SimSun"/>
                <w:i/>
                <w:iCs/>
                <w:szCs w:val="20"/>
                <w:lang w:val="pt-BR"/>
              </w:rPr>
              <w:t xml:space="preserve">+ </w:t>
            </w:r>
            <w:r w:rsidRPr="00865B19">
              <w:rPr>
                <w:rFonts w:eastAsia="SimSun"/>
                <w:iCs/>
                <w:szCs w:val="20"/>
                <w:lang w:val="pt-BR"/>
              </w:rPr>
              <w:t xml:space="preserve">DARUOAWD </w:t>
            </w:r>
            <w:r w:rsidRPr="00865B19">
              <w:rPr>
                <w:rFonts w:eastAsia="SimSun"/>
                <w:i/>
                <w:iCs/>
                <w:szCs w:val="20"/>
                <w:vertAlign w:val="subscript"/>
                <w:lang w:val="pt-BR"/>
              </w:rPr>
              <w:t xml:space="preserve">q </w:t>
            </w:r>
            <w:r w:rsidRPr="00865B19">
              <w:rPr>
                <w:rFonts w:eastAsia="SimSun"/>
                <w:iCs/>
                <w:szCs w:val="20"/>
                <w:lang w:val="pt-BR"/>
              </w:rPr>
              <w:t>+</w:t>
            </w:r>
            <w:r w:rsidRPr="00865B19">
              <w:rPr>
                <w:rFonts w:eastAsia="SimSun"/>
                <w:i/>
                <w:iCs/>
                <w:szCs w:val="20"/>
                <w:vertAlign w:val="subscript"/>
                <w:lang w:val="pt-BR"/>
              </w:rPr>
              <w:t xml:space="preserve"> </w:t>
            </w:r>
            <w:r w:rsidRPr="00865B19">
              <w:rPr>
                <w:rFonts w:eastAsia="SimSun"/>
                <w:iCs/>
                <w:szCs w:val="20"/>
                <w:lang w:val="pt-BR"/>
              </w:rPr>
              <w:t xml:space="preserve">DASARUQ </w:t>
            </w:r>
            <w:r w:rsidRPr="00865B19">
              <w:rPr>
                <w:rFonts w:eastAsia="SimSun"/>
                <w:i/>
                <w:iCs/>
                <w:szCs w:val="20"/>
                <w:vertAlign w:val="subscript"/>
                <w:lang w:val="pt-BR"/>
              </w:rPr>
              <w:t>q</w:t>
            </w:r>
            <w:r w:rsidRPr="00865B19">
              <w:rPr>
                <w:rFonts w:eastAsia="SimSun"/>
                <w:iCs/>
                <w:color w:val="000000"/>
                <w:szCs w:val="20"/>
                <w:lang w:val="pt-BR"/>
              </w:rPr>
              <w:t xml:space="preserve">) </w:t>
            </w:r>
          </w:p>
          <w:p w14:paraId="0AC151B6" w14:textId="77777777" w:rsidR="00865B19" w:rsidRPr="00865B19" w:rsidRDefault="00865B19" w:rsidP="00865B19">
            <w:pPr>
              <w:rPr>
                <w:rFonts w:eastAsia="SimSun"/>
              </w:rPr>
            </w:pPr>
            <w:r w:rsidRPr="00865B19">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65B19" w:rsidRPr="00865B19" w14:paraId="742F08CA" w14:textId="77777777" w:rsidTr="00C812E5">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5687CD9" w14:textId="77777777" w:rsidR="00865B19" w:rsidRPr="00865B19" w:rsidRDefault="00865B19" w:rsidP="00865B19">
                  <w:pPr>
                    <w:spacing w:after="240"/>
                    <w:rPr>
                      <w:rFonts w:eastAsia="SimSun"/>
                      <w:b/>
                      <w:iCs/>
                      <w:sz w:val="20"/>
                      <w:szCs w:val="20"/>
                    </w:rPr>
                  </w:pPr>
                  <w:r w:rsidRPr="00865B19">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48A607C"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BA42BBF"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2C591E0A"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4B711562"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DARTPCRUAMT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C4E2EF0"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E6B7AF6"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Updated Real-Time Procured Capacity for Reg-Up Amount by QSE - </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Reg-Up, for the re-calculated Real-Time obligation, for the Operating Hour.</w:t>
                  </w:r>
                </w:p>
              </w:tc>
            </w:tr>
            <w:tr w:rsidR="00865B19" w:rsidRPr="00865B19" w14:paraId="16CF56C1"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1E2240C" w14:textId="77777777" w:rsidR="00865B19" w:rsidRPr="00865B19" w:rsidRDefault="00865B19" w:rsidP="00865B19">
                  <w:pPr>
                    <w:spacing w:after="60"/>
                    <w:rPr>
                      <w:rFonts w:eastAsia="SimSun"/>
                      <w:iCs/>
                      <w:sz w:val="20"/>
                      <w:szCs w:val="20"/>
                    </w:rPr>
                  </w:pPr>
                  <w:r w:rsidRPr="00865B19">
                    <w:rPr>
                      <w:rFonts w:eastAsia="SimSu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0B8DC5F7"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8F053E5"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Reg-Up Price</w:t>
                  </w:r>
                  <w:r w:rsidRPr="00865B19">
                    <w:rPr>
                      <w:rFonts w:eastAsia="SimSun"/>
                      <w:iCs/>
                      <w:sz w:val="20"/>
                      <w:szCs w:val="20"/>
                    </w:rPr>
                    <w:t>—The DAM Reg-Up price for the Operating Hour.</w:t>
                  </w:r>
                </w:p>
              </w:tc>
            </w:tr>
            <w:tr w:rsidR="00865B19" w:rsidRPr="00865B19" w14:paraId="502C7F7A"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2B3FE66F" w14:textId="77777777" w:rsidR="00865B19" w:rsidRPr="00865B19" w:rsidRDefault="00865B19" w:rsidP="00865B19">
                  <w:pPr>
                    <w:spacing w:after="60"/>
                    <w:rPr>
                      <w:rFonts w:eastAsia="SimSun"/>
                      <w:iCs/>
                      <w:sz w:val="20"/>
                      <w:szCs w:val="20"/>
                    </w:rPr>
                  </w:pPr>
                  <w:r w:rsidRPr="00865B19">
                    <w:rPr>
                      <w:rFonts w:eastAsia="SimSun"/>
                      <w:iCs/>
                      <w:sz w:val="20"/>
                      <w:szCs w:val="20"/>
                    </w:rPr>
                    <w:t>DARUNOBL</w:t>
                  </w:r>
                  <w:r w:rsidRPr="00865B19">
                    <w:rPr>
                      <w:rFonts w:eastAsia="SimSun"/>
                      <w:iCs/>
                      <w:sz w:val="20"/>
                      <w:szCs w:val="20"/>
                      <w:vertAlign w:val="subscript"/>
                    </w:rPr>
                    <w:t xml:space="preserve">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D77EC44"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AFD289"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Reg-Up New Obligation per QSE—</w:t>
                  </w:r>
                  <w:r w:rsidRPr="00865B19">
                    <w:rPr>
                      <w:rFonts w:eastAsia="SimSun"/>
                      <w:iCs/>
                      <w:sz w:val="20"/>
                      <w:szCs w:val="20"/>
                    </w:rPr>
                    <w:t xml:space="preserve">The updated Reg-Up Ancillary Service Obligation in Real-Time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2F48A8B8"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233D84" w14:textId="77777777" w:rsidR="00865B19" w:rsidRPr="00865B19" w:rsidRDefault="00865B19" w:rsidP="00865B19">
                  <w:pPr>
                    <w:spacing w:after="60"/>
                    <w:rPr>
                      <w:rFonts w:eastAsia="SimSun"/>
                      <w:i/>
                      <w:iCs/>
                      <w:sz w:val="20"/>
                      <w:szCs w:val="20"/>
                    </w:rPr>
                  </w:pPr>
                  <w:r w:rsidRPr="00865B19">
                    <w:rPr>
                      <w:rFonts w:eastAsia="SimSun"/>
                      <w:iCs/>
                      <w:sz w:val="20"/>
                      <w:szCs w:val="20"/>
                    </w:rPr>
                    <w:t xml:space="preserve">DARUAMT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0FBD4C3"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81DEE37" w14:textId="77777777" w:rsidR="00865B19" w:rsidRPr="00865B19" w:rsidRDefault="00865B19" w:rsidP="00865B19">
                  <w:pPr>
                    <w:spacing w:after="60"/>
                    <w:rPr>
                      <w:rFonts w:eastAsia="SimSun"/>
                      <w:iCs/>
                      <w:sz w:val="20"/>
                      <w:szCs w:val="20"/>
                    </w:rPr>
                  </w:pPr>
                  <w:r w:rsidRPr="00865B19">
                    <w:rPr>
                      <w:rFonts w:eastAsia="SimSun"/>
                      <w:i/>
                      <w:iCs/>
                      <w:sz w:val="20"/>
                      <w:szCs w:val="20"/>
                    </w:rPr>
                    <w:t>Day-Ahead Reg-Up 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’s share of the DAM costs for Reg-Up for the Operating Hour.</w:t>
                  </w:r>
                </w:p>
              </w:tc>
            </w:tr>
            <w:tr w:rsidR="00865B19" w:rsidRPr="00865B19" w14:paraId="11063B05"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17D74B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PCRUR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4F22F4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0B5D47"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Reg-Up per Resource per QSE in DAM</w:t>
                  </w:r>
                  <w:r w:rsidRPr="00865B19">
                    <w:rPr>
                      <w:rFonts w:eastAsia="SimSun"/>
                      <w:iCs/>
                      <w:sz w:val="20"/>
                      <w:szCs w:val="20"/>
                    </w:rPr>
                    <w:t xml:space="preserve">—The Reg-Up capacity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Operating Hour.  Where for a Combined Cycle Train, the Resource </w:t>
                  </w:r>
                  <w:r w:rsidRPr="00865B19">
                    <w:rPr>
                      <w:rFonts w:eastAsia="SimSun"/>
                      <w:i/>
                      <w:iCs/>
                      <w:sz w:val="20"/>
                      <w:szCs w:val="20"/>
                    </w:rPr>
                    <w:t>r</w:t>
                  </w:r>
                  <w:r w:rsidRPr="00865B19">
                    <w:rPr>
                      <w:rFonts w:eastAsia="SimSun"/>
                      <w:iCs/>
                      <w:sz w:val="20"/>
                      <w:szCs w:val="20"/>
                    </w:rPr>
                    <w:t xml:space="preserve"> is a Combined Cycle Generation Resource within the Combined Cycle Train.</w:t>
                  </w:r>
                </w:p>
              </w:tc>
            </w:tr>
            <w:tr w:rsidR="00865B19" w:rsidRPr="00865B19" w14:paraId="5EBCC0D6"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712FA92"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DARUOAWD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E237F04"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2CC9D55"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Reg-Up Award for the QSE </w:t>
                  </w:r>
                  <w:r w:rsidRPr="00865B19">
                    <w:rPr>
                      <w:rFonts w:eastAsia="SimSun"/>
                      <w:iCs/>
                      <w:sz w:val="20"/>
                      <w:szCs w:val="20"/>
                    </w:rPr>
                    <w:t xml:space="preserve">—The Reg-Up Only capacity awarded in the DAM to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61499503"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A3EAE5B" w14:textId="77777777" w:rsidR="00865B19" w:rsidRPr="00865B19" w:rsidRDefault="00865B19" w:rsidP="00865B19">
                  <w:pPr>
                    <w:spacing w:after="60"/>
                    <w:rPr>
                      <w:rFonts w:eastAsia="SimSun"/>
                      <w:iCs/>
                      <w:sz w:val="20"/>
                      <w:szCs w:val="20"/>
                    </w:rPr>
                  </w:pPr>
                  <w:r w:rsidRPr="00865B19">
                    <w:rPr>
                      <w:rFonts w:eastAsia="SimSun"/>
                      <w:iCs/>
                      <w:sz w:val="20"/>
                      <w:szCs w:val="20"/>
                    </w:rPr>
                    <w:t>HLRS</w:t>
                  </w:r>
                  <w:r w:rsidRPr="00865B19">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21B3A005"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30E93D2" w14:textId="77777777" w:rsidR="00865B19" w:rsidRPr="00865B19" w:rsidRDefault="00865B19" w:rsidP="00865B19">
                  <w:pPr>
                    <w:spacing w:after="60"/>
                    <w:rPr>
                      <w:rFonts w:eastAsia="SimSun"/>
                      <w:iCs/>
                      <w:sz w:val="20"/>
                      <w:szCs w:val="20"/>
                    </w:rPr>
                  </w:pPr>
                  <w:r w:rsidRPr="00865B19">
                    <w:rPr>
                      <w:rFonts w:eastAsia="SimSun"/>
                      <w:i/>
                      <w:iCs/>
                      <w:sz w:val="20"/>
                      <w:szCs w:val="20"/>
                    </w:rPr>
                    <w:t>Hourly Load Ratio Share per QSE</w:t>
                  </w:r>
                  <w:r w:rsidRPr="00865B19">
                    <w:rPr>
                      <w:rFonts w:eastAsia="SimSun"/>
                      <w:iCs/>
                      <w:sz w:val="20"/>
                      <w:szCs w:val="20"/>
                    </w:rPr>
                    <w:t xml:space="preserve">—The Real-Time LRS as defined in Section 6.6.2.4, QSE Load Ratio Share for an Operating Hour, for QSE </w:t>
                  </w:r>
                  <w:r w:rsidRPr="00865B19">
                    <w:rPr>
                      <w:rFonts w:eastAsia="SimSun"/>
                      <w:i/>
                      <w:iCs/>
                      <w:sz w:val="20"/>
                      <w:szCs w:val="20"/>
                    </w:rPr>
                    <w:t>q</w:t>
                  </w:r>
                  <w:r w:rsidRPr="00865B19">
                    <w:rPr>
                      <w:rFonts w:eastAsia="SimSun"/>
                      <w:iCs/>
                      <w:sz w:val="20"/>
                      <w:szCs w:val="20"/>
                    </w:rPr>
                    <w:t>, for the Operating Hour.</w:t>
                  </w:r>
                </w:p>
              </w:tc>
            </w:tr>
            <w:tr w:rsidR="00865B19" w:rsidRPr="00865B19" w14:paraId="473C3637"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EE676FF"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4A6FFC7D"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53617CF" w14:textId="77777777" w:rsidR="00865B19" w:rsidRPr="00865B19" w:rsidRDefault="00865B19" w:rsidP="00865B19">
                  <w:pPr>
                    <w:spacing w:after="60"/>
                    <w:rPr>
                      <w:rFonts w:eastAsia="SimSun"/>
                      <w:i/>
                      <w:iCs/>
                      <w:sz w:val="20"/>
                      <w:szCs w:val="20"/>
                    </w:rPr>
                  </w:pPr>
                  <w:r w:rsidRPr="00865B19">
                    <w:rPr>
                      <w:rFonts w:eastAsia="SimSun"/>
                      <w:i/>
                      <w:iCs/>
                      <w:sz w:val="20"/>
                      <w:szCs w:val="20"/>
                    </w:rPr>
                    <w:t>Day-Ahead Procured Capacity for Reg-Up Total</w:t>
                  </w:r>
                  <w:r w:rsidRPr="00865B19">
                    <w:rPr>
                      <w:rFonts w:eastAsia="SimSun"/>
                      <w:iCs/>
                      <w:sz w:val="20"/>
                      <w:szCs w:val="20"/>
                    </w:rPr>
                    <w:t>—The total Reg-Up capacity for all QSEs for all Reg-Up awarded and self-arranged in the DAM for the Operating Hour.</w:t>
                  </w:r>
                </w:p>
              </w:tc>
            </w:tr>
            <w:tr w:rsidR="00865B19" w:rsidRPr="00865B19" w14:paraId="68148EC8"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F8C9E6" w14:textId="77777777" w:rsidR="00865B19" w:rsidRPr="00865B19" w:rsidRDefault="00865B19" w:rsidP="00865B19">
                  <w:pPr>
                    <w:spacing w:after="60"/>
                    <w:rPr>
                      <w:rFonts w:eastAsia="SimSun"/>
                      <w:iCs/>
                      <w:sz w:val="20"/>
                      <w:szCs w:val="20"/>
                    </w:rPr>
                  </w:pPr>
                  <w:r w:rsidRPr="00865B19">
                    <w:rPr>
                      <w:rFonts w:eastAsia="SimSun"/>
                      <w:iCs/>
                      <w:sz w:val="20"/>
                      <w:szCs w:val="20"/>
                    </w:rPr>
                    <w:lastRenderedPageBreak/>
                    <w:t xml:space="preserve">DASARUQ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266684D"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DBC339A" w14:textId="77777777" w:rsidR="00865B19" w:rsidRPr="00865B19" w:rsidRDefault="00865B19" w:rsidP="00865B19">
                  <w:pPr>
                    <w:spacing w:after="60"/>
                    <w:rPr>
                      <w:rFonts w:eastAsia="SimSun"/>
                      <w:i/>
                      <w:iCs/>
                      <w:sz w:val="20"/>
                      <w:szCs w:val="20"/>
                    </w:rPr>
                  </w:pPr>
                  <w:r w:rsidRPr="00865B19">
                    <w:rPr>
                      <w:rFonts w:eastAsia="SimSun"/>
                      <w:i/>
                      <w:iCs/>
                      <w:sz w:val="20"/>
                      <w:szCs w:val="20"/>
                    </w:rPr>
                    <w:t>Day-Ahead Self-Arranged Reg-Up Quantity per QSE</w:t>
                  </w:r>
                  <w:r w:rsidRPr="00865B19">
                    <w:rPr>
                      <w:rFonts w:eastAsia="SimSun"/>
                      <w:iCs/>
                      <w:sz w:val="20"/>
                      <w:szCs w:val="20"/>
                    </w:rPr>
                    <w:t xml:space="preserve">—The self-arranged Reg-Up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p>
              </w:tc>
            </w:tr>
            <w:tr w:rsidR="00865B19" w:rsidRPr="00865B19" w14:paraId="2C46D2FC"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7B687F6"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08AEB7E"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C7915D1"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432A2A57"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3418E224"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39A85BB1"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AD25C43" w14:textId="77777777" w:rsidR="00865B19" w:rsidRPr="00865B19" w:rsidRDefault="00865B19" w:rsidP="00865B19">
                  <w:pPr>
                    <w:spacing w:after="60"/>
                    <w:rPr>
                      <w:rFonts w:eastAsia="SimSun"/>
                      <w:iCs/>
                      <w:sz w:val="20"/>
                      <w:szCs w:val="20"/>
                    </w:rPr>
                  </w:pPr>
                  <w:r w:rsidRPr="00865B19">
                    <w:rPr>
                      <w:rFonts w:eastAsia="SimSun"/>
                      <w:iCs/>
                      <w:sz w:val="20"/>
                      <w:szCs w:val="20"/>
                    </w:rPr>
                    <w:t>A Resource.</w:t>
                  </w:r>
                </w:p>
              </w:tc>
            </w:tr>
          </w:tbl>
          <w:p w14:paraId="43A727B1" w14:textId="77777777" w:rsidR="00865B19" w:rsidRPr="00865B19" w:rsidRDefault="00865B19" w:rsidP="00865B19">
            <w:pPr>
              <w:spacing w:before="240" w:after="240"/>
              <w:ind w:left="1440" w:hanging="720"/>
              <w:rPr>
                <w:rFonts w:eastAsia="SimSun"/>
                <w:szCs w:val="20"/>
              </w:rPr>
            </w:pPr>
            <w:r w:rsidRPr="00865B19">
              <w:rPr>
                <w:rFonts w:eastAsia="SimSun"/>
                <w:iCs/>
                <w:szCs w:val="20"/>
              </w:rPr>
              <w:t>(b)</w:t>
            </w:r>
            <w:r w:rsidRPr="00865B19">
              <w:rPr>
                <w:rFonts w:eastAsia="SimSun"/>
                <w:iCs/>
                <w:szCs w:val="20"/>
              </w:rPr>
              <w:tab/>
              <w:t>For Regulation Down Service (Reg-Down), if applicable:</w:t>
            </w:r>
          </w:p>
          <w:p w14:paraId="7EAA9434"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DARTPCRDAMT </w:t>
            </w:r>
            <w:r w:rsidRPr="00865B19">
              <w:rPr>
                <w:rFonts w:eastAsia="SimSun"/>
                <w:i/>
                <w:iCs/>
                <w:szCs w:val="20"/>
                <w:vertAlign w:val="subscript"/>
              </w:rPr>
              <w:t>q</w:t>
            </w:r>
            <w:r w:rsidRPr="00865B19">
              <w:rPr>
                <w:rFonts w:eastAsia="SimSun"/>
                <w:iCs/>
                <w:szCs w:val="20"/>
                <w:vertAlign w:val="subscript"/>
              </w:rPr>
              <w:t xml:space="preserve"> </w:t>
            </w:r>
            <w:r w:rsidRPr="00865B19">
              <w:rPr>
                <w:rFonts w:eastAsia="SimSun"/>
                <w:iCs/>
                <w:szCs w:val="20"/>
              </w:rPr>
              <w:t>= (DARDNOBL</w:t>
            </w:r>
            <w:r w:rsidRPr="00865B19">
              <w:rPr>
                <w:rFonts w:eastAsia="SimSun"/>
                <w:iCs/>
                <w:szCs w:val="20"/>
                <w:vertAlign w:val="subscript"/>
              </w:rPr>
              <w:t xml:space="preserve"> </w:t>
            </w:r>
            <w:r w:rsidRPr="00865B19">
              <w:rPr>
                <w:rFonts w:eastAsia="SimSun"/>
                <w:i/>
                <w:iCs/>
                <w:szCs w:val="20"/>
                <w:vertAlign w:val="subscript"/>
              </w:rPr>
              <w:t>q</w:t>
            </w:r>
            <w:r w:rsidRPr="00865B19">
              <w:rPr>
                <w:rFonts w:eastAsia="SimSun"/>
                <w:iCs/>
                <w:szCs w:val="20"/>
                <w:vertAlign w:val="subscript"/>
              </w:rPr>
              <w:t xml:space="preserve"> </w:t>
            </w:r>
            <w:r w:rsidRPr="00865B19">
              <w:rPr>
                <w:rFonts w:eastAsia="SimSun"/>
                <w:iCs/>
                <w:szCs w:val="20"/>
              </w:rPr>
              <w:t xml:space="preserve">- DASARDQ </w:t>
            </w:r>
            <w:r w:rsidRPr="00865B19">
              <w:rPr>
                <w:rFonts w:eastAsia="SimSun"/>
                <w:i/>
                <w:iCs/>
                <w:szCs w:val="20"/>
                <w:vertAlign w:val="subscript"/>
              </w:rPr>
              <w:t>q</w:t>
            </w:r>
            <w:r w:rsidRPr="00865B19">
              <w:rPr>
                <w:rFonts w:eastAsia="SimSun"/>
                <w:iCs/>
                <w:szCs w:val="20"/>
              </w:rPr>
              <w:t xml:space="preserve">) * DARDPR - DARDAMT </w:t>
            </w:r>
            <w:r w:rsidRPr="00865B19">
              <w:rPr>
                <w:rFonts w:eastAsia="SimSun"/>
                <w:i/>
                <w:iCs/>
                <w:szCs w:val="20"/>
                <w:vertAlign w:val="subscript"/>
              </w:rPr>
              <w:t>q</w:t>
            </w:r>
          </w:p>
          <w:p w14:paraId="71048619" w14:textId="77777777" w:rsidR="00865B19" w:rsidRPr="00865B19" w:rsidRDefault="00865B19" w:rsidP="00865B19">
            <w:pPr>
              <w:spacing w:after="240"/>
              <w:rPr>
                <w:rFonts w:eastAsia="SimSun"/>
                <w:iCs/>
              </w:rPr>
            </w:pPr>
            <w:r w:rsidRPr="00865B19">
              <w:rPr>
                <w:rFonts w:eastAsia="SimSun"/>
              </w:rPr>
              <w:t>Where:</w:t>
            </w:r>
          </w:p>
          <w:p w14:paraId="55996CFC"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DARDNOBL </w:t>
            </w:r>
            <w:r w:rsidRPr="00865B19">
              <w:rPr>
                <w:rFonts w:eastAsia="SimSun"/>
                <w:i/>
                <w:iCs/>
                <w:szCs w:val="20"/>
                <w:vertAlign w:val="subscript"/>
              </w:rPr>
              <w:t xml:space="preserve">q     </w:t>
            </w:r>
            <w:r w:rsidRPr="00865B19">
              <w:rPr>
                <w:rFonts w:eastAsia="SimSun"/>
                <w:iCs/>
                <w:szCs w:val="20"/>
              </w:rPr>
              <w:t xml:space="preserve">=  DAPCRDQTOT * HLRS </w:t>
            </w:r>
            <w:r w:rsidRPr="00865B19">
              <w:rPr>
                <w:rFonts w:eastAsia="SimSun"/>
                <w:i/>
                <w:iCs/>
                <w:szCs w:val="20"/>
                <w:vertAlign w:val="subscript"/>
              </w:rPr>
              <w:t>q</w:t>
            </w:r>
            <w:r w:rsidRPr="00865B19">
              <w:rPr>
                <w:rFonts w:eastAsia="SimSun"/>
                <w:iCs/>
                <w:szCs w:val="20"/>
              </w:rPr>
              <w:t xml:space="preserve"> </w:t>
            </w:r>
          </w:p>
          <w:p w14:paraId="79F6DBC8" w14:textId="77777777" w:rsidR="00865B19" w:rsidRPr="00865B19" w:rsidRDefault="00865B19" w:rsidP="00865B19">
            <w:pPr>
              <w:spacing w:after="240"/>
              <w:ind w:left="1440" w:hanging="720"/>
              <w:rPr>
                <w:rFonts w:eastAsia="SimSun"/>
                <w:szCs w:val="20"/>
                <w:lang w:val="pt-BR"/>
              </w:rPr>
            </w:pPr>
            <w:r w:rsidRPr="00865B19">
              <w:rPr>
                <w:rFonts w:eastAsia="SimSun"/>
                <w:iCs/>
                <w:szCs w:val="20"/>
                <w:lang w:val="pt-BR"/>
              </w:rPr>
              <w:t xml:space="preserve">DAPCRDQTOT       = </w:t>
            </w:r>
            <w:r w:rsidR="0064163E">
              <w:rPr>
                <w:rFonts w:eastAsia="SimSun"/>
                <w:iCs/>
                <w:position w:val="-22"/>
                <w:szCs w:val="20"/>
              </w:rPr>
              <w:pict w14:anchorId="685D534B">
                <v:shape id="_x0000_i1065" type="#_x0000_t75" style="width:12pt;height:12pt">
                  <v:imagedata r:id="rId17" o:title=""/>
                </v:shape>
              </w:pict>
            </w:r>
            <w:r w:rsidRPr="00865B19">
              <w:rPr>
                <w:rFonts w:eastAsia="SimSun"/>
                <w:iCs/>
                <w:szCs w:val="20"/>
                <w:lang w:val="pt-BR"/>
              </w:rPr>
              <w:t xml:space="preserve"> (</w:t>
            </w:r>
            <w:r w:rsidR="0064163E">
              <w:rPr>
                <w:rFonts w:eastAsia="SimSun"/>
                <w:iCs/>
                <w:position w:val="-18"/>
                <w:szCs w:val="20"/>
              </w:rPr>
              <w:pict w14:anchorId="5F515DB4">
                <v:shape id="_x0000_i1066" type="#_x0000_t75" style="width:12pt;height:30pt">
                  <v:imagedata r:id="rId41" o:title=""/>
                </v:shape>
              </w:pict>
            </w:r>
            <w:r w:rsidRPr="00865B19">
              <w:rPr>
                <w:rFonts w:eastAsia="SimSun"/>
                <w:iCs/>
                <w:szCs w:val="20"/>
                <w:lang w:val="pt-BR"/>
              </w:rPr>
              <w:t>PCRDR</w:t>
            </w:r>
            <w:r w:rsidRPr="00865B19">
              <w:rPr>
                <w:rFonts w:eastAsia="SimSun"/>
                <w:i/>
                <w:iCs/>
                <w:szCs w:val="20"/>
                <w:lang w:val="pt-BR"/>
              </w:rPr>
              <w:t xml:space="preserve"> </w:t>
            </w:r>
            <w:r w:rsidRPr="00865B19">
              <w:rPr>
                <w:rFonts w:eastAsia="SimSun"/>
                <w:i/>
                <w:iCs/>
                <w:szCs w:val="20"/>
                <w:vertAlign w:val="subscript"/>
                <w:lang w:val="pt-BR"/>
              </w:rPr>
              <w:t>r, q, DAM</w:t>
            </w:r>
            <w:r w:rsidRPr="00865B19">
              <w:rPr>
                <w:rFonts w:eastAsia="SimSun"/>
                <w:iCs/>
                <w:szCs w:val="20"/>
                <w:lang w:val="pt-BR"/>
              </w:rPr>
              <w:t xml:space="preserve"> + DARDOAWD </w:t>
            </w:r>
            <w:r w:rsidRPr="00865B19">
              <w:rPr>
                <w:rFonts w:eastAsia="SimSun"/>
                <w:i/>
                <w:iCs/>
                <w:szCs w:val="20"/>
                <w:vertAlign w:val="subscript"/>
                <w:lang w:val="pt-BR"/>
              </w:rPr>
              <w:t>q</w:t>
            </w:r>
            <w:r w:rsidRPr="00865B19">
              <w:rPr>
                <w:rFonts w:eastAsia="SimSun"/>
                <w:iCs/>
                <w:szCs w:val="20"/>
                <w:lang w:val="pt-BR"/>
              </w:rPr>
              <w:t xml:space="preserve"> + DASARDQ </w:t>
            </w:r>
            <w:r w:rsidRPr="00865B19">
              <w:rPr>
                <w:rFonts w:eastAsia="SimSun"/>
                <w:i/>
                <w:iCs/>
                <w:szCs w:val="20"/>
                <w:vertAlign w:val="subscript"/>
                <w:lang w:val="pt-BR"/>
              </w:rPr>
              <w:t>q</w:t>
            </w:r>
            <w:r w:rsidRPr="00865B19">
              <w:rPr>
                <w:rFonts w:eastAsia="SimSun"/>
                <w:iCs/>
                <w:szCs w:val="20"/>
                <w:lang w:val="pt-BR"/>
              </w:rPr>
              <w:t>)</w:t>
            </w:r>
          </w:p>
          <w:p w14:paraId="0E5A7880" w14:textId="77777777" w:rsidR="00865B19" w:rsidRPr="00865B19" w:rsidRDefault="00865B19" w:rsidP="00865B19">
            <w:pPr>
              <w:rPr>
                <w:rFonts w:eastAsia="SimSun"/>
                <w:iCs/>
              </w:rPr>
            </w:pPr>
            <w:r w:rsidRPr="00865B19">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65B19" w:rsidRPr="00865B19" w14:paraId="0632E713" w14:textId="77777777" w:rsidTr="00C812E5">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FCD8F41" w14:textId="77777777" w:rsidR="00865B19" w:rsidRPr="00865B19" w:rsidRDefault="00865B19" w:rsidP="00865B19">
                  <w:pPr>
                    <w:spacing w:after="240"/>
                    <w:rPr>
                      <w:rFonts w:eastAsia="SimSun"/>
                      <w:b/>
                      <w:iCs/>
                      <w:sz w:val="20"/>
                      <w:szCs w:val="20"/>
                    </w:rPr>
                  </w:pPr>
                  <w:r w:rsidRPr="00865B19">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BFD98C3"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ADA5D1C"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4AD32B13"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69D76698"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DARTPCRDAMT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87B2E2"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BE63D86"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Updated Real-Time Procured Capacity for Reg-Down Amount by QSE - </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Reg-Down, for the re-calculated Real-Time obligation, for the Operating Hour.</w:t>
                  </w:r>
                </w:p>
              </w:tc>
            </w:tr>
            <w:tr w:rsidR="00865B19" w:rsidRPr="00865B19" w14:paraId="123C9898"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2228593D" w14:textId="77777777" w:rsidR="00865B19" w:rsidRPr="00865B19" w:rsidRDefault="00865B19" w:rsidP="00865B19">
                  <w:pPr>
                    <w:spacing w:after="60"/>
                    <w:rPr>
                      <w:rFonts w:eastAsia="SimSun"/>
                      <w:iCs/>
                      <w:sz w:val="20"/>
                      <w:szCs w:val="20"/>
                    </w:rPr>
                  </w:pPr>
                  <w:r w:rsidRPr="00865B19">
                    <w:rPr>
                      <w:rFonts w:eastAsia="SimSu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00F42AC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2195E1F"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Reg-Down Price</w:t>
                  </w:r>
                  <w:r w:rsidRPr="00865B19">
                    <w:rPr>
                      <w:rFonts w:eastAsia="SimSun"/>
                      <w:iCs/>
                      <w:sz w:val="20"/>
                      <w:szCs w:val="20"/>
                    </w:rPr>
                    <w:t>—The DAM Reg-Down price for the Operating Hour.</w:t>
                  </w:r>
                </w:p>
              </w:tc>
            </w:tr>
            <w:tr w:rsidR="00865B19" w:rsidRPr="00865B19" w14:paraId="71D8B77D"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39B6A937" w14:textId="77777777" w:rsidR="00865B19" w:rsidRPr="00865B19" w:rsidRDefault="00865B19" w:rsidP="00865B19">
                  <w:pPr>
                    <w:spacing w:after="60"/>
                    <w:rPr>
                      <w:rFonts w:eastAsia="SimSun"/>
                      <w:iCs/>
                      <w:sz w:val="20"/>
                      <w:szCs w:val="20"/>
                    </w:rPr>
                  </w:pPr>
                  <w:r w:rsidRPr="00865B19">
                    <w:rPr>
                      <w:rFonts w:eastAsia="SimSun"/>
                      <w:iCs/>
                      <w:sz w:val="20"/>
                      <w:szCs w:val="20"/>
                    </w:rPr>
                    <w:t>DARDNOBL</w:t>
                  </w:r>
                  <w:r w:rsidRPr="00865B19">
                    <w:rPr>
                      <w:rFonts w:eastAsia="SimSun"/>
                      <w:iCs/>
                      <w:sz w:val="20"/>
                      <w:szCs w:val="20"/>
                      <w:vertAlign w:val="subscript"/>
                    </w:rPr>
                    <w:t xml:space="preserve">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F8688B2"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736F16D"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Reg-Down New Obligation per QSE—</w:t>
                  </w:r>
                  <w:r w:rsidRPr="00865B19">
                    <w:rPr>
                      <w:rFonts w:eastAsia="SimSun"/>
                      <w:iCs/>
                      <w:sz w:val="20"/>
                      <w:szCs w:val="20"/>
                    </w:rPr>
                    <w:t xml:space="preserve">The updated Reg-Down Ancillary Service Obligation in Real-Time, for QSE </w:t>
                  </w:r>
                  <w:r w:rsidRPr="00865B19">
                    <w:rPr>
                      <w:rFonts w:eastAsia="SimSun"/>
                      <w:i/>
                      <w:iCs/>
                      <w:sz w:val="20"/>
                      <w:szCs w:val="20"/>
                    </w:rPr>
                    <w:t>q</w:t>
                  </w:r>
                  <w:r w:rsidRPr="00865B19">
                    <w:rPr>
                      <w:rFonts w:eastAsia="SimSun"/>
                      <w:iCs/>
                      <w:sz w:val="20"/>
                      <w:szCs w:val="20"/>
                    </w:rPr>
                    <w:t>, for the Operating Hour.</w:t>
                  </w:r>
                </w:p>
              </w:tc>
            </w:tr>
            <w:tr w:rsidR="00865B19" w:rsidRPr="00865B19" w14:paraId="569FAFC8"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042EE6" w14:textId="77777777" w:rsidR="00865B19" w:rsidRPr="00865B19" w:rsidRDefault="00865B19" w:rsidP="00865B19">
                  <w:pPr>
                    <w:spacing w:after="60"/>
                    <w:rPr>
                      <w:rFonts w:eastAsia="SimSun"/>
                      <w:i/>
                      <w:iCs/>
                      <w:sz w:val="20"/>
                      <w:szCs w:val="20"/>
                    </w:rPr>
                  </w:pPr>
                  <w:r w:rsidRPr="00865B19">
                    <w:rPr>
                      <w:rFonts w:eastAsia="SimSun"/>
                      <w:iCs/>
                      <w:sz w:val="20"/>
                      <w:szCs w:val="20"/>
                    </w:rPr>
                    <w:t xml:space="preserve">DARDAMT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587E408"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943BC68" w14:textId="77777777" w:rsidR="00865B19" w:rsidRPr="00865B19" w:rsidRDefault="00865B19" w:rsidP="00865B19">
                  <w:pPr>
                    <w:spacing w:after="60"/>
                    <w:rPr>
                      <w:rFonts w:eastAsia="SimSun"/>
                      <w:iCs/>
                      <w:sz w:val="20"/>
                      <w:szCs w:val="20"/>
                    </w:rPr>
                  </w:pPr>
                  <w:r w:rsidRPr="00865B19">
                    <w:rPr>
                      <w:rFonts w:eastAsia="SimSun"/>
                      <w:i/>
                      <w:iCs/>
                      <w:sz w:val="20"/>
                      <w:szCs w:val="20"/>
                    </w:rPr>
                    <w:t>Day-Ahead Reg-Down 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’s share of the DAM cost for Reg-Down, for the Operating Hour.</w:t>
                  </w:r>
                </w:p>
              </w:tc>
            </w:tr>
            <w:tr w:rsidR="00865B19" w:rsidRPr="00865B19" w14:paraId="31548835"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2768DE"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PCRDR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DEEE4FD"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D39DAB"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Reg-Down per Resource per QSE in DAM</w:t>
                  </w:r>
                  <w:r w:rsidRPr="00865B19">
                    <w:rPr>
                      <w:rFonts w:eastAsia="SimSun"/>
                      <w:iCs/>
                      <w:sz w:val="20"/>
                      <w:szCs w:val="20"/>
                    </w:rPr>
                    <w:t xml:space="preserve">—The Reg-Down capacity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Operating Hour.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20BF175E"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2FA1FF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DARDOAWD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0A9F25F"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2C3E899"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Reg-Down Only Award for the QSE </w:t>
                  </w:r>
                  <w:r w:rsidRPr="00865B19">
                    <w:rPr>
                      <w:rFonts w:eastAsia="SimSun"/>
                      <w:iCs/>
                      <w:sz w:val="20"/>
                      <w:szCs w:val="20"/>
                    </w:rPr>
                    <w:t xml:space="preserve">—The Reg-Down Only capacity awarded in the DAM to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3D9D86FC"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F02632" w14:textId="77777777" w:rsidR="00865B19" w:rsidRPr="00865B19" w:rsidRDefault="00865B19" w:rsidP="00865B19">
                  <w:pPr>
                    <w:spacing w:after="60"/>
                    <w:rPr>
                      <w:rFonts w:eastAsia="SimSun"/>
                      <w:iCs/>
                      <w:sz w:val="20"/>
                      <w:szCs w:val="20"/>
                    </w:rPr>
                  </w:pPr>
                  <w:r w:rsidRPr="00865B19">
                    <w:rPr>
                      <w:rFonts w:eastAsia="SimSun"/>
                      <w:iCs/>
                      <w:sz w:val="20"/>
                      <w:szCs w:val="20"/>
                    </w:rPr>
                    <w:t>HLRS</w:t>
                  </w:r>
                  <w:r w:rsidRPr="00865B19">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0F63D14"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921E33" w14:textId="77777777" w:rsidR="00865B19" w:rsidRPr="00865B19" w:rsidRDefault="00865B19" w:rsidP="00865B19">
                  <w:pPr>
                    <w:spacing w:after="60"/>
                    <w:rPr>
                      <w:rFonts w:eastAsia="SimSun"/>
                      <w:iCs/>
                      <w:sz w:val="20"/>
                      <w:szCs w:val="20"/>
                    </w:rPr>
                  </w:pPr>
                  <w:r w:rsidRPr="00865B19">
                    <w:rPr>
                      <w:rFonts w:eastAsia="SimSun"/>
                      <w:i/>
                      <w:iCs/>
                      <w:sz w:val="20"/>
                      <w:szCs w:val="20"/>
                    </w:rPr>
                    <w:t>Hourly Load Ratio Share per QSE</w:t>
                  </w:r>
                  <w:r w:rsidRPr="00865B19">
                    <w:rPr>
                      <w:rFonts w:eastAsia="SimSun"/>
                      <w:iCs/>
                      <w:sz w:val="20"/>
                      <w:szCs w:val="20"/>
                    </w:rPr>
                    <w:t xml:space="preserve">—The Real-Time as defined in Section 6.6.2.4, QSE Load Ratio Share for an Operating Hour for QSE </w:t>
                  </w:r>
                  <w:r w:rsidRPr="00865B19">
                    <w:rPr>
                      <w:rFonts w:eastAsia="SimSun"/>
                      <w:i/>
                      <w:iCs/>
                      <w:sz w:val="20"/>
                      <w:szCs w:val="20"/>
                    </w:rPr>
                    <w:t>q</w:t>
                  </w:r>
                  <w:r w:rsidRPr="00865B19">
                    <w:rPr>
                      <w:rFonts w:eastAsia="SimSun"/>
                      <w:iCs/>
                      <w:sz w:val="20"/>
                      <w:szCs w:val="20"/>
                    </w:rPr>
                    <w:t>, for the Operating Hour.</w:t>
                  </w:r>
                </w:p>
              </w:tc>
            </w:tr>
            <w:tr w:rsidR="00865B19" w:rsidRPr="00865B19" w14:paraId="4239BDEB"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504012"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24B6DA2B"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5DC5F1E" w14:textId="77777777" w:rsidR="00865B19" w:rsidRPr="00865B19" w:rsidRDefault="00865B19" w:rsidP="00865B19">
                  <w:pPr>
                    <w:spacing w:after="60"/>
                    <w:rPr>
                      <w:rFonts w:eastAsia="SimSun"/>
                      <w:i/>
                      <w:iCs/>
                      <w:sz w:val="20"/>
                      <w:szCs w:val="20"/>
                    </w:rPr>
                  </w:pPr>
                  <w:r w:rsidRPr="00865B19">
                    <w:rPr>
                      <w:rFonts w:eastAsia="SimSun"/>
                      <w:i/>
                      <w:iCs/>
                      <w:sz w:val="20"/>
                      <w:szCs w:val="20"/>
                    </w:rPr>
                    <w:t>Day-Ahead Procured Capacity for Reg-Down Total</w:t>
                  </w:r>
                  <w:r w:rsidRPr="00865B19">
                    <w:rPr>
                      <w:rFonts w:eastAsia="SimSun"/>
                      <w:iCs/>
                      <w:sz w:val="20"/>
                      <w:szCs w:val="20"/>
                    </w:rPr>
                    <w:t>—The total Reg-Down capacity for all QSEs for all Reg-Down awarded and self-arranged, in the DAM for the Operating Hour.</w:t>
                  </w:r>
                </w:p>
              </w:tc>
            </w:tr>
            <w:tr w:rsidR="00865B19" w:rsidRPr="00865B19" w14:paraId="390AEA24"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C37A6CE"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DASARDQ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E06FCC9"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D1C7D98" w14:textId="77777777" w:rsidR="00865B19" w:rsidRPr="00865B19" w:rsidRDefault="00865B19" w:rsidP="00865B19">
                  <w:pPr>
                    <w:spacing w:after="60"/>
                    <w:rPr>
                      <w:rFonts w:eastAsia="SimSun"/>
                      <w:iCs/>
                      <w:sz w:val="20"/>
                      <w:szCs w:val="20"/>
                    </w:rPr>
                  </w:pPr>
                  <w:r w:rsidRPr="00865B19">
                    <w:rPr>
                      <w:rFonts w:eastAsia="SimSun"/>
                      <w:i/>
                      <w:iCs/>
                      <w:sz w:val="20"/>
                      <w:szCs w:val="20"/>
                    </w:rPr>
                    <w:t>Day-Ahead Self-Arranged Reg-Down Quantity per QSE</w:t>
                  </w:r>
                  <w:r w:rsidRPr="00865B19">
                    <w:rPr>
                      <w:rFonts w:eastAsia="SimSun"/>
                      <w:iCs/>
                      <w:sz w:val="20"/>
                      <w:szCs w:val="20"/>
                    </w:rPr>
                    <w:t xml:space="preserve">—The self-arranged Reg-Down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p>
              </w:tc>
            </w:tr>
            <w:tr w:rsidR="00865B19" w:rsidRPr="00865B19" w14:paraId="4D200A9F"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2C52A36"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0F1503B"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49FAF98"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2C7F9CE4"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61445CA3"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6A2C21E"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CFDB7C3" w14:textId="77777777" w:rsidR="00865B19" w:rsidRPr="00865B19" w:rsidRDefault="00865B19" w:rsidP="00865B19">
                  <w:pPr>
                    <w:spacing w:after="60"/>
                    <w:rPr>
                      <w:rFonts w:eastAsia="SimSun"/>
                      <w:iCs/>
                      <w:sz w:val="20"/>
                      <w:szCs w:val="20"/>
                    </w:rPr>
                  </w:pPr>
                  <w:r w:rsidRPr="00865B19">
                    <w:rPr>
                      <w:rFonts w:eastAsia="SimSun"/>
                      <w:iCs/>
                      <w:sz w:val="20"/>
                      <w:szCs w:val="20"/>
                    </w:rPr>
                    <w:t>A Resource.</w:t>
                  </w:r>
                </w:p>
              </w:tc>
            </w:tr>
          </w:tbl>
          <w:p w14:paraId="36B2A3C8" w14:textId="77777777" w:rsidR="00865B19" w:rsidRPr="00865B19" w:rsidRDefault="00865B19" w:rsidP="00865B19">
            <w:pPr>
              <w:spacing w:before="240" w:after="240"/>
              <w:ind w:left="1440" w:hanging="720"/>
              <w:rPr>
                <w:rFonts w:eastAsia="SimSun"/>
                <w:szCs w:val="20"/>
              </w:rPr>
            </w:pPr>
            <w:r w:rsidRPr="00865B19">
              <w:rPr>
                <w:rFonts w:eastAsia="SimSun"/>
                <w:iCs/>
                <w:szCs w:val="20"/>
              </w:rPr>
              <w:lastRenderedPageBreak/>
              <w:t>(c)</w:t>
            </w:r>
            <w:r w:rsidRPr="00865B19">
              <w:rPr>
                <w:rFonts w:eastAsia="SimSun"/>
                <w:iCs/>
                <w:szCs w:val="20"/>
              </w:rPr>
              <w:tab/>
              <w:t>For Responsive Reserve (RRS), if applicable:</w:t>
            </w:r>
          </w:p>
          <w:p w14:paraId="7E41F809"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DARTPCRRAMT </w:t>
            </w:r>
            <w:r w:rsidRPr="00865B19">
              <w:rPr>
                <w:rFonts w:eastAsia="SimSun"/>
                <w:i/>
                <w:iCs/>
                <w:szCs w:val="20"/>
                <w:vertAlign w:val="subscript"/>
              </w:rPr>
              <w:t>q</w:t>
            </w:r>
            <w:r w:rsidRPr="00865B19">
              <w:rPr>
                <w:rFonts w:eastAsia="SimSun"/>
                <w:iCs/>
                <w:szCs w:val="20"/>
              </w:rPr>
              <w:t xml:space="preserve">  =  (DARRNOBL </w:t>
            </w:r>
            <w:r w:rsidRPr="00865B19">
              <w:rPr>
                <w:rFonts w:eastAsia="SimSun"/>
                <w:i/>
                <w:iCs/>
                <w:szCs w:val="20"/>
                <w:vertAlign w:val="subscript"/>
              </w:rPr>
              <w:t>q</w:t>
            </w:r>
            <w:r w:rsidRPr="00865B19">
              <w:rPr>
                <w:rFonts w:eastAsia="SimSun"/>
                <w:iCs/>
                <w:szCs w:val="20"/>
              </w:rPr>
              <w:t xml:space="preserve"> – DASARRQ </w:t>
            </w:r>
            <w:r w:rsidRPr="00865B19">
              <w:rPr>
                <w:rFonts w:eastAsia="SimSun"/>
                <w:i/>
                <w:iCs/>
                <w:szCs w:val="20"/>
                <w:vertAlign w:val="subscript"/>
              </w:rPr>
              <w:t>q</w:t>
            </w:r>
            <w:r w:rsidRPr="00865B19">
              <w:rPr>
                <w:rFonts w:eastAsia="SimSun"/>
                <w:iCs/>
                <w:szCs w:val="20"/>
              </w:rPr>
              <w:t xml:space="preserve">) * DARRPR - DARRAMT </w:t>
            </w:r>
            <w:r w:rsidRPr="00865B19">
              <w:rPr>
                <w:rFonts w:eastAsia="SimSun"/>
                <w:i/>
                <w:iCs/>
                <w:szCs w:val="20"/>
                <w:vertAlign w:val="subscript"/>
              </w:rPr>
              <w:t>q</w:t>
            </w:r>
          </w:p>
          <w:p w14:paraId="43D55CF1" w14:textId="77777777" w:rsidR="00865B19" w:rsidRPr="00865B19" w:rsidRDefault="00865B19" w:rsidP="00865B19">
            <w:pPr>
              <w:spacing w:after="240"/>
              <w:ind w:left="720" w:hanging="720"/>
              <w:rPr>
                <w:rFonts w:eastAsia="SimSun"/>
                <w:szCs w:val="20"/>
              </w:rPr>
            </w:pPr>
            <w:r w:rsidRPr="00865B19">
              <w:rPr>
                <w:rFonts w:eastAsia="SimSun"/>
                <w:iCs/>
                <w:szCs w:val="20"/>
              </w:rPr>
              <w:t>Where:</w:t>
            </w:r>
          </w:p>
          <w:p w14:paraId="6B5B6423"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DARRNOBL </w:t>
            </w:r>
            <w:r w:rsidRPr="00865B19">
              <w:rPr>
                <w:rFonts w:eastAsia="SimSun"/>
                <w:i/>
                <w:iCs/>
                <w:szCs w:val="20"/>
                <w:vertAlign w:val="subscript"/>
              </w:rPr>
              <w:t>q</w:t>
            </w:r>
            <w:r w:rsidRPr="00865B19">
              <w:rPr>
                <w:rFonts w:eastAsia="SimSun"/>
                <w:iCs/>
                <w:szCs w:val="20"/>
              </w:rPr>
              <w:tab/>
              <w:t xml:space="preserve">=  DAPCRRQTOT * HLRS </w:t>
            </w:r>
            <w:r w:rsidRPr="00865B19">
              <w:rPr>
                <w:rFonts w:eastAsia="SimSun"/>
                <w:i/>
                <w:iCs/>
                <w:szCs w:val="20"/>
                <w:vertAlign w:val="subscript"/>
              </w:rPr>
              <w:t>q</w:t>
            </w:r>
            <w:r w:rsidRPr="00865B19">
              <w:rPr>
                <w:rFonts w:eastAsia="SimSun"/>
                <w:iCs/>
                <w:szCs w:val="20"/>
              </w:rPr>
              <w:t xml:space="preserve"> </w:t>
            </w:r>
          </w:p>
          <w:p w14:paraId="2C1D83B5" w14:textId="055DCD18" w:rsidR="00865B19" w:rsidRPr="00865B19" w:rsidRDefault="00865B19" w:rsidP="00865B19">
            <w:pPr>
              <w:spacing w:after="240"/>
              <w:ind w:left="1440" w:hanging="720"/>
              <w:rPr>
                <w:rFonts w:eastAsia="SimSun"/>
                <w:szCs w:val="20"/>
                <w:lang w:val="pt-BR"/>
              </w:rPr>
            </w:pPr>
            <w:r w:rsidRPr="00865B19">
              <w:rPr>
                <w:rFonts w:eastAsia="SimSun"/>
                <w:iCs/>
                <w:szCs w:val="20"/>
                <w:lang w:val="pt-BR"/>
              </w:rPr>
              <w:t xml:space="preserve">DAPCRRQTOT  =  </w:t>
            </w:r>
            <w:r w:rsidR="0064163E">
              <w:rPr>
                <w:rFonts w:eastAsia="SimSun"/>
                <w:iCs/>
                <w:position w:val="-22"/>
                <w:szCs w:val="20"/>
              </w:rPr>
              <w:pict w14:anchorId="47B02FCB">
                <v:shape id="_x0000_i1067" type="#_x0000_t75" style="width:12pt;height:12pt">
                  <v:imagedata r:id="rId17" o:title=""/>
                </v:shape>
              </w:pict>
            </w:r>
            <w:r w:rsidRPr="00865B19">
              <w:rPr>
                <w:rFonts w:eastAsia="SimSun"/>
                <w:iCs/>
                <w:szCs w:val="20"/>
                <w:lang w:val="pt-BR"/>
              </w:rPr>
              <w:t>(</w:t>
            </w:r>
            <w:r w:rsidRPr="00865B19">
              <w:rPr>
                <w:rFonts w:eastAsia="SimSun"/>
                <w:szCs w:val="20"/>
              </w:rPr>
              <w:fldChar w:fldCharType="begin"/>
            </w:r>
            <w:r w:rsidRPr="00865B19">
              <w:rPr>
                <w:rFonts w:eastAsia="SimSun"/>
                <w:szCs w:val="20"/>
              </w:rPr>
              <w:fldChar w:fldCharType="separate"/>
            </w:r>
            <w:r w:rsidR="001E564D" w:rsidRPr="00865B19">
              <w:rPr>
                <w:rFonts w:eastAsia="SimSun"/>
                <w:noProof/>
                <w:position w:val="-18"/>
                <w:szCs w:val="20"/>
              </w:rPr>
              <w:drawing>
                <wp:inline distT="0" distB="0" distL="0" distR="0" wp14:anchorId="4D2650A4" wp14:editId="3DB5DFF7">
                  <wp:extent cx="152400" cy="312420"/>
                  <wp:effectExtent l="0" t="0" r="0" b="0"/>
                  <wp:docPr id="147"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865B19">
              <w:rPr>
                <w:rFonts w:eastAsia="SimSun"/>
                <w:szCs w:val="20"/>
              </w:rPr>
              <w:fldChar w:fldCharType="end"/>
            </w:r>
            <w:r w:rsidRPr="00865B19">
              <w:rPr>
                <w:rFonts w:eastAsia="SimSun"/>
                <w:iCs/>
                <w:szCs w:val="20"/>
                <w:lang w:val="pt-BR"/>
              </w:rPr>
              <w:t>PCRRR</w:t>
            </w:r>
            <w:r w:rsidRPr="00865B19">
              <w:rPr>
                <w:rFonts w:eastAsia="SimSun"/>
                <w:i/>
                <w:iCs/>
                <w:szCs w:val="20"/>
                <w:lang w:val="pt-BR"/>
              </w:rPr>
              <w:t xml:space="preserve"> </w:t>
            </w:r>
            <w:r w:rsidRPr="00865B19">
              <w:rPr>
                <w:rFonts w:eastAsia="SimSun"/>
                <w:i/>
                <w:iCs/>
                <w:szCs w:val="20"/>
                <w:vertAlign w:val="subscript"/>
                <w:lang w:val="pt-BR"/>
              </w:rPr>
              <w:t>r, q, DAM</w:t>
            </w:r>
            <w:r w:rsidRPr="00865B19">
              <w:rPr>
                <w:rFonts w:eastAsia="SimSun"/>
                <w:iCs/>
                <w:szCs w:val="20"/>
                <w:lang w:val="pt-BR"/>
              </w:rPr>
              <w:t xml:space="preserve"> + DARROAWD </w:t>
            </w:r>
            <w:r w:rsidRPr="00865B19">
              <w:rPr>
                <w:rFonts w:eastAsia="SimSun"/>
                <w:i/>
                <w:iCs/>
                <w:szCs w:val="20"/>
                <w:vertAlign w:val="subscript"/>
                <w:lang w:val="pt-BR"/>
              </w:rPr>
              <w:t>q</w:t>
            </w:r>
            <w:r w:rsidRPr="00865B19">
              <w:rPr>
                <w:rFonts w:eastAsia="SimSun"/>
                <w:iCs/>
                <w:szCs w:val="20"/>
                <w:lang w:val="pt-BR"/>
              </w:rPr>
              <w:t xml:space="preserve"> + DASARRQ </w:t>
            </w:r>
            <w:r w:rsidRPr="00865B19">
              <w:rPr>
                <w:rFonts w:eastAsia="SimSun"/>
                <w:i/>
                <w:iCs/>
                <w:szCs w:val="20"/>
                <w:vertAlign w:val="subscript"/>
                <w:lang w:val="pt-BR"/>
              </w:rPr>
              <w:t>q</w:t>
            </w:r>
            <w:r w:rsidRPr="00865B19">
              <w:rPr>
                <w:rFonts w:eastAsia="SimSun"/>
                <w:iCs/>
                <w:szCs w:val="20"/>
                <w:lang w:val="pt-BR"/>
              </w:rPr>
              <w:t>)</w:t>
            </w:r>
          </w:p>
          <w:p w14:paraId="03528D4D" w14:textId="77777777" w:rsidR="00865B19" w:rsidRPr="00865B19" w:rsidRDefault="00865B19" w:rsidP="00865B19">
            <w:pPr>
              <w:rPr>
                <w:rFonts w:eastAsia="SimSun"/>
              </w:rPr>
            </w:pPr>
            <w:r w:rsidRPr="00865B19">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65B19" w:rsidRPr="00865B19" w14:paraId="0DB6F6DB" w14:textId="77777777" w:rsidTr="00C812E5">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1036E96" w14:textId="77777777" w:rsidR="00865B19" w:rsidRPr="00865B19" w:rsidRDefault="00865B19" w:rsidP="00865B19">
                  <w:pPr>
                    <w:spacing w:after="240"/>
                    <w:rPr>
                      <w:rFonts w:eastAsia="SimSun"/>
                      <w:b/>
                      <w:iCs/>
                      <w:sz w:val="20"/>
                      <w:szCs w:val="20"/>
                    </w:rPr>
                  </w:pPr>
                  <w:r w:rsidRPr="00865B19">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BB61908"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23EB1CA7"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7E7AB130"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3F28EE46"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DARTPCRRAMT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049CE8B"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A857F8A"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Updated Real-Time Procured Capacity for Responsive Reserve Amount by QSE - </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RRS, for the re-calculated Real-Time obligation, for the Operating Hour.</w:t>
                  </w:r>
                </w:p>
              </w:tc>
            </w:tr>
            <w:tr w:rsidR="00865B19" w:rsidRPr="00865B19" w14:paraId="05505081"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43EC7965" w14:textId="77777777" w:rsidR="00865B19" w:rsidRPr="00865B19" w:rsidRDefault="00865B19" w:rsidP="00865B19">
                  <w:pPr>
                    <w:spacing w:after="60"/>
                    <w:rPr>
                      <w:rFonts w:eastAsia="SimSun"/>
                      <w:iCs/>
                      <w:sz w:val="20"/>
                      <w:szCs w:val="20"/>
                    </w:rPr>
                  </w:pPr>
                  <w:r w:rsidRPr="00865B19">
                    <w:rPr>
                      <w:rFonts w:eastAsia="SimSu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61F9F46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D20FB2A"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Responsive Reserve Price</w:t>
                  </w:r>
                  <w:r w:rsidRPr="00865B19">
                    <w:rPr>
                      <w:rFonts w:eastAsia="SimSun"/>
                      <w:iCs/>
                      <w:sz w:val="20"/>
                      <w:szCs w:val="20"/>
                    </w:rPr>
                    <w:t>—The DAM RRS price for the Operating Hour.</w:t>
                  </w:r>
                </w:p>
              </w:tc>
            </w:tr>
            <w:tr w:rsidR="00865B19" w:rsidRPr="00865B19" w14:paraId="72398444"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52D1AF5" w14:textId="77777777" w:rsidR="00865B19" w:rsidRPr="00865B19" w:rsidRDefault="00865B19" w:rsidP="00865B19">
                  <w:pPr>
                    <w:spacing w:after="60"/>
                    <w:rPr>
                      <w:rFonts w:eastAsia="SimSun"/>
                      <w:iCs/>
                      <w:sz w:val="20"/>
                      <w:szCs w:val="20"/>
                    </w:rPr>
                  </w:pPr>
                  <w:r w:rsidRPr="00865B19">
                    <w:rPr>
                      <w:rFonts w:eastAsia="SimSun"/>
                      <w:iCs/>
                      <w:sz w:val="20"/>
                      <w:szCs w:val="20"/>
                    </w:rPr>
                    <w:t>DARRNOBL</w:t>
                  </w:r>
                  <w:r w:rsidRPr="00865B19">
                    <w:rPr>
                      <w:rFonts w:eastAsia="SimSun"/>
                      <w:iCs/>
                      <w:sz w:val="20"/>
                      <w:szCs w:val="20"/>
                      <w:vertAlign w:val="subscript"/>
                    </w:rPr>
                    <w:t xml:space="preserve">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702EC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BE5E6F"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Responsive Reserve New Obligation per QSE—</w:t>
                  </w:r>
                  <w:r w:rsidRPr="00865B19">
                    <w:rPr>
                      <w:rFonts w:eastAsia="SimSun"/>
                      <w:iCs/>
                      <w:sz w:val="20"/>
                      <w:szCs w:val="20"/>
                    </w:rPr>
                    <w:t xml:space="preserve">The updated RRS Ancillary Service Obligation in Real-Time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757756A6"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3940A88"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DARRAMT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64D78E"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4AE1564" w14:textId="77777777" w:rsidR="00865B19" w:rsidRPr="00865B19" w:rsidRDefault="00865B19" w:rsidP="00865B19">
                  <w:pPr>
                    <w:spacing w:after="60"/>
                    <w:rPr>
                      <w:rFonts w:eastAsia="SimSun"/>
                      <w:i/>
                      <w:iCs/>
                      <w:sz w:val="20"/>
                      <w:szCs w:val="20"/>
                    </w:rPr>
                  </w:pPr>
                  <w:r w:rsidRPr="00865B19">
                    <w:rPr>
                      <w:rFonts w:eastAsia="SimSun"/>
                      <w:i/>
                      <w:iCs/>
                      <w:sz w:val="20"/>
                      <w:szCs w:val="20"/>
                    </w:rPr>
                    <w:t>Day-Ahead Responsive Reserve 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’s share of the DAM cost for RRS for the Operating Hour.</w:t>
                  </w:r>
                </w:p>
              </w:tc>
            </w:tr>
            <w:tr w:rsidR="00865B19" w:rsidRPr="00865B19" w14:paraId="4F69F399"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E4401EB"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PCRRR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20A9447"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AE71DAB"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Responsive Reserve per Resource per QSE in DAM</w:t>
                  </w:r>
                  <w:r w:rsidRPr="00865B19">
                    <w:rPr>
                      <w:rFonts w:eastAsia="SimSun"/>
                      <w:iCs/>
                      <w:sz w:val="20"/>
                      <w:szCs w:val="20"/>
                    </w:rPr>
                    <w:t xml:space="preserve">—The RRS capacity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Operating Hour.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38053CE4"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B3238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DARROAWD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967B27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A3540D7"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Responsive Reserve Only Award for the QSE </w:t>
                  </w:r>
                  <w:r w:rsidRPr="00865B19">
                    <w:rPr>
                      <w:rFonts w:eastAsia="SimSun"/>
                      <w:iCs/>
                      <w:sz w:val="20"/>
                      <w:szCs w:val="20"/>
                    </w:rPr>
                    <w:t xml:space="preserve">—The RRS Only capacity awarded in the DAM to QSE </w:t>
                  </w:r>
                  <w:r w:rsidRPr="00865B19">
                    <w:rPr>
                      <w:rFonts w:eastAsia="SimSun"/>
                      <w:i/>
                      <w:iCs/>
                      <w:sz w:val="20"/>
                      <w:szCs w:val="20"/>
                    </w:rPr>
                    <w:t>q</w:t>
                  </w:r>
                  <w:r w:rsidRPr="00865B19">
                    <w:rPr>
                      <w:rFonts w:eastAsia="SimSun"/>
                      <w:iCs/>
                      <w:sz w:val="20"/>
                      <w:szCs w:val="20"/>
                    </w:rPr>
                    <w:t xml:space="preserve"> for the Operating Hour.  </w:t>
                  </w:r>
                </w:p>
              </w:tc>
            </w:tr>
            <w:tr w:rsidR="00865B19" w:rsidRPr="00865B19" w14:paraId="21582C95"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BFDC6ED" w14:textId="77777777" w:rsidR="00865B19" w:rsidRPr="00865B19" w:rsidRDefault="00865B19" w:rsidP="00865B19">
                  <w:pPr>
                    <w:spacing w:after="60"/>
                    <w:rPr>
                      <w:rFonts w:eastAsia="SimSun"/>
                      <w:iCs/>
                      <w:sz w:val="20"/>
                      <w:szCs w:val="20"/>
                    </w:rPr>
                  </w:pPr>
                  <w:r w:rsidRPr="00865B19">
                    <w:rPr>
                      <w:rFonts w:eastAsia="SimSun"/>
                      <w:iCs/>
                      <w:sz w:val="20"/>
                      <w:szCs w:val="20"/>
                    </w:rPr>
                    <w:t>HLRS</w:t>
                  </w:r>
                  <w:r w:rsidRPr="00865B19">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C5529C"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9FEDC59"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Hourly Load Ratio Share per QSE—The Real-Time LRS as defined in Section 6.6.2.4, QSE Load Ratio Share for an Operating Hour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33B1406E"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EB31955"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47DFBD7A"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D74C4DD"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Procured Capacity for Responsive Reserve Total </w:t>
                  </w:r>
                  <w:r w:rsidRPr="00865B19">
                    <w:rPr>
                      <w:rFonts w:eastAsia="SimSun"/>
                      <w:iCs/>
                      <w:sz w:val="20"/>
                      <w:szCs w:val="20"/>
                    </w:rPr>
                    <w:t>—The total RRS capacity for all QSEs for all RRS awarded and self-arranged in the DAM for the Operating Hour.</w:t>
                  </w:r>
                </w:p>
              </w:tc>
            </w:tr>
            <w:tr w:rsidR="00865B19" w:rsidRPr="00865B19" w14:paraId="3B96D23B"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2019667"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DASARRQ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F3AA1D"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D1D2F4" w14:textId="77777777" w:rsidR="00865B19" w:rsidRPr="00865B19" w:rsidRDefault="00865B19" w:rsidP="00865B19">
                  <w:pPr>
                    <w:spacing w:after="60"/>
                    <w:rPr>
                      <w:rFonts w:eastAsia="SimSun"/>
                      <w:i/>
                      <w:iCs/>
                      <w:sz w:val="20"/>
                      <w:szCs w:val="20"/>
                    </w:rPr>
                  </w:pPr>
                  <w:r w:rsidRPr="00865B19">
                    <w:rPr>
                      <w:rFonts w:eastAsia="SimSun"/>
                      <w:i/>
                      <w:iCs/>
                      <w:sz w:val="20"/>
                      <w:szCs w:val="20"/>
                    </w:rPr>
                    <w:t>Day-Ahead Self-Arranged Responsive Reserve Quantity per QSE</w:t>
                  </w:r>
                  <w:r w:rsidRPr="00865B19">
                    <w:rPr>
                      <w:rFonts w:eastAsia="SimSun"/>
                      <w:iCs/>
                      <w:sz w:val="20"/>
                      <w:szCs w:val="20"/>
                    </w:rPr>
                    <w:t xml:space="preserve">—The self-arranged RRS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p>
              </w:tc>
            </w:tr>
            <w:tr w:rsidR="00865B19" w:rsidRPr="00865B19" w14:paraId="7D19A021"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240BE818"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77D39F35"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C8FA0D4"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516A4F34"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5B211E41"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20927EA7"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F119ABF" w14:textId="77777777" w:rsidR="00865B19" w:rsidRPr="00865B19" w:rsidRDefault="00865B19" w:rsidP="00865B19">
                  <w:pPr>
                    <w:spacing w:after="60"/>
                    <w:rPr>
                      <w:rFonts w:eastAsia="SimSun"/>
                      <w:iCs/>
                      <w:sz w:val="20"/>
                      <w:szCs w:val="20"/>
                    </w:rPr>
                  </w:pPr>
                  <w:r w:rsidRPr="00865B19">
                    <w:rPr>
                      <w:rFonts w:eastAsia="SimSun"/>
                      <w:iCs/>
                      <w:sz w:val="20"/>
                      <w:szCs w:val="20"/>
                    </w:rPr>
                    <w:t>A Resource.</w:t>
                  </w:r>
                </w:p>
              </w:tc>
            </w:tr>
          </w:tbl>
          <w:p w14:paraId="766D521B" w14:textId="77777777" w:rsidR="00865B19" w:rsidRPr="00865B19" w:rsidRDefault="00865B19" w:rsidP="00865B19">
            <w:pPr>
              <w:spacing w:before="240" w:after="240"/>
              <w:ind w:left="1440" w:hanging="720"/>
              <w:rPr>
                <w:rFonts w:eastAsia="SimSun"/>
                <w:szCs w:val="20"/>
              </w:rPr>
            </w:pPr>
            <w:r w:rsidRPr="00865B19">
              <w:rPr>
                <w:rFonts w:eastAsia="SimSun"/>
                <w:iCs/>
                <w:szCs w:val="20"/>
              </w:rPr>
              <w:t>(d)</w:t>
            </w:r>
            <w:r w:rsidRPr="00865B19">
              <w:rPr>
                <w:rFonts w:eastAsia="SimSun"/>
                <w:iCs/>
                <w:szCs w:val="20"/>
              </w:rPr>
              <w:tab/>
              <w:t xml:space="preserve">For Non-Spinning Reserve (Non-Spin), if applicable: </w:t>
            </w:r>
          </w:p>
          <w:p w14:paraId="5AF3DC4E" w14:textId="77777777" w:rsidR="00865B19" w:rsidRPr="00865B19" w:rsidRDefault="00865B19" w:rsidP="00865B19">
            <w:pPr>
              <w:spacing w:after="240"/>
              <w:ind w:left="1440" w:hanging="720"/>
              <w:rPr>
                <w:rFonts w:eastAsia="SimSun"/>
                <w:szCs w:val="20"/>
                <w:lang w:val="sv-SE"/>
              </w:rPr>
            </w:pPr>
            <w:r w:rsidRPr="00865B19">
              <w:rPr>
                <w:rFonts w:eastAsia="SimSun"/>
                <w:iCs/>
                <w:szCs w:val="20"/>
                <w:lang w:val="sv-SE"/>
              </w:rPr>
              <w:t xml:space="preserve">DARTPCNSAMT </w:t>
            </w:r>
            <w:r w:rsidRPr="00865B19">
              <w:rPr>
                <w:rFonts w:eastAsia="SimSun"/>
                <w:i/>
                <w:iCs/>
                <w:szCs w:val="20"/>
                <w:vertAlign w:val="subscript"/>
                <w:lang w:val="sv-SE"/>
              </w:rPr>
              <w:t>q</w:t>
            </w:r>
            <w:r w:rsidRPr="00865B19">
              <w:rPr>
                <w:rFonts w:eastAsia="SimSun"/>
                <w:iCs/>
                <w:szCs w:val="20"/>
                <w:lang w:val="sv-SE"/>
              </w:rPr>
              <w:t xml:space="preserve"> = (DANSNOBL </w:t>
            </w:r>
            <w:r w:rsidRPr="00865B19">
              <w:rPr>
                <w:rFonts w:eastAsia="SimSun"/>
                <w:i/>
                <w:iCs/>
                <w:szCs w:val="20"/>
                <w:vertAlign w:val="subscript"/>
                <w:lang w:val="sv-SE"/>
              </w:rPr>
              <w:t>q</w:t>
            </w:r>
            <w:r w:rsidRPr="00865B19">
              <w:rPr>
                <w:rFonts w:eastAsia="SimSun"/>
                <w:iCs/>
                <w:szCs w:val="20"/>
                <w:lang w:val="sv-SE"/>
              </w:rPr>
              <w:t xml:space="preserve"> – DASANSQ </w:t>
            </w:r>
            <w:r w:rsidRPr="00865B19">
              <w:rPr>
                <w:rFonts w:eastAsia="SimSun"/>
                <w:i/>
                <w:iCs/>
                <w:szCs w:val="20"/>
                <w:vertAlign w:val="subscript"/>
                <w:lang w:val="sv-SE"/>
              </w:rPr>
              <w:t>q</w:t>
            </w:r>
            <w:r w:rsidRPr="00865B19">
              <w:rPr>
                <w:rFonts w:eastAsia="SimSun"/>
                <w:iCs/>
                <w:szCs w:val="20"/>
                <w:lang w:val="sv-SE"/>
              </w:rPr>
              <w:t xml:space="preserve">) * DANSPR - DANSAMT </w:t>
            </w:r>
            <w:r w:rsidRPr="00865B19">
              <w:rPr>
                <w:rFonts w:eastAsia="SimSun"/>
                <w:i/>
                <w:iCs/>
                <w:szCs w:val="20"/>
                <w:vertAlign w:val="subscript"/>
                <w:lang w:val="sv-SE"/>
              </w:rPr>
              <w:t>q</w:t>
            </w:r>
          </w:p>
          <w:p w14:paraId="585777F9" w14:textId="77777777" w:rsidR="00865B19" w:rsidRPr="00865B19" w:rsidRDefault="00865B19" w:rsidP="00865B19">
            <w:pPr>
              <w:spacing w:after="240"/>
              <w:ind w:left="720" w:hanging="720"/>
              <w:rPr>
                <w:rFonts w:eastAsia="SimSun"/>
                <w:szCs w:val="20"/>
              </w:rPr>
            </w:pPr>
            <w:r w:rsidRPr="00865B19">
              <w:rPr>
                <w:rFonts w:eastAsia="SimSun"/>
                <w:iCs/>
                <w:szCs w:val="20"/>
              </w:rPr>
              <w:t>Where:</w:t>
            </w:r>
          </w:p>
          <w:p w14:paraId="2EA26AEB" w14:textId="77777777" w:rsidR="00865B19" w:rsidRPr="00865B19" w:rsidRDefault="00865B19" w:rsidP="00865B19">
            <w:pPr>
              <w:spacing w:after="240"/>
              <w:ind w:left="1440" w:hanging="720"/>
              <w:rPr>
                <w:rFonts w:eastAsia="SimSun"/>
                <w:szCs w:val="20"/>
              </w:rPr>
            </w:pPr>
            <w:r w:rsidRPr="00865B19">
              <w:rPr>
                <w:rFonts w:eastAsia="SimSun"/>
                <w:iCs/>
                <w:szCs w:val="20"/>
              </w:rPr>
              <w:lastRenderedPageBreak/>
              <w:t xml:space="preserve">DANSNOBL </w:t>
            </w:r>
            <w:r w:rsidRPr="00865B19">
              <w:rPr>
                <w:rFonts w:eastAsia="SimSun"/>
                <w:i/>
                <w:iCs/>
                <w:szCs w:val="20"/>
                <w:vertAlign w:val="subscript"/>
              </w:rPr>
              <w:t xml:space="preserve">q </w:t>
            </w:r>
            <w:r w:rsidRPr="00865B19">
              <w:rPr>
                <w:rFonts w:eastAsia="SimSun"/>
                <w:iCs/>
                <w:szCs w:val="20"/>
              </w:rPr>
              <w:t xml:space="preserve">    =  DAPCNSQTOT * HLRS </w:t>
            </w:r>
            <w:r w:rsidRPr="00865B19">
              <w:rPr>
                <w:rFonts w:eastAsia="SimSun"/>
                <w:i/>
                <w:iCs/>
                <w:szCs w:val="20"/>
                <w:vertAlign w:val="subscript"/>
              </w:rPr>
              <w:t>q</w:t>
            </w:r>
            <w:r w:rsidRPr="00865B19">
              <w:rPr>
                <w:rFonts w:eastAsia="SimSun"/>
                <w:iCs/>
                <w:szCs w:val="20"/>
              </w:rPr>
              <w:t xml:space="preserve"> </w:t>
            </w:r>
          </w:p>
          <w:p w14:paraId="27EC7C95" w14:textId="77777777" w:rsidR="00865B19" w:rsidRPr="00865B19" w:rsidRDefault="00865B19" w:rsidP="00865B19">
            <w:pPr>
              <w:spacing w:after="240"/>
              <w:ind w:left="1440" w:hanging="720"/>
              <w:rPr>
                <w:rFonts w:eastAsia="SimSun"/>
                <w:szCs w:val="20"/>
                <w:lang w:val="pt-BR"/>
              </w:rPr>
            </w:pPr>
            <w:r w:rsidRPr="00865B19">
              <w:rPr>
                <w:rFonts w:eastAsia="SimSun"/>
                <w:iCs/>
                <w:szCs w:val="20"/>
                <w:lang w:val="pt-BR"/>
              </w:rPr>
              <w:t xml:space="preserve">DAPCNSQTOT      =  </w:t>
            </w:r>
            <w:r w:rsidR="0064163E">
              <w:rPr>
                <w:rFonts w:eastAsia="SimSun"/>
                <w:iCs/>
                <w:position w:val="-22"/>
                <w:szCs w:val="20"/>
              </w:rPr>
              <w:pict w14:anchorId="51F091DF">
                <v:shape id="_x0000_i1068" type="#_x0000_t75" style="width:12pt;height:12pt">
                  <v:imagedata r:id="rId17" o:title=""/>
                </v:shape>
              </w:pict>
            </w:r>
            <w:r w:rsidRPr="00865B19">
              <w:rPr>
                <w:rFonts w:eastAsia="SimSun"/>
                <w:iCs/>
                <w:szCs w:val="20"/>
                <w:lang w:val="pt-BR"/>
              </w:rPr>
              <w:t xml:space="preserve"> (</w:t>
            </w:r>
            <w:r w:rsidR="0064163E">
              <w:rPr>
                <w:rFonts w:eastAsia="SimSun"/>
                <w:iCs/>
                <w:position w:val="-18"/>
                <w:szCs w:val="20"/>
              </w:rPr>
              <w:pict w14:anchorId="1519003D">
                <v:shape id="_x0000_i1069" type="#_x0000_t75" style="width:12pt;height:30pt">
                  <v:imagedata r:id="rId41" o:title=""/>
                </v:shape>
              </w:pict>
            </w:r>
            <w:r w:rsidRPr="00865B19">
              <w:rPr>
                <w:rFonts w:eastAsia="SimSun"/>
                <w:iCs/>
                <w:szCs w:val="20"/>
                <w:lang w:val="pt-BR"/>
              </w:rPr>
              <w:t>PCNSR</w:t>
            </w:r>
            <w:r w:rsidRPr="00865B19">
              <w:rPr>
                <w:rFonts w:eastAsia="SimSun"/>
                <w:i/>
                <w:iCs/>
                <w:szCs w:val="20"/>
                <w:lang w:val="pt-BR"/>
              </w:rPr>
              <w:t xml:space="preserve"> </w:t>
            </w:r>
            <w:r w:rsidRPr="00865B19">
              <w:rPr>
                <w:rFonts w:eastAsia="SimSun"/>
                <w:i/>
                <w:iCs/>
                <w:szCs w:val="20"/>
                <w:vertAlign w:val="subscript"/>
                <w:lang w:val="pt-BR"/>
              </w:rPr>
              <w:t>r, q, DAM</w:t>
            </w:r>
            <w:r w:rsidRPr="00865B19">
              <w:rPr>
                <w:rFonts w:eastAsia="SimSun"/>
                <w:iCs/>
                <w:szCs w:val="20"/>
                <w:lang w:val="pt-BR"/>
              </w:rPr>
              <w:t xml:space="preserve"> + DANSOAWD </w:t>
            </w:r>
            <w:r w:rsidRPr="00865B19">
              <w:rPr>
                <w:rFonts w:eastAsia="SimSun"/>
                <w:i/>
                <w:iCs/>
                <w:szCs w:val="20"/>
                <w:vertAlign w:val="subscript"/>
                <w:lang w:val="pt-BR"/>
              </w:rPr>
              <w:t>q</w:t>
            </w:r>
            <w:r w:rsidRPr="00865B19">
              <w:rPr>
                <w:rFonts w:eastAsia="SimSun"/>
                <w:iCs/>
                <w:szCs w:val="20"/>
                <w:lang w:val="pt-BR"/>
              </w:rPr>
              <w:t xml:space="preserve"> + DASANSQ </w:t>
            </w:r>
            <w:r w:rsidRPr="00865B19">
              <w:rPr>
                <w:rFonts w:eastAsia="SimSun"/>
                <w:i/>
                <w:iCs/>
                <w:szCs w:val="20"/>
                <w:vertAlign w:val="subscript"/>
                <w:lang w:val="pt-BR"/>
              </w:rPr>
              <w:t>q</w:t>
            </w:r>
            <w:r w:rsidRPr="00865B19">
              <w:rPr>
                <w:rFonts w:eastAsia="SimSun"/>
                <w:iCs/>
                <w:szCs w:val="20"/>
                <w:lang w:val="pt-BR"/>
              </w:rPr>
              <w:t>)</w:t>
            </w:r>
          </w:p>
          <w:p w14:paraId="36743759" w14:textId="77777777" w:rsidR="00865B19" w:rsidRPr="00865B19" w:rsidRDefault="00865B19" w:rsidP="00865B19">
            <w:pPr>
              <w:ind w:left="720" w:hanging="720"/>
              <w:rPr>
                <w:rFonts w:eastAsia="SimSun"/>
                <w:szCs w:val="20"/>
              </w:rPr>
            </w:pPr>
            <w:r w:rsidRPr="00865B19">
              <w:rPr>
                <w:rFonts w:eastAsia="SimSu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65B19" w:rsidRPr="00865B19" w14:paraId="6B8CF840" w14:textId="77777777" w:rsidTr="00C812E5">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37C154B" w14:textId="77777777" w:rsidR="00865B19" w:rsidRPr="00865B19" w:rsidRDefault="00865B19" w:rsidP="00865B19">
                  <w:pPr>
                    <w:spacing w:after="240"/>
                    <w:rPr>
                      <w:rFonts w:eastAsia="SimSun"/>
                      <w:b/>
                      <w:iCs/>
                      <w:sz w:val="20"/>
                      <w:szCs w:val="20"/>
                    </w:rPr>
                  </w:pPr>
                  <w:r w:rsidRPr="00865B19">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A49AE6B"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27B52659"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06D7785D"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1A1C99E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DARTPCNSAMT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647EC22"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03AB250"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Updated Real-Time Procured Capacity for Non-Spin Amount by QSE - </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Non-Spin for the re-calculated Real-Time obligation for the Operating Hour.</w:t>
                  </w:r>
                </w:p>
              </w:tc>
            </w:tr>
            <w:tr w:rsidR="00865B19" w:rsidRPr="00865B19" w14:paraId="2FE19439"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13313E56" w14:textId="77777777" w:rsidR="00865B19" w:rsidRPr="00865B19" w:rsidRDefault="00865B19" w:rsidP="00865B19">
                  <w:pPr>
                    <w:spacing w:after="60"/>
                    <w:rPr>
                      <w:rFonts w:eastAsia="SimSun"/>
                      <w:iCs/>
                      <w:sz w:val="20"/>
                      <w:szCs w:val="20"/>
                    </w:rPr>
                  </w:pPr>
                  <w:r w:rsidRPr="00865B19">
                    <w:rPr>
                      <w:rFonts w:eastAsia="SimSu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633125B5"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F8080FE" w14:textId="77777777" w:rsidR="00865B19" w:rsidRPr="00865B19" w:rsidRDefault="00865B19" w:rsidP="00865B19">
                  <w:pPr>
                    <w:spacing w:after="60"/>
                    <w:rPr>
                      <w:rFonts w:eastAsia="SimSun"/>
                      <w:i/>
                      <w:iCs/>
                      <w:sz w:val="20"/>
                      <w:szCs w:val="20"/>
                    </w:rPr>
                  </w:pPr>
                  <w:r w:rsidRPr="00865B19">
                    <w:rPr>
                      <w:rFonts w:eastAsia="SimSun"/>
                      <w:i/>
                      <w:iCs/>
                      <w:sz w:val="20"/>
                      <w:szCs w:val="20"/>
                    </w:rPr>
                    <w:t>Day-Ahead Non-Spin Price</w:t>
                  </w:r>
                  <w:r w:rsidRPr="00865B19">
                    <w:rPr>
                      <w:rFonts w:eastAsia="SimSun"/>
                      <w:iCs/>
                      <w:sz w:val="20"/>
                      <w:szCs w:val="20"/>
                    </w:rPr>
                    <w:t>—The DAM Non-Spin price for the Operating Hour.</w:t>
                  </w:r>
                </w:p>
              </w:tc>
            </w:tr>
            <w:tr w:rsidR="00865B19" w:rsidRPr="00865B19" w14:paraId="0392B8F5"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C002399" w14:textId="77777777" w:rsidR="00865B19" w:rsidRPr="00865B19" w:rsidRDefault="00865B19" w:rsidP="00865B19">
                  <w:pPr>
                    <w:spacing w:after="60"/>
                    <w:rPr>
                      <w:rFonts w:eastAsia="SimSun"/>
                      <w:iCs/>
                      <w:sz w:val="20"/>
                      <w:szCs w:val="20"/>
                    </w:rPr>
                  </w:pPr>
                  <w:r w:rsidRPr="00865B19">
                    <w:rPr>
                      <w:rFonts w:eastAsia="SimSun"/>
                      <w:iCs/>
                      <w:sz w:val="20"/>
                      <w:szCs w:val="20"/>
                    </w:rPr>
                    <w:t>DANSNOBL</w:t>
                  </w:r>
                  <w:r w:rsidRPr="00865B19">
                    <w:rPr>
                      <w:rFonts w:eastAsia="SimSun"/>
                      <w:iCs/>
                      <w:sz w:val="20"/>
                      <w:szCs w:val="20"/>
                      <w:vertAlign w:val="subscript"/>
                    </w:rPr>
                    <w:t xml:space="preserve">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C629D11"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E307203" w14:textId="77777777" w:rsidR="00865B19" w:rsidRPr="00865B19" w:rsidRDefault="00865B19" w:rsidP="00865B19">
                  <w:pPr>
                    <w:spacing w:after="60"/>
                    <w:rPr>
                      <w:rFonts w:eastAsia="SimSun"/>
                      <w:i/>
                      <w:iCs/>
                      <w:sz w:val="20"/>
                      <w:szCs w:val="20"/>
                    </w:rPr>
                  </w:pPr>
                  <w:r w:rsidRPr="00865B19">
                    <w:rPr>
                      <w:rFonts w:eastAsia="SimSun"/>
                      <w:i/>
                      <w:iCs/>
                      <w:sz w:val="20"/>
                      <w:szCs w:val="20"/>
                    </w:rPr>
                    <w:t>Day-Ahead Non-Spin New Obligation per QSE—</w:t>
                  </w:r>
                  <w:r w:rsidRPr="00865B19">
                    <w:rPr>
                      <w:rFonts w:eastAsia="SimSun"/>
                      <w:iCs/>
                      <w:sz w:val="20"/>
                      <w:szCs w:val="20"/>
                    </w:rPr>
                    <w:t xml:space="preserve">The updated Non-Spin Ancillary Service Obligation in Real-Time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6A6C1FF7"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2ECE36A4"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PCNSR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8130ECA"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E2B33B9" w14:textId="77777777" w:rsidR="00865B19" w:rsidRPr="00865B19" w:rsidRDefault="00865B19" w:rsidP="00865B19">
                  <w:pPr>
                    <w:spacing w:after="60"/>
                    <w:rPr>
                      <w:rFonts w:eastAsia="SimSun"/>
                      <w:i/>
                      <w:iCs/>
                      <w:sz w:val="20"/>
                      <w:szCs w:val="20"/>
                    </w:rPr>
                  </w:pPr>
                  <w:r w:rsidRPr="00865B19">
                    <w:rPr>
                      <w:rFonts w:eastAsia="SimSun"/>
                      <w:i/>
                      <w:iCs/>
                      <w:sz w:val="20"/>
                      <w:szCs w:val="20"/>
                    </w:rPr>
                    <w:t>Procured Capacity for Non-Spin per Resource per QSE in DAM</w:t>
                  </w:r>
                  <w:r w:rsidRPr="00865B19">
                    <w:rPr>
                      <w:rFonts w:eastAsia="SimSun"/>
                      <w:iCs/>
                      <w:sz w:val="20"/>
                      <w:szCs w:val="20"/>
                    </w:rPr>
                    <w:t xml:space="preserve">—The Non-Spin capacity awarded to QSE </w:t>
                  </w:r>
                  <w:r w:rsidRPr="00865B19">
                    <w:rPr>
                      <w:rFonts w:eastAsia="SimSun"/>
                      <w:i/>
                      <w:iCs/>
                      <w:sz w:val="20"/>
                      <w:szCs w:val="20"/>
                    </w:rPr>
                    <w:t>q</w:t>
                  </w:r>
                  <w:r w:rsidRPr="00865B19">
                    <w:rPr>
                      <w:rFonts w:eastAsia="SimSun"/>
                      <w:iCs/>
                      <w:sz w:val="20"/>
                      <w:szCs w:val="20"/>
                    </w:rPr>
                    <w:t xml:space="preserve"> in the DAM for Resource </w:t>
                  </w:r>
                  <w:r w:rsidRPr="00865B19">
                    <w:rPr>
                      <w:rFonts w:eastAsia="SimSun"/>
                      <w:i/>
                      <w:iCs/>
                      <w:sz w:val="20"/>
                      <w:szCs w:val="20"/>
                    </w:rPr>
                    <w:t>r</w:t>
                  </w:r>
                  <w:r w:rsidRPr="00865B19">
                    <w:rPr>
                      <w:rFonts w:eastAsia="SimSun"/>
                      <w:iCs/>
                      <w:sz w:val="20"/>
                      <w:szCs w:val="20"/>
                    </w:rPr>
                    <w:t xml:space="preserve"> for the Operating Hour.  Where for a Combined Cycle Train, the Resource </w:t>
                  </w:r>
                  <w:r w:rsidRPr="00865B19">
                    <w:rPr>
                      <w:rFonts w:eastAsia="SimSun"/>
                      <w:i/>
                      <w:iCs/>
                      <w:sz w:val="20"/>
                      <w:szCs w:val="20"/>
                    </w:rPr>
                    <w:t xml:space="preserve">r </w:t>
                  </w:r>
                  <w:r w:rsidRPr="00865B19">
                    <w:rPr>
                      <w:rFonts w:eastAsia="SimSun"/>
                      <w:iCs/>
                      <w:sz w:val="20"/>
                      <w:szCs w:val="20"/>
                    </w:rPr>
                    <w:t>is a Combined Cycle Generation Resource within the Combined Cycle Train.</w:t>
                  </w:r>
                </w:p>
              </w:tc>
            </w:tr>
            <w:tr w:rsidR="00865B19" w:rsidRPr="00865B19" w14:paraId="7432DCA4"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1325D0"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DANSOAWD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9E89A8"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B13DDDA"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Non-Spin Only Award for the QSE </w:t>
                  </w:r>
                  <w:r w:rsidRPr="00865B19">
                    <w:rPr>
                      <w:rFonts w:eastAsia="SimSun"/>
                      <w:iCs/>
                      <w:sz w:val="20"/>
                      <w:szCs w:val="20"/>
                    </w:rPr>
                    <w:t xml:space="preserve">— The Non-Spin Only capacity awarded in the DAM to QSE </w:t>
                  </w:r>
                  <w:r w:rsidRPr="00865B19">
                    <w:rPr>
                      <w:rFonts w:eastAsia="SimSun"/>
                      <w:i/>
                      <w:iCs/>
                      <w:sz w:val="20"/>
                      <w:szCs w:val="20"/>
                    </w:rPr>
                    <w:t>q</w:t>
                  </w:r>
                  <w:r w:rsidRPr="00865B19">
                    <w:rPr>
                      <w:rFonts w:eastAsia="SimSun"/>
                      <w:iCs/>
                      <w:sz w:val="20"/>
                      <w:szCs w:val="20"/>
                    </w:rPr>
                    <w:t xml:space="preserve"> for the Operating Hour.  </w:t>
                  </w:r>
                </w:p>
              </w:tc>
            </w:tr>
            <w:tr w:rsidR="00865B19" w:rsidRPr="00865B19" w14:paraId="0DB73A73"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E4787DF" w14:textId="77777777" w:rsidR="00865B19" w:rsidRPr="00865B19" w:rsidRDefault="00865B19" w:rsidP="00865B19">
                  <w:pPr>
                    <w:spacing w:after="60"/>
                    <w:rPr>
                      <w:rFonts w:eastAsia="SimSun"/>
                      <w:i/>
                      <w:iCs/>
                      <w:sz w:val="20"/>
                      <w:szCs w:val="20"/>
                    </w:rPr>
                  </w:pPr>
                  <w:r w:rsidRPr="00865B19">
                    <w:rPr>
                      <w:rFonts w:eastAsia="SimSun"/>
                      <w:iCs/>
                      <w:sz w:val="20"/>
                      <w:szCs w:val="20"/>
                    </w:rPr>
                    <w:t xml:space="preserve">DANSAMT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9345F6F"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93E14F7" w14:textId="77777777" w:rsidR="00865B19" w:rsidRPr="00865B19" w:rsidRDefault="00865B19" w:rsidP="00865B19">
                  <w:pPr>
                    <w:spacing w:after="60"/>
                    <w:rPr>
                      <w:rFonts w:eastAsia="SimSun"/>
                      <w:iCs/>
                      <w:sz w:val="20"/>
                      <w:szCs w:val="20"/>
                    </w:rPr>
                  </w:pPr>
                  <w:r w:rsidRPr="00865B19">
                    <w:rPr>
                      <w:rFonts w:eastAsia="SimSun"/>
                      <w:i/>
                      <w:iCs/>
                      <w:sz w:val="20"/>
                      <w:szCs w:val="20"/>
                    </w:rPr>
                    <w:t>Day-Ahead Non-Spin 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’s share of the DAM cost for Non-Spin for the Operating Hour.</w:t>
                  </w:r>
                </w:p>
              </w:tc>
            </w:tr>
            <w:tr w:rsidR="00865B19" w:rsidRPr="00865B19" w14:paraId="452FC366"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4A04C6" w14:textId="77777777" w:rsidR="00865B19" w:rsidRPr="00865B19" w:rsidRDefault="00865B19" w:rsidP="00865B19">
                  <w:pPr>
                    <w:spacing w:after="60"/>
                    <w:rPr>
                      <w:rFonts w:eastAsia="SimSun"/>
                      <w:iCs/>
                      <w:sz w:val="20"/>
                      <w:szCs w:val="20"/>
                    </w:rPr>
                  </w:pPr>
                  <w:r w:rsidRPr="00865B19">
                    <w:rPr>
                      <w:rFonts w:eastAsia="SimSun"/>
                      <w:iCs/>
                      <w:sz w:val="20"/>
                      <w:szCs w:val="20"/>
                    </w:rPr>
                    <w:t>HLRS</w:t>
                  </w:r>
                  <w:r w:rsidRPr="00865B19">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7A60635"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748F6C4" w14:textId="77777777" w:rsidR="00865B19" w:rsidRPr="00865B19" w:rsidRDefault="00865B19" w:rsidP="00865B19">
                  <w:pPr>
                    <w:spacing w:after="60"/>
                    <w:rPr>
                      <w:rFonts w:eastAsia="SimSun"/>
                      <w:iCs/>
                      <w:sz w:val="20"/>
                      <w:szCs w:val="20"/>
                    </w:rPr>
                  </w:pPr>
                  <w:r w:rsidRPr="00865B19">
                    <w:rPr>
                      <w:rFonts w:eastAsia="SimSun"/>
                      <w:i/>
                      <w:iCs/>
                      <w:sz w:val="20"/>
                      <w:szCs w:val="20"/>
                    </w:rPr>
                    <w:t>Hourly Load Ratio Share per QSE</w:t>
                  </w:r>
                  <w:r w:rsidRPr="00865B19">
                    <w:rPr>
                      <w:rFonts w:eastAsia="SimSun"/>
                      <w:iCs/>
                      <w:sz w:val="20"/>
                      <w:szCs w:val="20"/>
                    </w:rPr>
                    <w:t xml:space="preserve">—The Real-Time LRS as defined in Section 6.6.2.4, QSE Load Ratio Share for an Operating Hour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08126655"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468062E"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35C202A8"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ECA8BE" w14:textId="77777777" w:rsidR="00865B19" w:rsidRPr="00865B19" w:rsidRDefault="00865B19" w:rsidP="00865B19">
                  <w:pPr>
                    <w:spacing w:after="60"/>
                    <w:rPr>
                      <w:rFonts w:eastAsia="SimSun"/>
                      <w:iCs/>
                      <w:sz w:val="20"/>
                      <w:szCs w:val="20"/>
                    </w:rPr>
                  </w:pPr>
                  <w:r w:rsidRPr="00865B19">
                    <w:rPr>
                      <w:rFonts w:eastAsia="SimSun"/>
                      <w:i/>
                      <w:iCs/>
                      <w:sz w:val="20"/>
                      <w:szCs w:val="20"/>
                    </w:rPr>
                    <w:t>Day-Ahead Procured Capacity for Non-Spin Total</w:t>
                  </w:r>
                  <w:r w:rsidRPr="00865B19">
                    <w:rPr>
                      <w:rFonts w:eastAsia="SimSun"/>
                      <w:iCs/>
                      <w:sz w:val="20"/>
                      <w:szCs w:val="20"/>
                    </w:rPr>
                    <w:t xml:space="preserve"> —The total Non-Spin capacity for all QSEs for all Non-Spin awarded and self-arranged in the DAM for the Operating Hour.</w:t>
                  </w:r>
                </w:p>
              </w:tc>
            </w:tr>
            <w:tr w:rsidR="00865B19" w:rsidRPr="00865B19" w14:paraId="12201F95" w14:textId="77777777" w:rsidTr="00C812E5">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4EC6E2C"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DASANSQ </w:t>
                  </w:r>
                  <w:r w:rsidRPr="00865B19">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D4B56AA"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E4898F1" w14:textId="77777777" w:rsidR="00865B19" w:rsidRPr="00865B19" w:rsidRDefault="00865B19" w:rsidP="00865B19">
                  <w:pPr>
                    <w:spacing w:after="60"/>
                    <w:rPr>
                      <w:rFonts w:eastAsia="SimSun"/>
                      <w:iCs/>
                      <w:sz w:val="20"/>
                      <w:szCs w:val="20"/>
                    </w:rPr>
                  </w:pPr>
                  <w:r w:rsidRPr="00865B19">
                    <w:rPr>
                      <w:rFonts w:eastAsia="SimSun"/>
                      <w:i/>
                      <w:iCs/>
                      <w:sz w:val="20"/>
                      <w:szCs w:val="20"/>
                    </w:rPr>
                    <w:t>Day-Ahead Self-Arranged Non-Spin Quantity per QSE</w:t>
                  </w:r>
                  <w:r w:rsidRPr="00865B19">
                    <w:rPr>
                      <w:rFonts w:eastAsia="SimSun"/>
                      <w:iCs/>
                      <w:sz w:val="20"/>
                      <w:szCs w:val="20"/>
                    </w:rPr>
                    <w:t xml:space="preserve">—The self-arranged Non-Spin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p>
              </w:tc>
            </w:tr>
            <w:tr w:rsidR="00865B19" w:rsidRPr="00865B19" w14:paraId="67A07838"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75685C49"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FA94F76"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D5A2DEB"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0E4410DD" w14:textId="77777777" w:rsidTr="00C812E5">
              <w:trPr>
                <w:cantSplit/>
              </w:trPr>
              <w:tc>
                <w:tcPr>
                  <w:tcW w:w="1883" w:type="dxa"/>
                  <w:tcBorders>
                    <w:top w:val="single" w:sz="4" w:space="0" w:color="auto"/>
                    <w:left w:val="single" w:sz="4" w:space="0" w:color="auto"/>
                    <w:bottom w:val="single" w:sz="4" w:space="0" w:color="auto"/>
                    <w:right w:val="single" w:sz="4" w:space="0" w:color="auto"/>
                  </w:tcBorders>
                  <w:hideMark/>
                </w:tcPr>
                <w:p w14:paraId="1230F31C"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7AEB28D3"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A8A1493" w14:textId="77777777" w:rsidR="00865B19" w:rsidRPr="00865B19" w:rsidRDefault="00865B19" w:rsidP="00865B19">
                  <w:pPr>
                    <w:spacing w:after="60"/>
                    <w:rPr>
                      <w:rFonts w:eastAsia="SimSun"/>
                      <w:iCs/>
                      <w:sz w:val="20"/>
                      <w:szCs w:val="20"/>
                    </w:rPr>
                  </w:pPr>
                  <w:r w:rsidRPr="00865B19">
                    <w:rPr>
                      <w:rFonts w:eastAsia="SimSun"/>
                      <w:iCs/>
                      <w:sz w:val="20"/>
                      <w:szCs w:val="20"/>
                    </w:rPr>
                    <w:t>A Resource.</w:t>
                  </w:r>
                </w:p>
              </w:tc>
            </w:tr>
          </w:tbl>
          <w:p w14:paraId="6447B05F" w14:textId="77777777" w:rsidR="00865B19" w:rsidRPr="00865B19" w:rsidRDefault="00865B19" w:rsidP="00865B19">
            <w:pPr>
              <w:spacing w:before="240" w:after="240"/>
              <w:ind w:left="1440" w:hanging="720"/>
              <w:rPr>
                <w:rFonts w:eastAsia="SimSun"/>
                <w:szCs w:val="20"/>
              </w:rPr>
            </w:pPr>
            <w:r w:rsidRPr="00865B19">
              <w:rPr>
                <w:rFonts w:eastAsia="SimSun"/>
                <w:iCs/>
                <w:szCs w:val="20"/>
              </w:rPr>
              <w:t>(e)</w:t>
            </w:r>
            <w:r w:rsidRPr="00865B19">
              <w:rPr>
                <w:rFonts w:eastAsia="SimSun"/>
                <w:iCs/>
                <w:szCs w:val="20"/>
              </w:rPr>
              <w:tab/>
              <w:t>For ERCOT Contingency Reserve Service</w:t>
            </w:r>
            <w:r w:rsidRPr="00865B19">
              <w:rPr>
                <w:rFonts w:eastAsia="SimSun"/>
                <w:i/>
                <w:iCs/>
                <w:sz w:val="20"/>
                <w:szCs w:val="20"/>
              </w:rPr>
              <w:t xml:space="preserve"> </w:t>
            </w:r>
            <w:r w:rsidRPr="00865B19">
              <w:rPr>
                <w:rFonts w:eastAsia="SimSun"/>
                <w:iCs/>
                <w:szCs w:val="20"/>
              </w:rPr>
              <w:t>(ECRS), if applicable:</w:t>
            </w:r>
          </w:p>
          <w:p w14:paraId="2D460E4B" w14:textId="77777777" w:rsidR="00865B19" w:rsidRPr="00865B19" w:rsidRDefault="00865B19" w:rsidP="00865B19">
            <w:pPr>
              <w:ind w:left="1440" w:hanging="720"/>
              <w:rPr>
                <w:rFonts w:eastAsia="SimSun"/>
                <w:szCs w:val="20"/>
              </w:rPr>
            </w:pPr>
            <w:r w:rsidRPr="00865B19">
              <w:rPr>
                <w:rFonts w:eastAsia="SimSun"/>
                <w:iCs/>
                <w:szCs w:val="20"/>
              </w:rPr>
              <w:t xml:space="preserve">DARTPCECRAMT </w:t>
            </w:r>
            <w:r w:rsidRPr="00865B19">
              <w:rPr>
                <w:rFonts w:eastAsia="SimSun"/>
                <w:i/>
                <w:iCs/>
                <w:szCs w:val="20"/>
                <w:vertAlign w:val="subscript"/>
              </w:rPr>
              <w:t>q</w:t>
            </w:r>
            <w:r w:rsidRPr="00865B19">
              <w:rPr>
                <w:rFonts w:eastAsia="SimSun"/>
                <w:iCs/>
                <w:szCs w:val="20"/>
              </w:rPr>
              <w:t xml:space="preserve"> = (DAECRNOBL </w:t>
            </w:r>
            <w:r w:rsidRPr="00865B19">
              <w:rPr>
                <w:rFonts w:eastAsia="SimSun"/>
                <w:i/>
                <w:iCs/>
                <w:szCs w:val="20"/>
                <w:vertAlign w:val="subscript"/>
              </w:rPr>
              <w:t>q</w:t>
            </w:r>
            <w:r w:rsidRPr="00865B19">
              <w:rPr>
                <w:rFonts w:eastAsia="SimSun"/>
                <w:iCs/>
                <w:szCs w:val="20"/>
              </w:rPr>
              <w:t xml:space="preserve"> – DASAECRQ </w:t>
            </w:r>
            <w:r w:rsidRPr="00865B19">
              <w:rPr>
                <w:rFonts w:eastAsia="SimSun"/>
                <w:i/>
                <w:iCs/>
                <w:szCs w:val="20"/>
                <w:vertAlign w:val="subscript"/>
              </w:rPr>
              <w:t>q</w:t>
            </w:r>
            <w:r w:rsidRPr="00865B19">
              <w:rPr>
                <w:rFonts w:eastAsia="SimSun"/>
                <w:iCs/>
                <w:szCs w:val="20"/>
              </w:rPr>
              <w:t xml:space="preserve">) * DAECRPR –  </w:t>
            </w:r>
          </w:p>
          <w:p w14:paraId="739F2EA8" w14:textId="77777777" w:rsidR="00865B19" w:rsidRPr="00865B19" w:rsidRDefault="00865B19" w:rsidP="00865B19">
            <w:pPr>
              <w:spacing w:after="240"/>
              <w:ind w:left="2880"/>
              <w:rPr>
                <w:rFonts w:eastAsia="SimSun"/>
                <w:szCs w:val="20"/>
              </w:rPr>
            </w:pPr>
            <w:r w:rsidRPr="00865B19">
              <w:rPr>
                <w:rFonts w:eastAsia="SimSun"/>
                <w:iCs/>
                <w:szCs w:val="20"/>
              </w:rPr>
              <w:t xml:space="preserve">      DAECRAMT </w:t>
            </w:r>
            <w:r w:rsidRPr="00865B19">
              <w:rPr>
                <w:rFonts w:eastAsia="SimSun"/>
                <w:i/>
                <w:iCs/>
                <w:szCs w:val="20"/>
                <w:vertAlign w:val="subscript"/>
              </w:rPr>
              <w:t>q</w:t>
            </w:r>
          </w:p>
          <w:p w14:paraId="3CCDD3F3" w14:textId="77777777" w:rsidR="00865B19" w:rsidRPr="00865B19" w:rsidRDefault="00865B19" w:rsidP="00865B19">
            <w:pPr>
              <w:spacing w:after="240"/>
              <w:ind w:left="720" w:hanging="720"/>
              <w:rPr>
                <w:rFonts w:eastAsia="SimSun"/>
                <w:szCs w:val="20"/>
              </w:rPr>
            </w:pPr>
            <w:r w:rsidRPr="00865B19">
              <w:rPr>
                <w:rFonts w:eastAsia="SimSun"/>
                <w:iCs/>
                <w:szCs w:val="20"/>
              </w:rPr>
              <w:t>Where:</w:t>
            </w:r>
          </w:p>
          <w:p w14:paraId="3F48E0ED"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DAECRNOBL </w:t>
            </w:r>
            <w:r w:rsidRPr="00865B19">
              <w:rPr>
                <w:rFonts w:eastAsia="SimSun"/>
                <w:i/>
                <w:iCs/>
                <w:szCs w:val="20"/>
                <w:vertAlign w:val="subscript"/>
              </w:rPr>
              <w:t>q</w:t>
            </w:r>
            <w:r w:rsidRPr="00865B19">
              <w:rPr>
                <w:rFonts w:eastAsia="SimSun"/>
                <w:iCs/>
                <w:szCs w:val="20"/>
              </w:rPr>
              <w:t xml:space="preserve"> = DAPCECRQTOT * HLRS </w:t>
            </w:r>
            <w:r w:rsidRPr="00865B19">
              <w:rPr>
                <w:rFonts w:eastAsia="SimSun"/>
                <w:i/>
                <w:iCs/>
                <w:szCs w:val="20"/>
                <w:vertAlign w:val="subscript"/>
              </w:rPr>
              <w:t>q</w:t>
            </w:r>
            <w:r w:rsidRPr="00865B19">
              <w:rPr>
                <w:rFonts w:eastAsia="SimSun"/>
                <w:iCs/>
                <w:szCs w:val="20"/>
              </w:rPr>
              <w:t xml:space="preserve"> </w:t>
            </w:r>
          </w:p>
          <w:p w14:paraId="69E9C128" w14:textId="77777777" w:rsidR="00865B19" w:rsidRPr="00865B19" w:rsidRDefault="00865B19" w:rsidP="00865B19">
            <w:pPr>
              <w:spacing w:after="240"/>
              <w:ind w:left="1440" w:hanging="720"/>
              <w:rPr>
                <w:rFonts w:eastAsia="SimSun"/>
                <w:szCs w:val="20"/>
              </w:rPr>
            </w:pPr>
            <w:r w:rsidRPr="00865B19">
              <w:rPr>
                <w:rFonts w:eastAsia="SimSun"/>
                <w:iCs/>
                <w:szCs w:val="20"/>
              </w:rPr>
              <w:t xml:space="preserve">DAPCECRQTOT  =  </w:t>
            </w:r>
            <w:r w:rsidR="0064163E">
              <w:rPr>
                <w:rFonts w:eastAsia="SimSun"/>
                <w:iCs/>
                <w:position w:val="-22"/>
                <w:szCs w:val="20"/>
              </w:rPr>
              <w:pict w14:anchorId="7B2AF109">
                <v:shape id="_x0000_i1070" type="#_x0000_t75" style="width:12pt;height:12pt">
                  <v:imagedata r:id="rId17" o:title=""/>
                </v:shape>
              </w:pict>
            </w:r>
            <w:r w:rsidRPr="00865B19">
              <w:rPr>
                <w:rFonts w:eastAsia="SimSun"/>
                <w:iCs/>
                <w:szCs w:val="20"/>
              </w:rPr>
              <w:t>(</w:t>
            </w:r>
            <w:r w:rsidR="0064163E">
              <w:rPr>
                <w:rFonts w:eastAsia="SimSun"/>
                <w:iCs/>
                <w:position w:val="-18"/>
                <w:szCs w:val="20"/>
              </w:rPr>
              <w:pict w14:anchorId="396DCE0C">
                <v:shape id="_x0000_i1071" type="#_x0000_t75" style="width:12pt;height:30pt">
                  <v:imagedata r:id="rId41" o:title=""/>
                </v:shape>
              </w:pict>
            </w:r>
            <w:r w:rsidRPr="00865B19">
              <w:rPr>
                <w:rFonts w:eastAsia="SimSun"/>
                <w:bCs/>
                <w:iCs/>
                <w:szCs w:val="20"/>
              </w:rPr>
              <w:t>PCECRR</w:t>
            </w:r>
            <w:r w:rsidRPr="00865B19">
              <w:rPr>
                <w:rFonts w:eastAsia="SimSun"/>
                <w:bCs/>
                <w:i/>
                <w:iCs/>
                <w:szCs w:val="20"/>
              </w:rPr>
              <w:t xml:space="preserve"> </w:t>
            </w:r>
            <w:r w:rsidRPr="00865B19">
              <w:rPr>
                <w:rFonts w:eastAsia="SimSun"/>
                <w:bCs/>
                <w:i/>
                <w:iCs/>
                <w:szCs w:val="20"/>
                <w:vertAlign w:val="subscript"/>
              </w:rPr>
              <w:t>r, q, DAM</w:t>
            </w:r>
            <w:r w:rsidRPr="00865B19">
              <w:rPr>
                <w:rFonts w:eastAsia="SimSun"/>
                <w:iCs/>
                <w:szCs w:val="20"/>
              </w:rPr>
              <w:t xml:space="preserve"> + DAECROAWD </w:t>
            </w:r>
            <w:r w:rsidRPr="00865B19">
              <w:rPr>
                <w:rFonts w:eastAsia="SimSun"/>
                <w:i/>
                <w:iCs/>
                <w:szCs w:val="20"/>
                <w:vertAlign w:val="subscript"/>
              </w:rPr>
              <w:t>q</w:t>
            </w:r>
            <w:r w:rsidRPr="00865B19">
              <w:rPr>
                <w:rFonts w:eastAsia="SimSun"/>
                <w:iCs/>
                <w:szCs w:val="20"/>
              </w:rPr>
              <w:t xml:space="preserve"> + DASAECRQ </w:t>
            </w:r>
            <w:r w:rsidRPr="00865B19">
              <w:rPr>
                <w:rFonts w:eastAsia="SimSun"/>
                <w:i/>
                <w:iCs/>
                <w:szCs w:val="20"/>
                <w:vertAlign w:val="subscript"/>
              </w:rPr>
              <w:t>q</w:t>
            </w:r>
            <w:r w:rsidRPr="00865B19">
              <w:rPr>
                <w:rFonts w:eastAsia="SimSun"/>
                <w:iCs/>
                <w:szCs w:val="20"/>
              </w:rPr>
              <w:t>)</w:t>
            </w:r>
          </w:p>
          <w:p w14:paraId="47A40C4C" w14:textId="77777777" w:rsidR="00865B19" w:rsidRPr="00865B19" w:rsidRDefault="00865B19" w:rsidP="00865B19">
            <w:pPr>
              <w:rPr>
                <w:rFonts w:eastAsia="SimSun"/>
              </w:rPr>
            </w:pPr>
            <w:r w:rsidRPr="00865B19">
              <w:rPr>
                <w:rFonts w:eastAsia="SimSun"/>
              </w:rPr>
              <w:lastRenderedPageBreak/>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65B19" w:rsidRPr="00865B19" w14:paraId="448D290A" w14:textId="77777777" w:rsidTr="00C812E5">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7B78A79B" w14:textId="77777777" w:rsidR="00865B19" w:rsidRPr="00865B19" w:rsidRDefault="00865B19" w:rsidP="00865B19">
                  <w:pPr>
                    <w:spacing w:after="240"/>
                    <w:rPr>
                      <w:rFonts w:eastAsia="SimSun"/>
                      <w:b/>
                      <w:iCs/>
                      <w:sz w:val="20"/>
                      <w:szCs w:val="20"/>
                    </w:rPr>
                  </w:pPr>
                  <w:r w:rsidRPr="00865B19">
                    <w:rPr>
                      <w:rFonts w:eastAsia="SimSun"/>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5EC2EA01" w14:textId="77777777" w:rsidR="00865B19" w:rsidRPr="00865B19" w:rsidRDefault="00865B19" w:rsidP="00865B19">
                  <w:pPr>
                    <w:spacing w:after="240"/>
                    <w:rPr>
                      <w:rFonts w:eastAsia="SimSun"/>
                      <w:b/>
                      <w:iCs/>
                      <w:sz w:val="20"/>
                      <w:szCs w:val="20"/>
                    </w:rPr>
                  </w:pPr>
                  <w:r w:rsidRPr="00865B19">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6981C93" w14:textId="77777777" w:rsidR="00865B19" w:rsidRPr="00865B19" w:rsidRDefault="00865B19" w:rsidP="00865B19">
                  <w:pPr>
                    <w:spacing w:after="240"/>
                    <w:rPr>
                      <w:rFonts w:eastAsia="SimSun"/>
                      <w:b/>
                      <w:iCs/>
                      <w:sz w:val="20"/>
                      <w:szCs w:val="20"/>
                    </w:rPr>
                  </w:pPr>
                  <w:r w:rsidRPr="00865B19">
                    <w:rPr>
                      <w:rFonts w:eastAsia="SimSun"/>
                      <w:b/>
                      <w:iCs/>
                      <w:sz w:val="20"/>
                      <w:szCs w:val="20"/>
                    </w:rPr>
                    <w:t>Description</w:t>
                  </w:r>
                </w:p>
              </w:tc>
            </w:tr>
            <w:tr w:rsidR="00865B19" w:rsidRPr="00865B19" w14:paraId="10468E5D"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766C455D"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DARTPCECRAMT </w:t>
                  </w:r>
                  <w:r w:rsidRPr="00865B19">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2ADEDBB"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585FCF8" w14:textId="77777777" w:rsidR="00865B19" w:rsidRPr="00865B19" w:rsidRDefault="00865B19" w:rsidP="00865B19">
                  <w:pPr>
                    <w:spacing w:after="60"/>
                    <w:rPr>
                      <w:rFonts w:eastAsia="SimSun"/>
                      <w:iCs/>
                      <w:sz w:val="20"/>
                      <w:szCs w:val="20"/>
                    </w:rPr>
                  </w:pPr>
                  <w:r w:rsidRPr="00865B19">
                    <w:rPr>
                      <w:rFonts w:eastAsia="SimSun"/>
                      <w:i/>
                      <w:iCs/>
                      <w:sz w:val="20"/>
                      <w:szCs w:val="20"/>
                    </w:rPr>
                    <w:t xml:space="preserve">Day-Ahead Updated Real-Time Procured Capacity for </w:t>
                  </w:r>
                  <w:r w:rsidRPr="00865B19">
                    <w:rPr>
                      <w:rFonts w:eastAsia="SimSun"/>
                      <w:i/>
                      <w:sz w:val="20"/>
                      <w:szCs w:val="20"/>
                    </w:rPr>
                    <w:t xml:space="preserve">ERCOT Contingency Reserve Service </w:t>
                  </w:r>
                  <w:r w:rsidRPr="00865B19">
                    <w:rPr>
                      <w:rFonts w:eastAsia="SimSun"/>
                      <w:i/>
                      <w:iCs/>
                      <w:sz w:val="20"/>
                      <w:szCs w:val="20"/>
                    </w:rPr>
                    <w:t xml:space="preserve">Amount by QSE - </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ECRS for the re-calculated Real-Time obligation for the Operating Hour.</w:t>
                  </w:r>
                </w:p>
              </w:tc>
            </w:tr>
            <w:tr w:rsidR="00865B19" w:rsidRPr="00865B19" w14:paraId="20074F13"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7DD03835" w14:textId="77777777" w:rsidR="00865B19" w:rsidRPr="00865B19" w:rsidRDefault="00865B19" w:rsidP="00865B19">
                  <w:pPr>
                    <w:spacing w:after="60"/>
                    <w:rPr>
                      <w:rFonts w:eastAsia="SimSun"/>
                      <w:iCs/>
                      <w:sz w:val="20"/>
                      <w:szCs w:val="20"/>
                    </w:rPr>
                  </w:pPr>
                  <w:r w:rsidRPr="00865B19">
                    <w:rPr>
                      <w:rFonts w:eastAsia="SimSun"/>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380952D3"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8BB2F02" w14:textId="77777777" w:rsidR="00865B19" w:rsidRPr="00865B19" w:rsidRDefault="00865B19" w:rsidP="00865B19">
                  <w:pPr>
                    <w:spacing w:after="60"/>
                    <w:rPr>
                      <w:rFonts w:eastAsia="SimSun"/>
                      <w:i/>
                      <w:iCs/>
                      <w:sz w:val="20"/>
                      <w:szCs w:val="20"/>
                    </w:rPr>
                  </w:pPr>
                  <w:r w:rsidRPr="00865B19">
                    <w:rPr>
                      <w:rFonts w:eastAsia="SimSun"/>
                      <w:i/>
                      <w:iCs/>
                      <w:sz w:val="20"/>
                      <w:szCs w:val="20"/>
                    </w:rPr>
                    <w:t>Day-Ahead ERCOT Contingency Reserve Price</w:t>
                  </w:r>
                  <w:r w:rsidRPr="00865B19">
                    <w:rPr>
                      <w:rFonts w:eastAsia="SimSun"/>
                      <w:iCs/>
                      <w:sz w:val="20"/>
                      <w:szCs w:val="20"/>
                    </w:rPr>
                    <w:t>—The DAM ECRS price for the Operating Hour.</w:t>
                  </w:r>
                </w:p>
              </w:tc>
            </w:tr>
            <w:tr w:rsidR="00865B19" w:rsidRPr="00865B19" w14:paraId="2F5517FB"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53713C3B" w14:textId="77777777" w:rsidR="00865B19" w:rsidRPr="00865B19" w:rsidRDefault="00865B19" w:rsidP="00865B19">
                  <w:pPr>
                    <w:spacing w:after="60"/>
                    <w:rPr>
                      <w:rFonts w:eastAsia="SimSun"/>
                      <w:iCs/>
                      <w:sz w:val="20"/>
                      <w:szCs w:val="20"/>
                    </w:rPr>
                  </w:pPr>
                  <w:r w:rsidRPr="00865B19">
                    <w:rPr>
                      <w:rFonts w:eastAsia="SimSun"/>
                      <w:iCs/>
                      <w:sz w:val="20"/>
                      <w:szCs w:val="20"/>
                    </w:rPr>
                    <w:t>DAECRNOBL</w:t>
                  </w:r>
                  <w:r w:rsidRPr="00865B19">
                    <w:rPr>
                      <w:rFonts w:eastAsia="SimSun"/>
                      <w:iCs/>
                      <w:sz w:val="20"/>
                      <w:szCs w:val="20"/>
                      <w:vertAlign w:val="subscript"/>
                    </w:rPr>
                    <w:t xml:space="preserve"> </w:t>
                  </w:r>
                  <w:r w:rsidRPr="00865B19">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A208358"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5B8DA1" w14:textId="77777777" w:rsidR="00865B19" w:rsidRPr="00865B19" w:rsidRDefault="00865B19" w:rsidP="00865B19">
                  <w:pPr>
                    <w:spacing w:after="60"/>
                    <w:rPr>
                      <w:rFonts w:eastAsia="SimSun"/>
                      <w:iCs/>
                      <w:sz w:val="20"/>
                      <w:szCs w:val="20"/>
                    </w:rPr>
                  </w:pPr>
                  <w:r w:rsidRPr="00865B19">
                    <w:rPr>
                      <w:rFonts w:eastAsia="SimSun"/>
                      <w:i/>
                      <w:iCs/>
                      <w:sz w:val="20"/>
                      <w:szCs w:val="20"/>
                    </w:rPr>
                    <w:t>Day-Ahead ERCOT Contingency Reserve Service New Obligation per QSE</w:t>
                  </w:r>
                  <w:r w:rsidRPr="00865B19">
                    <w:rPr>
                      <w:rFonts w:eastAsia="SimSun"/>
                      <w:iCs/>
                      <w:sz w:val="20"/>
                      <w:szCs w:val="20"/>
                    </w:rPr>
                    <w:t xml:space="preserve">—The updated ECRS Ancillary Service Obligation in Real-Time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0DB6F099"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6E85BE64" w14:textId="77777777" w:rsidR="00865B19" w:rsidRPr="00865B19" w:rsidRDefault="00865B19" w:rsidP="00865B19">
                  <w:pPr>
                    <w:spacing w:after="60"/>
                    <w:rPr>
                      <w:rFonts w:eastAsia="SimSun"/>
                      <w:sz w:val="20"/>
                      <w:szCs w:val="20"/>
                    </w:rPr>
                  </w:pPr>
                  <w:r w:rsidRPr="00865B19">
                    <w:rPr>
                      <w:rFonts w:eastAsia="SimSun"/>
                      <w:iCs/>
                      <w:sz w:val="20"/>
                      <w:szCs w:val="20"/>
                    </w:rPr>
                    <w:t xml:space="preserve">PCECRR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1BE5E3BD" w14:textId="77777777" w:rsidR="00865B19" w:rsidRPr="00865B19" w:rsidRDefault="00865B19" w:rsidP="00865B19">
                  <w:pPr>
                    <w:spacing w:after="60"/>
                    <w:rPr>
                      <w:rFonts w:eastAsia="SimSun"/>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5E823B" w14:textId="77777777" w:rsidR="00865B19" w:rsidRPr="00865B19" w:rsidRDefault="00865B19" w:rsidP="00865B19">
                  <w:pPr>
                    <w:spacing w:after="60"/>
                    <w:rPr>
                      <w:rFonts w:eastAsia="SimSun"/>
                      <w:i/>
                      <w:iCs/>
                      <w:sz w:val="20"/>
                      <w:szCs w:val="20"/>
                    </w:rPr>
                  </w:pPr>
                  <w:r w:rsidRPr="00865B19">
                    <w:rPr>
                      <w:rFonts w:eastAsia="SimSun"/>
                      <w:i/>
                      <w:sz w:val="20"/>
                      <w:szCs w:val="20"/>
                    </w:rPr>
                    <w:t>Procured Capacity for ERCOT Contingency Reserve Service per Resource per QSE in DAM</w:t>
                  </w:r>
                  <w:r w:rsidRPr="00865B19">
                    <w:rPr>
                      <w:rFonts w:eastAsia="SimSun"/>
                      <w:sz w:val="20"/>
                      <w:szCs w:val="20"/>
                    </w:rPr>
                    <w:t xml:space="preserve">—The ECRS capacity awarded to QSE </w:t>
                  </w:r>
                  <w:r w:rsidRPr="00865B19">
                    <w:rPr>
                      <w:rFonts w:eastAsia="SimSun"/>
                      <w:i/>
                      <w:sz w:val="20"/>
                      <w:szCs w:val="20"/>
                    </w:rPr>
                    <w:t>q</w:t>
                  </w:r>
                  <w:r w:rsidRPr="00865B19">
                    <w:rPr>
                      <w:rFonts w:eastAsia="SimSun"/>
                      <w:sz w:val="20"/>
                      <w:szCs w:val="20"/>
                    </w:rPr>
                    <w:t xml:space="preserve"> in the DAM for Resource </w:t>
                  </w:r>
                  <w:r w:rsidRPr="00865B19">
                    <w:rPr>
                      <w:rFonts w:eastAsia="SimSun"/>
                      <w:i/>
                      <w:sz w:val="20"/>
                      <w:szCs w:val="20"/>
                    </w:rPr>
                    <w:t>r</w:t>
                  </w:r>
                  <w:r w:rsidRPr="00865B19">
                    <w:rPr>
                      <w:rFonts w:eastAsia="SimSun"/>
                      <w:sz w:val="20"/>
                      <w:szCs w:val="20"/>
                    </w:rPr>
                    <w:t xml:space="preserve"> for the </w:t>
                  </w:r>
                  <w:r w:rsidRPr="00865B19">
                    <w:rPr>
                      <w:rFonts w:eastAsia="SimSun"/>
                      <w:iCs/>
                      <w:sz w:val="20"/>
                      <w:szCs w:val="20"/>
                    </w:rPr>
                    <w:t>Operating Hour</w:t>
                  </w:r>
                  <w:r w:rsidRPr="00865B19">
                    <w:rPr>
                      <w:rFonts w:eastAsia="SimSun"/>
                      <w:sz w:val="20"/>
                      <w:szCs w:val="20"/>
                    </w:rPr>
                    <w:t xml:space="preserve">.  Where for a Combined Cycle Train, the Resource </w:t>
                  </w:r>
                  <w:r w:rsidRPr="00865B19">
                    <w:rPr>
                      <w:rFonts w:eastAsia="SimSun"/>
                      <w:i/>
                      <w:sz w:val="20"/>
                      <w:szCs w:val="20"/>
                    </w:rPr>
                    <w:t xml:space="preserve">r </w:t>
                  </w:r>
                  <w:r w:rsidRPr="00865B19">
                    <w:rPr>
                      <w:rFonts w:eastAsia="SimSun"/>
                      <w:sz w:val="20"/>
                      <w:szCs w:val="20"/>
                    </w:rPr>
                    <w:t>is a Combined Cycle Generation Resource within the Combined Cycle Train.</w:t>
                  </w:r>
                </w:p>
              </w:tc>
            </w:tr>
            <w:tr w:rsidR="00865B19" w:rsidRPr="00865B19" w14:paraId="5DAF480B" w14:textId="77777777" w:rsidTr="00C812E5">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E38C4EB" w14:textId="77777777" w:rsidR="00865B19" w:rsidRPr="00865B19" w:rsidRDefault="00865B19" w:rsidP="00865B19">
                  <w:pPr>
                    <w:spacing w:after="60"/>
                    <w:rPr>
                      <w:rFonts w:eastAsia="SimSun"/>
                      <w:sz w:val="20"/>
                      <w:szCs w:val="20"/>
                    </w:rPr>
                  </w:pPr>
                  <w:r w:rsidRPr="00865B19">
                    <w:rPr>
                      <w:rFonts w:eastAsia="SimSun"/>
                      <w:iCs/>
                      <w:sz w:val="20"/>
                      <w:szCs w:val="20"/>
                    </w:rPr>
                    <w:t>DAECROAWD</w:t>
                  </w:r>
                  <w:r w:rsidRPr="00865B19">
                    <w:rPr>
                      <w:rFonts w:eastAsia="SimSun"/>
                      <w:i/>
                      <w:sz w:val="20"/>
                      <w:szCs w:val="20"/>
                    </w:rPr>
                    <w:t xml:space="preserve"> </w:t>
                  </w:r>
                  <w:r w:rsidRPr="00865B19">
                    <w:rPr>
                      <w:rFonts w:eastAsia="SimSun"/>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2E75313"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6AC25E" w14:textId="77777777" w:rsidR="00865B19" w:rsidRPr="00865B19" w:rsidRDefault="00865B19" w:rsidP="00865B19">
                  <w:pPr>
                    <w:spacing w:after="60"/>
                    <w:rPr>
                      <w:rFonts w:eastAsia="SimSun"/>
                      <w:i/>
                      <w:iCs/>
                      <w:sz w:val="20"/>
                      <w:szCs w:val="20"/>
                    </w:rPr>
                  </w:pPr>
                  <w:r w:rsidRPr="00865B19">
                    <w:rPr>
                      <w:rFonts w:eastAsia="SimSun"/>
                      <w:i/>
                      <w:iCs/>
                      <w:sz w:val="20"/>
                      <w:szCs w:val="20"/>
                    </w:rPr>
                    <w:t xml:space="preserve">Day-Ahead </w:t>
                  </w:r>
                  <w:r w:rsidRPr="00865B19">
                    <w:rPr>
                      <w:rFonts w:eastAsia="SimSun"/>
                      <w:i/>
                      <w:sz w:val="20"/>
                      <w:szCs w:val="20"/>
                    </w:rPr>
                    <w:t>ERCOT Contingency Reserve Service Only</w:t>
                  </w:r>
                  <w:r w:rsidRPr="00865B19">
                    <w:rPr>
                      <w:rFonts w:eastAsia="SimSun"/>
                      <w:i/>
                      <w:iCs/>
                      <w:sz w:val="20"/>
                      <w:szCs w:val="20"/>
                    </w:rPr>
                    <w:t xml:space="preserve"> Award for the QSE — </w:t>
                  </w:r>
                  <w:r w:rsidRPr="00865B19">
                    <w:rPr>
                      <w:rFonts w:eastAsia="SimSun"/>
                      <w:iCs/>
                      <w:sz w:val="20"/>
                      <w:szCs w:val="20"/>
                    </w:rPr>
                    <w:t xml:space="preserve">The </w:t>
                  </w:r>
                  <w:r w:rsidRPr="00865B19">
                    <w:rPr>
                      <w:rFonts w:eastAsia="SimSun"/>
                      <w:sz w:val="20"/>
                      <w:szCs w:val="20"/>
                    </w:rPr>
                    <w:t>ECRS</w:t>
                  </w:r>
                  <w:r w:rsidRPr="00865B19">
                    <w:rPr>
                      <w:rFonts w:eastAsia="SimSun"/>
                      <w:iCs/>
                      <w:sz w:val="20"/>
                      <w:szCs w:val="20"/>
                    </w:rPr>
                    <w:t xml:space="preserve"> Only capacity awarded in the DAM to QSE </w:t>
                  </w:r>
                  <w:r w:rsidRPr="00865B19">
                    <w:rPr>
                      <w:rFonts w:eastAsia="SimSun"/>
                      <w:i/>
                      <w:iCs/>
                      <w:sz w:val="20"/>
                      <w:szCs w:val="20"/>
                    </w:rPr>
                    <w:t>q</w:t>
                  </w:r>
                  <w:r w:rsidRPr="00865B19">
                    <w:rPr>
                      <w:rFonts w:eastAsia="SimSun"/>
                      <w:iCs/>
                      <w:sz w:val="20"/>
                      <w:szCs w:val="20"/>
                    </w:rPr>
                    <w:t xml:space="preserve"> for the Operating Hour.  </w:t>
                  </w:r>
                </w:p>
              </w:tc>
            </w:tr>
            <w:tr w:rsidR="00865B19" w:rsidRPr="00865B19" w14:paraId="6BB18717" w14:textId="77777777" w:rsidTr="00C812E5">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86BBB2B" w14:textId="77777777" w:rsidR="00865B19" w:rsidRPr="00865B19" w:rsidRDefault="00865B19" w:rsidP="00865B19">
                  <w:pPr>
                    <w:spacing w:after="60"/>
                    <w:rPr>
                      <w:rFonts w:eastAsia="SimSun"/>
                      <w:i/>
                      <w:iCs/>
                      <w:sz w:val="20"/>
                      <w:szCs w:val="20"/>
                    </w:rPr>
                  </w:pPr>
                  <w:r w:rsidRPr="00865B19">
                    <w:rPr>
                      <w:rFonts w:eastAsia="SimSun"/>
                      <w:sz w:val="20"/>
                      <w:szCs w:val="20"/>
                    </w:rPr>
                    <w:t xml:space="preserve">DAECRAMT </w:t>
                  </w:r>
                  <w:r w:rsidRPr="00865B19">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7F82D0C" w14:textId="77777777" w:rsidR="00865B19" w:rsidRPr="00865B19" w:rsidRDefault="00865B19" w:rsidP="00865B19">
                  <w:pPr>
                    <w:spacing w:after="60"/>
                    <w:rPr>
                      <w:rFonts w:eastAsia="SimSun"/>
                      <w:iCs/>
                      <w:sz w:val="20"/>
                      <w:szCs w:val="20"/>
                    </w:rPr>
                  </w:pPr>
                  <w:r w:rsidRPr="00865B19">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6E509B1" w14:textId="77777777" w:rsidR="00865B19" w:rsidRPr="00865B19" w:rsidRDefault="00865B19" w:rsidP="00865B19">
                  <w:pPr>
                    <w:spacing w:after="60"/>
                    <w:rPr>
                      <w:rFonts w:eastAsia="SimSun"/>
                      <w:iCs/>
                      <w:sz w:val="20"/>
                      <w:szCs w:val="20"/>
                    </w:rPr>
                  </w:pPr>
                  <w:r w:rsidRPr="00865B19">
                    <w:rPr>
                      <w:rFonts w:eastAsia="SimSun"/>
                      <w:i/>
                      <w:iCs/>
                      <w:sz w:val="20"/>
                      <w:szCs w:val="20"/>
                    </w:rPr>
                    <w:t>Day-Ahead ERCOT Contingency Reserve 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’s share of the DAM cost for ECRS for the Operating Hour.</w:t>
                  </w:r>
                </w:p>
              </w:tc>
            </w:tr>
            <w:tr w:rsidR="00865B19" w:rsidRPr="00865B19" w14:paraId="28A2AC03" w14:textId="77777777" w:rsidTr="00C812E5">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4987B9D" w14:textId="77777777" w:rsidR="00865B19" w:rsidRPr="00865B19" w:rsidRDefault="00865B19" w:rsidP="00865B19">
                  <w:pPr>
                    <w:spacing w:after="60"/>
                    <w:rPr>
                      <w:rFonts w:eastAsia="SimSun"/>
                      <w:iCs/>
                      <w:sz w:val="20"/>
                      <w:szCs w:val="20"/>
                    </w:rPr>
                  </w:pPr>
                  <w:r w:rsidRPr="00865B19">
                    <w:rPr>
                      <w:rFonts w:eastAsia="SimSun"/>
                      <w:iCs/>
                      <w:sz w:val="20"/>
                      <w:szCs w:val="20"/>
                    </w:rPr>
                    <w:t>HLRS</w:t>
                  </w:r>
                  <w:r w:rsidRPr="00865B19">
                    <w:rPr>
                      <w:rFonts w:eastAsia="SimSun"/>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38CAEC0F"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BCED3DD" w14:textId="77777777" w:rsidR="00865B19" w:rsidRPr="00865B19" w:rsidRDefault="00865B19" w:rsidP="00865B19">
                  <w:pPr>
                    <w:spacing w:after="60"/>
                    <w:rPr>
                      <w:rFonts w:eastAsia="SimSun"/>
                      <w:iCs/>
                      <w:sz w:val="20"/>
                      <w:szCs w:val="20"/>
                    </w:rPr>
                  </w:pPr>
                  <w:r w:rsidRPr="00865B19">
                    <w:rPr>
                      <w:rFonts w:eastAsia="SimSun"/>
                      <w:i/>
                      <w:iCs/>
                      <w:sz w:val="20"/>
                      <w:szCs w:val="20"/>
                    </w:rPr>
                    <w:t>Hourly Load Ratio Share per QSE</w:t>
                  </w:r>
                  <w:r w:rsidRPr="00865B19">
                    <w:rPr>
                      <w:rFonts w:eastAsia="SimSun"/>
                      <w:iCs/>
                      <w:sz w:val="20"/>
                      <w:szCs w:val="20"/>
                    </w:rPr>
                    <w:t xml:space="preserve">—The Real-Time LRS as defined in Section 6.6.2.4, QSE Load Ratio Share for an Operating Hour for QSE </w:t>
                  </w:r>
                  <w:r w:rsidRPr="00865B19">
                    <w:rPr>
                      <w:rFonts w:eastAsia="SimSun"/>
                      <w:i/>
                      <w:iCs/>
                      <w:sz w:val="20"/>
                      <w:szCs w:val="20"/>
                    </w:rPr>
                    <w:t>q</w:t>
                  </w:r>
                  <w:r w:rsidRPr="00865B19">
                    <w:rPr>
                      <w:rFonts w:eastAsia="SimSun"/>
                      <w:iCs/>
                      <w:sz w:val="20"/>
                      <w:szCs w:val="20"/>
                    </w:rPr>
                    <w:t xml:space="preserve"> for the Operating Hour.</w:t>
                  </w:r>
                </w:p>
              </w:tc>
            </w:tr>
            <w:tr w:rsidR="00865B19" w:rsidRPr="00865B19" w14:paraId="232ECB4B" w14:textId="77777777" w:rsidTr="00C812E5">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3ADCA0F"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3D2D4232"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513A1B" w14:textId="77777777" w:rsidR="00865B19" w:rsidRPr="00865B19" w:rsidRDefault="00865B19" w:rsidP="00865B19">
                  <w:pPr>
                    <w:spacing w:after="60"/>
                    <w:rPr>
                      <w:rFonts w:eastAsia="SimSun"/>
                      <w:iCs/>
                      <w:sz w:val="20"/>
                      <w:szCs w:val="20"/>
                    </w:rPr>
                  </w:pPr>
                  <w:r w:rsidRPr="00865B19">
                    <w:rPr>
                      <w:rFonts w:eastAsia="SimSun"/>
                      <w:i/>
                      <w:iCs/>
                      <w:sz w:val="20"/>
                      <w:szCs w:val="20"/>
                    </w:rPr>
                    <w:t>Day-Ahead Procured Capacity for ERCOT Contingency Reserve Total</w:t>
                  </w:r>
                  <w:r w:rsidRPr="00865B19">
                    <w:rPr>
                      <w:rFonts w:eastAsia="SimSun"/>
                      <w:iCs/>
                      <w:sz w:val="20"/>
                      <w:szCs w:val="20"/>
                    </w:rPr>
                    <w:t>—The total ECRS capacity for all QSEs for all ECRS awarded and self-arranged in the DAM for the Operating Hour.</w:t>
                  </w:r>
                </w:p>
              </w:tc>
            </w:tr>
            <w:tr w:rsidR="00865B19" w:rsidRPr="00865B19" w14:paraId="431E3CC7" w14:textId="77777777" w:rsidTr="00C812E5">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539B989" w14:textId="77777777" w:rsidR="00865B19" w:rsidRPr="00865B19" w:rsidRDefault="00865B19" w:rsidP="00865B19">
                  <w:pPr>
                    <w:spacing w:after="60"/>
                    <w:rPr>
                      <w:rFonts w:eastAsia="SimSun"/>
                      <w:iCs/>
                      <w:sz w:val="20"/>
                      <w:szCs w:val="20"/>
                    </w:rPr>
                  </w:pPr>
                  <w:r w:rsidRPr="00865B19">
                    <w:rPr>
                      <w:rFonts w:eastAsia="SimSun"/>
                      <w:iCs/>
                      <w:sz w:val="20"/>
                      <w:szCs w:val="20"/>
                    </w:rPr>
                    <w:t xml:space="preserve">DASAECRQ </w:t>
                  </w:r>
                  <w:r w:rsidRPr="00865B19">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28FACF0" w14:textId="77777777" w:rsidR="00865B19" w:rsidRPr="00865B19" w:rsidRDefault="00865B19" w:rsidP="00865B19">
                  <w:pPr>
                    <w:spacing w:after="60"/>
                    <w:rPr>
                      <w:rFonts w:eastAsia="SimSun"/>
                      <w:iCs/>
                      <w:sz w:val="20"/>
                      <w:szCs w:val="20"/>
                    </w:rPr>
                  </w:pPr>
                  <w:r w:rsidRPr="00865B19">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CEA49CD" w14:textId="77777777" w:rsidR="00865B19" w:rsidRPr="00865B19" w:rsidRDefault="00865B19" w:rsidP="00865B19">
                  <w:pPr>
                    <w:spacing w:after="60"/>
                    <w:rPr>
                      <w:rFonts w:eastAsia="SimSun"/>
                      <w:iCs/>
                      <w:sz w:val="20"/>
                      <w:szCs w:val="20"/>
                    </w:rPr>
                  </w:pPr>
                  <w:r w:rsidRPr="00865B19">
                    <w:rPr>
                      <w:rFonts w:eastAsia="SimSun"/>
                      <w:i/>
                      <w:iCs/>
                      <w:sz w:val="20"/>
                      <w:szCs w:val="20"/>
                    </w:rPr>
                    <w:t>Day-Ahead Self-Arranged ERCOT Contingency Reserve Quantity per QSE</w:t>
                  </w:r>
                  <w:r w:rsidRPr="00865B19">
                    <w:rPr>
                      <w:rFonts w:eastAsia="SimSun"/>
                      <w:iCs/>
                      <w:sz w:val="20"/>
                      <w:szCs w:val="20"/>
                    </w:rPr>
                    <w:t xml:space="preserve">—The self-arranged ECRS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p>
              </w:tc>
            </w:tr>
            <w:tr w:rsidR="00865B19" w:rsidRPr="00865B19" w14:paraId="0EBD3B75"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7A0E6925" w14:textId="77777777" w:rsidR="00865B19" w:rsidRPr="00865B19" w:rsidRDefault="00865B19" w:rsidP="00865B19">
                  <w:pPr>
                    <w:spacing w:after="60"/>
                    <w:rPr>
                      <w:rFonts w:eastAsia="SimSun"/>
                      <w:i/>
                      <w:iCs/>
                      <w:sz w:val="20"/>
                      <w:szCs w:val="20"/>
                    </w:rPr>
                  </w:pPr>
                  <w:r w:rsidRPr="00865B19">
                    <w:rPr>
                      <w:rFonts w:eastAsia="SimSun"/>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15E49BE4"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E3D3F95" w14:textId="77777777" w:rsidR="00865B19" w:rsidRPr="00865B19" w:rsidRDefault="00865B19" w:rsidP="00865B19">
                  <w:pPr>
                    <w:spacing w:after="60"/>
                    <w:rPr>
                      <w:rFonts w:eastAsia="SimSun"/>
                      <w:iCs/>
                      <w:sz w:val="20"/>
                      <w:szCs w:val="20"/>
                    </w:rPr>
                  </w:pPr>
                  <w:r w:rsidRPr="00865B19">
                    <w:rPr>
                      <w:rFonts w:eastAsia="SimSun"/>
                      <w:iCs/>
                      <w:sz w:val="20"/>
                      <w:szCs w:val="20"/>
                    </w:rPr>
                    <w:t>A QSE.</w:t>
                  </w:r>
                </w:p>
              </w:tc>
            </w:tr>
            <w:tr w:rsidR="00865B19" w:rsidRPr="00865B19" w14:paraId="4A5893CB" w14:textId="77777777" w:rsidTr="00C812E5">
              <w:trPr>
                <w:cantSplit/>
              </w:trPr>
              <w:tc>
                <w:tcPr>
                  <w:tcW w:w="1973" w:type="dxa"/>
                  <w:tcBorders>
                    <w:top w:val="single" w:sz="4" w:space="0" w:color="auto"/>
                    <w:left w:val="single" w:sz="4" w:space="0" w:color="auto"/>
                    <w:bottom w:val="single" w:sz="4" w:space="0" w:color="auto"/>
                    <w:right w:val="single" w:sz="4" w:space="0" w:color="auto"/>
                  </w:tcBorders>
                  <w:hideMark/>
                </w:tcPr>
                <w:p w14:paraId="0C9EA297" w14:textId="77777777" w:rsidR="00865B19" w:rsidRPr="00865B19" w:rsidRDefault="00865B19" w:rsidP="00865B19">
                  <w:pPr>
                    <w:spacing w:after="60"/>
                    <w:rPr>
                      <w:rFonts w:eastAsia="SimSun"/>
                      <w:i/>
                      <w:iCs/>
                      <w:sz w:val="20"/>
                      <w:szCs w:val="20"/>
                    </w:rPr>
                  </w:pPr>
                  <w:r w:rsidRPr="00865B19">
                    <w:rPr>
                      <w:rFonts w:eastAsia="SimSun"/>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3CD03F57" w14:textId="77777777" w:rsidR="00865B19" w:rsidRPr="00865B19" w:rsidRDefault="00865B19" w:rsidP="00865B19">
                  <w:pPr>
                    <w:spacing w:after="60"/>
                    <w:rPr>
                      <w:rFonts w:eastAsia="SimSun"/>
                      <w:iCs/>
                      <w:sz w:val="20"/>
                      <w:szCs w:val="20"/>
                    </w:rPr>
                  </w:pPr>
                  <w:r w:rsidRPr="00865B19">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C1AC732" w14:textId="77777777" w:rsidR="00865B19" w:rsidRPr="00865B19" w:rsidRDefault="00865B19" w:rsidP="00865B19">
                  <w:pPr>
                    <w:spacing w:after="60"/>
                    <w:rPr>
                      <w:rFonts w:eastAsia="SimSun"/>
                      <w:iCs/>
                      <w:sz w:val="20"/>
                      <w:szCs w:val="20"/>
                    </w:rPr>
                  </w:pPr>
                  <w:r w:rsidRPr="00865B19">
                    <w:rPr>
                      <w:rFonts w:eastAsia="SimSun"/>
                      <w:iCs/>
                      <w:sz w:val="20"/>
                      <w:szCs w:val="20"/>
                    </w:rPr>
                    <w:t>A Resource.</w:t>
                  </w:r>
                </w:p>
              </w:tc>
            </w:tr>
          </w:tbl>
          <w:p w14:paraId="432AA94A" w14:textId="77777777" w:rsidR="00865B19" w:rsidRPr="00865B19" w:rsidRDefault="00865B19" w:rsidP="00865B19">
            <w:pPr>
              <w:spacing w:before="240" w:after="240"/>
              <w:ind w:left="1440" w:hanging="720"/>
              <w:rPr>
                <w:ins w:id="2041" w:author="ERCOT" w:date="2024-01-22T09:50:00Z"/>
                <w:rFonts w:eastAsia="SimSun"/>
                <w:szCs w:val="20"/>
              </w:rPr>
            </w:pPr>
            <w:ins w:id="2042" w:author="ERCOT" w:date="2024-01-22T09:50:00Z">
              <w:r w:rsidRPr="00865B19">
                <w:rPr>
                  <w:rFonts w:eastAsia="SimSun"/>
                  <w:iCs/>
                  <w:szCs w:val="20"/>
                </w:rPr>
                <w:t>(</w:t>
              </w:r>
            </w:ins>
            <w:ins w:id="2043" w:author="ERCOT" w:date="2024-02-01T14:16:00Z">
              <w:r w:rsidRPr="00865B19">
                <w:rPr>
                  <w:rFonts w:eastAsia="SimSun"/>
                  <w:iCs/>
                  <w:szCs w:val="20"/>
                </w:rPr>
                <w:t>f</w:t>
              </w:r>
            </w:ins>
            <w:ins w:id="2044" w:author="ERCOT" w:date="2024-01-22T09:50:00Z">
              <w:r w:rsidRPr="00865B19">
                <w:rPr>
                  <w:rFonts w:eastAsia="SimSun"/>
                  <w:iCs/>
                  <w:szCs w:val="20"/>
                </w:rPr>
                <w:t>)</w:t>
              </w:r>
              <w:r w:rsidRPr="00865B19">
                <w:rPr>
                  <w:rFonts w:eastAsia="SimSun"/>
                  <w:iCs/>
                  <w:szCs w:val="20"/>
                </w:rPr>
                <w:tab/>
                <w:t>For Dispatchable Reliability Reserve Service (DRRS), if applicable:</w:t>
              </w:r>
            </w:ins>
          </w:p>
          <w:p w14:paraId="56AD4DDA" w14:textId="77777777" w:rsidR="00865B19" w:rsidRPr="00865B19" w:rsidRDefault="00865B19" w:rsidP="00865B19">
            <w:pPr>
              <w:ind w:left="1440" w:hanging="720"/>
              <w:rPr>
                <w:ins w:id="2045" w:author="ERCOT" w:date="2024-01-22T09:50:00Z"/>
                <w:rFonts w:eastAsia="SimSun"/>
                <w:szCs w:val="20"/>
              </w:rPr>
            </w:pPr>
            <w:ins w:id="2046" w:author="ERCOT" w:date="2024-01-22T09:50:00Z">
              <w:r w:rsidRPr="00865B19">
                <w:rPr>
                  <w:rFonts w:eastAsia="SimSun"/>
                  <w:iCs/>
                  <w:szCs w:val="20"/>
                </w:rPr>
                <w:t>DARTPC</w:t>
              </w:r>
            </w:ins>
            <w:ins w:id="2047" w:author="ERCOT" w:date="2024-01-22T09:51:00Z">
              <w:r w:rsidRPr="00865B19">
                <w:rPr>
                  <w:rFonts w:eastAsia="SimSun"/>
                  <w:iCs/>
                  <w:szCs w:val="20"/>
                </w:rPr>
                <w:t>DRR</w:t>
              </w:r>
            </w:ins>
            <w:ins w:id="2048" w:author="ERCOT" w:date="2024-01-22T09:50:00Z">
              <w:r w:rsidRPr="00865B19">
                <w:rPr>
                  <w:rFonts w:eastAsia="SimSun"/>
                  <w:iCs/>
                  <w:szCs w:val="20"/>
                </w:rPr>
                <w:t xml:space="preserve">AMT </w:t>
              </w:r>
              <w:r w:rsidRPr="00865B19">
                <w:rPr>
                  <w:rFonts w:eastAsia="SimSun"/>
                  <w:i/>
                  <w:iCs/>
                  <w:szCs w:val="20"/>
                  <w:vertAlign w:val="subscript"/>
                </w:rPr>
                <w:t>q</w:t>
              </w:r>
              <w:r w:rsidRPr="00865B19">
                <w:rPr>
                  <w:rFonts w:eastAsia="SimSun"/>
                  <w:iCs/>
                  <w:szCs w:val="20"/>
                </w:rPr>
                <w:t xml:space="preserve"> = (DA</w:t>
              </w:r>
            </w:ins>
            <w:ins w:id="2049" w:author="ERCOT" w:date="2024-01-22T09:51:00Z">
              <w:r w:rsidRPr="00865B19">
                <w:rPr>
                  <w:rFonts w:eastAsia="SimSun"/>
                  <w:iCs/>
                  <w:szCs w:val="20"/>
                </w:rPr>
                <w:t>DRR</w:t>
              </w:r>
            </w:ins>
            <w:ins w:id="2050" w:author="ERCOT" w:date="2024-01-22T09:50:00Z">
              <w:r w:rsidRPr="00865B19">
                <w:rPr>
                  <w:rFonts w:eastAsia="SimSun"/>
                  <w:iCs/>
                  <w:szCs w:val="20"/>
                </w:rPr>
                <w:t xml:space="preserve">NOBL </w:t>
              </w:r>
              <w:r w:rsidRPr="00865B19">
                <w:rPr>
                  <w:rFonts w:eastAsia="SimSun"/>
                  <w:i/>
                  <w:iCs/>
                  <w:szCs w:val="20"/>
                  <w:vertAlign w:val="subscript"/>
                </w:rPr>
                <w:t>q</w:t>
              </w:r>
              <w:r w:rsidRPr="00865B19">
                <w:rPr>
                  <w:rFonts w:eastAsia="SimSun"/>
                  <w:iCs/>
                  <w:szCs w:val="20"/>
                </w:rPr>
                <w:t xml:space="preserve"> – DASA</w:t>
              </w:r>
            </w:ins>
            <w:ins w:id="2051" w:author="ERCOT" w:date="2024-01-22T09:51:00Z">
              <w:r w:rsidRPr="00865B19">
                <w:rPr>
                  <w:rFonts w:eastAsia="SimSun"/>
                  <w:iCs/>
                  <w:szCs w:val="20"/>
                </w:rPr>
                <w:t>DRR</w:t>
              </w:r>
            </w:ins>
            <w:ins w:id="2052" w:author="ERCOT" w:date="2024-01-22T09:50:00Z">
              <w:r w:rsidRPr="00865B19">
                <w:rPr>
                  <w:rFonts w:eastAsia="SimSun"/>
                  <w:iCs/>
                  <w:szCs w:val="20"/>
                </w:rPr>
                <w:t xml:space="preserve">Q </w:t>
              </w:r>
              <w:r w:rsidRPr="00865B19">
                <w:rPr>
                  <w:rFonts w:eastAsia="SimSun"/>
                  <w:i/>
                  <w:iCs/>
                  <w:szCs w:val="20"/>
                  <w:vertAlign w:val="subscript"/>
                </w:rPr>
                <w:t>q</w:t>
              </w:r>
              <w:r w:rsidRPr="00865B19">
                <w:rPr>
                  <w:rFonts w:eastAsia="SimSun"/>
                  <w:iCs/>
                  <w:szCs w:val="20"/>
                </w:rPr>
                <w:t xml:space="preserve">) * </w:t>
              </w:r>
            </w:ins>
            <w:ins w:id="2053" w:author="ERCOT" w:date="2024-02-05T09:44:00Z">
              <w:r w:rsidRPr="00865B19">
                <w:rPr>
                  <w:rFonts w:eastAsia="SimSun"/>
                  <w:iCs/>
                  <w:szCs w:val="20"/>
                </w:rPr>
                <w:t xml:space="preserve">                           </w:t>
              </w:r>
            </w:ins>
            <w:ins w:id="2054" w:author="ERCOT" w:date="2024-01-22T09:50:00Z">
              <w:r w:rsidRPr="00865B19">
                <w:rPr>
                  <w:rFonts w:eastAsia="SimSun"/>
                  <w:iCs/>
                  <w:szCs w:val="20"/>
                </w:rPr>
                <w:t>DA</w:t>
              </w:r>
            </w:ins>
            <w:ins w:id="2055" w:author="ERCOT" w:date="2024-01-22T09:51:00Z">
              <w:r w:rsidRPr="00865B19">
                <w:rPr>
                  <w:rFonts w:eastAsia="SimSun"/>
                  <w:iCs/>
                  <w:szCs w:val="20"/>
                </w:rPr>
                <w:t>DR</w:t>
              </w:r>
            </w:ins>
            <w:ins w:id="2056" w:author="ERCOT" w:date="2024-01-22T09:50:00Z">
              <w:r w:rsidRPr="00865B19">
                <w:rPr>
                  <w:rFonts w:eastAsia="SimSun"/>
                  <w:iCs/>
                  <w:szCs w:val="20"/>
                </w:rPr>
                <w:t xml:space="preserve">RPR </w:t>
              </w:r>
            </w:ins>
            <w:ins w:id="2057" w:author="ERCOT" w:date="2024-02-05T09:44:00Z">
              <w:r w:rsidRPr="00865B19">
                <w:rPr>
                  <w:rFonts w:eastAsia="SimSun"/>
                  <w:iCs/>
                  <w:szCs w:val="20"/>
                </w:rPr>
                <w:t xml:space="preserve"> </w:t>
              </w:r>
            </w:ins>
            <w:ins w:id="2058" w:author="ERCOT" w:date="2024-01-22T09:50:00Z">
              <w:r w:rsidRPr="00865B19">
                <w:rPr>
                  <w:rFonts w:eastAsia="SimSun"/>
                  <w:iCs/>
                  <w:szCs w:val="20"/>
                </w:rPr>
                <w:t>–   DA</w:t>
              </w:r>
            </w:ins>
            <w:ins w:id="2059" w:author="ERCOT" w:date="2024-01-22T09:51:00Z">
              <w:r w:rsidRPr="00865B19">
                <w:rPr>
                  <w:rFonts w:eastAsia="SimSun"/>
                  <w:iCs/>
                  <w:szCs w:val="20"/>
                </w:rPr>
                <w:t>DRR</w:t>
              </w:r>
            </w:ins>
            <w:ins w:id="2060" w:author="ERCOT" w:date="2024-01-22T09:50:00Z">
              <w:r w:rsidRPr="00865B19">
                <w:rPr>
                  <w:rFonts w:eastAsia="SimSun"/>
                  <w:iCs/>
                  <w:szCs w:val="20"/>
                </w:rPr>
                <w:t xml:space="preserve">AMT </w:t>
              </w:r>
              <w:r w:rsidRPr="00865B19">
                <w:rPr>
                  <w:rFonts w:eastAsia="SimSun"/>
                  <w:i/>
                  <w:iCs/>
                  <w:szCs w:val="20"/>
                  <w:vertAlign w:val="subscript"/>
                </w:rPr>
                <w:t>q</w:t>
              </w:r>
            </w:ins>
          </w:p>
          <w:p w14:paraId="51909975" w14:textId="77777777" w:rsidR="00865B19" w:rsidRPr="00865B19" w:rsidRDefault="00865B19" w:rsidP="00865B19">
            <w:pPr>
              <w:spacing w:after="240"/>
              <w:ind w:left="720" w:hanging="720"/>
              <w:rPr>
                <w:ins w:id="2061" w:author="ERCOT" w:date="2024-01-22T09:50:00Z"/>
                <w:rFonts w:eastAsia="SimSun"/>
                <w:szCs w:val="20"/>
              </w:rPr>
            </w:pPr>
            <w:ins w:id="2062" w:author="ERCOT" w:date="2024-01-22T09:50:00Z">
              <w:r w:rsidRPr="00865B19">
                <w:rPr>
                  <w:rFonts w:eastAsia="SimSun"/>
                  <w:iCs/>
                  <w:szCs w:val="20"/>
                </w:rPr>
                <w:t>Where:</w:t>
              </w:r>
            </w:ins>
          </w:p>
          <w:p w14:paraId="335C019C" w14:textId="77777777" w:rsidR="00865B19" w:rsidRPr="00865B19" w:rsidRDefault="00865B19" w:rsidP="00865B19">
            <w:pPr>
              <w:spacing w:after="240"/>
              <w:ind w:left="1440" w:hanging="720"/>
              <w:rPr>
                <w:ins w:id="2063" w:author="ERCOT" w:date="2024-01-22T09:50:00Z"/>
                <w:rFonts w:eastAsia="SimSun"/>
                <w:szCs w:val="20"/>
              </w:rPr>
            </w:pPr>
            <w:del w:id="2064" w:author="ERCOT" w:date="2024-02-07T15:43:00Z">
              <w:r w:rsidRPr="00865B19" w:rsidDel="00895676">
                <w:rPr>
                  <w:rFonts w:eastAsia="SimSun"/>
                  <w:iCs/>
                  <w:szCs w:val="20"/>
                </w:rPr>
                <w:fldChar w:fldCharType="begin"/>
              </w:r>
              <w:r w:rsidR="0064163E">
                <w:rPr>
                  <w:rFonts w:eastAsia="SimSun"/>
                  <w:iCs/>
                  <w:szCs w:val="20"/>
                </w:rPr>
                <w:fldChar w:fldCharType="separate"/>
              </w:r>
              <w:r w:rsidRPr="00865B19" w:rsidDel="00895676">
                <w:rPr>
                  <w:rFonts w:eastAsia="SimSun"/>
                  <w:iCs/>
                  <w:szCs w:val="20"/>
                </w:rPr>
                <w:fldChar w:fldCharType="end"/>
              </w:r>
            </w:del>
            <w:ins w:id="2065" w:author="ERCOT" w:date="2024-01-22T09:50:00Z">
              <w:r w:rsidRPr="00865B19">
                <w:rPr>
                  <w:rFonts w:eastAsia="SimSun"/>
                  <w:iCs/>
                  <w:szCs w:val="20"/>
                </w:rPr>
                <w:t>DA</w:t>
              </w:r>
            </w:ins>
            <w:ins w:id="2066" w:author="ERCOT" w:date="2024-01-22T09:51:00Z">
              <w:r w:rsidRPr="00865B19">
                <w:rPr>
                  <w:rFonts w:eastAsia="SimSun"/>
                  <w:iCs/>
                  <w:szCs w:val="20"/>
                </w:rPr>
                <w:t>DR</w:t>
              </w:r>
            </w:ins>
            <w:ins w:id="2067" w:author="ERCOT" w:date="2024-01-22T09:50:00Z">
              <w:r w:rsidRPr="00865B19">
                <w:rPr>
                  <w:rFonts w:eastAsia="SimSun"/>
                  <w:iCs/>
                  <w:szCs w:val="20"/>
                </w:rPr>
                <w:t xml:space="preserve">RNOBL </w:t>
              </w:r>
              <w:r w:rsidRPr="00865B19">
                <w:rPr>
                  <w:rFonts w:eastAsia="SimSun"/>
                  <w:i/>
                  <w:iCs/>
                  <w:szCs w:val="20"/>
                  <w:vertAlign w:val="subscript"/>
                </w:rPr>
                <w:t>q</w:t>
              </w:r>
              <w:r w:rsidRPr="00865B19">
                <w:rPr>
                  <w:rFonts w:eastAsia="SimSun"/>
                  <w:iCs/>
                  <w:szCs w:val="20"/>
                </w:rPr>
                <w:t xml:space="preserve"> = DAPC</w:t>
              </w:r>
            </w:ins>
            <w:ins w:id="2068" w:author="ERCOT" w:date="2024-01-22T09:51:00Z">
              <w:r w:rsidRPr="00865B19">
                <w:rPr>
                  <w:rFonts w:eastAsia="SimSun"/>
                  <w:iCs/>
                  <w:szCs w:val="20"/>
                </w:rPr>
                <w:t>DR</w:t>
              </w:r>
            </w:ins>
            <w:ins w:id="2069" w:author="ERCOT" w:date="2024-01-22T09:50:00Z">
              <w:r w:rsidRPr="00865B19">
                <w:rPr>
                  <w:rFonts w:eastAsia="SimSun"/>
                  <w:iCs/>
                  <w:szCs w:val="20"/>
                </w:rPr>
                <w:t xml:space="preserve">RQTOT * HLRS </w:t>
              </w:r>
              <w:r w:rsidRPr="00865B19">
                <w:rPr>
                  <w:rFonts w:eastAsia="SimSun"/>
                  <w:i/>
                  <w:iCs/>
                  <w:szCs w:val="20"/>
                  <w:vertAlign w:val="subscript"/>
                </w:rPr>
                <w:t>q</w:t>
              </w:r>
            </w:ins>
          </w:p>
          <w:p w14:paraId="6BB68AEC" w14:textId="77777777" w:rsidR="00865B19" w:rsidRPr="00865B19" w:rsidRDefault="00865B19" w:rsidP="00865B19">
            <w:pPr>
              <w:spacing w:after="240"/>
              <w:ind w:left="1440" w:hanging="720"/>
              <w:rPr>
                <w:ins w:id="2070" w:author="ERCOT" w:date="2024-01-22T09:50:00Z"/>
                <w:rFonts w:eastAsia="SimSun"/>
                <w:szCs w:val="20"/>
                <w:lang w:val="pt-BR"/>
              </w:rPr>
            </w:pPr>
            <w:ins w:id="2071" w:author="ERCOT" w:date="2024-01-22T09:50:00Z">
              <w:r w:rsidRPr="00865B19">
                <w:rPr>
                  <w:rFonts w:eastAsia="SimSun"/>
                  <w:iCs/>
                  <w:szCs w:val="20"/>
                  <w:lang w:val="pt-BR"/>
                </w:rPr>
                <w:t>DAPC</w:t>
              </w:r>
            </w:ins>
            <w:ins w:id="2072" w:author="ERCOT" w:date="2024-01-22T09:52:00Z">
              <w:r w:rsidRPr="00865B19">
                <w:rPr>
                  <w:rFonts w:eastAsia="SimSun"/>
                  <w:iCs/>
                  <w:szCs w:val="20"/>
                  <w:lang w:val="pt-BR"/>
                </w:rPr>
                <w:t>DR</w:t>
              </w:r>
            </w:ins>
            <w:ins w:id="2073" w:author="ERCOT" w:date="2024-01-22T09:50:00Z">
              <w:r w:rsidRPr="00865B19">
                <w:rPr>
                  <w:rFonts w:eastAsia="SimSun"/>
                  <w:iCs/>
                  <w:szCs w:val="20"/>
                  <w:lang w:val="pt-BR"/>
                </w:rPr>
                <w:t xml:space="preserve">RQTOT  =  </w:t>
              </w:r>
            </w:ins>
            <w:r w:rsidR="0064163E">
              <w:rPr>
                <w:rFonts w:eastAsia="SimSun"/>
                <w:iCs/>
                <w:position w:val="-22"/>
                <w:szCs w:val="20"/>
              </w:rPr>
              <w:pict w14:anchorId="7C1713A8">
                <v:shape id="_x0000_i1072" type="#_x0000_t75" style="width:12pt;height:24pt">
                  <v:imagedata r:id="rId25" o:title=""/>
                </v:shape>
              </w:pict>
            </w:r>
            <w:r w:rsidRPr="00865B19">
              <w:rPr>
                <w:rFonts w:eastAsia="SimSun"/>
                <w:iCs/>
                <w:szCs w:val="20"/>
                <w:lang w:val="pt-BR"/>
              </w:rPr>
              <w:t xml:space="preserve"> </w:t>
            </w:r>
            <w:ins w:id="2074" w:author="ERCOT" w:date="2024-01-22T09:50:00Z">
              <w:r w:rsidRPr="00865B19">
                <w:rPr>
                  <w:rFonts w:eastAsia="SimSun"/>
                  <w:iCs/>
                  <w:szCs w:val="20"/>
                  <w:lang w:val="pt-BR"/>
                </w:rPr>
                <w:t>(</w:t>
              </w:r>
            </w:ins>
            <w:ins w:id="2075" w:author="ERCOT" w:date="2024-01-11T08:31:00Z">
              <w:r w:rsidR="0064163E">
                <w:rPr>
                  <w:rFonts w:eastAsia="SimSun"/>
                  <w:iCs/>
                  <w:position w:val="-18"/>
                  <w:szCs w:val="20"/>
                </w:rPr>
                <w:pict w14:anchorId="1C5A0B3F">
                  <v:shape id="_x0000_i1073" type="#_x0000_t75" style="width:12pt;height:24pt">
                    <v:imagedata r:id="rId34" o:title=""/>
                  </v:shape>
                </w:pict>
              </w:r>
            </w:ins>
            <w:ins w:id="2076" w:author="ERCOT" w:date="2024-01-22T09:50:00Z">
              <w:r w:rsidRPr="00865B19">
                <w:rPr>
                  <w:rFonts w:eastAsia="SimSun"/>
                  <w:bCs/>
                  <w:iCs/>
                  <w:szCs w:val="20"/>
                  <w:lang w:val="pt-BR"/>
                </w:rPr>
                <w:t>PC</w:t>
              </w:r>
            </w:ins>
            <w:ins w:id="2077" w:author="ERCOT" w:date="2024-01-22T09:52:00Z">
              <w:r w:rsidRPr="00865B19">
                <w:rPr>
                  <w:rFonts w:eastAsia="SimSun"/>
                  <w:bCs/>
                  <w:iCs/>
                  <w:szCs w:val="20"/>
                  <w:lang w:val="pt-BR"/>
                </w:rPr>
                <w:t>DR</w:t>
              </w:r>
            </w:ins>
            <w:ins w:id="2078" w:author="ERCOT" w:date="2024-01-22T09:50:00Z">
              <w:r w:rsidRPr="00865B19">
                <w:rPr>
                  <w:rFonts w:eastAsia="SimSun"/>
                  <w:bCs/>
                  <w:iCs/>
                  <w:szCs w:val="20"/>
                  <w:lang w:val="pt-BR"/>
                </w:rPr>
                <w:t>RR</w:t>
              </w:r>
              <w:r w:rsidRPr="00865B19">
                <w:rPr>
                  <w:rFonts w:eastAsia="SimSun"/>
                  <w:bCs/>
                  <w:i/>
                  <w:iCs/>
                  <w:szCs w:val="20"/>
                  <w:lang w:val="pt-BR"/>
                </w:rPr>
                <w:t xml:space="preserve"> </w:t>
              </w:r>
              <w:r w:rsidRPr="00865B19">
                <w:rPr>
                  <w:rFonts w:eastAsia="SimSun"/>
                  <w:bCs/>
                  <w:i/>
                  <w:iCs/>
                  <w:szCs w:val="20"/>
                  <w:vertAlign w:val="subscript"/>
                  <w:lang w:val="pt-BR"/>
                </w:rPr>
                <w:t>r, q, DAM</w:t>
              </w:r>
              <w:r w:rsidRPr="00865B19">
                <w:rPr>
                  <w:rFonts w:eastAsia="SimSun"/>
                  <w:iCs/>
                  <w:szCs w:val="20"/>
                  <w:lang w:val="pt-BR"/>
                </w:rPr>
                <w:t xml:space="preserve"> + DASA</w:t>
              </w:r>
            </w:ins>
            <w:ins w:id="2079" w:author="ERCOT" w:date="2024-01-22T09:52:00Z">
              <w:r w:rsidRPr="00865B19">
                <w:rPr>
                  <w:rFonts w:eastAsia="SimSun"/>
                  <w:iCs/>
                  <w:szCs w:val="20"/>
                  <w:lang w:val="pt-BR"/>
                </w:rPr>
                <w:t>DR</w:t>
              </w:r>
            </w:ins>
            <w:ins w:id="2080" w:author="ERCOT" w:date="2024-01-22T09:50:00Z">
              <w:r w:rsidRPr="00865B19">
                <w:rPr>
                  <w:rFonts w:eastAsia="SimSun"/>
                  <w:iCs/>
                  <w:szCs w:val="20"/>
                  <w:lang w:val="pt-BR"/>
                </w:rPr>
                <w:t xml:space="preserve">RQ </w:t>
              </w:r>
              <w:r w:rsidRPr="00865B19">
                <w:rPr>
                  <w:rFonts w:eastAsia="SimSun"/>
                  <w:i/>
                  <w:iCs/>
                  <w:szCs w:val="20"/>
                  <w:vertAlign w:val="subscript"/>
                  <w:lang w:val="pt-BR"/>
                </w:rPr>
                <w:t>q</w:t>
              </w:r>
              <w:r w:rsidRPr="00865B19">
                <w:rPr>
                  <w:rFonts w:eastAsia="SimSun"/>
                  <w:iCs/>
                  <w:szCs w:val="20"/>
                  <w:lang w:val="pt-BR"/>
                </w:rPr>
                <w:t>)</w:t>
              </w:r>
            </w:ins>
          </w:p>
          <w:p w14:paraId="54FC63FD" w14:textId="77777777" w:rsidR="00865B19" w:rsidRPr="00865B19" w:rsidRDefault="00865B19" w:rsidP="00865B19">
            <w:pPr>
              <w:rPr>
                <w:ins w:id="2081" w:author="ERCOT" w:date="2024-01-22T09:50:00Z"/>
                <w:rFonts w:eastAsia="SimSun"/>
              </w:rPr>
            </w:pPr>
            <w:ins w:id="2082" w:author="ERCOT" w:date="2024-01-22T09:50:00Z">
              <w:r w:rsidRPr="00865B19">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865B19" w:rsidRPr="00865B19" w14:paraId="6E36E538" w14:textId="77777777" w:rsidTr="00C812E5">
              <w:trPr>
                <w:cantSplit/>
                <w:tblHeader/>
                <w:ins w:id="208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194BC3F" w14:textId="77777777" w:rsidR="00865B19" w:rsidRPr="00865B19" w:rsidRDefault="00865B19" w:rsidP="00865B19">
                  <w:pPr>
                    <w:spacing w:after="240"/>
                    <w:rPr>
                      <w:ins w:id="2084" w:author="ERCOT" w:date="2024-01-22T09:50:00Z"/>
                      <w:rFonts w:eastAsia="SimSun"/>
                      <w:b/>
                      <w:iCs/>
                      <w:sz w:val="20"/>
                      <w:szCs w:val="20"/>
                    </w:rPr>
                  </w:pPr>
                  <w:ins w:id="2085" w:author="ERCOT" w:date="2024-01-22T09:50:00Z">
                    <w:r w:rsidRPr="00865B19">
                      <w:rPr>
                        <w:rFonts w:eastAsia="SimSun"/>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7206A6D5" w14:textId="77777777" w:rsidR="00865B19" w:rsidRPr="00865B19" w:rsidRDefault="00865B19" w:rsidP="00865B19">
                  <w:pPr>
                    <w:spacing w:after="240"/>
                    <w:rPr>
                      <w:ins w:id="2086" w:author="ERCOT" w:date="2024-01-22T09:50:00Z"/>
                      <w:rFonts w:eastAsia="SimSun"/>
                      <w:b/>
                      <w:iCs/>
                      <w:sz w:val="20"/>
                      <w:szCs w:val="20"/>
                    </w:rPr>
                  </w:pPr>
                  <w:ins w:id="2087" w:author="ERCOT" w:date="2024-01-22T09:50:00Z">
                    <w:r w:rsidRPr="00865B19">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043B3397" w14:textId="77777777" w:rsidR="00865B19" w:rsidRPr="00865B19" w:rsidRDefault="00865B19" w:rsidP="00865B19">
                  <w:pPr>
                    <w:spacing w:after="240"/>
                    <w:rPr>
                      <w:ins w:id="2088" w:author="ERCOT" w:date="2024-01-22T09:50:00Z"/>
                      <w:rFonts w:eastAsia="SimSun"/>
                      <w:b/>
                      <w:iCs/>
                      <w:sz w:val="20"/>
                      <w:szCs w:val="20"/>
                    </w:rPr>
                  </w:pPr>
                  <w:ins w:id="2089" w:author="ERCOT" w:date="2024-01-22T09:50:00Z">
                    <w:r w:rsidRPr="00865B19">
                      <w:rPr>
                        <w:rFonts w:eastAsia="SimSun"/>
                        <w:b/>
                        <w:iCs/>
                        <w:sz w:val="20"/>
                        <w:szCs w:val="20"/>
                      </w:rPr>
                      <w:t>Description</w:t>
                    </w:r>
                  </w:ins>
                </w:p>
              </w:tc>
            </w:tr>
            <w:tr w:rsidR="00865B19" w:rsidRPr="00865B19" w14:paraId="01F87296" w14:textId="77777777" w:rsidTr="00C812E5">
              <w:trPr>
                <w:cantSplit/>
                <w:ins w:id="209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B048C7B" w14:textId="77777777" w:rsidR="00865B19" w:rsidRPr="00865B19" w:rsidRDefault="00865B19" w:rsidP="00865B19">
                  <w:pPr>
                    <w:spacing w:after="60"/>
                    <w:rPr>
                      <w:ins w:id="2091" w:author="ERCOT" w:date="2024-01-22T09:50:00Z"/>
                      <w:rFonts w:eastAsia="SimSun"/>
                      <w:iCs/>
                      <w:sz w:val="20"/>
                      <w:szCs w:val="20"/>
                    </w:rPr>
                  </w:pPr>
                  <w:ins w:id="2092" w:author="ERCOT" w:date="2024-01-22T09:50:00Z">
                    <w:r w:rsidRPr="00865B19">
                      <w:rPr>
                        <w:rFonts w:eastAsia="SimSun"/>
                        <w:iCs/>
                        <w:sz w:val="20"/>
                        <w:szCs w:val="20"/>
                      </w:rPr>
                      <w:t>DARTPC</w:t>
                    </w:r>
                  </w:ins>
                  <w:ins w:id="2093" w:author="ERCOT" w:date="2024-01-22T09:57:00Z">
                    <w:r w:rsidRPr="00865B19">
                      <w:rPr>
                        <w:rFonts w:eastAsia="SimSun"/>
                        <w:iCs/>
                        <w:sz w:val="20"/>
                        <w:szCs w:val="20"/>
                      </w:rPr>
                      <w:t>DRR</w:t>
                    </w:r>
                  </w:ins>
                  <w:ins w:id="2094" w:author="ERCOT" w:date="2024-01-22T09:50:00Z">
                    <w:r w:rsidRPr="00865B19">
                      <w:rPr>
                        <w:rFonts w:eastAsia="SimSun"/>
                        <w:iCs/>
                        <w:sz w:val="20"/>
                        <w:szCs w:val="20"/>
                      </w:rPr>
                      <w:t xml:space="preserve">AMT </w:t>
                    </w:r>
                    <w:r w:rsidRPr="00865B19">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88E1D55" w14:textId="77777777" w:rsidR="00865B19" w:rsidRPr="00865B19" w:rsidRDefault="00865B19" w:rsidP="00865B19">
                  <w:pPr>
                    <w:spacing w:after="60"/>
                    <w:rPr>
                      <w:ins w:id="2095" w:author="ERCOT" w:date="2024-01-22T09:50:00Z"/>
                      <w:rFonts w:eastAsia="SimSun"/>
                      <w:iCs/>
                      <w:sz w:val="20"/>
                      <w:szCs w:val="20"/>
                    </w:rPr>
                  </w:pPr>
                  <w:ins w:id="2096" w:author="ERCOT" w:date="2024-01-22T09:50:00Z">
                    <w:r w:rsidRPr="00865B19">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4F0806C4" w14:textId="77777777" w:rsidR="00865B19" w:rsidRPr="00865B19" w:rsidRDefault="00865B19" w:rsidP="00865B19">
                  <w:pPr>
                    <w:spacing w:after="60"/>
                    <w:rPr>
                      <w:ins w:id="2097" w:author="ERCOT" w:date="2024-01-22T09:50:00Z"/>
                      <w:rFonts w:eastAsia="SimSun"/>
                      <w:iCs/>
                      <w:sz w:val="20"/>
                      <w:szCs w:val="20"/>
                    </w:rPr>
                  </w:pPr>
                  <w:ins w:id="2098" w:author="ERCOT" w:date="2024-01-22T09:50:00Z">
                    <w:r w:rsidRPr="00865B19">
                      <w:rPr>
                        <w:rFonts w:eastAsia="SimSun"/>
                        <w:i/>
                        <w:iCs/>
                        <w:sz w:val="20"/>
                        <w:szCs w:val="20"/>
                      </w:rPr>
                      <w:t xml:space="preserve">Day-Ahead Updated Real-Time Procured Capacity for </w:t>
                    </w:r>
                  </w:ins>
                  <w:ins w:id="2099" w:author="ERCOT" w:date="2024-01-22T09:58:00Z">
                    <w:r w:rsidRPr="00865B19">
                      <w:rPr>
                        <w:rFonts w:eastAsia="SimSun"/>
                        <w:i/>
                        <w:sz w:val="20"/>
                        <w:szCs w:val="20"/>
                      </w:rPr>
                      <w:t>Dispatchable Reliability Reserve</w:t>
                    </w:r>
                  </w:ins>
                  <w:ins w:id="2100" w:author="ERCOT" w:date="2024-01-22T09:50:00Z">
                    <w:r w:rsidRPr="00865B19">
                      <w:rPr>
                        <w:rFonts w:eastAsia="SimSun"/>
                        <w:i/>
                        <w:sz w:val="20"/>
                        <w:szCs w:val="20"/>
                      </w:rPr>
                      <w:t xml:space="preserve"> Service </w:t>
                    </w:r>
                    <w:r w:rsidRPr="00865B19">
                      <w:rPr>
                        <w:rFonts w:eastAsia="SimSun"/>
                        <w:i/>
                        <w:iCs/>
                        <w:sz w:val="20"/>
                        <w:szCs w:val="20"/>
                      </w:rPr>
                      <w:t>Amount by QSE</w:t>
                    </w:r>
                    <w:r w:rsidRPr="00865B19">
                      <w:rPr>
                        <w:rFonts w:eastAsia="SimSun"/>
                        <w:iCs/>
                        <w:sz w:val="20"/>
                        <w:szCs w:val="20"/>
                      </w:rPr>
                      <w:t xml:space="preserve">—The payment or charge to QSE </w:t>
                    </w:r>
                    <w:r w:rsidRPr="00865B19">
                      <w:rPr>
                        <w:rFonts w:eastAsia="SimSun"/>
                        <w:i/>
                        <w:iCs/>
                        <w:sz w:val="20"/>
                        <w:szCs w:val="20"/>
                      </w:rPr>
                      <w:t>q</w:t>
                    </w:r>
                    <w:r w:rsidRPr="00865B19">
                      <w:rPr>
                        <w:rFonts w:eastAsia="SimSun"/>
                        <w:iCs/>
                        <w:sz w:val="20"/>
                        <w:szCs w:val="20"/>
                      </w:rPr>
                      <w:t xml:space="preserve"> for </w:t>
                    </w:r>
                  </w:ins>
                  <w:ins w:id="2101" w:author="ERCOT" w:date="2024-01-22T09:58:00Z">
                    <w:r w:rsidRPr="00865B19">
                      <w:rPr>
                        <w:rFonts w:eastAsia="SimSun"/>
                        <w:iCs/>
                        <w:sz w:val="20"/>
                        <w:szCs w:val="20"/>
                      </w:rPr>
                      <w:t>DRRS</w:t>
                    </w:r>
                  </w:ins>
                  <w:ins w:id="2102" w:author="ERCOT" w:date="2024-01-22T09:50:00Z">
                    <w:r w:rsidRPr="00865B19">
                      <w:rPr>
                        <w:rFonts w:eastAsia="SimSun"/>
                        <w:iCs/>
                        <w:sz w:val="20"/>
                        <w:szCs w:val="20"/>
                      </w:rPr>
                      <w:t xml:space="preserve"> for the re-calculated Real-Time obligation for the Operating Hour.</w:t>
                    </w:r>
                  </w:ins>
                </w:p>
              </w:tc>
            </w:tr>
            <w:tr w:rsidR="00865B19" w:rsidRPr="00865B19" w14:paraId="1CA9E2CE" w14:textId="77777777" w:rsidTr="00C812E5">
              <w:trPr>
                <w:cantSplit/>
                <w:ins w:id="210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3508EC1" w14:textId="77777777" w:rsidR="00865B19" w:rsidRPr="00865B19" w:rsidRDefault="00865B19" w:rsidP="00865B19">
                  <w:pPr>
                    <w:spacing w:after="60"/>
                    <w:rPr>
                      <w:ins w:id="2104" w:author="ERCOT" w:date="2024-01-22T09:50:00Z"/>
                      <w:rFonts w:eastAsia="SimSun"/>
                      <w:iCs/>
                      <w:sz w:val="20"/>
                      <w:szCs w:val="20"/>
                    </w:rPr>
                  </w:pPr>
                  <w:ins w:id="2105" w:author="ERCOT" w:date="2024-01-22T09:50:00Z">
                    <w:r w:rsidRPr="00865B19">
                      <w:rPr>
                        <w:rFonts w:eastAsia="SimSun"/>
                        <w:iCs/>
                        <w:sz w:val="20"/>
                        <w:szCs w:val="20"/>
                      </w:rPr>
                      <w:t>DA</w:t>
                    </w:r>
                  </w:ins>
                  <w:ins w:id="2106" w:author="ERCOT" w:date="2024-01-22T09:57:00Z">
                    <w:r w:rsidRPr="00865B19">
                      <w:rPr>
                        <w:rFonts w:eastAsia="SimSun"/>
                        <w:iCs/>
                        <w:sz w:val="20"/>
                        <w:szCs w:val="20"/>
                      </w:rPr>
                      <w:t>DRR</w:t>
                    </w:r>
                  </w:ins>
                  <w:ins w:id="2107" w:author="ERCOT" w:date="2024-01-22T09:50:00Z">
                    <w:r w:rsidRPr="00865B19">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348146AD" w14:textId="77777777" w:rsidR="00865B19" w:rsidRPr="00865B19" w:rsidRDefault="00865B19" w:rsidP="00865B19">
                  <w:pPr>
                    <w:spacing w:after="60"/>
                    <w:rPr>
                      <w:ins w:id="2108" w:author="ERCOT" w:date="2024-01-22T09:50:00Z"/>
                      <w:rFonts w:eastAsia="SimSun"/>
                      <w:iCs/>
                      <w:sz w:val="20"/>
                      <w:szCs w:val="20"/>
                    </w:rPr>
                  </w:pPr>
                  <w:ins w:id="2109" w:author="ERCOT" w:date="2024-01-22T09:50:00Z">
                    <w:r w:rsidRPr="00865B19">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5E812D0B" w14:textId="77777777" w:rsidR="00865B19" w:rsidRPr="00865B19" w:rsidRDefault="00865B19" w:rsidP="00865B19">
                  <w:pPr>
                    <w:spacing w:after="60"/>
                    <w:rPr>
                      <w:ins w:id="2110" w:author="ERCOT" w:date="2024-01-22T09:50:00Z"/>
                      <w:rFonts w:eastAsia="SimSun"/>
                      <w:i/>
                      <w:iCs/>
                      <w:sz w:val="20"/>
                      <w:szCs w:val="20"/>
                    </w:rPr>
                  </w:pPr>
                  <w:ins w:id="2111" w:author="ERCOT" w:date="2024-01-22T09:50:00Z">
                    <w:r w:rsidRPr="00865B19">
                      <w:rPr>
                        <w:rFonts w:eastAsia="SimSun"/>
                        <w:i/>
                        <w:iCs/>
                        <w:sz w:val="20"/>
                        <w:szCs w:val="20"/>
                      </w:rPr>
                      <w:t xml:space="preserve">Day-Ahead </w:t>
                    </w:r>
                  </w:ins>
                  <w:ins w:id="2112" w:author="ERCOT" w:date="2024-01-22T09:58:00Z">
                    <w:r w:rsidRPr="00865B19">
                      <w:rPr>
                        <w:rFonts w:eastAsia="SimSun"/>
                        <w:i/>
                        <w:iCs/>
                        <w:sz w:val="20"/>
                        <w:szCs w:val="20"/>
                      </w:rPr>
                      <w:t xml:space="preserve">Dispatchable Reliability Reserve Service </w:t>
                    </w:r>
                  </w:ins>
                  <w:ins w:id="2113" w:author="ERCOT" w:date="2024-01-22T09:50:00Z">
                    <w:r w:rsidRPr="00865B19">
                      <w:rPr>
                        <w:rFonts w:eastAsia="SimSun"/>
                        <w:i/>
                        <w:iCs/>
                        <w:sz w:val="20"/>
                        <w:szCs w:val="20"/>
                      </w:rPr>
                      <w:t>Price</w:t>
                    </w:r>
                    <w:r w:rsidRPr="00865B19">
                      <w:rPr>
                        <w:rFonts w:eastAsia="SimSun"/>
                        <w:iCs/>
                        <w:sz w:val="20"/>
                        <w:szCs w:val="20"/>
                      </w:rPr>
                      <w:t xml:space="preserve">—The DAM </w:t>
                    </w:r>
                  </w:ins>
                  <w:ins w:id="2114" w:author="ERCOT" w:date="2024-01-22T10:02:00Z">
                    <w:r w:rsidRPr="00865B19">
                      <w:rPr>
                        <w:rFonts w:eastAsia="SimSun"/>
                        <w:iCs/>
                        <w:sz w:val="20"/>
                        <w:szCs w:val="20"/>
                      </w:rPr>
                      <w:t xml:space="preserve">DRRS </w:t>
                    </w:r>
                  </w:ins>
                  <w:ins w:id="2115" w:author="ERCOT" w:date="2024-01-22T09:50:00Z">
                    <w:r w:rsidRPr="00865B19">
                      <w:rPr>
                        <w:rFonts w:eastAsia="SimSun"/>
                        <w:iCs/>
                        <w:sz w:val="20"/>
                        <w:szCs w:val="20"/>
                      </w:rPr>
                      <w:t>price for the Operating Hour.</w:t>
                    </w:r>
                  </w:ins>
                </w:p>
              </w:tc>
            </w:tr>
            <w:tr w:rsidR="00865B19" w:rsidRPr="00865B19" w14:paraId="648C538F" w14:textId="77777777" w:rsidTr="00C812E5">
              <w:trPr>
                <w:cantSplit/>
                <w:ins w:id="211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C6EAA37" w14:textId="77777777" w:rsidR="00865B19" w:rsidRPr="00865B19" w:rsidRDefault="00865B19" w:rsidP="00865B19">
                  <w:pPr>
                    <w:spacing w:after="60"/>
                    <w:rPr>
                      <w:ins w:id="2117" w:author="ERCOT" w:date="2024-01-22T09:50:00Z"/>
                      <w:rFonts w:eastAsia="SimSun"/>
                      <w:iCs/>
                      <w:sz w:val="20"/>
                      <w:szCs w:val="20"/>
                    </w:rPr>
                  </w:pPr>
                  <w:ins w:id="2118" w:author="ERCOT" w:date="2024-01-22T09:50:00Z">
                    <w:r w:rsidRPr="00865B19">
                      <w:rPr>
                        <w:rFonts w:eastAsia="SimSun"/>
                        <w:iCs/>
                        <w:sz w:val="20"/>
                        <w:szCs w:val="20"/>
                      </w:rPr>
                      <w:t>DA</w:t>
                    </w:r>
                  </w:ins>
                  <w:ins w:id="2119" w:author="ERCOT" w:date="2024-01-22T10:02:00Z">
                    <w:r w:rsidRPr="00865B19">
                      <w:rPr>
                        <w:rFonts w:eastAsia="SimSun"/>
                        <w:iCs/>
                        <w:sz w:val="20"/>
                        <w:szCs w:val="20"/>
                      </w:rPr>
                      <w:t>DRR</w:t>
                    </w:r>
                  </w:ins>
                  <w:ins w:id="2120" w:author="ERCOT" w:date="2024-01-22T09:50:00Z">
                    <w:r w:rsidRPr="00865B19">
                      <w:rPr>
                        <w:rFonts w:eastAsia="SimSun"/>
                        <w:iCs/>
                        <w:sz w:val="20"/>
                        <w:szCs w:val="20"/>
                      </w:rPr>
                      <w:t>NOBL</w:t>
                    </w:r>
                    <w:r w:rsidRPr="00865B19">
                      <w:rPr>
                        <w:rFonts w:eastAsia="SimSun"/>
                        <w:iCs/>
                        <w:sz w:val="20"/>
                        <w:szCs w:val="20"/>
                        <w:vertAlign w:val="subscript"/>
                      </w:rPr>
                      <w:t xml:space="preserve"> </w:t>
                    </w:r>
                    <w:r w:rsidRPr="00865B19">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7C84CE5A" w14:textId="77777777" w:rsidR="00865B19" w:rsidRPr="00865B19" w:rsidRDefault="00865B19" w:rsidP="00865B19">
                  <w:pPr>
                    <w:spacing w:after="60"/>
                    <w:rPr>
                      <w:ins w:id="2121" w:author="ERCOT" w:date="2024-01-22T09:50:00Z"/>
                      <w:rFonts w:eastAsia="SimSun"/>
                      <w:iCs/>
                      <w:sz w:val="20"/>
                      <w:szCs w:val="20"/>
                    </w:rPr>
                  </w:pPr>
                  <w:ins w:id="2122" w:author="ERCOT" w:date="2024-01-22T09:50:00Z">
                    <w:r w:rsidRPr="00865B19">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0DED52C0" w14:textId="77777777" w:rsidR="00865B19" w:rsidRPr="00865B19" w:rsidRDefault="00865B19" w:rsidP="00865B19">
                  <w:pPr>
                    <w:spacing w:after="60"/>
                    <w:rPr>
                      <w:ins w:id="2123" w:author="ERCOT" w:date="2024-01-22T09:50:00Z"/>
                      <w:rFonts w:eastAsia="SimSun"/>
                      <w:iCs/>
                      <w:sz w:val="20"/>
                      <w:szCs w:val="20"/>
                    </w:rPr>
                  </w:pPr>
                  <w:ins w:id="2124" w:author="ERCOT" w:date="2024-01-22T09:50:00Z">
                    <w:r w:rsidRPr="00865B19">
                      <w:rPr>
                        <w:rFonts w:eastAsia="SimSun"/>
                        <w:i/>
                        <w:iCs/>
                        <w:sz w:val="20"/>
                        <w:szCs w:val="20"/>
                      </w:rPr>
                      <w:t xml:space="preserve">Day-Ahead </w:t>
                    </w:r>
                  </w:ins>
                  <w:ins w:id="2125" w:author="ERCOT" w:date="2024-01-22T09:58:00Z">
                    <w:r w:rsidRPr="00865B19">
                      <w:rPr>
                        <w:rFonts w:eastAsia="SimSun"/>
                        <w:i/>
                        <w:iCs/>
                        <w:sz w:val="20"/>
                        <w:szCs w:val="20"/>
                      </w:rPr>
                      <w:t xml:space="preserve">Dispatchable Reliability Reserve Service </w:t>
                    </w:r>
                  </w:ins>
                  <w:ins w:id="2126" w:author="ERCOT" w:date="2024-01-22T09:50:00Z">
                    <w:r w:rsidRPr="00865B19">
                      <w:rPr>
                        <w:rFonts w:eastAsia="SimSun"/>
                        <w:i/>
                        <w:iCs/>
                        <w:sz w:val="20"/>
                        <w:szCs w:val="20"/>
                      </w:rPr>
                      <w:t>New Obligation per QSE</w:t>
                    </w:r>
                    <w:r w:rsidRPr="00865B19">
                      <w:rPr>
                        <w:rFonts w:eastAsia="SimSun"/>
                        <w:iCs/>
                        <w:sz w:val="20"/>
                        <w:szCs w:val="20"/>
                      </w:rPr>
                      <w:t xml:space="preserve">—The updated </w:t>
                    </w:r>
                  </w:ins>
                  <w:ins w:id="2127" w:author="ERCOT" w:date="2024-01-22T10:02:00Z">
                    <w:r w:rsidRPr="00865B19">
                      <w:rPr>
                        <w:rFonts w:eastAsia="SimSun"/>
                        <w:iCs/>
                        <w:sz w:val="20"/>
                        <w:szCs w:val="20"/>
                      </w:rPr>
                      <w:t xml:space="preserve">DRRS </w:t>
                    </w:r>
                  </w:ins>
                  <w:ins w:id="2128" w:author="ERCOT" w:date="2024-01-22T09:50:00Z">
                    <w:r w:rsidRPr="00865B19">
                      <w:rPr>
                        <w:rFonts w:eastAsia="SimSun"/>
                        <w:iCs/>
                        <w:sz w:val="20"/>
                        <w:szCs w:val="20"/>
                      </w:rPr>
                      <w:t xml:space="preserve">Ancillary Service Obligation in Real-Time for QSE </w:t>
                    </w:r>
                    <w:r w:rsidRPr="00865B19">
                      <w:rPr>
                        <w:rFonts w:eastAsia="SimSun"/>
                        <w:i/>
                        <w:iCs/>
                        <w:sz w:val="20"/>
                        <w:szCs w:val="20"/>
                      </w:rPr>
                      <w:t>q</w:t>
                    </w:r>
                    <w:r w:rsidRPr="00865B19">
                      <w:rPr>
                        <w:rFonts w:eastAsia="SimSun"/>
                        <w:iCs/>
                        <w:sz w:val="20"/>
                        <w:szCs w:val="20"/>
                      </w:rPr>
                      <w:t xml:space="preserve"> for the Operating Hour.</w:t>
                    </w:r>
                  </w:ins>
                </w:p>
              </w:tc>
            </w:tr>
            <w:tr w:rsidR="00865B19" w:rsidRPr="00865B19" w14:paraId="3F1DCD5D" w14:textId="77777777" w:rsidTr="00C812E5">
              <w:trPr>
                <w:cantSplit/>
                <w:ins w:id="212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66E7D8C" w14:textId="77777777" w:rsidR="00865B19" w:rsidRPr="00865B19" w:rsidRDefault="00865B19" w:rsidP="00865B19">
                  <w:pPr>
                    <w:spacing w:after="60"/>
                    <w:rPr>
                      <w:ins w:id="2130" w:author="ERCOT" w:date="2024-01-22T09:50:00Z"/>
                      <w:rFonts w:eastAsia="SimSun"/>
                      <w:sz w:val="20"/>
                      <w:szCs w:val="20"/>
                    </w:rPr>
                  </w:pPr>
                  <w:ins w:id="2131" w:author="ERCOT" w:date="2024-01-22T09:50:00Z">
                    <w:r w:rsidRPr="00865B19">
                      <w:rPr>
                        <w:rFonts w:eastAsia="SimSun"/>
                        <w:iCs/>
                        <w:sz w:val="20"/>
                        <w:szCs w:val="20"/>
                      </w:rPr>
                      <w:t>PC</w:t>
                    </w:r>
                  </w:ins>
                  <w:ins w:id="2132" w:author="ERCOT" w:date="2024-01-22T10:02:00Z">
                    <w:r w:rsidRPr="00865B19">
                      <w:rPr>
                        <w:rFonts w:eastAsia="SimSun"/>
                        <w:iCs/>
                        <w:sz w:val="20"/>
                        <w:szCs w:val="20"/>
                      </w:rPr>
                      <w:t>DRR</w:t>
                    </w:r>
                  </w:ins>
                  <w:ins w:id="2133" w:author="ERCOT" w:date="2024-01-22T09:50:00Z">
                    <w:r w:rsidRPr="00865B19">
                      <w:rPr>
                        <w:rFonts w:eastAsia="SimSun"/>
                        <w:iCs/>
                        <w:sz w:val="20"/>
                        <w:szCs w:val="20"/>
                      </w:rPr>
                      <w:t xml:space="preserve">R </w:t>
                    </w:r>
                    <w:r w:rsidRPr="00865B19">
                      <w:rPr>
                        <w:rFonts w:eastAsia="SimSun"/>
                        <w:i/>
                        <w:iCs/>
                        <w:sz w:val="20"/>
                        <w:szCs w:val="20"/>
                        <w:vertAlign w:val="subscript"/>
                      </w:rPr>
                      <w:t>r,</w:t>
                    </w:r>
                    <w:r w:rsidRPr="00865B19">
                      <w:rPr>
                        <w:rFonts w:eastAsia="SimSun"/>
                        <w:i/>
                        <w:iCs/>
                        <w:sz w:val="20"/>
                        <w:szCs w:val="20"/>
                      </w:rPr>
                      <w:t xml:space="preserve"> </w:t>
                    </w:r>
                    <w:r w:rsidRPr="00865B19">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07D35395" w14:textId="77777777" w:rsidR="00865B19" w:rsidRPr="00865B19" w:rsidRDefault="00865B19" w:rsidP="00865B19">
                  <w:pPr>
                    <w:spacing w:after="60"/>
                    <w:rPr>
                      <w:ins w:id="2134" w:author="ERCOT" w:date="2024-01-22T09:50:00Z"/>
                      <w:rFonts w:eastAsia="SimSun"/>
                      <w:sz w:val="20"/>
                      <w:szCs w:val="20"/>
                    </w:rPr>
                  </w:pPr>
                  <w:ins w:id="2135" w:author="ERCOT" w:date="2024-01-22T09:50:00Z">
                    <w:r w:rsidRPr="00865B19">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513A2803" w14:textId="77777777" w:rsidR="00865B19" w:rsidRPr="00865B19" w:rsidRDefault="00865B19" w:rsidP="00865B19">
                  <w:pPr>
                    <w:spacing w:after="60"/>
                    <w:rPr>
                      <w:ins w:id="2136" w:author="ERCOT" w:date="2024-01-22T09:50:00Z"/>
                      <w:rFonts w:eastAsia="SimSun"/>
                      <w:i/>
                      <w:iCs/>
                      <w:sz w:val="20"/>
                      <w:szCs w:val="20"/>
                    </w:rPr>
                  </w:pPr>
                  <w:ins w:id="2137" w:author="ERCOT" w:date="2024-01-22T09:50:00Z">
                    <w:r w:rsidRPr="00865B19">
                      <w:rPr>
                        <w:rFonts w:eastAsia="SimSun"/>
                        <w:i/>
                        <w:sz w:val="20"/>
                        <w:szCs w:val="20"/>
                      </w:rPr>
                      <w:t xml:space="preserve">Procured Capacity for </w:t>
                    </w:r>
                  </w:ins>
                  <w:ins w:id="2138" w:author="ERCOT" w:date="2024-01-22T09:59:00Z">
                    <w:r w:rsidRPr="00865B19">
                      <w:rPr>
                        <w:rFonts w:eastAsia="SimSun"/>
                        <w:i/>
                        <w:iCs/>
                        <w:sz w:val="20"/>
                        <w:szCs w:val="20"/>
                      </w:rPr>
                      <w:t xml:space="preserve">Dispatchable Reliability Reserve Service </w:t>
                    </w:r>
                  </w:ins>
                  <w:ins w:id="2139" w:author="ERCOT" w:date="2024-01-22T09:50:00Z">
                    <w:r w:rsidRPr="00865B19">
                      <w:rPr>
                        <w:rFonts w:eastAsia="SimSun"/>
                        <w:i/>
                        <w:sz w:val="20"/>
                        <w:szCs w:val="20"/>
                      </w:rPr>
                      <w:t>per Resource per QSE in DAM</w:t>
                    </w:r>
                    <w:r w:rsidRPr="00865B19">
                      <w:rPr>
                        <w:rFonts w:eastAsia="SimSun"/>
                        <w:sz w:val="20"/>
                        <w:szCs w:val="20"/>
                      </w:rPr>
                      <w:t xml:space="preserve">—The </w:t>
                    </w:r>
                  </w:ins>
                  <w:ins w:id="2140" w:author="ERCOT" w:date="2024-01-22T10:02:00Z">
                    <w:r w:rsidRPr="00865B19">
                      <w:rPr>
                        <w:rFonts w:eastAsia="SimSun"/>
                        <w:iCs/>
                        <w:sz w:val="20"/>
                        <w:szCs w:val="20"/>
                      </w:rPr>
                      <w:t>DRRS</w:t>
                    </w:r>
                    <w:r w:rsidRPr="00865B19">
                      <w:rPr>
                        <w:rFonts w:eastAsia="SimSun"/>
                        <w:sz w:val="20"/>
                        <w:szCs w:val="20"/>
                      </w:rPr>
                      <w:t xml:space="preserve"> </w:t>
                    </w:r>
                  </w:ins>
                  <w:ins w:id="2141" w:author="ERCOT" w:date="2024-01-22T09:50:00Z">
                    <w:r w:rsidRPr="00865B19">
                      <w:rPr>
                        <w:rFonts w:eastAsia="SimSun"/>
                        <w:sz w:val="20"/>
                        <w:szCs w:val="20"/>
                      </w:rPr>
                      <w:t xml:space="preserve">capacity awarded to QSE </w:t>
                    </w:r>
                    <w:r w:rsidRPr="00865B19">
                      <w:rPr>
                        <w:rFonts w:eastAsia="SimSun"/>
                        <w:i/>
                        <w:sz w:val="20"/>
                        <w:szCs w:val="20"/>
                      </w:rPr>
                      <w:t>q</w:t>
                    </w:r>
                    <w:r w:rsidRPr="00865B19">
                      <w:rPr>
                        <w:rFonts w:eastAsia="SimSun"/>
                        <w:sz w:val="20"/>
                        <w:szCs w:val="20"/>
                      </w:rPr>
                      <w:t xml:space="preserve"> in the DAM for Resource </w:t>
                    </w:r>
                    <w:r w:rsidRPr="00865B19">
                      <w:rPr>
                        <w:rFonts w:eastAsia="SimSun"/>
                        <w:i/>
                        <w:sz w:val="20"/>
                        <w:szCs w:val="20"/>
                      </w:rPr>
                      <w:t>r</w:t>
                    </w:r>
                    <w:r w:rsidRPr="00865B19">
                      <w:rPr>
                        <w:rFonts w:eastAsia="SimSun"/>
                        <w:sz w:val="20"/>
                        <w:szCs w:val="20"/>
                      </w:rPr>
                      <w:t xml:space="preserve"> for the </w:t>
                    </w:r>
                    <w:r w:rsidRPr="00865B19">
                      <w:rPr>
                        <w:rFonts w:eastAsia="SimSun"/>
                        <w:iCs/>
                        <w:sz w:val="20"/>
                        <w:szCs w:val="20"/>
                      </w:rPr>
                      <w:t>Operating Hour</w:t>
                    </w:r>
                    <w:r w:rsidRPr="00865B19">
                      <w:rPr>
                        <w:rFonts w:eastAsia="SimSun"/>
                        <w:sz w:val="20"/>
                        <w:szCs w:val="20"/>
                      </w:rPr>
                      <w:t xml:space="preserve">.  Where for a Combined Cycle Train, the Resource </w:t>
                    </w:r>
                    <w:r w:rsidRPr="00865B19">
                      <w:rPr>
                        <w:rFonts w:eastAsia="SimSun"/>
                        <w:i/>
                        <w:sz w:val="20"/>
                        <w:szCs w:val="20"/>
                      </w:rPr>
                      <w:t xml:space="preserve">r </w:t>
                    </w:r>
                    <w:r w:rsidRPr="00865B19">
                      <w:rPr>
                        <w:rFonts w:eastAsia="SimSun"/>
                        <w:sz w:val="20"/>
                        <w:szCs w:val="20"/>
                      </w:rPr>
                      <w:t>is a Combined Cycle Generation Resource within the Combined Cycle Train.</w:t>
                    </w:r>
                  </w:ins>
                </w:p>
              </w:tc>
            </w:tr>
            <w:tr w:rsidR="00865B19" w:rsidRPr="00865B19" w14:paraId="6FA5EECE" w14:textId="77777777" w:rsidTr="00C812E5">
              <w:trPr>
                <w:cantSplit/>
                <w:trHeight w:val="440"/>
                <w:ins w:id="214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55C2D31" w14:textId="77777777" w:rsidR="00865B19" w:rsidRPr="00865B19" w:rsidRDefault="00865B19" w:rsidP="00865B19">
                  <w:pPr>
                    <w:spacing w:after="60"/>
                    <w:rPr>
                      <w:ins w:id="2143" w:author="ERCOT" w:date="2024-01-22T09:50:00Z"/>
                      <w:rFonts w:eastAsia="SimSun"/>
                      <w:i/>
                      <w:iCs/>
                      <w:sz w:val="20"/>
                      <w:szCs w:val="20"/>
                    </w:rPr>
                  </w:pPr>
                  <w:ins w:id="2144" w:author="ERCOT" w:date="2024-01-22T09:50:00Z">
                    <w:r w:rsidRPr="00865B19">
                      <w:rPr>
                        <w:rFonts w:eastAsia="SimSun"/>
                        <w:sz w:val="20"/>
                        <w:szCs w:val="20"/>
                      </w:rPr>
                      <w:t>DA</w:t>
                    </w:r>
                  </w:ins>
                  <w:ins w:id="2145" w:author="ERCOT" w:date="2024-01-22T10:02:00Z">
                    <w:r w:rsidRPr="00865B19">
                      <w:rPr>
                        <w:rFonts w:eastAsia="SimSun"/>
                        <w:sz w:val="20"/>
                        <w:szCs w:val="20"/>
                      </w:rPr>
                      <w:t>DRR</w:t>
                    </w:r>
                  </w:ins>
                  <w:ins w:id="2146" w:author="ERCOT" w:date="2024-01-22T09:50:00Z">
                    <w:r w:rsidRPr="00865B19">
                      <w:rPr>
                        <w:rFonts w:eastAsia="SimSun"/>
                        <w:sz w:val="20"/>
                        <w:szCs w:val="20"/>
                      </w:rPr>
                      <w:t xml:space="preserve">AMT </w:t>
                    </w:r>
                    <w:r w:rsidRPr="00865B19">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C3EAAC8" w14:textId="77777777" w:rsidR="00865B19" w:rsidRPr="00865B19" w:rsidRDefault="00865B19" w:rsidP="00865B19">
                  <w:pPr>
                    <w:spacing w:after="60"/>
                    <w:rPr>
                      <w:ins w:id="2147" w:author="ERCOT" w:date="2024-01-22T09:50:00Z"/>
                      <w:rFonts w:eastAsia="SimSun"/>
                      <w:iCs/>
                      <w:sz w:val="20"/>
                      <w:szCs w:val="20"/>
                    </w:rPr>
                  </w:pPr>
                  <w:ins w:id="2148" w:author="ERCOT" w:date="2024-01-22T09:50:00Z">
                    <w:r w:rsidRPr="00865B19">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3B2AAFC5" w14:textId="77777777" w:rsidR="00865B19" w:rsidRPr="00865B19" w:rsidRDefault="00865B19" w:rsidP="00865B19">
                  <w:pPr>
                    <w:spacing w:after="60"/>
                    <w:rPr>
                      <w:ins w:id="2149" w:author="ERCOT" w:date="2024-01-22T09:50:00Z"/>
                      <w:rFonts w:eastAsia="SimSun"/>
                      <w:iCs/>
                      <w:sz w:val="20"/>
                      <w:szCs w:val="20"/>
                    </w:rPr>
                  </w:pPr>
                  <w:ins w:id="2150" w:author="ERCOT" w:date="2024-01-22T09:50:00Z">
                    <w:r w:rsidRPr="00865B19">
                      <w:rPr>
                        <w:rFonts w:eastAsia="SimSun"/>
                        <w:i/>
                        <w:iCs/>
                        <w:sz w:val="20"/>
                        <w:szCs w:val="20"/>
                      </w:rPr>
                      <w:t xml:space="preserve">Day-Ahead </w:t>
                    </w:r>
                  </w:ins>
                  <w:ins w:id="2151" w:author="ERCOT" w:date="2024-01-22T10:01:00Z">
                    <w:r w:rsidRPr="00865B19">
                      <w:rPr>
                        <w:rFonts w:eastAsia="SimSun"/>
                        <w:i/>
                        <w:iCs/>
                        <w:sz w:val="20"/>
                        <w:szCs w:val="20"/>
                      </w:rPr>
                      <w:t xml:space="preserve">Dispatchable Reliability Reserve Service </w:t>
                    </w:r>
                  </w:ins>
                  <w:ins w:id="2152" w:author="ERCOT" w:date="2024-01-22T09:50:00Z">
                    <w:r w:rsidRPr="00865B19">
                      <w:rPr>
                        <w:rFonts w:eastAsia="SimSun"/>
                        <w:i/>
                        <w:iCs/>
                        <w:sz w:val="20"/>
                        <w:szCs w:val="20"/>
                      </w:rPr>
                      <w:t>Amount per QSE</w:t>
                    </w:r>
                    <w:r w:rsidRPr="00865B19">
                      <w:rPr>
                        <w:rFonts w:eastAsia="SimSun"/>
                        <w:iCs/>
                        <w:sz w:val="20"/>
                        <w:szCs w:val="20"/>
                      </w:rPr>
                      <w:t xml:space="preserve">—QSE </w:t>
                    </w:r>
                    <w:r w:rsidRPr="00865B19">
                      <w:rPr>
                        <w:rFonts w:eastAsia="SimSun"/>
                        <w:i/>
                        <w:iCs/>
                        <w:sz w:val="20"/>
                        <w:szCs w:val="20"/>
                      </w:rPr>
                      <w:t>q</w:t>
                    </w:r>
                    <w:r w:rsidRPr="00865B19">
                      <w:rPr>
                        <w:rFonts w:eastAsia="SimSun"/>
                        <w:iCs/>
                        <w:sz w:val="20"/>
                        <w:szCs w:val="20"/>
                      </w:rPr>
                      <w:t xml:space="preserve">’s share of the DAM cost for </w:t>
                    </w:r>
                  </w:ins>
                  <w:ins w:id="2153" w:author="ERCOT" w:date="2024-01-22T10:02:00Z">
                    <w:r w:rsidRPr="00865B19">
                      <w:rPr>
                        <w:rFonts w:eastAsia="SimSun"/>
                        <w:iCs/>
                        <w:sz w:val="20"/>
                        <w:szCs w:val="20"/>
                      </w:rPr>
                      <w:t xml:space="preserve">DRRS </w:t>
                    </w:r>
                  </w:ins>
                  <w:ins w:id="2154" w:author="ERCOT" w:date="2024-01-22T09:50:00Z">
                    <w:r w:rsidRPr="00865B19">
                      <w:rPr>
                        <w:rFonts w:eastAsia="SimSun"/>
                        <w:iCs/>
                        <w:sz w:val="20"/>
                        <w:szCs w:val="20"/>
                      </w:rPr>
                      <w:t>for the Operating Hour.</w:t>
                    </w:r>
                  </w:ins>
                </w:p>
              </w:tc>
            </w:tr>
            <w:tr w:rsidR="00865B19" w:rsidRPr="00865B19" w14:paraId="6ABB7FAC" w14:textId="77777777" w:rsidTr="00C812E5">
              <w:trPr>
                <w:cantSplit/>
                <w:trHeight w:val="440"/>
                <w:ins w:id="215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BC757A9" w14:textId="77777777" w:rsidR="00865B19" w:rsidRPr="00865B19" w:rsidRDefault="00865B19" w:rsidP="00865B19">
                  <w:pPr>
                    <w:spacing w:after="60"/>
                    <w:rPr>
                      <w:ins w:id="2156" w:author="ERCOT" w:date="2024-01-22T09:50:00Z"/>
                      <w:rFonts w:eastAsia="SimSun"/>
                      <w:iCs/>
                      <w:sz w:val="20"/>
                      <w:szCs w:val="20"/>
                    </w:rPr>
                  </w:pPr>
                  <w:ins w:id="2157" w:author="ERCOT" w:date="2024-01-22T09:50:00Z">
                    <w:r w:rsidRPr="00865B19">
                      <w:rPr>
                        <w:rFonts w:eastAsia="SimSun"/>
                        <w:iCs/>
                        <w:sz w:val="20"/>
                        <w:szCs w:val="20"/>
                      </w:rPr>
                      <w:t>HLRS</w:t>
                    </w:r>
                    <w:r w:rsidRPr="00865B19">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397ACDEE" w14:textId="77777777" w:rsidR="00865B19" w:rsidRPr="00865B19" w:rsidRDefault="00865B19" w:rsidP="00865B19">
                  <w:pPr>
                    <w:spacing w:after="60"/>
                    <w:rPr>
                      <w:ins w:id="2158" w:author="ERCOT" w:date="2024-01-22T09:50:00Z"/>
                      <w:rFonts w:eastAsia="SimSun"/>
                      <w:iCs/>
                      <w:sz w:val="20"/>
                      <w:szCs w:val="20"/>
                    </w:rPr>
                  </w:pPr>
                  <w:ins w:id="2159" w:author="ERCOT" w:date="2024-01-22T09:50:00Z">
                    <w:r w:rsidRPr="00865B19">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373AEDA4" w14:textId="77777777" w:rsidR="00865B19" w:rsidRPr="00865B19" w:rsidRDefault="00865B19" w:rsidP="00865B19">
                  <w:pPr>
                    <w:spacing w:after="60"/>
                    <w:rPr>
                      <w:ins w:id="2160" w:author="ERCOT" w:date="2024-01-22T09:50:00Z"/>
                      <w:rFonts w:eastAsia="SimSun"/>
                      <w:iCs/>
                      <w:sz w:val="20"/>
                      <w:szCs w:val="20"/>
                    </w:rPr>
                  </w:pPr>
                  <w:ins w:id="2161" w:author="ERCOT" w:date="2024-01-22T09:50:00Z">
                    <w:r w:rsidRPr="00865B19">
                      <w:rPr>
                        <w:rFonts w:eastAsia="SimSun"/>
                        <w:i/>
                        <w:iCs/>
                        <w:sz w:val="20"/>
                        <w:szCs w:val="20"/>
                      </w:rPr>
                      <w:t>Hourly Load Ratio Share per QSE</w:t>
                    </w:r>
                    <w:r w:rsidRPr="00865B19">
                      <w:rPr>
                        <w:rFonts w:eastAsia="SimSun"/>
                        <w:iCs/>
                        <w:sz w:val="20"/>
                        <w:szCs w:val="20"/>
                      </w:rPr>
                      <w:t xml:space="preserve">—The Real-Time LRS as defined in Section 6.6.2.4, QSE Load Ratio Share for an Operating Hour for QSE </w:t>
                    </w:r>
                    <w:r w:rsidRPr="00865B19">
                      <w:rPr>
                        <w:rFonts w:eastAsia="SimSun"/>
                        <w:i/>
                        <w:iCs/>
                        <w:sz w:val="20"/>
                        <w:szCs w:val="20"/>
                      </w:rPr>
                      <w:t>q</w:t>
                    </w:r>
                    <w:r w:rsidRPr="00865B19">
                      <w:rPr>
                        <w:rFonts w:eastAsia="SimSun"/>
                        <w:iCs/>
                        <w:sz w:val="20"/>
                        <w:szCs w:val="20"/>
                      </w:rPr>
                      <w:t xml:space="preserve"> for the Operating Hour.</w:t>
                    </w:r>
                  </w:ins>
                </w:p>
              </w:tc>
            </w:tr>
            <w:tr w:rsidR="00865B19" w:rsidRPr="00865B19" w14:paraId="6CD661D7" w14:textId="77777777" w:rsidTr="00C812E5">
              <w:trPr>
                <w:cantSplit/>
                <w:trHeight w:val="440"/>
                <w:ins w:id="216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61DD42F" w14:textId="77777777" w:rsidR="00865B19" w:rsidRPr="00865B19" w:rsidRDefault="00865B19" w:rsidP="00865B19">
                  <w:pPr>
                    <w:spacing w:after="60"/>
                    <w:rPr>
                      <w:ins w:id="2163" w:author="ERCOT" w:date="2024-01-22T09:50:00Z"/>
                      <w:rFonts w:eastAsia="SimSun"/>
                      <w:iCs/>
                      <w:sz w:val="20"/>
                      <w:szCs w:val="20"/>
                    </w:rPr>
                  </w:pPr>
                  <w:ins w:id="2164" w:author="ERCOT" w:date="2024-01-22T09:50:00Z">
                    <w:r w:rsidRPr="00865B19">
                      <w:rPr>
                        <w:rFonts w:eastAsia="SimSun"/>
                        <w:iCs/>
                        <w:sz w:val="20"/>
                        <w:szCs w:val="20"/>
                      </w:rPr>
                      <w:t>DAPC</w:t>
                    </w:r>
                  </w:ins>
                  <w:ins w:id="2165" w:author="ERCOT" w:date="2024-01-22T10:02:00Z">
                    <w:r w:rsidRPr="00865B19">
                      <w:rPr>
                        <w:rFonts w:eastAsia="SimSun"/>
                        <w:iCs/>
                        <w:sz w:val="20"/>
                        <w:szCs w:val="20"/>
                      </w:rPr>
                      <w:t>DRR</w:t>
                    </w:r>
                  </w:ins>
                  <w:ins w:id="2166" w:author="ERCOT" w:date="2024-01-22T09:50:00Z">
                    <w:r w:rsidRPr="00865B19">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3161DBBA" w14:textId="77777777" w:rsidR="00865B19" w:rsidRPr="00865B19" w:rsidRDefault="00865B19" w:rsidP="00865B19">
                  <w:pPr>
                    <w:spacing w:after="60"/>
                    <w:rPr>
                      <w:ins w:id="2167" w:author="ERCOT" w:date="2024-01-22T09:50:00Z"/>
                      <w:rFonts w:eastAsia="SimSun"/>
                      <w:iCs/>
                      <w:sz w:val="20"/>
                      <w:szCs w:val="20"/>
                    </w:rPr>
                  </w:pPr>
                  <w:ins w:id="2168" w:author="ERCOT" w:date="2024-01-22T09:50:00Z">
                    <w:r w:rsidRPr="00865B19">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2374172" w14:textId="77777777" w:rsidR="00865B19" w:rsidRPr="00865B19" w:rsidRDefault="00865B19" w:rsidP="00865B19">
                  <w:pPr>
                    <w:spacing w:after="60"/>
                    <w:rPr>
                      <w:ins w:id="2169" w:author="ERCOT" w:date="2024-01-22T09:50:00Z"/>
                      <w:rFonts w:eastAsia="SimSun"/>
                      <w:iCs/>
                      <w:sz w:val="20"/>
                      <w:szCs w:val="20"/>
                    </w:rPr>
                  </w:pPr>
                  <w:ins w:id="2170" w:author="ERCOT" w:date="2024-01-22T09:50:00Z">
                    <w:r w:rsidRPr="00865B19">
                      <w:rPr>
                        <w:rFonts w:eastAsia="SimSun"/>
                        <w:i/>
                        <w:iCs/>
                        <w:sz w:val="20"/>
                        <w:szCs w:val="20"/>
                      </w:rPr>
                      <w:t xml:space="preserve">Day-Ahead Procured Capacity for </w:t>
                    </w:r>
                  </w:ins>
                  <w:ins w:id="2171" w:author="ERCOT" w:date="2024-01-22T10:01:00Z">
                    <w:r w:rsidRPr="00865B19">
                      <w:rPr>
                        <w:rFonts w:eastAsia="SimSun"/>
                        <w:i/>
                        <w:iCs/>
                        <w:sz w:val="20"/>
                        <w:szCs w:val="20"/>
                      </w:rPr>
                      <w:t xml:space="preserve">Dispatchable Reliability Reserve Service </w:t>
                    </w:r>
                  </w:ins>
                  <w:ins w:id="2172" w:author="ERCOT" w:date="2024-01-22T09:50:00Z">
                    <w:r w:rsidRPr="00865B19">
                      <w:rPr>
                        <w:rFonts w:eastAsia="SimSun"/>
                        <w:i/>
                        <w:iCs/>
                        <w:sz w:val="20"/>
                        <w:szCs w:val="20"/>
                      </w:rPr>
                      <w:t>Total</w:t>
                    </w:r>
                    <w:r w:rsidRPr="00865B19">
                      <w:rPr>
                        <w:rFonts w:eastAsia="SimSun"/>
                        <w:iCs/>
                        <w:sz w:val="20"/>
                        <w:szCs w:val="20"/>
                      </w:rPr>
                      <w:t xml:space="preserve">—The total </w:t>
                    </w:r>
                  </w:ins>
                  <w:ins w:id="2173" w:author="ERCOT" w:date="2024-02-01T14:50:00Z">
                    <w:r w:rsidRPr="00865B19">
                      <w:rPr>
                        <w:rFonts w:eastAsia="SimSun"/>
                        <w:iCs/>
                        <w:sz w:val="20"/>
                        <w:szCs w:val="20"/>
                      </w:rPr>
                      <w:t>DRRS</w:t>
                    </w:r>
                  </w:ins>
                  <w:ins w:id="2174" w:author="ERCOT" w:date="2024-01-22T09:50:00Z">
                    <w:r w:rsidRPr="00865B19">
                      <w:rPr>
                        <w:rFonts w:eastAsia="SimSun"/>
                        <w:iCs/>
                        <w:sz w:val="20"/>
                        <w:szCs w:val="20"/>
                      </w:rPr>
                      <w:t xml:space="preserve"> capacity for all QSEs for all </w:t>
                    </w:r>
                  </w:ins>
                  <w:ins w:id="2175" w:author="ERCOT" w:date="2024-01-22T10:02:00Z">
                    <w:r w:rsidRPr="00865B19">
                      <w:rPr>
                        <w:rFonts w:eastAsia="SimSun"/>
                        <w:iCs/>
                        <w:sz w:val="20"/>
                        <w:szCs w:val="20"/>
                      </w:rPr>
                      <w:t xml:space="preserve">DRRS </w:t>
                    </w:r>
                  </w:ins>
                  <w:ins w:id="2176" w:author="ERCOT" w:date="2024-01-22T09:50:00Z">
                    <w:r w:rsidRPr="00865B19">
                      <w:rPr>
                        <w:rFonts w:eastAsia="SimSun"/>
                        <w:iCs/>
                        <w:sz w:val="20"/>
                        <w:szCs w:val="20"/>
                      </w:rPr>
                      <w:t>awarded and self-arranged in the DAM for the Operating Hour.</w:t>
                    </w:r>
                  </w:ins>
                </w:p>
              </w:tc>
            </w:tr>
            <w:tr w:rsidR="00865B19" w:rsidRPr="00865B19" w14:paraId="66F1ABC8" w14:textId="77777777" w:rsidTr="00C812E5">
              <w:trPr>
                <w:cantSplit/>
                <w:trHeight w:val="440"/>
                <w:ins w:id="217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774747B" w14:textId="77777777" w:rsidR="00865B19" w:rsidRPr="00865B19" w:rsidRDefault="00865B19" w:rsidP="00865B19">
                  <w:pPr>
                    <w:spacing w:after="60"/>
                    <w:rPr>
                      <w:ins w:id="2178" w:author="ERCOT" w:date="2024-01-22T09:50:00Z"/>
                      <w:rFonts w:eastAsia="SimSun"/>
                      <w:iCs/>
                      <w:sz w:val="20"/>
                      <w:szCs w:val="20"/>
                    </w:rPr>
                  </w:pPr>
                  <w:ins w:id="2179" w:author="ERCOT" w:date="2024-01-22T09:50:00Z">
                    <w:r w:rsidRPr="00865B19">
                      <w:rPr>
                        <w:rFonts w:eastAsia="SimSun"/>
                        <w:iCs/>
                        <w:sz w:val="20"/>
                        <w:szCs w:val="20"/>
                      </w:rPr>
                      <w:t>DASA</w:t>
                    </w:r>
                  </w:ins>
                  <w:ins w:id="2180" w:author="ERCOT" w:date="2024-01-22T10:03:00Z">
                    <w:r w:rsidRPr="00865B19">
                      <w:rPr>
                        <w:rFonts w:eastAsia="SimSun"/>
                        <w:iCs/>
                        <w:sz w:val="20"/>
                        <w:szCs w:val="20"/>
                      </w:rPr>
                      <w:t>DRR</w:t>
                    </w:r>
                  </w:ins>
                  <w:ins w:id="2181" w:author="ERCOT" w:date="2024-01-22T09:50:00Z">
                    <w:r w:rsidRPr="00865B19">
                      <w:rPr>
                        <w:rFonts w:eastAsia="SimSun"/>
                        <w:iCs/>
                        <w:sz w:val="20"/>
                        <w:szCs w:val="20"/>
                      </w:rPr>
                      <w:t xml:space="preserve">Q </w:t>
                    </w:r>
                    <w:r w:rsidRPr="00865B19">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9A58ACB" w14:textId="77777777" w:rsidR="00865B19" w:rsidRPr="00865B19" w:rsidRDefault="00865B19" w:rsidP="00865B19">
                  <w:pPr>
                    <w:spacing w:after="60"/>
                    <w:rPr>
                      <w:ins w:id="2182" w:author="ERCOT" w:date="2024-01-22T09:50:00Z"/>
                      <w:rFonts w:eastAsia="SimSun"/>
                      <w:iCs/>
                      <w:sz w:val="20"/>
                      <w:szCs w:val="20"/>
                    </w:rPr>
                  </w:pPr>
                  <w:ins w:id="2183" w:author="ERCOT" w:date="2024-01-22T09:50:00Z">
                    <w:r w:rsidRPr="00865B19">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ECA6E2D" w14:textId="77777777" w:rsidR="00865B19" w:rsidRPr="00865B19" w:rsidRDefault="00865B19" w:rsidP="00865B19">
                  <w:pPr>
                    <w:spacing w:after="60"/>
                    <w:rPr>
                      <w:ins w:id="2184" w:author="ERCOT" w:date="2024-01-22T09:50:00Z"/>
                      <w:rFonts w:eastAsia="SimSun"/>
                      <w:iCs/>
                      <w:sz w:val="20"/>
                      <w:szCs w:val="20"/>
                    </w:rPr>
                  </w:pPr>
                  <w:ins w:id="2185" w:author="ERCOT" w:date="2024-01-22T09:50:00Z">
                    <w:r w:rsidRPr="00865B19">
                      <w:rPr>
                        <w:rFonts w:eastAsia="SimSun"/>
                        <w:i/>
                        <w:iCs/>
                        <w:sz w:val="20"/>
                        <w:szCs w:val="20"/>
                      </w:rPr>
                      <w:t xml:space="preserve">Day-Ahead Self-Arranged </w:t>
                    </w:r>
                  </w:ins>
                  <w:ins w:id="2186" w:author="ERCOT" w:date="2024-01-22T10:01:00Z">
                    <w:r w:rsidRPr="00865B19">
                      <w:rPr>
                        <w:rFonts w:eastAsia="SimSun"/>
                        <w:i/>
                        <w:iCs/>
                        <w:sz w:val="20"/>
                        <w:szCs w:val="20"/>
                      </w:rPr>
                      <w:t xml:space="preserve">Dispatchable Reliability Reserve Service </w:t>
                    </w:r>
                  </w:ins>
                  <w:ins w:id="2187" w:author="ERCOT" w:date="2024-01-22T09:50:00Z">
                    <w:r w:rsidRPr="00865B19">
                      <w:rPr>
                        <w:rFonts w:eastAsia="SimSun"/>
                        <w:i/>
                        <w:iCs/>
                        <w:sz w:val="20"/>
                        <w:szCs w:val="20"/>
                      </w:rPr>
                      <w:t>Quantity per QSE</w:t>
                    </w:r>
                    <w:r w:rsidRPr="00865B19">
                      <w:rPr>
                        <w:rFonts w:eastAsia="SimSun"/>
                        <w:iCs/>
                        <w:sz w:val="20"/>
                        <w:szCs w:val="20"/>
                      </w:rPr>
                      <w:t xml:space="preserve">—The self-arranged </w:t>
                    </w:r>
                  </w:ins>
                  <w:ins w:id="2188" w:author="ERCOT" w:date="2024-01-22T10:01:00Z">
                    <w:r w:rsidRPr="00865B19">
                      <w:rPr>
                        <w:rFonts w:eastAsia="SimSun"/>
                        <w:iCs/>
                        <w:sz w:val="20"/>
                        <w:szCs w:val="20"/>
                      </w:rPr>
                      <w:t>DRRS</w:t>
                    </w:r>
                  </w:ins>
                  <w:ins w:id="2189" w:author="ERCOT" w:date="2024-01-22T09:50:00Z">
                    <w:r w:rsidRPr="00865B19">
                      <w:rPr>
                        <w:rFonts w:eastAsia="SimSun"/>
                        <w:iCs/>
                        <w:sz w:val="20"/>
                        <w:szCs w:val="20"/>
                      </w:rPr>
                      <w:t xml:space="preserve"> capacity submitted by QSE </w:t>
                    </w:r>
                    <w:r w:rsidRPr="00865B19">
                      <w:rPr>
                        <w:rFonts w:eastAsia="SimSun"/>
                        <w:i/>
                        <w:iCs/>
                        <w:sz w:val="20"/>
                        <w:szCs w:val="20"/>
                      </w:rPr>
                      <w:t>q</w:t>
                    </w:r>
                    <w:r w:rsidRPr="00865B19">
                      <w:rPr>
                        <w:rFonts w:eastAsia="SimSun"/>
                        <w:iCs/>
                        <w:sz w:val="20"/>
                        <w:szCs w:val="20"/>
                      </w:rPr>
                      <w:t xml:space="preserve"> before 1000 in the DAM for the Operating Hour.</w:t>
                    </w:r>
                  </w:ins>
                </w:p>
              </w:tc>
            </w:tr>
            <w:tr w:rsidR="00865B19" w:rsidRPr="00865B19" w14:paraId="7A83A30A" w14:textId="77777777" w:rsidTr="00C812E5">
              <w:trPr>
                <w:cantSplit/>
                <w:ins w:id="219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058062D" w14:textId="77777777" w:rsidR="00865B19" w:rsidRPr="00865B19" w:rsidRDefault="00865B19" w:rsidP="00865B19">
                  <w:pPr>
                    <w:spacing w:after="60"/>
                    <w:rPr>
                      <w:ins w:id="2191" w:author="ERCOT" w:date="2024-01-22T09:50:00Z"/>
                      <w:rFonts w:eastAsia="SimSun"/>
                      <w:i/>
                      <w:iCs/>
                      <w:sz w:val="20"/>
                      <w:szCs w:val="20"/>
                    </w:rPr>
                  </w:pPr>
                  <w:ins w:id="2192" w:author="ERCOT" w:date="2024-01-22T09:50:00Z">
                    <w:r w:rsidRPr="00865B19">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2BF1C31E" w14:textId="77777777" w:rsidR="00865B19" w:rsidRPr="00865B19" w:rsidRDefault="00865B19" w:rsidP="00865B19">
                  <w:pPr>
                    <w:spacing w:after="60"/>
                    <w:rPr>
                      <w:ins w:id="2193" w:author="ERCOT" w:date="2024-01-22T09:50:00Z"/>
                      <w:rFonts w:eastAsia="SimSun"/>
                      <w:iCs/>
                      <w:sz w:val="20"/>
                      <w:szCs w:val="20"/>
                    </w:rPr>
                  </w:pPr>
                  <w:ins w:id="2194" w:author="ERCOT" w:date="2024-01-22T09:50:00Z">
                    <w:r w:rsidRPr="00865B19">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74D71669" w14:textId="77777777" w:rsidR="00865B19" w:rsidRPr="00865B19" w:rsidRDefault="00865B19" w:rsidP="00865B19">
                  <w:pPr>
                    <w:spacing w:after="60"/>
                    <w:rPr>
                      <w:ins w:id="2195" w:author="ERCOT" w:date="2024-01-22T09:50:00Z"/>
                      <w:rFonts w:eastAsia="SimSun"/>
                      <w:iCs/>
                      <w:sz w:val="20"/>
                      <w:szCs w:val="20"/>
                    </w:rPr>
                  </w:pPr>
                  <w:ins w:id="2196" w:author="ERCOT" w:date="2024-01-22T09:50:00Z">
                    <w:r w:rsidRPr="00865B19">
                      <w:rPr>
                        <w:rFonts w:eastAsia="SimSun"/>
                        <w:iCs/>
                        <w:sz w:val="20"/>
                        <w:szCs w:val="20"/>
                      </w:rPr>
                      <w:t>A QSE.</w:t>
                    </w:r>
                  </w:ins>
                </w:p>
              </w:tc>
            </w:tr>
            <w:tr w:rsidR="00865B19" w:rsidRPr="00865B19" w14:paraId="565A067D" w14:textId="77777777" w:rsidTr="00C812E5">
              <w:trPr>
                <w:cantSplit/>
                <w:ins w:id="219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12C23A" w14:textId="77777777" w:rsidR="00865B19" w:rsidRPr="00865B19" w:rsidRDefault="00865B19" w:rsidP="00865B19">
                  <w:pPr>
                    <w:spacing w:after="60"/>
                    <w:rPr>
                      <w:ins w:id="2198" w:author="ERCOT" w:date="2024-01-22T09:50:00Z"/>
                      <w:rFonts w:eastAsia="SimSun"/>
                      <w:i/>
                      <w:iCs/>
                      <w:sz w:val="20"/>
                      <w:szCs w:val="20"/>
                    </w:rPr>
                  </w:pPr>
                  <w:ins w:id="2199" w:author="ERCOT" w:date="2024-01-22T09:50:00Z">
                    <w:r w:rsidRPr="00865B19">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15B1EDD6" w14:textId="77777777" w:rsidR="00865B19" w:rsidRPr="00865B19" w:rsidRDefault="00865B19" w:rsidP="00865B19">
                  <w:pPr>
                    <w:spacing w:after="60"/>
                    <w:rPr>
                      <w:ins w:id="2200" w:author="ERCOT" w:date="2024-01-22T09:50:00Z"/>
                      <w:rFonts w:eastAsia="SimSun"/>
                      <w:iCs/>
                      <w:sz w:val="20"/>
                      <w:szCs w:val="20"/>
                    </w:rPr>
                  </w:pPr>
                  <w:ins w:id="2201" w:author="ERCOT" w:date="2024-01-22T09:50:00Z">
                    <w:r w:rsidRPr="00865B19">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65FDD826" w14:textId="77777777" w:rsidR="00865B19" w:rsidRPr="00865B19" w:rsidRDefault="00865B19" w:rsidP="00865B19">
                  <w:pPr>
                    <w:spacing w:after="60"/>
                    <w:rPr>
                      <w:ins w:id="2202" w:author="ERCOT" w:date="2024-01-22T09:50:00Z"/>
                      <w:rFonts w:eastAsia="SimSun"/>
                      <w:iCs/>
                      <w:sz w:val="20"/>
                      <w:szCs w:val="20"/>
                    </w:rPr>
                  </w:pPr>
                  <w:ins w:id="2203" w:author="ERCOT" w:date="2024-01-22T09:50:00Z">
                    <w:r w:rsidRPr="00865B19">
                      <w:rPr>
                        <w:rFonts w:eastAsia="SimSun"/>
                        <w:iCs/>
                        <w:sz w:val="20"/>
                        <w:szCs w:val="20"/>
                      </w:rPr>
                      <w:t>A Resource.</w:t>
                    </w:r>
                  </w:ins>
                </w:p>
              </w:tc>
            </w:tr>
          </w:tbl>
          <w:p w14:paraId="56B7DDB3" w14:textId="77777777" w:rsidR="00865B19" w:rsidRPr="00865B19" w:rsidRDefault="00865B19" w:rsidP="00865B19">
            <w:pPr>
              <w:spacing w:before="120" w:after="240"/>
              <w:rPr>
                <w:rFonts w:eastAsia="SimSun"/>
                <w:b/>
                <w:i/>
                <w:iCs/>
              </w:rPr>
            </w:pPr>
          </w:p>
        </w:tc>
      </w:tr>
    </w:tbl>
    <w:p w14:paraId="131B1D88" w14:textId="77777777" w:rsidR="00865B19" w:rsidRPr="00865B19" w:rsidRDefault="00865B19" w:rsidP="00865B19">
      <w:pPr>
        <w:keepNext/>
        <w:tabs>
          <w:tab w:val="left" w:pos="1800"/>
        </w:tabs>
        <w:spacing w:before="240" w:after="240"/>
        <w:ind w:left="1800" w:hanging="1800"/>
        <w:outlineLvl w:val="5"/>
        <w:rPr>
          <w:ins w:id="2204" w:author="ERCOT" w:date="2024-01-11T14:28:00Z"/>
          <w:rFonts w:eastAsia="SimSun"/>
          <w:b/>
          <w:bCs/>
          <w:szCs w:val="22"/>
        </w:rPr>
      </w:pPr>
      <w:bookmarkStart w:id="2205" w:name="_Toc60045906"/>
      <w:bookmarkStart w:id="2206" w:name="_Toc65157801"/>
      <w:bookmarkStart w:id="2207" w:name="_Toc116564825"/>
      <w:bookmarkStart w:id="2208" w:name="_Toc135994482"/>
      <w:bookmarkStart w:id="2209" w:name="_Toc138931493"/>
      <w:ins w:id="2210" w:author="ERCOT" w:date="2024-01-11T14:28:00Z">
        <w:r w:rsidRPr="00865B19">
          <w:rPr>
            <w:rFonts w:eastAsia="SimSun"/>
            <w:b/>
            <w:bCs/>
            <w:szCs w:val="22"/>
          </w:rPr>
          <w:lastRenderedPageBreak/>
          <w:t>8.1.1.2.1.</w:t>
        </w:r>
      </w:ins>
      <w:ins w:id="2211" w:author="ERCOT" w:date="2024-01-11T14:29:00Z">
        <w:r w:rsidRPr="00865B19">
          <w:rPr>
            <w:rFonts w:eastAsia="SimSun"/>
            <w:b/>
            <w:bCs/>
            <w:szCs w:val="22"/>
          </w:rPr>
          <w:t>8</w:t>
        </w:r>
      </w:ins>
      <w:ins w:id="2212" w:author="ERCOT" w:date="2024-01-11T14:28:00Z">
        <w:r w:rsidRPr="00865B19">
          <w:rPr>
            <w:rFonts w:eastAsia="SimSun"/>
            <w:b/>
            <w:bCs/>
            <w:szCs w:val="22"/>
          </w:rPr>
          <w:tab/>
        </w:r>
      </w:ins>
      <w:bookmarkEnd w:id="2205"/>
      <w:bookmarkEnd w:id="2206"/>
      <w:bookmarkEnd w:id="2207"/>
      <w:bookmarkEnd w:id="2208"/>
      <w:bookmarkEnd w:id="2209"/>
      <w:ins w:id="2213" w:author="ERCOT" w:date="2024-01-11T14:29:00Z">
        <w:r w:rsidRPr="00865B19">
          <w:rPr>
            <w:rFonts w:eastAsia="SimSun"/>
            <w:b/>
            <w:bCs/>
            <w:szCs w:val="22"/>
          </w:rPr>
          <w:t>Dispatchable Reliability Reserve Service Qualification</w:t>
        </w:r>
      </w:ins>
    </w:p>
    <w:p w14:paraId="1248A36E" w14:textId="77777777" w:rsidR="00865B19" w:rsidRPr="00865B19" w:rsidRDefault="00865B19" w:rsidP="00865B19">
      <w:pPr>
        <w:spacing w:after="240"/>
        <w:ind w:left="720" w:hanging="720"/>
        <w:rPr>
          <w:ins w:id="2214" w:author="ERCOT" w:date="2024-05-10T15:51:00Z"/>
          <w:rFonts w:eastAsia="SimSun"/>
          <w:iCs/>
        </w:rPr>
      </w:pPr>
      <w:bookmarkStart w:id="2215" w:name="_Toc60045922"/>
      <w:bookmarkStart w:id="2216" w:name="_Toc65157818"/>
      <w:bookmarkStart w:id="2217" w:name="_Toc116564843"/>
      <w:bookmarkStart w:id="2218" w:name="_Toc135994502"/>
      <w:bookmarkStart w:id="2219" w:name="_Toc138931513"/>
      <w:ins w:id="2220" w:author="ERCOT" w:date="2024-05-10T15:51:00Z">
        <w:r w:rsidRPr="00865B19">
          <w:rPr>
            <w:rFonts w:eastAsia="SimSun"/>
            <w:iCs/>
          </w:rPr>
          <w:t>(1)</w:t>
        </w:r>
        <w:r w:rsidRPr="00865B19">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07B26F35" w14:textId="77777777" w:rsidR="00865B19" w:rsidRPr="00865B19" w:rsidRDefault="00865B19" w:rsidP="00865B19">
      <w:pPr>
        <w:spacing w:after="240"/>
        <w:ind w:left="720" w:hanging="720"/>
        <w:rPr>
          <w:ins w:id="2221" w:author="ERCOT" w:date="2024-05-10T15:51:00Z"/>
          <w:rFonts w:eastAsia="SimSun"/>
        </w:rPr>
      </w:pPr>
      <w:ins w:id="2222" w:author="ERCOT" w:date="2024-05-10T15:51:00Z">
        <w:r w:rsidRPr="00865B19">
          <w:rPr>
            <w:rFonts w:eastAsia="SimSun"/>
          </w:rPr>
          <w:t>(2)</w:t>
        </w:r>
        <w:r w:rsidRPr="00865B19">
          <w:rPr>
            <w:rFonts w:eastAsia="SimSun"/>
          </w:rPr>
          <w:tab/>
          <w:t>Each QSE shall ensure that each Resource is able to meet the Resource’s obligations to provide the Ancillary Service award.</w:t>
        </w:r>
      </w:ins>
    </w:p>
    <w:p w14:paraId="6360F93A" w14:textId="77777777" w:rsidR="00865B19" w:rsidRPr="00865B19" w:rsidRDefault="00865B19" w:rsidP="00865B19">
      <w:pPr>
        <w:spacing w:after="240"/>
        <w:ind w:left="720" w:hanging="720"/>
        <w:rPr>
          <w:ins w:id="2223" w:author="ERCOT" w:date="2024-05-10T15:51:00Z"/>
          <w:rFonts w:eastAsia="SimSun"/>
        </w:rPr>
      </w:pPr>
      <w:ins w:id="2224" w:author="ERCOT" w:date="2024-05-10T15:51:00Z">
        <w:r w:rsidRPr="00865B19">
          <w:rPr>
            <w:rFonts w:eastAsia="SimSun"/>
          </w:rPr>
          <w:t>(3)</w:t>
        </w:r>
        <w:r w:rsidRPr="00865B19">
          <w:rPr>
            <w:rFonts w:eastAsia="SimSun"/>
          </w:rP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A461006" w14:textId="77777777" w:rsidR="00865B19" w:rsidRPr="00865B19" w:rsidRDefault="00865B19" w:rsidP="00865B19">
      <w:pPr>
        <w:spacing w:after="240"/>
        <w:ind w:left="1440" w:hanging="720"/>
        <w:rPr>
          <w:ins w:id="2225" w:author="ERCOT" w:date="2024-05-10T15:51:00Z"/>
          <w:rFonts w:eastAsia="SimSun"/>
        </w:rPr>
      </w:pPr>
      <w:ins w:id="2226" w:author="ERCOT" w:date="2024-05-10T15:51:00Z">
        <w:r w:rsidRPr="00865B19">
          <w:rPr>
            <w:rFonts w:eastAsia="SimSun"/>
          </w:rPr>
          <w:t>(a)</w:t>
        </w:r>
        <w:r w:rsidRPr="00865B19">
          <w:rPr>
            <w:rFonts w:eastAsia="SimSun"/>
          </w:rPr>
          <w:tab/>
          <w:t xml:space="preserve">At any time during the window (selected by ERCOT when market and reliability conditions allow and not previously disclosed to the QSE), ERCOT shall notify the QSE by using the messaging system and requesting that the QSE provide an </w:t>
        </w:r>
        <w:r w:rsidRPr="00865B19">
          <w:rPr>
            <w:rFonts w:eastAsia="SimSun"/>
          </w:rPr>
          <w:lastRenderedPageBreak/>
          <w:t xml:space="preserve">amount of DRRS from each </w:t>
        </w:r>
        <w:del w:id="2227" w:author="ERCOT" w:date="2024-05-10T20:03:00Z">
          <w:r w:rsidRPr="00865B19" w:rsidDel="003255C0">
            <w:rPr>
              <w:rFonts w:eastAsia="SimSun"/>
            </w:rPr>
            <w:delText xml:space="preserve"> </w:delText>
          </w:r>
        </w:del>
        <w:r w:rsidRPr="00865B19">
          <w:rPr>
            <w:rFonts w:eastAsia="SimSun"/>
          </w:rPr>
          <w:t>Resource equal to the amount for which the QSE is requesting qualification.  The QSE shall acknowledge the start of the test; and</w:t>
        </w:r>
      </w:ins>
    </w:p>
    <w:p w14:paraId="0CE16384" w14:textId="77777777" w:rsidR="00865B19" w:rsidRPr="00865B19" w:rsidRDefault="00865B19" w:rsidP="00865B19">
      <w:pPr>
        <w:spacing w:after="240"/>
        <w:ind w:left="1440" w:hanging="720"/>
        <w:rPr>
          <w:ins w:id="2228" w:author="ERCOT" w:date="2024-05-10T15:51:00Z"/>
          <w:rFonts w:eastAsia="SimSun"/>
        </w:rPr>
      </w:pPr>
      <w:ins w:id="2229" w:author="ERCOT" w:date="2024-05-10T15:51:00Z">
        <w:r w:rsidRPr="00865B19">
          <w:rPr>
            <w:rFonts w:eastAsia="SimSun"/>
          </w:rPr>
          <w:t>(b)</w:t>
        </w:r>
        <w:r w:rsidRPr="00865B19">
          <w:rPr>
            <w:rFonts w:eastAsia="SimSun"/>
          </w:rPr>
          <w:tab/>
          <w:t>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system and determine the Resource’s qualification to provide DRRS.</w:t>
        </w:r>
      </w:ins>
    </w:p>
    <w:p w14:paraId="3DB36E4F" w14:textId="77777777" w:rsidR="00865B19" w:rsidRPr="00865B19" w:rsidRDefault="00865B19" w:rsidP="00865B19">
      <w:pPr>
        <w:spacing w:after="240"/>
        <w:ind w:left="720" w:hanging="720"/>
        <w:rPr>
          <w:ins w:id="2230" w:author="ERCOT" w:date="2024-05-10T15:51:00Z"/>
          <w:rFonts w:eastAsia="SimSun"/>
          <w:b/>
          <w:bCs/>
          <w:i/>
          <w:iCs/>
        </w:rPr>
      </w:pPr>
      <w:ins w:id="2231" w:author="ERCOT" w:date="2024-05-10T15:51:00Z">
        <w:r w:rsidRPr="00865B19">
          <w:rPr>
            <w:rFonts w:eastAsia="SimSun"/>
          </w:rPr>
          <w:t>(4)</w:t>
        </w:r>
        <w:r w:rsidRPr="00865B19">
          <w:rPr>
            <w:rFonts w:eastAsia="SimSun"/>
          </w:rPr>
          <w:tab/>
          <w:t xml:space="preserve">For Resources providing DRRS, the Resource must be able to </w:t>
        </w:r>
        <w:r w:rsidRPr="00865B19">
          <w:rPr>
            <w:rFonts w:eastAsia="SimSun"/>
            <w:iCs/>
          </w:rPr>
          <w:t>operate</w:t>
        </w:r>
        <w:r w:rsidRPr="00865B19">
          <w:rPr>
            <w:rFonts w:eastAsia="SimSun"/>
          </w:rPr>
          <w:t xml:space="preserve"> at its High Sustained Limit (</w:t>
        </w:r>
        <w:del w:id="2232" w:author="Luminant 092324" w:date="2024-09-21T14:13:00Z">
          <w:r w:rsidRPr="00865B19" w:rsidDel="001B4822">
            <w:rPr>
              <w:rFonts w:eastAsia="SimSun"/>
            </w:rPr>
            <w:delText>LSL</w:delText>
          </w:r>
        </w:del>
      </w:ins>
      <w:ins w:id="2233" w:author="Luminant 092324" w:date="2024-09-21T14:13:00Z">
        <w:r w:rsidR="001B4822">
          <w:rPr>
            <w:rFonts w:eastAsia="SimSun"/>
          </w:rPr>
          <w:t>HSL</w:t>
        </w:r>
      </w:ins>
      <w:ins w:id="2234" w:author="ERCOT" w:date="2024-05-10T15:51:00Z">
        <w:r w:rsidRPr="00865B19">
          <w:rPr>
            <w:rFonts w:eastAsia="SimSun"/>
          </w:rPr>
          <w:t xml:space="preserve">) for </w:t>
        </w:r>
        <w:del w:id="2235" w:author="Luminant 092324" w:date="2024-09-21T14:15:00Z">
          <w:r w:rsidRPr="00865B19" w:rsidDel="001B4822">
            <w:rPr>
              <w:rFonts w:eastAsia="SimSun"/>
            </w:rPr>
            <w:delText xml:space="preserve">at least four </w:delText>
          </w:r>
        </w:del>
      </w:ins>
      <w:proofErr w:type="gramStart"/>
      <w:ins w:id="2236" w:author="Luminant 092324" w:date="2024-09-21T14:15:00Z">
        <w:r w:rsidR="001B4822">
          <w:rPr>
            <w:rFonts w:eastAsia="SimSun"/>
          </w:rPr>
          <w:t>a number of</w:t>
        </w:r>
        <w:proofErr w:type="gramEnd"/>
        <w:r w:rsidR="001B4822">
          <w:rPr>
            <w:rFonts w:eastAsia="SimSun"/>
          </w:rPr>
          <w:t xml:space="preserve"> </w:t>
        </w:r>
      </w:ins>
      <w:ins w:id="2237" w:author="ERCOT" w:date="2024-05-10T15:51:00Z">
        <w:r w:rsidRPr="00865B19">
          <w:rPr>
            <w:rFonts w:eastAsia="SimSun"/>
          </w:rPr>
          <w:t>consecutive hours</w:t>
        </w:r>
      </w:ins>
      <w:ins w:id="2238" w:author="Luminant 092324" w:date="2024-09-21T14:15:00Z">
        <w:r w:rsidR="001B4822">
          <w:rPr>
            <w:rFonts w:eastAsia="SimSun"/>
          </w:rPr>
          <w:t>, as determined by ERCOT, but no less than four hours</w:t>
        </w:r>
      </w:ins>
      <w:ins w:id="2239" w:author="ERCOT" w:date="2024-05-10T15:51:00Z">
        <w:r w:rsidRPr="00865B19">
          <w:rPr>
            <w:rFonts w:eastAsia="SimSun"/>
          </w:rPr>
          <w:t>.</w:t>
        </w:r>
      </w:ins>
    </w:p>
    <w:p w14:paraId="279B9EBF" w14:textId="77777777" w:rsidR="00865B19" w:rsidRPr="00865B19" w:rsidRDefault="00865B19" w:rsidP="00865B19">
      <w:pPr>
        <w:keepNext/>
        <w:tabs>
          <w:tab w:val="left" w:pos="1620"/>
        </w:tabs>
        <w:spacing w:before="240" w:after="240"/>
        <w:ind w:left="1620" w:hanging="1620"/>
        <w:outlineLvl w:val="4"/>
        <w:rPr>
          <w:ins w:id="2240" w:author="ERCOT" w:date="2024-01-11T14:39:00Z"/>
          <w:rFonts w:eastAsia="SimSun"/>
          <w:b/>
          <w:i/>
          <w:iCs/>
          <w:szCs w:val="26"/>
        </w:rPr>
      </w:pPr>
      <w:ins w:id="2241" w:author="ERCOT" w:date="2024-01-11T14:39:00Z">
        <w:r w:rsidRPr="00865B19">
          <w:rPr>
            <w:rFonts w:eastAsia="SimSun"/>
            <w:b/>
            <w:i/>
            <w:iCs/>
            <w:szCs w:val="26"/>
          </w:rPr>
          <w:t>8.1.1.4.</w:t>
        </w:r>
      </w:ins>
      <w:ins w:id="2242" w:author="ERCOT" w:date="2024-01-11T14:40:00Z">
        <w:r w:rsidRPr="00865B19">
          <w:rPr>
            <w:rFonts w:eastAsia="SimSun"/>
            <w:b/>
            <w:i/>
            <w:iCs/>
            <w:szCs w:val="26"/>
          </w:rPr>
          <w:t>5</w:t>
        </w:r>
      </w:ins>
      <w:ins w:id="2243" w:author="ERCOT" w:date="2024-01-11T14:39:00Z">
        <w:r w:rsidRPr="00865B19">
          <w:rPr>
            <w:rFonts w:eastAsia="SimSun"/>
            <w:b/>
            <w:i/>
            <w:iCs/>
            <w:szCs w:val="26"/>
          </w:rPr>
          <w:tab/>
        </w:r>
      </w:ins>
      <w:ins w:id="2244" w:author="ERCOT" w:date="2024-01-11T14:40:00Z">
        <w:r w:rsidRPr="00865B19">
          <w:rPr>
            <w:rFonts w:eastAsia="SimSun"/>
            <w:b/>
            <w:i/>
            <w:iCs/>
            <w:szCs w:val="26"/>
          </w:rPr>
          <w:t>Dispatchable Reliability</w:t>
        </w:r>
      </w:ins>
      <w:ins w:id="2245" w:author="ERCOT" w:date="2024-01-11T14:39:00Z">
        <w:r w:rsidRPr="00865B19">
          <w:rPr>
            <w:rFonts w:eastAsia="SimSun"/>
            <w:b/>
            <w:i/>
            <w:iCs/>
            <w:szCs w:val="26"/>
          </w:rPr>
          <w:t xml:space="preserve"> Reserve Service Energy Deployment Criteria</w:t>
        </w:r>
        <w:bookmarkEnd w:id="2215"/>
        <w:bookmarkEnd w:id="2216"/>
        <w:bookmarkEnd w:id="2217"/>
        <w:bookmarkEnd w:id="2218"/>
        <w:bookmarkEnd w:id="2219"/>
      </w:ins>
    </w:p>
    <w:p w14:paraId="1825DB42" w14:textId="77777777" w:rsidR="00865B19" w:rsidRPr="00865B19" w:rsidRDefault="00865B19" w:rsidP="00865B19">
      <w:pPr>
        <w:spacing w:after="240"/>
        <w:ind w:left="720" w:hanging="720"/>
        <w:rPr>
          <w:ins w:id="2246" w:author="ERCOT" w:date="2024-01-11T14:39:00Z"/>
          <w:rFonts w:eastAsia="SimSun"/>
          <w:iCs/>
        </w:rPr>
      </w:pPr>
      <w:ins w:id="2247" w:author="ERCOT" w:date="2024-01-11T14:39:00Z">
        <w:r w:rsidRPr="00865B19">
          <w:rPr>
            <w:rFonts w:eastAsia="SimSun"/>
            <w:iCs/>
          </w:rPr>
          <w:t>(1)</w:t>
        </w:r>
        <w:r w:rsidRPr="00865B19">
          <w:rPr>
            <w:rFonts w:eastAsia="SimSun"/>
            <w:iCs/>
          </w:rPr>
          <w:tab/>
          <w:t xml:space="preserve">ERCOT shall, as part of its Ancillary Service deployment procedure under Section </w:t>
        </w:r>
      </w:ins>
      <w:ins w:id="2248" w:author="ERCOT" w:date="2024-01-11T14:42:00Z">
        <w:r w:rsidRPr="00865B19">
          <w:rPr>
            <w:rFonts w:eastAsia="SimSun"/>
            <w:iCs/>
          </w:rPr>
          <w:t>6.5.7.6.2.5</w:t>
        </w:r>
      </w:ins>
      <w:ins w:id="2249" w:author="ERCOT" w:date="2024-03-19T12:58:00Z">
        <w:r w:rsidRPr="00865B19">
          <w:rPr>
            <w:rFonts w:eastAsia="SimSun"/>
            <w:iCs/>
          </w:rPr>
          <w:t>,</w:t>
        </w:r>
      </w:ins>
      <w:ins w:id="2250" w:author="ERCOT" w:date="2024-01-11T14:42:00Z">
        <w:r w:rsidRPr="00865B19">
          <w:rPr>
            <w:rFonts w:eastAsia="SimSun"/>
            <w:iCs/>
          </w:rPr>
          <w:t xml:space="preserve"> Deployment of Dispatchable Reliability Reserve Service (DRRS)</w:t>
        </w:r>
      </w:ins>
      <w:ins w:id="2251" w:author="ERCOT" w:date="2024-01-11T14:39:00Z">
        <w:r w:rsidRPr="00865B19">
          <w:rPr>
            <w:rFonts w:eastAsia="SimSun"/>
            <w:iCs/>
          </w:rPr>
          <w:t xml:space="preserve">, include all performance metrics for a Resource receiving a </w:t>
        </w:r>
      </w:ins>
      <w:ins w:id="2252" w:author="ERCOT" w:date="2024-01-30T17:21:00Z">
        <w:r w:rsidRPr="00865B19">
          <w:rPr>
            <w:rFonts w:eastAsia="SimSun"/>
            <w:iCs/>
          </w:rPr>
          <w:t>DRRS</w:t>
        </w:r>
      </w:ins>
      <w:ins w:id="2253" w:author="ERCOT" w:date="2024-01-11T14:39:00Z">
        <w:r w:rsidRPr="00865B19">
          <w:rPr>
            <w:rFonts w:eastAsia="SimSun"/>
            <w:iCs/>
          </w:rPr>
          <w:t xml:space="preserve"> </w:t>
        </w:r>
      </w:ins>
      <w:ins w:id="2254" w:author="ERCOT" w:date="2024-03-18T11:13:00Z">
        <w:r w:rsidRPr="00865B19">
          <w:rPr>
            <w:rFonts w:eastAsia="SimSun"/>
            <w:iCs/>
          </w:rPr>
          <w:t xml:space="preserve">deployment and </w:t>
        </w:r>
      </w:ins>
      <w:ins w:id="2255" w:author="ERCOT" w:date="2024-01-11T14:39:00Z">
        <w:r w:rsidRPr="00865B19">
          <w:rPr>
            <w:rFonts w:eastAsia="SimSun"/>
            <w:iCs/>
          </w:rPr>
          <w:t xml:space="preserve">recall instruction from ERCOT. </w:t>
        </w:r>
      </w:ins>
    </w:p>
    <w:p w14:paraId="7F592C98" w14:textId="77777777" w:rsidR="00865B19" w:rsidRPr="00865B19" w:rsidRDefault="00865B19" w:rsidP="00865B19">
      <w:pPr>
        <w:spacing w:after="240"/>
        <w:ind w:left="720" w:hanging="720"/>
        <w:rPr>
          <w:ins w:id="2256" w:author="ERCOT" w:date="2024-05-10T15:52:00Z"/>
          <w:rFonts w:eastAsia="SimSun"/>
          <w:iCs/>
        </w:rPr>
      </w:pPr>
      <w:ins w:id="2257" w:author="ERCOT" w:date="2024-05-10T15:52:00Z">
        <w:r w:rsidRPr="00865B19">
          <w:rPr>
            <w:rFonts w:eastAsia="SimSun"/>
            <w:iCs/>
          </w:rPr>
          <w:t>(2)</w:t>
        </w:r>
        <w:r w:rsidRPr="00865B19">
          <w:rPr>
            <w:rFonts w:eastAsia="SimSun"/>
            <w:iCs/>
          </w:rPr>
          <w:tab/>
          <w:t xml:space="preserve">A DRRS </w:t>
        </w:r>
        <w:r w:rsidRPr="00865B19">
          <w:rPr>
            <w:rFonts w:eastAsia="SimSun"/>
            <w:iCs/>
            <w:color w:val="000000"/>
          </w:rPr>
          <w:t xml:space="preserve">Dispatch Instruction from ERCOT must respect the minimum runtime of the Resource. </w:t>
        </w:r>
      </w:ins>
    </w:p>
    <w:p w14:paraId="1B10B736" w14:textId="77777777" w:rsidR="00865B19" w:rsidRPr="00865B19" w:rsidRDefault="00865B19" w:rsidP="00865B19">
      <w:pPr>
        <w:spacing w:after="240"/>
        <w:ind w:left="720" w:hanging="720"/>
        <w:rPr>
          <w:ins w:id="2258" w:author="ERCOT" w:date="2024-05-10T15:52:00Z"/>
          <w:rFonts w:eastAsia="SimSun"/>
        </w:rPr>
      </w:pPr>
      <w:ins w:id="2259" w:author="ERCOT" w:date="2024-05-10T15:52:00Z">
        <w:r w:rsidRPr="00865B19">
          <w:rPr>
            <w:rFonts w:eastAsia="SimSun"/>
          </w:rPr>
          <w:t>(3)</w:t>
        </w:r>
        <w:r w:rsidRPr="00865B19">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6B514CFC" w14:textId="77777777" w:rsidR="00865B19" w:rsidRPr="00865B19" w:rsidRDefault="00865B19" w:rsidP="00865B19">
      <w:pPr>
        <w:spacing w:after="240"/>
        <w:ind w:left="1440" w:hanging="720"/>
        <w:rPr>
          <w:ins w:id="2260" w:author="ERCOT" w:date="2024-05-10T15:52:00Z"/>
          <w:rFonts w:eastAsia="SimSun"/>
        </w:rPr>
      </w:pPr>
      <w:ins w:id="2261" w:author="ERCOT" w:date="2024-05-10T15:52:00Z">
        <w:r w:rsidRPr="00865B19">
          <w:rPr>
            <w:rFonts w:eastAsia="SimSun"/>
          </w:rPr>
          <w:t>(a)</w:t>
        </w:r>
        <w:r w:rsidRPr="00865B19">
          <w:rPr>
            <w:rFonts w:eastAsia="SimSun"/>
          </w:rP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62" w:author="ERCOT" w:date="2024-05-29T07:41:00Z">
        <w:r w:rsidRPr="00865B19">
          <w:rPr>
            <w:rFonts w:eastAsia="SimSun"/>
          </w:rPr>
          <w:t xml:space="preserve"> d</w:t>
        </w:r>
      </w:ins>
      <w:ins w:id="2263" w:author="ERCOT" w:date="2024-05-10T15:52:00Z">
        <w:r w:rsidRPr="00865B19">
          <w:rPr>
            <w:rFonts w:eastAsia="SimSun"/>
          </w:rPr>
          <w:t>eployment.  Once the Resource is On-Line, the Resource Status that must be telemetered indicating that the Resource has come On-Line with an Energy Offer Curve is ON, as described in paragraph (5)(b)(i) of Section 3.9.1.</w:t>
        </w:r>
      </w:ins>
    </w:p>
    <w:p w14:paraId="29034C7F" w14:textId="77777777" w:rsidR="00865B19" w:rsidRPr="00865B19" w:rsidRDefault="00865B19" w:rsidP="00865B19">
      <w:pPr>
        <w:spacing w:after="240"/>
        <w:ind w:left="1440" w:hanging="720"/>
        <w:rPr>
          <w:ins w:id="2264" w:author="ERCOT" w:date="2024-05-10T15:52:00Z"/>
          <w:rFonts w:eastAsia="SimSun"/>
        </w:rPr>
      </w:pPr>
      <w:ins w:id="2265" w:author="ERCOT" w:date="2024-05-10T15:52:00Z">
        <w:r w:rsidRPr="00865B19">
          <w:rPr>
            <w:rFonts w:eastAsia="SimSun"/>
          </w:rPr>
          <w:t>(b)</w:t>
        </w:r>
        <w:r w:rsidRPr="00865B19">
          <w:rPr>
            <w:rFonts w:eastAsia="SimSun"/>
          </w:rPr>
          <w:tab/>
          <w:t>If a</w:t>
        </w:r>
        <w:r w:rsidRPr="00865B19" w:rsidDel="00F43235">
          <w:rPr>
            <w:rFonts w:eastAsia="SimSun"/>
          </w:rPr>
          <w:t xml:space="preserve"> </w:t>
        </w:r>
        <w:r w:rsidRPr="00865B19">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7E9A5BCE" w14:textId="77777777" w:rsidR="00865B19" w:rsidRPr="00865B19" w:rsidRDefault="00865B19" w:rsidP="00865B19">
      <w:pPr>
        <w:spacing w:after="240"/>
        <w:ind w:left="2160" w:hanging="720"/>
        <w:rPr>
          <w:ins w:id="2266" w:author="ERCOT" w:date="2024-05-10T15:52:00Z"/>
          <w:rFonts w:eastAsia="SimSun"/>
          <w:iCs/>
        </w:rPr>
      </w:pPr>
      <w:ins w:id="2267" w:author="ERCOT" w:date="2024-05-10T15:52:00Z">
        <w:r w:rsidRPr="00865B19">
          <w:rPr>
            <w:rFonts w:eastAsia="SimSun"/>
            <w:iCs/>
          </w:rPr>
          <w:t>(i)</w:t>
        </w:r>
        <w:r w:rsidRPr="00865B19">
          <w:rPr>
            <w:rFonts w:eastAsia="SimSun"/>
            <w:iCs/>
          </w:rPr>
          <w:tab/>
          <w:t xml:space="preserve">Its generation log documenting the Startup Loading Failure; and </w:t>
        </w:r>
      </w:ins>
    </w:p>
    <w:p w14:paraId="02C0EC78" w14:textId="77777777" w:rsidR="00865B19" w:rsidRPr="00865B19" w:rsidRDefault="00865B19" w:rsidP="00865B19">
      <w:pPr>
        <w:spacing w:after="240"/>
        <w:ind w:left="2160" w:hanging="720"/>
        <w:rPr>
          <w:ins w:id="2268" w:author="ERCOT" w:date="2024-05-10T15:52:00Z"/>
          <w:rFonts w:eastAsia="SimSun"/>
        </w:rPr>
      </w:pPr>
      <w:ins w:id="2269" w:author="ERCOT" w:date="2024-05-10T15:52:00Z">
        <w:r w:rsidRPr="00865B19">
          <w:rPr>
            <w:rFonts w:eastAsia="SimSun"/>
            <w:iCs/>
          </w:rPr>
          <w:lastRenderedPageBreak/>
          <w:t>(ii)</w:t>
        </w:r>
        <w:r w:rsidRPr="00865B19">
          <w:rPr>
            <w:rFonts w:eastAsia="SimSun"/>
            <w:iCs/>
          </w:rPr>
          <w:tab/>
          <w:t>Equipment</w:t>
        </w:r>
        <w:r w:rsidRPr="00865B19">
          <w:rPr>
            <w:rFonts w:eastAsia="SimSun"/>
          </w:rPr>
          <w:t xml:space="preserve"> failure documentation such as, but not limited to, GADS reports, plant operator logs, work orders, or other applicable information.  </w:t>
        </w:r>
      </w:ins>
    </w:p>
    <w:p w14:paraId="3E3C6A2C" w14:textId="77777777" w:rsidR="00865B19" w:rsidRPr="00865B19" w:rsidRDefault="00865B19" w:rsidP="00865B19">
      <w:pPr>
        <w:spacing w:after="240"/>
        <w:ind w:left="720" w:hanging="720"/>
        <w:rPr>
          <w:ins w:id="2270" w:author="ERCOT" w:date="2024-03-19T12:59:00Z"/>
          <w:rFonts w:eastAsia="SimSun"/>
          <w:iCs/>
        </w:rPr>
      </w:pPr>
      <w:ins w:id="2271" w:author="ERCOT" w:date="2024-05-10T15:52:00Z">
        <w:r w:rsidRPr="00865B19">
          <w:rPr>
            <w:rFonts w:eastAsia="SimSun"/>
            <w:iCs/>
          </w:rPr>
          <w:t>(4)</w:t>
        </w:r>
        <w:r w:rsidRPr="00865B19">
          <w:rPr>
            <w:rFonts w:eastAsia="SimSun"/>
            <w:iCs/>
          </w:rPr>
          <w:tab/>
          <w:t>Resources that been made available through a dispatch of DRRS will be economically dispatched by SCED</w:t>
        </w:r>
      </w:ins>
      <w:ins w:id="2272" w:author="ERCOT" w:date="2024-03-19T12:59:00Z">
        <w:r w:rsidRPr="00865B19">
          <w:rPr>
            <w:rFonts w:eastAsia="SimSun"/>
            <w:iCs/>
          </w:rPr>
          <w:t>.</w:t>
        </w:r>
      </w:ins>
    </w:p>
    <w:p w14:paraId="2EC1E4C4" w14:textId="77777777" w:rsidR="00865B19" w:rsidRPr="00865B19" w:rsidRDefault="00865B19" w:rsidP="00865B19">
      <w:pPr>
        <w:keepNext/>
        <w:tabs>
          <w:tab w:val="left" w:pos="1080"/>
        </w:tabs>
        <w:spacing w:before="240" w:after="240"/>
        <w:ind w:left="1080" w:hanging="1080"/>
        <w:outlineLvl w:val="2"/>
        <w:rPr>
          <w:ins w:id="2273" w:author="ERCOT" w:date="2024-02-19T13:52:00Z"/>
          <w:rFonts w:eastAsia="SimSun"/>
          <w:b/>
          <w:i/>
          <w:szCs w:val="20"/>
        </w:rPr>
      </w:pPr>
      <w:bookmarkStart w:id="2274" w:name="_Toc309731025"/>
      <w:bookmarkStart w:id="2275" w:name="_Toc405814007"/>
      <w:bookmarkStart w:id="2276" w:name="_Toc422207897"/>
      <w:bookmarkStart w:id="2277" w:name="_Toc438044811"/>
      <w:bookmarkStart w:id="2278" w:name="_Toc447622594"/>
      <w:bookmarkStart w:id="2279" w:name="_Toc80175244"/>
      <w:r w:rsidRPr="00865B19">
        <w:rPr>
          <w:rFonts w:eastAsia="SimSun"/>
          <w:b/>
          <w:i/>
          <w:szCs w:val="20"/>
        </w:rPr>
        <w:t>9.2.3</w:t>
      </w:r>
      <w:r w:rsidRPr="00865B19">
        <w:rPr>
          <w:rFonts w:eastAsia="SimSun"/>
          <w:b/>
          <w:i/>
          <w:szCs w:val="20"/>
        </w:rPr>
        <w:tab/>
        <w:t>DAM Settlement Charge Types</w:t>
      </w:r>
      <w:bookmarkEnd w:id="2274"/>
      <w:bookmarkEnd w:id="2275"/>
      <w:bookmarkEnd w:id="2276"/>
      <w:bookmarkEnd w:id="2277"/>
      <w:bookmarkEnd w:id="2278"/>
      <w:bookmarkEnd w:id="2279"/>
    </w:p>
    <w:p w14:paraId="5F720852" w14:textId="77777777" w:rsidR="00865B19" w:rsidRPr="00865B19" w:rsidRDefault="00865B19" w:rsidP="00865B19">
      <w:pPr>
        <w:spacing w:after="240"/>
        <w:ind w:left="720" w:hanging="720"/>
        <w:rPr>
          <w:rFonts w:eastAsia="SimSun"/>
          <w:szCs w:val="20"/>
        </w:rPr>
      </w:pPr>
      <w:r w:rsidRPr="00865B19">
        <w:rPr>
          <w:rFonts w:eastAsia="SimSun"/>
          <w:iCs/>
          <w:szCs w:val="20"/>
        </w:rPr>
        <w:t>(1)</w:t>
      </w:r>
      <w:r w:rsidRPr="00865B19">
        <w:rPr>
          <w:rFonts w:eastAsia="SimSun"/>
          <w:iCs/>
          <w:szCs w:val="20"/>
        </w:rPr>
        <w:tab/>
      </w:r>
      <w:r w:rsidRPr="00865B19">
        <w:rPr>
          <w:rFonts w:eastAsia="SimSun"/>
          <w:szCs w:val="20"/>
        </w:rPr>
        <w:t>ERCOT shall provide, on each Settlement Statement, the dollar amount for each DAM Settlement charge and payment.  The DAM settlement “Charge Types” are:</w:t>
      </w:r>
    </w:p>
    <w:p w14:paraId="34B618D1"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Section 4.6.2.1, Day-Ahead Energy Payment;</w:t>
      </w:r>
    </w:p>
    <w:p w14:paraId="48E2DA66"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Section 4.6.2.2, Day-Ahead Energy Charge;</w:t>
      </w:r>
    </w:p>
    <w:p w14:paraId="41E1580A"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Section 4.6.2.3.1, Day-Ahead Make-Whole Payment;</w:t>
      </w:r>
    </w:p>
    <w:p w14:paraId="7CFB616E"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Section 4.6.2.3.2, Day-Ahead Make-Whole Charge;</w:t>
      </w:r>
    </w:p>
    <w:p w14:paraId="52D5A515" w14:textId="77777777" w:rsidR="00865B19" w:rsidRPr="00865B19" w:rsidRDefault="00865B19" w:rsidP="00865B19">
      <w:pPr>
        <w:spacing w:after="240"/>
        <w:ind w:left="1440" w:hanging="720"/>
        <w:rPr>
          <w:rFonts w:eastAsia="SimSun"/>
          <w:szCs w:val="20"/>
        </w:rPr>
      </w:pPr>
      <w:r w:rsidRPr="00865B19">
        <w:rPr>
          <w:rFonts w:eastAsia="SimSun"/>
          <w:szCs w:val="20"/>
        </w:rPr>
        <w:t>(e)</w:t>
      </w:r>
      <w:r w:rsidRPr="00865B19">
        <w:rPr>
          <w:rFonts w:eastAsia="SimSun"/>
          <w:szCs w:val="20"/>
        </w:rPr>
        <w:tab/>
        <w:t>Section 4.6.3, Settlement for PTP Obligations Bought in DAM;</w:t>
      </w:r>
    </w:p>
    <w:p w14:paraId="692AF4A9" w14:textId="77777777" w:rsidR="00865B19" w:rsidRPr="00865B19" w:rsidRDefault="00865B19" w:rsidP="00865B19">
      <w:pPr>
        <w:spacing w:after="240"/>
        <w:ind w:left="1440" w:hanging="720"/>
        <w:rPr>
          <w:rFonts w:eastAsia="SimSun"/>
          <w:szCs w:val="20"/>
        </w:rPr>
      </w:pPr>
      <w:r w:rsidRPr="00865B19">
        <w:rPr>
          <w:rFonts w:eastAsia="SimSun"/>
          <w:szCs w:val="20"/>
        </w:rPr>
        <w:t>(f)</w:t>
      </w:r>
      <w:r w:rsidRPr="00865B19">
        <w:rPr>
          <w:rFonts w:eastAsia="SimSun"/>
          <w:szCs w:val="20"/>
        </w:rPr>
        <w:tab/>
        <w:t>Section 4.6.4.1.1, Regulation Up Service Payment;</w:t>
      </w:r>
    </w:p>
    <w:p w14:paraId="2FF8F606"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Section 4.6.4.1.2, Regulation Down Service Payment;</w:t>
      </w:r>
    </w:p>
    <w:p w14:paraId="7D031CF7"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Section 4.6.4.1.3, Responsive Reserve Payment;</w:t>
      </w:r>
    </w:p>
    <w:p w14:paraId="7B7B394C"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Section 4.6.4.1.4, Non-Spinning Reserve Service Payment;</w:t>
      </w:r>
    </w:p>
    <w:p w14:paraId="41520555" w14:textId="77777777" w:rsidR="00865B19" w:rsidRPr="00865B19" w:rsidRDefault="00865B19" w:rsidP="00865B19">
      <w:pPr>
        <w:spacing w:after="240"/>
        <w:ind w:left="1440" w:hanging="720"/>
        <w:rPr>
          <w:rFonts w:eastAsia="SimSun"/>
          <w:szCs w:val="20"/>
        </w:rPr>
      </w:pPr>
      <w:r w:rsidRPr="00865B19">
        <w:rPr>
          <w:rFonts w:eastAsia="SimSun"/>
          <w:szCs w:val="20"/>
        </w:rPr>
        <w:t>(j)</w:t>
      </w:r>
      <w:r w:rsidRPr="00865B19">
        <w:rPr>
          <w:rFonts w:eastAsia="SimSun"/>
          <w:szCs w:val="20"/>
        </w:rPr>
        <w:tab/>
        <w:t>Section 4.6.4.1.5, ERCOT Contingency Reserve Service Payment;</w:t>
      </w:r>
    </w:p>
    <w:p w14:paraId="02A356F0" w14:textId="77777777" w:rsidR="00865B19" w:rsidRPr="00865B19" w:rsidDel="00CE563A" w:rsidRDefault="00865B19" w:rsidP="00865B19">
      <w:pPr>
        <w:spacing w:after="240"/>
        <w:ind w:left="1440" w:hanging="720"/>
        <w:rPr>
          <w:del w:id="2280" w:author="ERCOT" w:date="2024-02-19T13:54:00Z"/>
          <w:rFonts w:eastAsia="SimSun"/>
          <w:szCs w:val="20"/>
        </w:rPr>
      </w:pPr>
      <w:ins w:id="2281" w:author="ERCOT" w:date="2024-02-19T13:53:00Z">
        <w:r w:rsidRPr="00865B19">
          <w:rPr>
            <w:rFonts w:eastAsia="SimSun"/>
            <w:szCs w:val="20"/>
          </w:rPr>
          <w:t>(k)</w:t>
        </w:r>
        <w:r w:rsidRPr="00865B19">
          <w:rPr>
            <w:rFonts w:eastAsia="SimSun"/>
            <w:szCs w:val="20"/>
          </w:rPr>
          <w:tab/>
          <w:t xml:space="preserve">Section 4.6.4.1.6, </w:t>
        </w:r>
      </w:ins>
      <w:ins w:id="2282" w:author="ERCOT" w:date="2024-02-19T13:54:00Z">
        <w:r w:rsidRPr="00865B19">
          <w:rPr>
            <w:rFonts w:eastAsia="SimSun"/>
            <w:szCs w:val="20"/>
          </w:rPr>
          <w:t>Dispatchable Reliability</w:t>
        </w:r>
      </w:ins>
      <w:ins w:id="2283" w:author="ERCOT" w:date="2024-02-19T13:53:00Z">
        <w:r w:rsidRPr="00865B19">
          <w:rPr>
            <w:rFonts w:eastAsia="SimSun"/>
            <w:szCs w:val="20"/>
          </w:rPr>
          <w:t xml:space="preserve"> Reserve Service Payment;</w:t>
        </w:r>
      </w:ins>
    </w:p>
    <w:p w14:paraId="4F4AEC7C" w14:textId="77777777" w:rsidR="00865B19" w:rsidRPr="00865B19" w:rsidRDefault="00865B19" w:rsidP="00865B19">
      <w:pPr>
        <w:spacing w:after="240"/>
        <w:ind w:left="1440" w:hanging="720"/>
        <w:rPr>
          <w:rFonts w:eastAsia="SimSun"/>
          <w:szCs w:val="20"/>
        </w:rPr>
      </w:pPr>
      <w:r w:rsidRPr="00865B19">
        <w:rPr>
          <w:rFonts w:eastAsia="SimSun"/>
          <w:szCs w:val="20"/>
        </w:rPr>
        <w:t>(</w:t>
      </w:r>
      <w:ins w:id="2284" w:author="ERCOT" w:date="2024-02-19T13:55:00Z">
        <w:r w:rsidRPr="00865B19">
          <w:rPr>
            <w:rFonts w:eastAsia="SimSun"/>
            <w:szCs w:val="20"/>
          </w:rPr>
          <w:t>l</w:t>
        </w:r>
      </w:ins>
      <w:del w:id="2285" w:author="ERCOT" w:date="2024-02-19T13:54:00Z">
        <w:r w:rsidRPr="00865B19" w:rsidDel="00CE563A">
          <w:rPr>
            <w:rFonts w:eastAsia="SimSun"/>
            <w:szCs w:val="20"/>
          </w:rPr>
          <w:delText>k</w:delText>
        </w:r>
      </w:del>
      <w:r w:rsidRPr="00865B19">
        <w:rPr>
          <w:rFonts w:eastAsia="SimSun"/>
          <w:szCs w:val="20"/>
        </w:rPr>
        <w:t>)</w:t>
      </w:r>
      <w:r w:rsidRPr="00865B19">
        <w:rPr>
          <w:rFonts w:eastAsia="SimSun"/>
          <w:szCs w:val="20"/>
        </w:rPr>
        <w:tab/>
        <w:t>Section 4.6.4.2.1, Regulation Up Service Charge;</w:t>
      </w:r>
    </w:p>
    <w:p w14:paraId="085F2CD7" w14:textId="77777777" w:rsidR="00865B19" w:rsidRPr="00865B19" w:rsidRDefault="00865B19" w:rsidP="00865B19">
      <w:pPr>
        <w:spacing w:after="240"/>
        <w:ind w:left="1440" w:hanging="720"/>
        <w:rPr>
          <w:rFonts w:eastAsia="SimSun"/>
          <w:szCs w:val="20"/>
        </w:rPr>
      </w:pPr>
      <w:r w:rsidRPr="00865B19">
        <w:rPr>
          <w:rFonts w:eastAsia="SimSun"/>
          <w:szCs w:val="20"/>
        </w:rPr>
        <w:t>(</w:t>
      </w:r>
      <w:ins w:id="2286" w:author="ERCOT" w:date="2024-02-19T13:55:00Z">
        <w:r w:rsidRPr="00865B19">
          <w:rPr>
            <w:rFonts w:eastAsia="SimSun"/>
            <w:szCs w:val="20"/>
          </w:rPr>
          <w:t>m</w:t>
        </w:r>
      </w:ins>
      <w:del w:id="2287" w:author="ERCOT" w:date="2024-02-19T13:55:00Z">
        <w:r w:rsidRPr="00865B19" w:rsidDel="00CE563A">
          <w:rPr>
            <w:rFonts w:eastAsia="SimSun"/>
            <w:szCs w:val="20"/>
          </w:rPr>
          <w:delText>l</w:delText>
        </w:r>
      </w:del>
      <w:r w:rsidRPr="00865B19">
        <w:rPr>
          <w:rFonts w:eastAsia="SimSun"/>
          <w:szCs w:val="20"/>
        </w:rPr>
        <w:t>)</w:t>
      </w:r>
      <w:r w:rsidRPr="00865B19">
        <w:rPr>
          <w:rFonts w:eastAsia="SimSun"/>
          <w:szCs w:val="20"/>
        </w:rPr>
        <w:tab/>
        <w:t xml:space="preserve">Section 4.6.4.2.2, </w:t>
      </w:r>
      <w:hyperlink w:anchor="_Toc109527549" w:history="1">
        <w:r w:rsidRPr="00865B19">
          <w:rPr>
            <w:rFonts w:eastAsia="SimSun"/>
            <w:szCs w:val="20"/>
          </w:rPr>
          <w:t>Regulation Down Service Charge</w:t>
        </w:r>
      </w:hyperlink>
      <w:r w:rsidRPr="00865B19">
        <w:rPr>
          <w:rFonts w:eastAsia="SimSun"/>
          <w:szCs w:val="20"/>
        </w:rPr>
        <w:t>;</w:t>
      </w:r>
    </w:p>
    <w:p w14:paraId="4647EBC7" w14:textId="77777777" w:rsidR="00865B19" w:rsidRPr="00865B19" w:rsidRDefault="00865B19" w:rsidP="00865B19">
      <w:pPr>
        <w:spacing w:after="240"/>
        <w:ind w:left="1440" w:hanging="720"/>
        <w:rPr>
          <w:rFonts w:eastAsia="SimSun"/>
          <w:szCs w:val="20"/>
        </w:rPr>
      </w:pPr>
      <w:r w:rsidRPr="00865B19">
        <w:rPr>
          <w:rFonts w:eastAsia="SimSun"/>
          <w:szCs w:val="20"/>
        </w:rPr>
        <w:t>(</w:t>
      </w:r>
      <w:ins w:id="2288" w:author="ERCOT" w:date="2024-02-19T13:55:00Z">
        <w:r w:rsidRPr="00865B19">
          <w:rPr>
            <w:rFonts w:eastAsia="SimSun"/>
            <w:szCs w:val="20"/>
          </w:rPr>
          <w:t>n</w:t>
        </w:r>
      </w:ins>
      <w:del w:id="2289" w:author="ERCOT" w:date="2024-02-19T13:55:00Z">
        <w:r w:rsidRPr="00865B19" w:rsidDel="00CE563A">
          <w:rPr>
            <w:rFonts w:eastAsia="SimSun"/>
            <w:szCs w:val="20"/>
          </w:rPr>
          <w:delText>m</w:delText>
        </w:r>
      </w:del>
      <w:r w:rsidRPr="00865B19">
        <w:rPr>
          <w:rFonts w:eastAsia="SimSun"/>
          <w:szCs w:val="20"/>
        </w:rPr>
        <w:t>)</w:t>
      </w:r>
      <w:r w:rsidRPr="00865B19">
        <w:rPr>
          <w:rFonts w:eastAsia="SimSun"/>
          <w:szCs w:val="20"/>
        </w:rPr>
        <w:tab/>
        <w:t>Section 4.6.4.2.3, Responsive Reserve Charge;</w:t>
      </w:r>
    </w:p>
    <w:p w14:paraId="502D098F" w14:textId="77777777" w:rsidR="00865B19" w:rsidRPr="00865B19" w:rsidRDefault="00865B19" w:rsidP="00865B19">
      <w:pPr>
        <w:spacing w:after="240"/>
        <w:ind w:left="1440" w:hanging="720"/>
        <w:rPr>
          <w:rFonts w:eastAsia="SimSun"/>
          <w:szCs w:val="20"/>
        </w:rPr>
      </w:pPr>
      <w:r w:rsidRPr="00865B19">
        <w:rPr>
          <w:rFonts w:eastAsia="SimSun"/>
          <w:szCs w:val="20"/>
        </w:rPr>
        <w:t>(</w:t>
      </w:r>
      <w:ins w:id="2290" w:author="ERCOT" w:date="2024-02-19T13:55:00Z">
        <w:r w:rsidRPr="00865B19">
          <w:rPr>
            <w:rFonts w:eastAsia="SimSun"/>
            <w:szCs w:val="20"/>
          </w:rPr>
          <w:t>o</w:t>
        </w:r>
      </w:ins>
      <w:del w:id="2291" w:author="ERCOT" w:date="2024-02-19T13:55:00Z">
        <w:r w:rsidRPr="00865B19" w:rsidDel="00CE563A">
          <w:rPr>
            <w:rFonts w:eastAsia="SimSun"/>
            <w:szCs w:val="20"/>
          </w:rPr>
          <w:delText>n</w:delText>
        </w:r>
      </w:del>
      <w:r w:rsidRPr="00865B19">
        <w:rPr>
          <w:rFonts w:eastAsia="SimSun"/>
          <w:szCs w:val="20"/>
        </w:rPr>
        <w:t>)</w:t>
      </w:r>
      <w:r w:rsidRPr="00865B19">
        <w:rPr>
          <w:rFonts w:eastAsia="SimSun"/>
          <w:szCs w:val="20"/>
        </w:rPr>
        <w:tab/>
        <w:t>Section 4.6.4.2.4, Non-Spinning Reserve Service Charge;</w:t>
      </w:r>
    </w:p>
    <w:p w14:paraId="6AD48BBD" w14:textId="77777777" w:rsidR="00865B19" w:rsidRPr="00865B19" w:rsidRDefault="00865B19" w:rsidP="00865B19">
      <w:pPr>
        <w:spacing w:after="240"/>
        <w:ind w:left="1440" w:hanging="720"/>
        <w:rPr>
          <w:ins w:id="2292" w:author="ERCOT" w:date="2024-02-19T13:55:00Z"/>
          <w:rFonts w:eastAsia="SimSun"/>
          <w:szCs w:val="20"/>
        </w:rPr>
      </w:pPr>
      <w:r w:rsidRPr="00865B19">
        <w:rPr>
          <w:rFonts w:eastAsia="SimSun"/>
          <w:szCs w:val="20"/>
        </w:rPr>
        <w:t>(</w:t>
      </w:r>
      <w:ins w:id="2293" w:author="ERCOT" w:date="2024-02-19T13:55:00Z">
        <w:r w:rsidRPr="00865B19">
          <w:rPr>
            <w:rFonts w:eastAsia="SimSun"/>
            <w:szCs w:val="20"/>
          </w:rPr>
          <w:t>p</w:t>
        </w:r>
      </w:ins>
      <w:del w:id="2294" w:author="ERCOT" w:date="2024-02-19T13:55:00Z">
        <w:r w:rsidRPr="00865B19" w:rsidDel="00CE563A">
          <w:rPr>
            <w:rFonts w:eastAsia="SimSun"/>
            <w:szCs w:val="20"/>
          </w:rPr>
          <w:delText>o</w:delText>
        </w:r>
      </w:del>
      <w:r w:rsidRPr="00865B19">
        <w:rPr>
          <w:rFonts w:eastAsia="SimSun"/>
          <w:szCs w:val="20"/>
        </w:rPr>
        <w:t>)</w:t>
      </w:r>
      <w:r w:rsidRPr="00865B19">
        <w:rPr>
          <w:rFonts w:eastAsia="SimSun"/>
          <w:szCs w:val="20"/>
        </w:rPr>
        <w:tab/>
        <w:t>Section 4.6.4.2.5, ERCOT Contingency Reserve Service Charge;</w:t>
      </w:r>
    </w:p>
    <w:p w14:paraId="7701B4DD" w14:textId="77777777" w:rsidR="00865B19" w:rsidRPr="00865B19" w:rsidDel="00CE563A" w:rsidRDefault="00865B19" w:rsidP="00865B19">
      <w:pPr>
        <w:spacing w:after="240"/>
        <w:ind w:left="1440" w:hanging="720"/>
        <w:rPr>
          <w:del w:id="2295" w:author="ERCOT" w:date="2024-02-19T13:55:00Z"/>
          <w:rFonts w:eastAsia="SimSun"/>
          <w:szCs w:val="20"/>
        </w:rPr>
      </w:pPr>
      <w:ins w:id="2296" w:author="ERCOT" w:date="2024-02-19T13:55:00Z">
        <w:r w:rsidRPr="00865B19">
          <w:rPr>
            <w:rFonts w:eastAsia="SimSun"/>
            <w:szCs w:val="20"/>
          </w:rPr>
          <w:t>(q)</w:t>
        </w:r>
        <w:r w:rsidRPr="00865B19">
          <w:rPr>
            <w:rFonts w:eastAsia="SimSun"/>
            <w:szCs w:val="20"/>
          </w:rPr>
          <w:tab/>
          <w:t>Section 4.6.4.2.6, Dispatchable Reliability Reserve Service Charge;</w:t>
        </w:r>
      </w:ins>
    </w:p>
    <w:p w14:paraId="17846F02" w14:textId="77777777" w:rsidR="00865B19" w:rsidRPr="00865B19" w:rsidRDefault="00865B19" w:rsidP="00865B19">
      <w:pPr>
        <w:spacing w:after="240"/>
        <w:ind w:left="1440" w:hanging="720"/>
        <w:rPr>
          <w:rFonts w:eastAsia="SimSun"/>
          <w:szCs w:val="20"/>
        </w:rPr>
      </w:pPr>
      <w:r w:rsidRPr="00865B19">
        <w:rPr>
          <w:rFonts w:eastAsia="SimSun"/>
          <w:szCs w:val="20"/>
        </w:rPr>
        <w:t>(</w:t>
      </w:r>
      <w:ins w:id="2297" w:author="ERCOT" w:date="2024-02-19T13:55:00Z">
        <w:r w:rsidRPr="00865B19">
          <w:rPr>
            <w:rFonts w:eastAsia="SimSun"/>
            <w:szCs w:val="20"/>
          </w:rPr>
          <w:t>r</w:t>
        </w:r>
      </w:ins>
      <w:del w:id="2298" w:author="ERCOT" w:date="2024-02-19T13:55:00Z">
        <w:r w:rsidRPr="00865B19" w:rsidDel="00CE563A">
          <w:rPr>
            <w:rFonts w:eastAsia="SimSun"/>
            <w:szCs w:val="20"/>
          </w:rPr>
          <w:delText>p</w:delText>
        </w:r>
      </w:del>
      <w:r w:rsidRPr="00865B19">
        <w:rPr>
          <w:rFonts w:eastAsia="SimSun"/>
          <w:szCs w:val="20"/>
        </w:rPr>
        <w:t>)</w:t>
      </w:r>
      <w:r w:rsidRPr="00865B19">
        <w:rPr>
          <w:rFonts w:eastAsia="SimSun"/>
          <w:szCs w:val="20"/>
        </w:rPr>
        <w:tab/>
        <w:t>Section 7.9.1.1, Payments and Charges for PTP Obligations Settled in DAM;</w:t>
      </w:r>
    </w:p>
    <w:p w14:paraId="4EA368C8" w14:textId="77777777" w:rsidR="00865B19" w:rsidRPr="00865B19" w:rsidRDefault="00865B19" w:rsidP="00865B19">
      <w:pPr>
        <w:spacing w:after="240"/>
        <w:ind w:left="1440" w:hanging="720"/>
        <w:rPr>
          <w:rFonts w:eastAsia="SimSun"/>
        </w:rPr>
      </w:pPr>
      <w:r w:rsidRPr="00865B19">
        <w:rPr>
          <w:rFonts w:eastAsia="SimSun"/>
        </w:rPr>
        <w:t>(</w:t>
      </w:r>
      <w:ins w:id="2299" w:author="ERCOT" w:date="2024-02-19T13:55:00Z">
        <w:r w:rsidRPr="00865B19">
          <w:rPr>
            <w:rFonts w:eastAsia="SimSun"/>
          </w:rPr>
          <w:t>s</w:t>
        </w:r>
      </w:ins>
      <w:del w:id="2300" w:author="ERCOT" w:date="2024-02-19T13:55:00Z">
        <w:r w:rsidRPr="00865B19" w:rsidDel="338DCCB3">
          <w:rPr>
            <w:rFonts w:eastAsia="SimSun"/>
          </w:rPr>
          <w:delText>q</w:delText>
        </w:r>
      </w:del>
      <w:r w:rsidRPr="00865B19">
        <w:rPr>
          <w:rFonts w:eastAsia="SimSun"/>
        </w:rPr>
        <w:t>)</w:t>
      </w:r>
      <w:r w:rsidRPr="00865B19">
        <w:rPr>
          <w:rFonts w:eastAsia="SimSun"/>
        </w:rPr>
        <w:tab/>
        <w:t>Section 7.9.1.2, Payments for PTP Options Settled in DAM;</w:t>
      </w:r>
    </w:p>
    <w:p w14:paraId="6DF79E50"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w:t>
      </w:r>
      <w:ins w:id="2301" w:author="ERCOT" w:date="2024-02-19T13:55:00Z">
        <w:r w:rsidRPr="00865B19">
          <w:rPr>
            <w:rFonts w:eastAsia="SimSun"/>
            <w:szCs w:val="20"/>
          </w:rPr>
          <w:t>t</w:t>
        </w:r>
      </w:ins>
      <w:del w:id="2302" w:author="ERCOT" w:date="2024-02-19T13:55:00Z">
        <w:r w:rsidRPr="00865B19" w:rsidDel="00CE563A">
          <w:rPr>
            <w:rFonts w:eastAsia="SimSun"/>
            <w:szCs w:val="20"/>
          </w:rPr>
          <w:delText>r</w:delText>
        </w:r>
      </w:del>
      <w:r w:rsidRPr="00865B19">
        <w:rPr>
          <w:rFonts w:eastAsia="SimSun"/>
          <w:szCs w:val="20"/>
        </w:rPr>
        <w:t>)</w:t>
      </w:r>
      <w:r w:rsidRPr="00865B19">
        <w:rPr>
          <w:rFonts w:eastAsia="SimSun"/>
          <w:szCs w:val="20"/>
        </w:rPr>
        <w:tab/>
        <w:t>Section 7.9.1.4, Payments for FGRs Settled in DAM;</w:t>
      </w:r>
    </w:p>
    <w:p w14:paraId="4F816536" w14:textId="77777777" w:rsidR="00865B19" w:rsidRPr="00865B19" w:rsidRDefault="00865B19" w:rsidP="00865B19">
      <w:pPr>
        <w:spacing w:after="240"/>
        <w:ind w:left="1440" w:hanging="720"/>
        <w:rPr>
          <w:rFonts w:eastAsia="SimSun"/>
          <w:szCs w:val="20"/>
        </w:rPr>
      </w:pPr>
      <w:r w:rsidRPr="00865B19">
        <w:rPr>
          <w:rFonts w:eastAsia="SimSun"/>
          <w:szCs w:val="20"/>
        </w:rPr>
        <w:t>(</w:t>
      </w:r>
      <w:ins w:id="2303" w:author="ERCOT" w:date="2024-02-19T13:55:00Z">
        <w:r w:rsidRPr="00865B19">
          <w:rPr>
            <w:rFonts w:eastAsia="SimSun"/>
            <w:szCs w:val="20"/>
          </w:rPr>
          <w:t>u</w:t>
        </w:r>
      </w:ins>
      <w:del w:id="2304" w:author="ERCOT" w:date="2024-02-19T13:55:00Z">
        <w:r w:rsidRPr="00865B19" w:rsidDel="00CE563A">
          <w:rPr>
            <w:rFonts w:eastAsia="SimSun"/>
            <w:szCs w:val="20"/>
          </w:rPr>
          <w:delText>s</w:delText>
        </w:r>
      </w:del>
      <w:r w:rsidRPr="00865B19">
        <w:rPr>
          <w:rFonts w:eastAsia="SimSun"/>
          <w:szCs w:val="20"/>
        </w:rPr>
        <w:t>)</w:t>
      </w:r>
      <w:r w:rsidRPr="00865B19">
        <w:rPr>
          <w:rFonts w:eastAsia="SimSun"/>
          <w:szCs w:val="20"/>
        </w:rPr>
        <w:tab/>
        <w:t>Section 7.9.1.5, Payments and Charges for PTP Obligations with Refund Settled in DAM;</w:t>
      </w:r>
    </w:p>
    <w:p w14:paraId="3214B617" w14:textId="77777777" w:rsidR="00865B19" w:rsidRPr="00865B19" w:rsidRDefault="00865B19" w:rsidP="00865B19">
      <w:pPr>
        <w:spacing w:after="240"/>
        <w:ind w:left="1440" w:hanging="720"/>
        <w:rPr>
          <w:rFonts w:eastAsia="SimSun"/>
          <w:szCs w:val="20"/>
        </w:rPr>
      </w:pPr>
      <w:r w:rsidRPr="00865B19">
        <w:rPr>
          <w:rFonts w:eastAsia="SimSun"/>
          <w:szCs w:val="20"/>
        </w:rPr>
        <w:t>(</w:t>
      </w:r>
      <w:ins w:id="2305" w:author="ERCOT" w:date="2024-02-19T13:55:00Z">
        <w:r w:rsidRPr="00865B19">
          <w:rPr>
            <w:rFonts w:eastAsia="SimSun"/>
            <w:szCs w:val="20"/>
          </w:rPr>
          <w:t>v</w:t>
        </w:r>
      </w:ins>
      <w:del w:id="2306" w:author="ERCOT" w:date="2024-02-19T13:55:00Z">
        <w:r w:rsidRPr="00865B19" w:rsidDel="00CE563A">
          <w:rPr>
            <w:rFonts w:eastAsia="SimSun"/>
            <w:szCs w:val="20"/>
          </w:rPr>
          <w:delText>t</w:delText>
        </w:r>
      </w:del>
      <w:r w:rsidRPr="00865B19">
        <w:rPr>
          <w:rFonts w:eastAsia="SimSun"/>
          <w:szCs w:val="20"/>
        </w:rPr>
        <w:t>)</w:t>
      </w:r>
      <w:r w:rsidRPr="00865B19">
        <w:rPr>
          <w:rFonts w:eastAsia="SimSun"/>
          <w:szCs w:val="20"/>
        </w:rPr>
        <w:tab/>
        <w:t>Section 7.9.1.6, Payments for PTP Options with Refund Settled in DAM; and</w:t>
      </w:r>
    </w:p>
    <w:p w14:paraId="5F9A524A" w14:textId="77777777" w:rsidR="00865B19" w:rsidRPr="00865B19" w:rsidRDefault="00865B19" w:rsidP="00865B19">
      <w:pPr>
        <w:spacing w:after="240"/>
        <w:ind w:left="1440" w:hanging="720"/>
        <w:rPr>
          <w:rFonts w:eastAsia="SimSun"/>
          <w:szCs w:val="20"/>
        </w:rPr>
      </w:pPr>
      <w:r w:rsidRPr="00865B19">
        <w:rPr>
          <w:rFonts w:eastAsia="SimSun"/>
          <w:szCs w:val="20"/>
        </w:rPr>
        <w:t>(</w:t>
      </w:r>
      <w:ins w:id="2307" w:author="ERCOT" w:date="2024-02-19T13:55:00Z">
        <w:r w:rsidRPr="00865B19">
          <w:rPr>
            <w:rFonts w:eastAsia="SimSun"/>
            <w:szCs w:val="20"/>
          </w:rPr>
          <w:t>w</w:t>
        </w:r>
      </w:ins>
      <w:del w:id="2308" w:author="ERCOT" w:date="2024-02-19T13:55:00Z">
        <w:r w:rsidRPr="00865B19" w:rsidDel="00CE563A">
          <w:rPr>
            <w:rFonts w:eastAsia="SimSun"/>
            <w:szCs w:val="20"/>
          </w:rPr>
          <w:delText>u</w:delText>
        </w:r>
      </w:del>
      <w:r w:rsidRPr="00865B19">
        <w:rPr>
          <w:rFonts w:eastAsia="SimSun"/>
          <w:szCs w:val="20"/>
        </w:rPr>
        <w:t>)</w:t>
      </w:r>
      <w:r w:rsidRPr="00865B19">
        <w:rPr>
          <w:rFonts w:eastAsia="SimSun"/>
          <w:szCs w:val="20"/>
        </w:rPr>
        <w:tab/>
        <w:t>Paragraph (2) of Section 7.9.3.3, Shortfall Charges to CRR Owners.</w:t>
      </w:r>
    </w:p>
    <w:p w14:paraId="3E53DB17" w14:textId="77777777" w:rsidR="00865B19" w:rsidRPr="00865B19" w:rsidRDefault="00865B19" w:rsidP="00865B19">
      <w:pPr>
        <w:keepNext/>
        <w:tabs>
          <w:tab w:val="left" w:pos="1080"/>
        </w:tabs>
        <w:spacing w:before="240" w:after="240"/>
        <w:ind w:left="1080" w:hanging="1080"/>
        <w:outlineLvl w:val="2"/>
        <w:rPr>
          <w:rFonts w:eastAsia="SimSun"/>
          <w:bCs/>
          <w:szCs w:val="20"/>
        </w:rPr>
      </w:pPr>
      <w:bookmarkStart w:id="2309" w:name="_Toc309731044"/>
      <w:bookmarkStart w:id="2310" w:name="_Toc405814019"/>
      <w:bookmarkStart w:id="2311" w:name="_Toc422207909"/>
      <w:bookmarkStart w:id="2312" w:name="_Toc438044823"/>
      <w:bookmarkStart w:id="2313" w:name="_Toc447622606"/>
      <w:bookmarkStart w:id="2314" w:name="_Toc80175256"/>
      <w:r w:rsidRPr="00865B19">
        <w:rPr>
          <w:rFonts w:eastAsia="SimSun"/>
          <w:b/>
          <w:bCs/>
          <w:i/>
          <w:szCs w:val="20"/>
        </w:rPr>
        <w:t>9.5.3</w:t>
      </w:r>
      <w:r w:rsidRPr="00865B19">
        <w:rPr>
          <w:rFonts w:eastAsia="SimSun"/>
          <w:b/>
          <w:bCs/>
          <w:i/>
          <w:szCs w:val="20"/>
        </w:rPr>
        <w:tab/>
        <w:t>Real-Time Market Settlement Charge Types</w:t>
      </w:r>
      <w:bookmarkEnd w:id="2309"/>
      <w:bookmarkEnd w:id="2310"/>
      <w:bookmarkEnd w:id="2311"/>
      <w:bookmarkEnd w:id="2312"/>
      <w:bookmarkEnd w:id="2313"/>
      <w:bookmarkEnd w:id="2314"/>
    </w:p>
    <w:p w14:paraId="3208E503"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ERCOT shall provide, on each RTM Settlement Statement, the dollar amount for each RTM Settlement charge and payment.  The RTM Settlement “Charge Types” are:</w:t>
      </w:r>
    </w:p>
    <w:p w14:paraId="1A466DE6"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Section 5.7.1, RUC Make-Whole Payment;</w:t>
      </w:r>
    </w:p>
    <w:p w14:paraId="1AF2C0D0"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Section 5.7.2, RUC </w:t>
      </w:r>
      <w:proofErr w:type="spellStart"/>
      <w:r w:rsidRPr="00865B19">
        <w:rPr>
          <w:rFonts w:eastAsia="SimSun"/>
          <w:szCs w:val="20"/>
        </w:rPr>
        <w:t>Clawback</w:t>
      </w:r>
      <w:proofErr w:type="spellEnd"/>
      <w:r w:rsidRPr="00865B19">
        <w:rPr>
          <w:rFonts w:eastAsia="SimSun"/>
          <w:szCs w:val="20"/>
        </w:rPr>
        <w:t xml:space="preserve"> Charge;</w:t>
      </w:r>
    </w:p>
    <w:p w14:paraId="6DDB9E23"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Section 5.7.3, Payment When ERCOT Decommits a QSE-Committed Resource;</w:t>
      </w:r>
    </w:p>
    <w:p w14:paraId="1D4E95DC" w14:textId="77777777" w:rsidR="00865B19" w:rsidRPr="00865B19" w:rsidRDefault="00865B19" w:rsidP="00865B19">
      <w:pPr>
        <w:spacing w:after="240"/>
        <w:ind w:left="1440" w:hanging="720"/>
        <w:rPr>
          <w:rFonts w:eastAsia="SimSun"/>
          <w:szCs w:val="20"/>
        </w:rPr>
      </w:pPr>
      <w:r w:rsidRPr="00865B19">
        <w:rPr>
          <w:rFonts w:eastAsia="SimSun"/>
          <w:szCs w:val="20"/>
        </w:rPr>
        <w:t>(d)</w:t>
      </w:r>
      <w:r w:rsidRPr="00865B19">
        <w:rPr>
          <w:rFonts w:eastAsia="SimSun"/>
          <w:szCs w:val="20"/>
        </w:rPr>
        <w:tab/>
        <w:t>Section 5.7.4.1, RUC Capacity-Short Charge;</w:t>
      </w:r>
    </w:p>
    <w:p w14:paraId="6AD7D72F" w14:textId="77777777" w:rsidR="00865B19" w:rsidRPr="00865B19" w:rsidRDefault="00865B19" w:rsidP="00865B19">
      <w:pPr>
        <w:spacing w:after="240"/>
        <w:ind w:left="1440" w:hanging="720"/>
        <w:rPr>
          <w:rFonts w:eastAsia="SimSun"/>
          <w:szCs w:val="20"/>
        </w:rPr>
      </w:pPr>
      <w:r w:rsidRPr="00865B19">
        <w:rPr>
          <w:rFonts w:eastAsia="SimSun"/>
          <w:szCs w:val="20"/>
        </w:rPr>
        <w:t>(e)</w:t>
      </w:r>
      <w:r w:rsidRPr="00865B19">
        <w:rPr>
          <w:rFonts w:eastAsia="SimSun"/>
          <w:szCs w:val="20"/>
        </w:rPr>
        <w:tab/>
        <w:t>Section 5.7.4.2, RUC Make-Whole Uplift Charge;</w:t>
      </w:r>
    </w:p>
    <w:p w14:paraId="7567241A" w14:textId="77777777" w:rsidR="00865B19" w:rsidRPr="00865B19" w:rsidRDefault="00865B19" w:rsidP="00865B19">
      <w:pPr>
        <w:spacing w:after="240"/>
        <w:ind w:left="1440" w:hanging="720"/>
        <w:rPr>
          <w:rFonts w:eastAsia="SimSun"/>
          <w:szCs w:val="20"/>
        </w:rPr>
      </w:pPr>
      <w:r w:rsidRPr="00865B19">
        <w:rPr>
          <w:rFonts w:eastAsia="SimSun"/>
          <w:szCs w:val="20"/>
        </w:rPr>
        <w:t>(f)</w:t>
      </w:r>
      <w:r w:rsidRPr="00865B19">
        <w:rPr>
          <w:rFonts w:eastAsia="SimSun"/>
          <w:szCs w:val="20"/>
        </w:rPr>
        <w:tab/>
        <w:t xml:space="preserve">Section </w:t>
      </w:r>
      <w:hyperlink w:anchor="_Toc109528011" w:history="1">
        <w:r w:rsidRPr="00865B19">
          <w:rPr>
            <w:rFonts w:eastAsia="SimSun"/>
            <w:szCs w:val="20"/>
          </w:rPr>
          <w:t xml:space="preserve">5.7.5, RUC </w:t>
        </w:r>
        <w:proofErr w:type="spellStart"/>
        <w:r w:rsidRPr="00865B19">
          <w:rPr>
            <w:rFonts w:eastAsia="SimSun"/>
            <w:szCs w:val="20"/>
          </w:rPr>
          <w:t>Clawback</w:t>
        </w:r>
        <w:proofErr w:type="spellEnd"/>
        <w:r w:rsidRPr="00865B19">
          <w:rPr>
            <w:rFonts w:eastAsia="SimSun"/>
            <w:szCs w:val="20"/>
          </w:rPr>
          <w:t xml:space="preserve"> Payment</w:t>
        </w:r>
      </w:hyperlink>
      <w:r w:rsidRPr="00865B19">
        <w:rPr>
          <w:rFonts w:eastAsia="SimSun"/>
          <w:szCs w:val="20"/>
        </w:rPr>
        <w:t>;</w:t>
      </w:r>
    </w:p>
    <w:p w14:paraId="10E0E75E" w14:textId="77777777" w:rsidR="00865B19" w:rsidRPr="00865B19" w:rsidRDefault="00865B19" w:rsidP="00865B19">
      <w:pPr>
        <w:spacing w:after="240"/>
        <w:ind w:left="1440" w:hanging="720"/>
        <w:rPr>
          <w:rFonts w:eastAsia="SimSun"/>
          <w:szCs w:val="20"/>
        </w:rPr>
      </w:pPr>
      <w:r w:rsidRPr="00865B19">
        <w:rPr>
          <w:rFonts w:eastAsia="SimSun"/>
          <w:szCs w:val="20"/>
        </w:rPr>
        <w:t>(g)</w:t>
      </w:r>
      <w:r w:rsidRPr="00865B19">
        <w:rPr>
          <w:rFonts w:eastAsia="SimSun"/>
          <w:szCs w:val="20"/>
        </w:rPr>
        <w:tab/>
        <w:t xml:space="preserve">Section </w:t>
      </w:r>
      <w:hyperlink w:anchor="_Toc109528014" w:history="1">
        <w:r w:rsidRPr="00865B19">
          <w:rPr>
            <w:rFonts w:eastAsia="SimSun"/>
            <w:szCs w:val="20"/>
          </w:rPr>
          <w:t>5.7.6, RUC Decommitment Charge</w:t>
        </w:r>
      </w:hyperlink>
      <w:r w:rsidRPr="00865B19">
        <w:rPr>
          <w:rFonts w:eastAsia="SimSun"/>
          <w:szCs w:val="20"/>
        </w:rPr>
        <w:t>;</w:t>
      </w:r>
    </w:p>
    <w:p w14:paraId="1F18C69C" w14:textId="77777777" w:rsidR="00865B19" w:rsidRPr="00865B19" w:rsidRDefault="00865B19" w:rsidP="00865B19">
      <w:pPr>
        <w:spacing w:after="240"/>
        <w:ind w:left="1440" w:hanging="720"/>
        <w:rPr>
          <w:rFonts w:eastAsia="SimSun"/>
          <w:szCs w:val="20"/>
        </w:rPr>
      </w:pPr>
      <w:r w:rsidRPr="00865B19">
        <w:rPr>
          <w:rFonts w:eastAsia="SimSun"/>
          <w:szCs w:val="20"/>
        </w:rPr>
        <w:t>(h)</w:t>
      </w:r>
      <w:r w:rsidRPr="00865B19">
        <w:rPr>
          <w:rFonts w:eastAsia="SimSun"/>
          <w:szCs w:val="20"/>
        </w:rPr>
        <w:tab/>
        <w:t xml:space="preserve">Section 6.6.3.1, Real-Time Energy Imbalance Payment or Charge at a Resource Node; </w:t>
      </w:r>
    </w:p>
    <w:p w14:paraId="148810C3" w14:textId="77777777" w:rsidR="00865B19" w:rsidRPr="00865B19" w:rsidRDefault="00865B19" w:rsidP="00865B19">
      <w:pPr>
        <w:spacing w:after="240"/>
        <w:ind w:left="1440" w:hanging="720"/>
        <w:rPr>
          <w:rFonts w:eastAsia="SimSun"/>
          <w:szCs w:val="20"/>
        </w:rPr>
      </w:pPr>
      <w:r w:rsidRPr="00865B19">
        <w:rPr>
          <w:rFonts w:eastAsia="SimSun"/>
          <w:szCs w:val="20"/>
        </w:rPr>
        <w:t>(i)</w:t>
      </w:r>
      <w:r w:rsidRPr="00865B19">
        <w:rPr>
          <w:rFonts w:eastAsia="SimSun"/>
          <w:szCs w:val="20"/>
        </w:rPr>
        <w:tab/>
        <w:t>Section 6.6.3.2, Real-Time Energy Imbalance Payment or Charge at a Load Zone;</w:t>
      </w:r>
    </w:p>
    <w:p w14:paraId="42F7C442" w14:textId="77777777" w:rsidR="00865B19" w:rsidRPr="00865B19" w:rsidRDefault="00865B19" w:rsidP="00865B19">
      <w:pPr>
        <w:spacing w:after="240"/>
        <w:ind w:left="1440" w:hanging="720"/>
        <w:rPr>
          <w:rFonts w:eastAsia="SimSun"/>
          <w:szCs w:val="20"/>
        </w:rPr>
      </w:pPr>
      <w:r w:rsidRPr="00865B19">
        <w:rPr>
          <w:rFonts w:eastAsia="SimSun"/>
          <w:szCs w:val="20"/>
        </w:rPr>
        <w:t>(j)</w:t>
      </w:r>
      <w:r w:rsidRPr="00865B19">
        <w:rPr>
          <w:rFonts w:eastAsia="SimSun"/>
          <w:szCs w:val="20"/>
        </w:rPr>
        <w:tab/>
        <w:t>Section 6.6.3.3, Real-Time Energy Imbalance Payment or Charge at a Hub;</w:t>
      </w:r>
    </w:p>
    <w:p w14:paraId="3630F364" w14:textId="77777777" w:rsidR="00865B19" w:rsidRPr="00865B19" w:rsidRDefault="00865B19" w:rsidP="00865B19">
      <w:pPr>
        <w:spacing w:after="240"/>
        <w:ind w:left="1440" w:hanging="720"/>
        <w:rPr>
          <w:rFonts w:eastAsia="SimSun"/>
          <w:szCs w:val="20"/>
        </w:rPr>
      </w:pPr>
      <w:r w:rsidRPr="00865B19">
        <w:rPr>
          <w:rFonts w:eastAsia="SimSun"/>
          <w:szCs w:val="20"/>
        </w:rPr>
        <w:t>(k)</w:t>
      </w:r>
      <w:r w:rsidRPr="00865B19">
        <w:rPr>
          <w:rFonts w:eastAsia="SimSun"/>
          <w:szCs w:val="20"/>
        </w:rPr>
        <w:tab/>
        <w:t>Section 6.6.3.4, Real-Time Energy Payment for DC Tie Import;</w:t>
      </w:r>
    </w:p>
    <w:p w14:paraId="0EF60DE3" w14:textId="77777777" w:rsidR="00865B19" w:rsidRPr="00865B19" w:rsidRDefault="00865B19" w:rsidP="00865B19">
      <w:pPr>
        <w:spacing w:after="240"/>
        <w:ind w:left="1440" w:hanging="720"/>
        <w:rPr>
          <w:rFonts w:eastAsia="SimSun"/>
          <w:szCs w:val="20"/>
        </w:rPr>
      </w:pPr>
      <w:r w:rsidRPr="00865B19">
        <w:rPr>
          <w:rFonts w:eastAsia="SimSun"/>
          <w:szCs w:val="20"/>
        </w:rPr>
        <w:t>(l)</w:t>
      </w:r>
      <w:r w:rsidRPr="00865B19">
        <w:rPr>
          <w:rFonts w:eastAsia="SimSun"/>
          <w:szCs w:val="20"/>
        </w:rPr>
        <w:tab/>
        <w:t>Section 6.6.3.5, Real-Time Payment for a Block Load Transfer Point;</w:t>
      </w:r>
    </w:p>
    <w:p w14:paraId="107F66AE" w14:textId="77777777" w:rsidR="00865B19" w:rsidRPr="00865B19" w:rsidRDefault="00865B19" w:rsidP="00865B19">
      <w:pPr>
        <w:spacing w:after="240"/>
        <w:ind w:left="1440" w:hanging="720"/>
        <w:rPr>
          <w:rFonts w:eastAsia="SimSun"/>
          <w:szCs w:val="20"/>
        </w:rPr>
      </w:pPr>
      <w:r w:rsidRPr="00865B19">
        <w:rPr>
          <w:rFonts w:eastAsia="SimSun"/>
          <w:szCs w:val="20"/>
        </w:rPr>
        <w:t>(m)</w:t>
      </w:r>
      <w:r w:rsidRPr="00865B19">
        <w:rPr>
          <w:rFonts w:eastAsia="SimSun"/>
          <w:szCs w:val="20"/>
        </w:rPr>
        <w:tab/>
        <w:t>Section 6.6.3.6, Real-Time High Dispatch Limit Override Energy Payment;</w:t>
      </w:r>
    </w:p>
    <w:p w14:paraId="0292D0F2" w14:textId="77777777" w:rsidR="00865B19" w:rsidRPr="00865B19" w:rsidRDefault="00865B19" w:rsidP="00865B19">
      <w:pPr>
        <w:spacing w:after="240"/>
        <w:ind w:left="1440" w:hanging="720"/>
        <w:rPr>
          <w:rFonts w:eastAsia="SimSun"/>
          <w:szCs w:val="20"/>
        </w:rPr>
      </w:pPr>
      <w:r w:rsidRPr="00865B19">
        <w:rPr>
          <w:rFonts w:eastAsia="SimSun"/>
          <w:szCs w:val="20"/>
        </w:rPr>
        <w:t>(n)</w:t>
      </w:r>
      <w:r w:rsidRPr="00865B19">
        <w:rPr>
          <w:rFonts w:eastAsia="SimSun"/>
          <w:szCs w:val="20"/>
        </w:rPr>
        <w:tab/>
        <w:t>Section 6.6.3.7, Real-Time High Dispatch Limit Override Energy Charge;</w:t>
      </w:r>
    </w:p>
    <w:p w14:paraId="55667C13" w14:textId="77777777" w:rsidR="00865B19" w:rsidRPr="00865B19" w:rsidRDefault="00865B19" w:rsidP="00865B19">
      <w:pPr>
        <w:spacing w:after="240"/>
        <w:ind w:left="1440" w:hanging="720"/>
        <w:rPr>
          <w:rFonts w:eastAsia="SimSun"/>
          <w:szCs w:val="20"/>
        </w:rPr>
      </w:pPr>
      <w:r w:rsidRPr="00865B19">
        <w:rPr>
          <w:rFonts w:eastAsia="SimSun"/>
          <w:szCs w:val="20"/>
        </w:rPr>
        <w:t>(o)</w:t>
      </w:r>
      <w:r w:rsidRPr="00865B19">
        <w:rPr>
          <w:rFonts w:eastAsia="SimSun"/>
          <w:szCs w:val="20"/>
        </w:rPr>
        <w:tab/>
        <w:t>Section 6.6.3.8, Real-Time Payment or Charge for Energy from a Settlement Only Distribution Generator (SODG) or a Settlement Only Transmission Generator (SOTG);</w:t>
      </w:r>
    </w:p>
    <w:p w14:paraId="57B2CC88" w14:textId="77777777" w:rsidR="00865B19" w:rsidRPr="00865B19" w:rsidRDefault="00865B19" w:rsidP="00865B19">
      <w:pPr>
        <w:spacing w:after="240"/>
        <w:ind w:left="1440" w:hanging="720"/>
        <w:rPr>
          <w:rFonts w:eastAsia="SimSun"/>
          <w:szCs w:val="20"/>
        </w:rPr>
      </w:pPr>
      <w:r w:rsidRPr="00865B19">
        <w:rPr>
          <w:rFonts w:eastAsia="SimSun"/>
          <w:szCs w:val="20"/>
        </w:rPr>
        <w:t>(p)</w:t>
      </w:r>
      <w:r w:rsidRPr="00865B19">
        <w:rPr>
          <w:rFonts w:eastAsia="SimSun"/>
          <w:szCs w:val="20"/>
        </w:rPr>
        <w:tab/>
        <w:t>Section 6.6.4, Real-Time Congestion Payment or Charge for Self-Schedules;</w:t>
      </w:r>
    </w:p>
    <w:p w14:paraId="015D4FE8"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(q)</w:t>
      </w:r>
      <w:r w:rsidRPr="00865B19">
        <w:rPr>
          <w:rFonts w:eastAsia="SimSun"/>
          <w:szCs w:val="20"/>
        </w:rPr>
        <w:tab/>
        <w:t xml:space="preserve">Section 6.6.5.1.1.1, Base Point Deviation Charge for Over Generation; </w:t>
      </w:r>
    </w:p>
    <w:p w14:paraId="73CF2A3B" w14:textId="77777777" w:rsidR="00865B19" w:rsidRPr="00865B19" w:rsidRDefault="00865B19" w:rsidP="00865B19">
      <w:pPr>
        <w:spacing w:after="240"/>
        <w:ind w:left="1440" w:hanging="720"/>
        <w:rPr>
          <w:rFonts w:eastAsia="SimSun"/>
          <w:szCs w:val="20"/>
        </w:rPr>
      </w:pPr>
      <w:r w:rsidRPr="00865B19">
        <w:rPr>
          <w:rFonts w:eastAsia="SimSun"/>
          <w:szCs w:val="20"/>
        </w:rPr>
        <w:t>(r)</w:t>
      </w:r>
      <w:r w:rsidRPr="00865B19">
        <w:rPr>
          <w:rFonts w:eastAsia="SimSun"/>
          <w:szCs w:val="20"/>
        </w:rPr>
        <w:tab/>
        <w:t xml:space="preserve">Section 6.6.5.1.1.2, Base Point Deviation Charge for Under Generation; </w:t>
      </w:r>
    </w:p>
    <w:p w14:paraId="6D94070D" w14:textId="77777777" w:rsidR="00865B19" w:rsidRPr="00865B19" w:rsidRDefault="00865B19" w:rsidP="00865B19">
      <w:pPr>
        <w:spacing w:after="240"/>
        <w:ind w:left="1440" w:hanging="720"/>
        <w:rPr>
          <w:rFonts w:eastAsia="SimSun"/>
          <w:szCs w:val="20"/>
        </w:rPr>
      </w:pPr>
      <w:r w:rsidRPr="00865B19">
        <w:rPr>
          <w:rFonts w:eastAsia="SimSun"/>
          <w:szCs w:val="20"/>
        </w:rPr>
        <w:t>(s)</w:t>
      </w:r>
      <w:r w:rsidRPr="00865B19">
        <w:rPr>
          <w:rFonts w:eastAsia="SimSun"/>
          <w:szCs w:val="20"/>
        </w:rPr>
        <w:tab/>
        <w:t xml:space="preserve">Section 6.6.5.2, IRR Generation Resource Base Point Deviation Charge; </w:t>
      </w:r>
    </w:p>
    <w:p w14:paraId="62DF7F92" w14:textId="77777777" w:rsidR="00865B19" w:rsidRPr="00865B19" w:rsidRDefault="00865B19" w:rsidP="00865B19">
      <w:pPr>
        <w:spacing w:after="240"/>
        <w:ind w:left="1440" w:hanging="720"/>
        <w:rPr>
          <w:rFonts w:eastAsia="SimSun"/>
          <w:szCs w:val="20"/>
        </w:rPr>
      </w:pPr>
      <w:r w:rsidRPr="00865B19">
        <w:rPr>
          <w:rFonts w:eastAsia="SimSun"/>
          <w:szCs w:val="20"/>
        </w:rPr>
        <w:t>(t)</w:t>
      </w:r>
      <w:r w:rsidRPr="00865B19">
        <w:rPr>
          <w:rFonts w:eastAsia="SimSun"/>
          <w:szCs w:val="20"/>
        </w:rPr>
        <w:tab/>
        <w:t>Section 6.6.5.4, Base Point Deviation Payment;</w:t>
      </w:r>
    </w:p>
    <w:p w14:paraId="332DFC00" w14:textId="77777777" w:rsidR="00865B19" w:rsidRPr="00865B19" w:rsidRDefault="00865B19" w:rsidP="00865B19">
      <w:pPr>
        <w:spacing w:after="240"/>
        <w:ind w:left="1440" w:hanging="720"/>
        <w:rPr>
          <w:rFonts w:eastAsia="SimSun"/>
          <w:szCs w:val="20"/>
        </w:rPr>
      </w:pPr>
      <w:r w:rsidRPr="00865B19">
        <w:rPr>
          <w:rFonts w:eastAsia="SimSun"/>
          <w:szCs w:val="20"/>
        </w:rPr>
        <w:t>(u)</w:t>
      </w:r>
      <w:r w:rsidRPr="00865B19">
        <w:rPr>
          <w:rFonts w:eastAsia="SimSun"/>
          <w:szCs w:val="20"/>
        </w:rPr>
        <w:tab/>
        <w:t>Section 6.6.6.1, RMR Standby Payment;</w:t>
      </w:r>
    </w:p>
    <w:p w14:paraId="06295E6D" w14:textId="77777777" w:rsidR="00865B19" w:rsidRPr="00865B19" w:rsidRDefault="00865B19" w:rsidP="00865B19">
      <w:pPr>
        <w:spacing w:after="240"/>
        <w:ind w:left="1440" w:hanging="720"/>
        <w:rPr>
          <w:rFonts w:eastAsia="SimSun"/>
          <w:szCs w:val="20"/>
        </w:rPr>
      </w:pPr>
      <w:r w:rsidRPr="00865B19">
        <w:rPr>
          <w:rFonts w:eastAsia="SimSun"/>
          <w:szCs w:val="20"/>
        </w:rPr>
        <w:t>(v)</w:t>
      </w:r>
      <w:r w:rsidRPr="00865B19">
        <w:rPr>
          <w:rFonts w:eastAsia="SimSun"/>
          <w:szCs w:val="20"/>
        </w:rPr>
        <w:tab/>
        <w:t>Section 6.6.6.2, RMR Payment for Energy;</w:t>
      </w:r>
    </w:p>
    <w:p w14:paraId="7C182794" w14:textId="77777777" w:rsidR="00865B19" w:rsidRPr="00865B19" w:rsidRDefault="00865B19" w:rsidP="00865B19">
      <w:pPr>
        <w:spacing w:after="240"/>
        <w:ind w:left="1440" w:hanging="720"/>
        <w:rPr>
          <w:rFonts w:eastAsia="SimSun"/>
          <w:szCs w:val="20"/>
        </w:rPr>
      </w:pPr>
      <w:r w:rsidRPr="00865B19">
        <w:rPr>
          <w:rFonts w:eastAsia="SimSun"/>
          <w:szCs w:val="20"/>
        </w:rPr>
        <w:t>(w)</w:t>
      </w:r>
      <w:r w:rsidRPr="00865B19">
        <w:rPr>
          <w:rFonts w:eastAsia="SimSun"/>
          <w:szCs w:val="20"/>
        </w:rPr>
        <w:tab/>
        <w:t>Section 6.6.6.3, RMR Adjustment Charge;</w:t>
      </w:r>
    </w:p>
    <w:p w14:paraId="45B34A82" w14:textId="77777777" w:rsidR="00865B19" w:rsidRPr="00865B19" w:rsidRDefault="00865B19" w:rsidP="00865B19">
      <w:pPr>
        <w:spacing w:after="240"/>
        <w:ind w:left="1440" w:hanging="720"/>
        <w:rPr>
          <w:rFonts w:eastAsia="SimSun"/>
          <w:szCs w:val="20"/>
        </w:rPr>
      </w:pPr>
      <w:r w:rsidRPr="00865B19">
        <w:rPr>
          <w:rFonts w:eastAsia="SimSun"/>
          <w:szCs w:val="20"/>
        </w:rPr>
        <w:t>(x)</w:t>
      </w:r>
      <w:r w:rsidRPr="00865B19">
        <w:rPr>
          <w:rFonts w:eastAsia="SimSun"/>
          <w:szCs w:val="20"/>
        </w:rPr>
        <w:tab/>
        <w:t>Section 6.6.6.4, RMR Charge for Unexcused Misconduct;</w:t>
      </w:r>
    </w:p>
    <w:p w14:paraId="0A3E2CE1" w14:textId="77777777" w:rsidR="00865B19" w:rsidRPr="00865B19" w:rsidRDefault="00865B19" w:rsidP="00865B19">
      <w:pPr>
        <w:spacing w:after="240"/>
        <w:ind w:left="1440" w:hanging="720"/>
        <w:rPr>
          <w:rFonts w:eastAsia="SimSun"/>
          <w:szCs w:val="20"/>
        </w:rPr>
      </w:pPr>
      <w:r w:rsidRPr="00865B19">
        <w:rPr>
          <w:rFonts w:eastAsia="SimSun"/>
          <w:szCs w:val="20"/>
        </w:rPr>
        <w:t>(y)</w:t>
      </w:r>
      <w:r w:rsidRPr="00865B19">
        <w:rPr>
          <w:rFonts w:eastAsia="SimSun"/>
          <w:szCs w:val="20"/>
        </w:rPr>
        <w:tab/>
        <w:t>Section 6.6.6.5, RMR Service Charge;</w:t>
      </w:r>
    </w:p>
    <w:p w14:paraId="0E4C6A70" w14:textId="77777777" w:rsidR="00865B19" w:rsidRPr="00865B19" w:rsidRDefault="00865B19" w:rsidP="00865B19">
      <w:pPr>
        <w:spacing w:after="240"/>
        <w:ind w:left="1440" w:hanging="720"/>
        <w:rPr>
          <w:rFonts w:eastAsia="SimSun"/>
          <w:szCs w:val="20"/>
        </w:rPr>
      </w:pPr>
      <w:r w:rsidRPr="00865B19">
        <w:rPr>
          <w:rFonts w:eastAsia="SimSun"/>
          <w:szCs w:val="20"/>
        </w:rPr>
        <w:t xml:space="preserve">(z) </w:t>
      </w:r>
      <w:r w:rsidRPr="00865B19">
        <w:rPr>
          <w:rFonts w:eastAsia="SimSun"/>
          <w:szCs w:val="20"/>
        </w:rPr>
        <w:tab/>
        <w:t>Section 6.6.6.6, Method for Reconciling RMR Actual Eligible Costs, RMR and MRA Contributed Capital Expenditures, and Miscellaneous RMR Incurred Expenses;</w:t>
      </w:r>
    </w:p>
    <w:p w14:paraId="249C1518" w14:textId="77777777" w:rsidR="00865B19" w:rsidRPr="00865B19" w:rsidRDefault="00865B19" w:rsidP="00865B19">
      <w:pPr>
        <w:spacing w:after="240"/>
        <w:ind w:left="1440" w:hanging="720"/>
        <w:rPr>
          <w:rFonts w:eastAsia="SimSun"/>
          <w:szCs w:val="20"/>
        </w:rPr>
      </w:pPr>
      <w:r w:rsidRPr="00865B19">
        <w:rPr>
          <w:rFonts w:eastAsia="SimSun"/>
          <w:szCs w:val="20"/>
        </w:rPr>
        <w:t>(aa)</w:t>
      </w:r>
      <w:r w:rsidRPr="00865B19">
        <w:rPr>
          <w:rFonts w:eastAsia="SimSun"/>
          <w:szCs w:val="20"/>
        </w:rPr>
        <w:tab/>
        <w:t>Paragraph (2) of Section 6.6.7.1, Voltage Support Service Payments;</w:t>
      </w:r>
    </w:p>
    <w:p w14:paraId="12E1FB5C" w14:textId="77777777" w:rsidR="00865B19" w:rsidRPr="00865B19" w:rsidRDefault="00865B19" w:rsidP="00865B19">
      <w:pPr>
        <w:spacing w:after="240"/>
        <w:ind w:left="1440" w:hanging="720"/>
        <w:rPr>
          <w:rFonts w:eastAsia="SimSun"/>
          <w:szCs w:val="20"/>
        </w:rPr>
      </w:pPr>
      <w:r w:rsidRPr="00865B19">
        <w:rPr>
          <w:rFonts w:eastAsia="SimSun"/>
          <w:szCs w:val="20"/>
        </w:rPr>
        <w:t>(bb)</w:t>
      </w:r>
      <w:r w:rsidRPr="00865B19">
        <w:rPr>
          <w:rFonts w:eastAsia="SimSun"/>
          <w:szCs w:val="20"/>
        </w:rPr>
        <w:tab/>
        <w:t>Paragraph (4) of Section 6.6.7.1;</w:t>
      </w:r>
    </w:p>
    <w:p w14:paraId="0274B066" w14:textId="77777777" w:rsidR="00865B19" w:rsidRPr="00865B19" w:rsidRDefault="00865B19" w:rsidP="00865B19">
      <w:pPr>
        <w:spacing w:after="240"/>
        <w:ind w:left="1440" w:hanging="720"/>
        <w:rPr>
          <w:rFonts w:eastAsia="SimSun"/>
          <w:szCs w:val="20"/>
        </w:rPr>
      </w:pPr>
      <w:r w:rsidRPr="00865B19">
        <w:rPr>
          <w:rFonts w:eastAsia="SimSun"/>
          <w:szCs w:val="20"/>
        </w:rPr>
        <w:t>(cc)</w:t>
      </w:r>
      <w:r w:rsidRPr="00865B19">
        <w:rPr>
          <w:rFonts w:eastAsia="SimSun"/>
          <w:szCs w:val="20"/>
        </w:rPr>
        <w:tab/>
        <w:t>Section 6.6.7.2, Voltage Support Charge;</w:t>
      </w:r>
    </w:p>
    <w:p w14:paraId="519FE077" w14:textId="77777777" w:rsidR="00865B19" w:rsidRPr="00865B19" w:rsidRDefault="00865B19" w:rsidP="00865B19">
      <w:pPr>
        <w:spacing w:after="240"/>
        <w:ind w:left="1440" w:hanging="720"/>
        <w:rPr>
          <w:rFonts w:eastAsia="SimSun"/>
          <w:szCs w:val="20"/>
        </w:rPr>
      </w:pPr>
      <w:r w:rsidRPr="00865B19">
        <w:rPr>
          <w:rFonts w:eastAsia="SimSun"/>
          <w:szCs w:val="20"/>
        </w:rPr>
        <w:t>(dd)</w:t>
      </w:r>
      <w:r w:rsidRPr="00865B19">
        <w:rPr>
          <w:rFonts w:eastAsia="SimSun"/>
          <w:szCs w:val="20"/>
        </w:rPr>
        <w:tab/>
        <w:t>Section 6.6.8.1, Black Start Hourly Standby Fee Payment;</w:t>
      </w:r>
    </w:p>
    <w:p w14:paraId="7D7323E6"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ee</w:t>
      </w:r>
      <w:proofErr w:type="spellEnd"/>
      <w:r w:rsidRPr="00865B19">
        <w:rPr>
          <w:rFonts w:eastAsia="SimSun"/>
          <w:szCs w:val="20"/>
        </w:rPr>
        <w:t>)</w:t>
      </w:r>
      <w:r w:rsidRPr="00865B19">
        <w:rPr>
          <w:rFonts w:eastAsia="SimSun"/>
          <w:szCs w:val="20"/>
        </w:rPr>
        <w:tab/>
        <w:t>Section 6.6.8.2, Black Start Capacity Charge;</w:t>
      </w:r>
    </w:p>
    <w:p w14:paraId="45352A43" w14:textId="77777777" w:rsidR="00865B19" w:rsidRPr="00865B19" w:rsidRDefault="00865B19" w:rsidP="00865B19">
      <w:pPr>
        <w:spacing w:after="240"/>
        <w:ind w:left="1440" w:hanging="720"/>
        <w:rPr>
          <w:rFonts w:eastAsia="SimSun"/>
          <w:szCs w:val="20"/>
        </w:rPr>
      </w:pPr>
      <w:r w:rsidRPr="00865B19">
        <w:rPr>
          <w:rFonts w:eastAsia="SimSun"/>
          <w:szCs w:val="20"/>
        </w:rPr>
        <w:t>(ff)</w:t>
      </w:r>
      <w:r w:rsidRPr="00865B19">
        <w:rPr>
          <w:rFonts w:eastAsia="SimSun"/>
          <w:szCs w:val="20"/>
        </w:rPr>
        <w:tab/>
        <w:t>Section 6.6.9.1, Payment for Emergency Power Increase Directed by ERCOT;</w:t>
      </w:r>
    </w:p>
    <w:p w14:paraId="23A321FC" w14:textId="77777777" w:rsidR="00865B19" w:rsidRPr="00865B19" w:rsidRDefault="00865B19" w:rsidP="00865B19">
      <w:pPr>
        <w:spacing w:after="240"/>
        <w:ind w:left="1440" w:hanging="720"/>
        <w:rPr>
          <w:rFonts w:eastAsia="SimSun"/>
          <w:szCs w:val="20"/>
        </w:rPr>
      </w:pPr>
      <w:r w:rsidRPr="00865B19">
        <w:rPr>
          <w:rFonts w:eastAsia="SimSun"/>
          <w:szCs w:val="20"/>
        </w:rPr>
        <w:t>(gg)</w:t>
      </w:r>
      <w:r w:rsidRPr="00865B19">
        <w:rPr>
          <w:rFonts w:eastAsia="SimSun"/>
          <w:szCs w:val="20"/>
        </w:rPr>
        <w:tab/>
        <w:t>Section 6.6.9.2, Charge for Emergency Power Increases;</w:t>
      </w:r>
    </w:p>
    <w:p w14:paraId="445B8BA0"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hh</w:t>
      </w:r>
      <w:proofErr w:type="spellEnd"/>
      <w:r w:rsidRPr="00865B19">
        <w:rPr>
          <w:rFonts w:eastAsia="SimSun"/>
          <w:szCs w:val="20"/>
        </w:rPr>
        <w:t>)</w:t>
      </w:r>
      <w:r w:rsidRPr="00865B19">
        <w:rPr>
          <w:rFonts w:eastAsia="SimSun"/>
          <w:szCs w:val="20"/>
        </w:rPr>
        <w:tab/>
        <w:t>Section 6.6.10, Real-Time Revenue Neutrality Allocation;</w:t>
      </w:r>
    </w:p>
    <w:p w14:paraId="0708531E" w14:textId="77777777" w:rsidR="00865B19" w:rsidRPr="00865B19" w:rsidRDefault="00865B19" w:rsidP="00865B19">
      <w:pPr>
        <w:spacing w:after="240"/>
        <w:ind w:left="1440" w:hanging="720"/>
        <w:rPr>
          <w:rFonts w:eastAsia="SimSun"/>
          <w:szCs w:val="20"/>
        </w:rPr>
      </w:pPr>
      <w:r w:rsidRPr="00865B19">
        <w:rPr>
          <w:rFonts w:eastAsia="SimSun"/>
          <w:szCs w:val="20"/>
        </w:rPr>
        <w:t>(ii)</w:t>
      </w:r>
      <w:r w:rsidRPr="00865B19">
        <w:rPr>
          <w:rFonts w:eastAsia="SimSun"/>
          <w:szCs w:val="20"/>
        </w:rPr>
        <w:tab/>
        <w:t>Section 6.6.14.2, Firm Fuel Supply Service Hourly Standby Fee Payment and Fuel Replacement Cost Recovery;</w:t>
      </w:r>
    </w:p>
    <w:p w14:paraId="65695F2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jj</w:t>
      </w:r>
      <w:proofErr w:type="spellEnd"/>
      <w:r w:rsidRPr="00865B19">
        <w:rPr>
          <w:rFonts w:eastAsia="SimSun"/>
          <w:szCs w:val="20"/>
        </w:rPr>
        <w:t>)</w:t>
      </w:r>
      <w:r w:rsidRPr="00865B19">
        <w:rPr>
          <w:rFonts w:eastAsia="SimSun"/>
          <w:szCs w:val="20"/>
        </w:rPr>
        <w:tab/>
        <w:t>Section 6.6.14.3, Firm Fuel Supply Service Capacity Charge;</w:t>
      </w:r>
    </w:p>
    <w:p w14:paraId="1673DF97" w14:textId="77777777" w:rsidR="00865B19" w:rsidRPr="00865B19" w:rsidRDefault="00865B19" w:rsidP="00865B19">
      <w:pPr>
        <w:spacing w:after="240"/>
        <w:ind w:left="1440" w:hanging="720"/>
        <w:rPr>
          <w:rFonts w:eastAsia="SimSun"/>
          <w:szCs w:val="20"/>
        </w:rPr>
      </w:pPr>
      <w:r w:rsidRPr="00865B19">
        <w:rPr>
          <w:rFonts w:eastAsia="SimSun"/>
          <w:szCs w:val="20"/>
        </w:rPr>
        <w:t>(kk)</w:t>
      </w:r>
      <w:r w:rsidRPr="00865B19">
        <w:rPr>
          <w:rFonts w:eastAsia="SimSun"/>
          <w:szCs w:val="20"/>
        </w:rPr>
        <w:tab/>
        <w:t>Paragraph (1)(a) of Section 6.7.1, Payments for Ancillary Service Capacity Sold in a Supplemental Ancillary Services Market (SASM) or Reconfiguration Supplemental Ancillary Services Market (RSASM);</w:t>
      </w:r>
    </w:p>
    <w:p w14:paraId="765572D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ll</w:t>
      </w:r>
      <w:proofErr w:type="spellEnd"/>
      <w:r w:rsidRPr="00865B19">
        <w:rPr>
          <w:rFonts w:eastAsia="SimSun"/>
          <w:szCs w:val="20"/>
        </w:rPr>
        <w:t>)</w:t>
      </w:r>
      <w:r w:rsidRPr="00865B19">
        <w:rPr>
          <w:rFonts w:eastAsia="SimSun"/>
          <w:szCs w:val="20"/>
        </w:rPr>
        <w:tab/>
        <w:t>Paragraph (1)(b) of Section 6.7.1;</w:t>
      </w:r>
    </w:p>
    <w:p w14:paraId="47231A17"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(mm)</w:t>
      </w:r>
      <w:r w:rsidRPr="00865B19">
        <w:rPr>
          <w:rFonts w:eastAsia="SimSun"/>
          <w:szCs w:val="20"/>
        </w:rPr>
        <w:tab/>
        <w:t>Paragraph (1)(c) of Section 6.7.1;</w:t>
      </w:r>
    </w:p>
    <w:p w14:paraId="28ACAD90"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nn</w:t>
      </w:r>
      <w:proofErr w:type="spellEnd"/>
      <w:r w:rsidRPr="00865B19">
        <w:rPr>
          <w:rFonts w:eastAsia="SimSun"/>
          <w:szCs w:val="20"/>
        </w:rPr>
        <w:t>)</w:t>
      </w:r>
      <w:r w:rsidRPr="00865B19">
        <w:rPr>
          <w:rFonts w:eastAsia="SimSun"/>
          <w:szCs w:val="20"/>
        </w:rPr>
        <w:tab/>
        <w:t xml:space="preserve">Paragraph (1)(d) of Section 6.7.1; </w:t>
      </w:r>
    </w:p>
    <w:p w14:paraId="038B328D"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oo</w:t>
      </w:r>
      <w:proofErr w:type="spellEnd"/>
      <w:r w:rsidRPr="00865B19">
        <w:rPr>
          <w:rFonts w:eastAsia="SimSun"/>
          <w:szCs w:val="20"/>
        </w:rPr>
        <w:t>)</w:t>
      </w:r>
      <w:r w:rsidRPr="00865B19">
        <w:rPr>
          <w:rFonts w:eastAsia="SimSun"/>
          <w:szCs w:val="20"/>
        </w:rPr>
        <w:tab/>
        <w:t xml:space="preserve">Paragraph (1)(e) of Section 6.7.1; </w:t>
      </w:r>
    </w:p>
    <w:p w14:paraId="0E1EF868" w14:textId="77777777" w:rsidR="00865B19" w:rsidRPr="00865B19" w:rsidRDefault="00865B19" w:rsidP="00865B19">
      <w:pPr>
        <w:spacing w:after="240"/>
        <w:ind w:left="1440" w:hanging="720"/>
        <w:rPr>
          <w:rFonts w:eastAsia="SimSun"/>
          <w:szCs w:val="20"/>
        </w:rPr>
      </w:pPr>
      <w:r w:rsidRPr="00865B19">
        <w:rPr>
          <w:rFonts w:eastAsia="SimSun"/>
          <w:szCs w:val="20"/>
        </w:rPr>
        <w:t>(pp)</w:t>
      </w:r>
      <w:r w:rsidRPr="00865B19">
        <w:rPr>
          <w:rFonts w:eastAsia="SimSun"/>
          <w:szCs w:val="20"/>
        </w:rPr>
        <w:tab/>
        <w:t>Paragraph (1)(a) of Section 6.7.2, Payments for Ancillary Service Capacity Assigned in Real-Time Operations;</w:t>
      </w:r>
    </w:p>
    <w:p w14:paraId="552C7590"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qq</w:t>
      </w:r>
      <w:proofErr w:type="spellEnd"/>
      <w:r w:rsidRPr="00865B19">
        <w:rPr>
          <w:rFonts w:eastAsia="SimSun"/>
          <w:szCs w:val="20"/>
        </w:rPr>
        <w:t>)</w:t>
      </w:r>
      <w:r w:rsidRPr="00865B19">
        <w:rPr>
          <w:rFonts w:eastAsia="SimSun"/>
          <w:szCs w:val="20"/>
        </w:rPr>
        <w:tab/>
        <w:t>Paragraph (1)(b) of Section 6.7.2;</w:t>
      </w:r>
    </w:p>
    <w:p w14:paraId="25A6EF9A"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rr</w:t>
      </w:r>
      <w:proofErr w:type="spellEnd"/>
      <w:r w:rsidRPr="00865B19">
        <w:rPr>
          <w:rFonts w:eastAsia="SimSun"/>
          <w:szCs w:val="20"/>
        </w:rPr>
        <w:t>)</w:t>
      </w:r>
      <w:r w:rsidRPr="00865B19">
        <w:rPr>
          <w:rFonts w:eastAsia="SimSun"/>
          <w:szCs w:val="20"/>
        </w:rPr>
        <w:tab/>
        <w:t xml:space="preserve">Paragraph (1)(c) of Section 6.7.2; </w:t>
      </w:r>
    </w:p>
    <w:p w14:paraId="1042BC11" w14:textId="77777777" w:rsidR="00865B19" w:rsidRPr="00865B19" w:rsidRDefault="00865B19" w:rsidP="00865B19">
      <w:pPr>
        <w:spacing w:after="240"/>
        <w:ind w:left="1440" w:hanging="720"/>
        <w:rPr>
          <w:rFonts w:eastAsia="SimSun"/>
          <w:szCs w:val="20"/>
        </w:rPr>
      </w:pPr>
      <w:r w:rsidRPr="00865B19">
        <w:rPr>
          <w:rFonts w:eastAsia="SimSun"/>
          <w:szCs w:val="20"/>
        </w:rPr>
        <w:t>(ss)</w:t>
      </w:r>
      <w:r w:rsidRPr="00865B19">
        <w:rPr>
          <w:rFonts w:eastAsia="SimSun"/>
          <w:szCs w:val="20"/>
        </w:rPr>
        <w:tab/>
        <w:t>Paragraph (1)(a) of Section 6.7.2.1, Charges for Infeasible Ancillary Service Capacity Due to Transmission Constraints;</w:t>
      </w:r>
    </w:p>
    <w:p w14:paraId="6B3598D6"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tt</w:t>
      </w:r>
      <w:proofErr w:type="spellEnd"/>
      <w:r w:rsidRPr="00865B19">
        <w:rPr>
          <w:rFonts w:eastAsia="SimSun"/>
          <w:szCs w:val="20"/>
        </w:rPr>
        <w:t>)</w:t>
      </w:r>
      <w:r w:rsidRPr="00865B19">
        <w:rPr>
          <w:rFonts w:eastAsia="SimSun"/>
          <w:szCs w:val="20"/>
        </w:rPr>
        <w:tab/>
        <w:t>Paragraph (1)(b) of Section 6.7.2.1;</w:t>
      </w:r>
    </w:p>
    <w:p w14:paraId="02354095"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uu</w:t>
      </w:r>
      <w:proofErr w:type="spellEnd"/>
      <w:r w:rsidRPr="00865B19">
        <w:rPr>
          <w:rFonts w:eastAsia="SimSun"/>
          <w:szCs w:val="20"/>
        </w:rPr>
        <w:t>)</w:t>
      </w:r>
      <w:r w:rsidRPr="00865B19">
        <w:rPr>
          <w:rFonts w:eastAsia="SimSun"/>
          <w:szCs w:val="20"/>
        </w:rPr>
        <w:tab/>
        <w:t>Paragraph (1)(c) of Section 6.7.2.1;</w:t>
      </w:r>
    </w:p>
    <w:p w14:paraId="4FFB4AE7"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vv</w:t>
      </w:r>
      <w:proofErr w:type="spellEnd"/>
      <w:r w:rsidRPr="00865B19">
        <w:rPr>
          <w:rFonts w:eastAsia="SimSun"/>
          <w:szCs w:val="20"/>
        </w:rPr>
        <w:t>)</w:t>
      </w:r>
      <w:r w:rsidRPr="00865B19">
        <w:rPr>
          <w:rFonts w:eastAsia="SimSun"/>
          <w:szCs w:val="20"/>
        </w:rPr>
        <w:tab/>
        <w:t>Paragraph (1)(d) of Section 6.7.2.1;</w:t>
      </w:r>
    </w:p>
    <w:p w14:paraId="7675514A" w14:textId="77777777" w:rsidR="00865B19" w:rsidRPr="00865B19" w:rsidRDefault="00865B19" w:rsidP="00865B19">
      <w:pPr>
        <w:spacing w:after="240"/>
        <w:ind w:left="1440" w:hanging="720"/>
        <w:rPr>
          <w:rFonts w:eastAsia="SimSun"/>
          <w:szCs w:val="20"/>
        </w:rPr>
      </w:pPr>
      <w:r w:rsidRPr="00865B19">
        <w:rPr>
          <w:rFonts w:eastAsia="SimSun"/>
          <w:szCs w:val="20"/>
        </w:rPr>
        <w:t>(ww)</w:t>
      </w:r>
      <w:r w:rsidRPr="00865B19">
        <w:rPr>
          <w:rFonts w:eastAsia="SimSun"/>
          <w:szCs w:val="20"/>
        </w:rPr>
        <w:tab/>
        <w:t>Paragraph (1)(e) of Section 6.7.2.1;</w:t>
      </w:r>
    </w:p>
    <w:p w14:paraId="0DBC7EC5" w14:textId="77777777" w:rsidR="00865B19" w:rsidRPr="00865B19" w:rsidRDefault="00865B19" w:rsidP="00865B19">
      <w:pPr>
        <w:spacing w:after="240"/>
        <w:ind w:left="1440" w:hanging="720"/>
        <w:rPr>
          <w:rFonts w:eastAsia="SimSun"/>
          <w:szCs w:val="20"/>
        </w:rPr>
      </w:pPr>
      <w:r w:rsidRPr="00865B19">
        <w:rPr>
          <w:rFonts w:eastAsia="SimSun"/>
          <w:szCs w:val="20"/>
        </w:rPr>
        <w:t>(xx)</w:t>
      </w:r>
      <w:r w:rsidRPr="00865B19">
        <w:rPr>
          <w:rFonts w:eastAsia="SimSun"/>
          <w:szCs w:val="20"/>
        </w:rPr>
        <w:tab/>
        <w:t>Paragraph (1)(a) of Section 6.7.3, Charges for Ancillary Service Capacity Replaced Due to Failure to Provide;</w:t>
      </w:r>
    </w:p>
    <w:p w14:paraId="1357FAD9"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yy</w:t>
      </w:r>
      <w:proofErr w:type="spellEnd"/>
      <w:r w:rsidRPr="00865B19">
        <w:rPr>
          <w:rFonts w:eastAsia="SimSun"/>
          <w:szCs w:val="20"/>
        </w:rPr>
        <w:t>)</w:t>
      </w:r>
      <w:r w:rsidRPr="00865B19">
        <w:rPr>
          <w:rFonts w:eastAsia="SimSun"/>
          <w:szCs w:val="20"/>
        </w:rPr>
        <w:tab/>
        <w:t>Paragraph (1)(b) of Section 6.7.3;</w:t>
      </w:r>
    </w:p>
    <w:p w14:paraId="313F21E9"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zz</w:t>
      </w:r>
      <w:proofErr w:type="spellEnd"/>
      <w:r w:rsidRPr="00865B19">
        <w:rPr>
          <w:rFonts w:eastAsia="SimSun"/>
          <w:szCs w:val="20"/>
        </w:rPr>
        <w:t>)</w:t>
      </w:r>
      <w:r w:rsidRPr="00865B19">
        <w:rPr>
          <w:rFonts w:eastAsia="SimSun"/>
          <w:szCs w:val="20"/>
        </w:rPr>
        <w:tab/>
        <w:t>Paragraph (1)(c) of Section 6.7.3;</w:t>
      </w:r>
    </w:p>
    <w:p w14:paraId="5E04C1A2"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aaa</w:t>
      </w:r>
      <w:proofErr w:type="spellEnd"/>
      <w:r w:rsidRPr="00865B19">
        <w:rPr>
          <w:rFonts w:eastAsia="SimSun"/>
          <w:szCs w:val="20"/>
        </w:rPr>
        <w:t>)</w:t>
      </w:r>
      <w:r w:rsidRPr="00865B19">
        <w:rPr>
          <w:rFonts w:eastAsia="SimSun"/>
          <w:szCs w:val="20"/>
        </w:rPr>
        <w:tab/>
        <w:t>Paragraph (1)(d) of Section 6.7.3;</w:t>
      </w:r>
    </w:p>
    <w:p w14:paraId="77854375"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bbb</w:t>
      </w:r>
      <w:proofErr w:type="spellEnd"/>
      <w:r w:rsidRPr="00865B19">
        <w:rPr>
          <w:rFonts w:eastAsia="SimSun"/>
          <w:szCs w:val="20"/>
        </w:rPr>
        <w:t>)</w:t>
      </w:r>
      <w:r w:rsidRPr="00865B19">
        <w:rPr>
          <w:rFonts w:eastAsia="SimSun"/>
          <w:szCs w:val="20"/>
        </w:rPr>
        <w:tab/>
        <w:t>Paragraph (1)(e) of Section 6.7.3;</w:t>
      </w:r>
    </w:p>
    <w:p w14:paraId="4E79D704" w14:textId="77777777" w:rsidR="00865B19" w:rsidRPr="00865B19" w:rsidRDefault="00865B19" w:rsidP="00865B19">
      <w:pPr>
        <w:spacing w:after="240"/>
        <w:ind w:left="1440" w:hanging="720"/>
        <w:rPr>
          <w:rFonts w:eastAsia="SimSun"/>
          <w:szCs w:val="20"/>
        </w:rPr>
      </w:pPr>
      <w:r w:rsidRPr="00865B19">
        <w:rPr>
          <w:rFonts w:eastAsia="SimSun"/>
          <w:szCs w:val="20"/>
        </w:rPr>
        <w:t>(ccc)</w:t>
      </w:r>
      <w:r w:rsidRPr="00865B19">
        <w:rPr>
          <w:rFonts w:eastAsia="SimSun"/>
          <w:szCs w:val="20"/>
        </w:rPr>
        <w:tab/>
        <w:t>Paragraph (2) of Section 6.7.4, Adjustments to Cost Allocations for Ancillary Services Procurement;</w:t>
      </w:r>
    </w:p>
    <w:p w14:paraId="333A8381"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ddd</w:t>
      </w:r>
      <w:proofErr w:type="spellEnd"/>
      <w:r w:rsidRPr="00865B19">
        <w:rPr>
          <w:rFonts w:eastAsia="SimSun"/>
          <w:szCs w:val="20"/>
        </w:rPr>
        <w:t>)</w:t>
      </w:r>
      <w:r w:rsidRPr="00865B19">
        <w:rPr>
          <w:rFonts w:eastAsia="SimSun"/>
          <w:szCs w:val="20"/>
        </w:rPr>
        <w:tab/>
        <w:t>Paragraph (3) of Section 6.7.4;</w:t>
      </w:r>
    </w:p>
    <w:p w14:paraId="66D3B78A"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eee</w:t>
      </w:r>
      <w:proofErr w:type="spellEnd"/>
      <w:r w:rsidRPr="00865B19">
        <w:rPr>
          <w:rFonts w:eastAsia="SimSun"/>
          <w:szCs w:val="20"/>
        </w:rPr>
        <w:t>)</w:t>
      </w:r>
      <w:r w:rsidRPr="00865B19">
        <w:rPr>
          <w:rFonts w:eastAsia="SimSun"/>
          <w:szCs w:val="20"/>
        </w:rPr>
        <w:tab/>
        <w:t>Paragraph (4) of Section 6.7.4;</w:t>
      </w:r>
    </w:p>
    <w:p w14:paraId="63351481"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fff</w:t>
      </w:r>
      <w:proofErr w:type="spellEnd"/>
      <w:r w:rsidRPr="00865B19">
        <w:rPr>
          <w:rFonts w:eastAsia="SimSun"/>
          <w:szCs w:val="20"/>
        </w:rPr>
        <w:t>)</w:t>
      </w:r>
      <w:r w:rsidRPr="00865B19">
        <w:rPr>
          <w:rFonts w:eastAsia="SimSun"/>
          <w:szCs w:val="20"/>
        </w:rPr>
        <w:tab/>
        <w:t xml:space="preserve">Paragraph (5) of Section 6.7.4; </w:t>
      </w:r>
    </w:p>
    <w:p w14:paraId="06607DDF"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ggg</w:t>
      </w:r>
      <w:proofErr w:type="spellEnd"/>
      <w:r w:rsidRPr="00865B19">
        <w:rPr>
          <w:rFonts w:eastAsia="SimSun"/>
          <w:szCs w:val="20"/>
        </w:rPr>
        <w:t>)</w:t>
      </w:r>
      <w:r w:rsidRPr="00865B19">
        <w:rPr>
          <w:rFonts w:eastAsia="SimSun"/>
          <w:szCs w:val="20"/>
        </w:rPr>
        <w:tab/>
        <w:t>Paragraph (6) of Section 6.7.4;</w:t>
      </w:r>
    </w:p>
    <w:p w14:paraId="3EC981CB"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hhh</w:t>
      </w:r>
      <w:proofErr w:type="spellEnd"/>
      <w:r w:rsidRPr="00865B19">
        <w:rPr>
          <w:rFonts w:eastAsia="SimSun"/>
          <w:szCs w:val="20"/>
        </w:rPr>
        <w:t>)</w:t>
      </w:r>
      <w:r w:rsidRPr="00865B19">
        <w:rPr>
          <w:rFonts w:eastAsia="SimSun"/>
          <w:szCs w:val="20"/>
        </w:rPr>
        <w:tab/>
        <w:t>Paragraph (7) of Section 6.7.5, Real-Time Ancillary Service Imbalance Payment or Charge (Real-Time Ancillary Service Imbalance Amount);</w:t>
      </w:r>
    </w:p>
    <w:p w14:paraId="538521E9"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(iii)</w:t>
      </w:r>
      <w:r w:rsidRPr="00865B19">
        <w:rPr>
          <w:rFonts w:eastAsia="SimSun"/>
          <w:szCs w:val="20"/>
        </w:rPr>
        <w:tab/>
        <w:t>Paragraph (7) of Section 6.7.5, (Real-Time Reliability Deployment Ancillary Service Imbalance Amount);</w:t>
      </w:r>
    </w:p>
    <w:p w14:paraId="3572C75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jjj</w:t>
      </w:r>
      <w:proofErr w:type="spellEnd"/>
      <w:r w:rsidRPr="00865B19">
        <w:rPr>
          <w:rFonts w:eastAsia="SimSun"/>
          <w:szCs w:val="20"/>
        </w:rPr>
        <w:t>)</w:t>
      </w:r>
      <w:r w:rsidRPr="00865B19">
        <w:rPr>
          <w:rFonts w:eastAsia="SimSun"/>
          <w:szCs w:val="20"/>
        </w:rPr>
        <w:tab/>
        <w:t xml:space="preserve">Paragraph (8) of Section 6.7.5, (Real-Time RUC Ancillary Service Reserve Amount); </w:t>
      </w:r>
    </w:p>
    <w:p w14:paraId="0F55B9A2"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kkk</w:t>
      </w:r>
      <w:proofErr w:type="spellEnd"/>
      <w:r w:rsidRPr="00865B19">
        <w:rPr>
          <w:rFonts w:eastAsia="SimSun"/>
          <w:szCs w:val="20"/>
        </w:rPr>
        <w:t>)</w:t>
      </w:r>
      <w:r w:rsidRPr="00865B19">
        <w:rPr>
          <w:rFonts w:eastAsia="SimSun"/>
          <w:szCs w:val="20"/>
        </w:rPr>
        <w:tab/>
        <w:t xml:space="preserve">Paragraph (8) of Section 6.7.5, (Real-Time Reliability Deployment RUC Ancillary Service Reserve Amount); </w:t>
      </w:r>
    </w:p>
    <w:p w14:paraId="66BF46B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lll</w:t>
      </w:r>
      <w:proofErr w:type="spellEnd"/>
      <w:r w:rsidRPr="00865B19">
        <w:rPr>
          <w:rFonts w:eastAsia="SimSun"/>
          <w:szCs w:val="20"/>
        </w:rPr>
        <w:t>)</w:t>
      </w:r>
      <w:r w:rsidRPr="00865B19">
        <w:rPr>
          <w:rFonts w:eastAsia="SimSun"/>
          <w:szCs w:val="20"/>
        </w:rPr>
        <w:tab/>
        <w:t>Section 6.7.6, Real-Time Ancillary Service Imbalance Revenue Neutrality Allocation (Load-Allocated Ancillary Service Imbalance Revenue Neutrality Amount);</w:t>
      </w:r>
    </w:p>
    <w:p w14:paraId="530852D6" w14:textId="77777777" w:rsidR="00865B19" w:rsidRPr="00865B19" w:rsidRDefault="00865B19" w:rsidP="00865B19">
      <w:pPr>
        <w:spacing w:after="240"/>
        <w:ind w:left="1440" w:hanging="720"/>
        <w:rPr>
          <w:rFonts w:eastAsia="SimSun"/>
          <w:szCs w:val="20"/>
        </w:rPr>
      </w:pPr>
      <w:r w:rsidRPr="00865B19">
        <w:rPr>
          <w:rFonts w:eastAsia="SimSun"/>
          <w:szCs w:val="20"/>
        </w:rPr>
        <w:t>(mmm)</w:t>
      </w:r>
      <w:r w:rsidRPr="00865B19">
        <w:rPr>
          <w:rFonts w:eastAsia="SimSun"/>
          <w:szCs w:val="20"/>
        </w:rPr>
        <w:tab/>
        <w:t>Section 6.7.6, (Load-Allocated Reliability Deployment Ancillary Service Imbalance Revenue Neutrality Amount);</w:t>
      </w:r>
    </w:p>
    <w:p w14:paraId="015EC7B8"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nnn</w:t>
      </w:r>
      <w:proofErr w:type="spellEnd"/>
      <w:r w:rsidRPr="00865B19">
        <w:rPr>
          <w:rFonts w:eastAsia="SimSun"/>
          <w:szCs w:val="20"/>
        </w:rPr>
        <w:t>)</w:t>
      </w:r>
      <w:r w:rsidRPr="00865B19">
        <w:rPr>
          <w:rFonts w:eastAsia="SimSun"/>
          <w:szCs w:val="20"/>
        </w:rPr>
        <w:tab/>
        <w:t>Section 7.9.2.1, Payments and Charges for PTP Obligations Settled in Real-Time; and</w:t>
      </w:r>
    </w:p>
    <w:p w14:paraId="2C208781"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r w:rsidRPr="00865B19">
        <w:rPr>
          <w:rFonts w:eastAsia="SimSun"/>
          <w:szCs w:val="20"/>
        </w:rPr>
        <w:t>ooo</w:t>
      </w:r>
      <w:proofErr w:type="spellEnd"/>
      <w:r w:rsidRPr="00865B19">
        <w:rPr>
          <w:rFonts w:eastAsia="SimSun"/>
          <w:szCs w:val="20"/>
        </w:rPr>
        <w:t>)</w:t>
      </w:r>
      <w:r w:rsidRPr="00865B19">
        <w:rPr>
          <w:rFonts w:eastAsia="SimSun"/>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65B19" w:rsidRPr="00865B19" w14:paraId="7B6416BE" w14:textId="77777777" w:rsidTr="00865B19">
        <w:tc>
          <w:tcPr>
            <w:tcW w:w="9766" w:type="dxa"/>
            <w:tcBorders>
              <w:top w:val="single" w:sz="4" w:space="0" w:color="auto"/>
              <w:left w:val="single" w:sz="4" w:space="0" w:color="auto"/>
              <w:bottom w:val="single" w:sz="4" w:space="0" w:color="auto"/>
              <w:right w:val="single" w:sz="4" w:space="0" w:color="auto"/>
            </w:tcBorders>
            <w:shd w:val="clear" w:color="auto" w:fill="D9D9D9"/>
          </w:tcPr>
          <w:p w14:paraId="76FB3967" w14:textId="77777777" w:rsidR="00865B19" w:rsidRPr="00865B19" w:rsidRDefault="00865B19" w:rsidP="00865B19">
            <w:pPr>
              <w:spacing w:before="120" w:after="240"/>
              <w:rPr>
                <w:rFonts w:eastAsia="SimSun"/>
                <w:b/>
                <w:i/>
                <w:iCs/>
                <w:szCs w:val="20"/>
              </w:rPr>
            </w:pPr>
            <w:r w:rsidRPr="00865B19">
              <w:rPr>
                <w:rFonts w:eastAsia="SimSun"/>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1ED60C15" w14:textId="77777777" w:rsidR="00865B19" w:rsidRPr="00865B19" w:rsidRDefault="00865B19" w:rsidP="00865B19">
            <w:pPr>
              <w:spacing w:after="240"/>
              <w:ind w:left="720" w:hanging="720"/>
              <w:rPr>
                <w:rFonts w:eastAsia="SimSun"/>
                <w:szCs w:val="20"/>
              </w:rPr>
            </w:pPr>
            <w:r w:rsidRPr="00865B19">
              <w:rPr>
                <w:rFonts w:eastAsia="SimSun"/>
                <w:szCs w:val="20"/>
              </w:rPr>
              <w:t>(1)</w:t>
            </w:r>
            <w:r w:rsidRPr="00865B19">
              <w:rPr>
                <w:rFonts w:eastAsia="SimSun"/>
                <w:szCs w:val="20"/>
              </w:rPr>
              <w:tab/>
              <w:t>ERCOT shall provide, on each RTM Settlement Statement, the dollar amount for each RTM Settlement charge and payment.  The RTM Settlement “Charge Types” are:</w:t>
            </w:r>
          </w:p>
          <w:p w14:paraId="149A53D4"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Section 5.7.1, RUC Make-Whole Payment;</w:t>
            </w:r>
          </w:p>
          <w:p w14:paraId="7F8EA974"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 xml:space="preserve">Section 5.7.2, RUC </w:t>
            </w:r>
            <w:proofErr w:type="spellStart"/>
            <w:r w:rsidRPr="00865B19">
              <w:rPr>
                <w:rFonts w:eastAsia="SimSun"/>
                <w:szCs w:val="20"/>
              </w:rPr>
              <w:t>Clawback</w:t>
            </w:r>
            <w:proofErr w:type="spellEnd"/>
            <w:r w:rsidRPr="00865B19">
              <w:rPr>
                <w:rFonts w:eastAsia="SimSun"/>
                <w:szCs w:val="20"/>
              </w:rPr>
              <w:t xml:space="preserve"> Charge;</w:t>
            </w:r>
          </w:p>
          <w:p w14:paraId="1F07C53F" w14:textId="77777777" w:rsidR="00865B19" w:rsidRPr="00865B19" w:rsidRDefault="00865B19" w:rsidP="00865B19">
            <w:pPr>
              <w:spacing w:after="240"/>
              <w:ind w:left="1440" w:hanging="720"/>
              <w:rPr>
                <w:rFonts w:eastAsia="SimSun"/>
                <w:szCs w:val="20"/>
              </w:rPr>
            </w:pPr>
            <w:r w:rsidRPr="00865B19">
              <w:rPr>
                <w:rFonts w:eastAsia="SimSun"/>
                <w:szCs w:val="20"/>
              </w:rPr>
              <w:t>(c)</w:t>
            </w:r>
            <w:r w:rsidRPr="00865B19">
              <w:rPr>
                <w:rFonts w:eastAsia="SimSun"/>
                <w:szCs w:val="20"/>
              </w:rPr>
              <w:tab/>
              <w:t>Section 5.7.3, Payment When ERCOT Decommits a QSE-Committed Resource;</w:t>
            </w:r>
          </w:p>
          <w:p w14:paraId="0826D057" w14:textId="77777777" w:rsidR="00865B19" w:rsidRPr="00865B19" w:rsidRDefault="00865B19" w:rsidP="00865B19">
            <w:pPr>
              <w:spacing w:after="240"/>
              <w:ind w:left="1440" w:hanging="720"/>
              <w:rPr>
                <w:ins w:id="2315" w:author="ERCOT" w:date="2024-02-19T13:56:00Z"/>
                <w:rFonts w:eastAsia="SimSun"/>
                <w:szCs w:val="20"/>
              </w:rPr>
            </w:pPr>
            <w:ins w:id="2316" w:author="ERCOT" w:date="2024-02-19T13:56:00Z">
              <w:r w:rsidRPr="00865B19">
                <w:rPr>
                  <w:rFonts w:eastAsia="SimSun"/>
                  <w:szCs w:val="20"/>
                </w:rPr>
                <w:t>(d)</w:t>
              </w:r>
              <w:r w:rsidRPr="00865B19">
                <w:rPr>
                  <w:rFonts w:eastAsia="SimSun"/>
                  <w:szCs w:val="20"/>
                </w:rPr>
                <w:tab/>
                <w:t>Section 5.7.4.1, RUC DRRS-Short Charge;</w:t>
              </w:r>
            </w:ins>
          </w:p>
          <w:p w14:paraId="541353E6" w14:textId="77777777" w:rsidR="00865B19" w:rsidRPr="00865B19" w:rsidRDefault="00865B19" w:rsidP="00865B19">
            <w:pPr>
              <w:spacing w:after="240"/>
              <w:ind w:left="1440" w:hanging="720"/>
              <w:rPr>
                <w:rFonts w:eastAsia="SimSun"/>
                <w:szCs w:val="20"/>
              </w:rPr>
            </w:pPr>
            <w:r w:rsidRPr="00865B19">
              <w:rPr>
                <w:rFonts w:eastAsia="SimSun"/>
                <w:szCs w:val="20"/>
              </w:rPr>
              <w:t>(</w:t>
            </w:r>
            <w:ins w:id="2317" w:author="ERCOT" w:date="2024-03-19T13:00:00Z">
              <w:r w:rsidRPr="00865B19">
                <w:rPr>
                  <w:rFonts w:eastAsia="SimSun"/>
                  <w:szCs w:val="20"/>
                </w:rPr>
                <w:t>e</w:t>
              </w:r>
            </w:ins>
            <w:del w:id="2318" w:author="ERCOT" w:date="2024-03-19T13:00:00Z">
              <w:r w:rsidRPr="00865B19" w:rsidDel="00582CEF">
                <w:rPr>
                  <w:rFonts w:eastAsia="SimSun"/>
                  <w:szCs w:val="20"/>
                </w:rPr>
                <w:delText>d</w:delText>
              </w:r>
            </w:del>
            <w:r w:rsidRPr="00865B19">
              <w:rPr>
                <w:rFonts w:eastAsia="SimSun"/>
                <w:szCs w:val="20"/>
              </w:rPr>
              <w:t>)</w:t>
            </w:r>
            <w:r w:rsidRPr="00865B19">
              <w:rPr>
                <w:rFonts w:eastAsia="SimSun"/>
                <w:szCs w:val="20"/>
              </w:rPr>
              <w:tab/>
              <w:t>Section 5.7.4.</w:t>
            </w:r>
            <w:ins w:id="2319" w:author="ERCOT" w:date="2024-02-19T13:57:00Z">
              <w:r w:rsidRPr="00865B19">
                <w:rPr>
                  <w:rFonts w:eastAsia="SimSun"/>
                  <w:szCs w:val="20"/>
                </w:rPr>
                <w:t>2</w:t>
              </w:r>
            </w:ins>
            <w:del w:id="2320" w:author="ERCOT" w:date="2024-02-19T13:57:00Z">
              <w:r w:rsidRPr="00865B19" w:rsidDel="00D07787">
                <w:rPr>
                  <w:rFonts w:eastAsia="SimSun"/>
                  <w:szCs w:val="20"/>
                </w:rPr>
                <w:delText>1</w:delText>
              </w:r>
            </w:del>
            <w:r w:rsidRPr="00865B19">
              <w:rPr>
                <w:rFonts w:eastAsia="SimSun"/>
                <w:szCs w:val="20"/>
              </w:rPr>
              <w:t>, RUC Capacity-Short Charge;</w:t>
            </w:r>
          </w:p>
          <w:p w14:paraId="04868489" w14:textId="77777777" w:rsidR="00865B19" w:rsidRPr="00865B19" w:rsidRDefault="00865B19" w:rsidP="00865B19">
            <w:pPr>
              <w:spacing w:after="240"/>
              <w:ind w:left="1440" w:hanging="720"/>
              <w:rPr>
                <w:rFonts w:eastAsia="SimSun"/>
                <w:szCs w:val="20"/>
              </w:rPr>
            </w:pPr>
            <w:r w:rsidRPr="00865B19">
              <w:rPr>
                <w:rFonts w:eastAsia="SimSun"/>
                <w:szCs w:val="20"/>
              </w:rPr>
              <w:t>(</w:t>
            </w:r>
            <w:ins w:id="2321" w:author="ERCOT" w:date="2024-03-19T13:00:00Z">
              <w:r w:rsidRPr="00865B19">
                <w:rPr>
                  <w:rFonts w:eastAsia="SimSun"/>
                  <w:szCs w:val="20"/>
                </w:rPr>
                <w:t>f</w:t>
              </w:r>
            </w:ins>
            <w:del w:id="2322" w:author="ERCOT" w:date="2024-03-19T13:00:00Z">
              <w:r w:rsidRPr="00865B19" w:rsidDel="00582CEF">
                <w:rPr>
                  <w:rFonts w:eastAsia="SimSun"/>
                  <w:szCs w:val="20"/>
                </w:rPr>
                <w:delText>e</w:delText>
              </w:r>
            </w:del>
            <w:r w:rsidRPr="00865B19">
              <w:rPr>
                <w:rFonts w:eastAsia="SimSun"/>
                <w:szCs w:val="20"/>
              </w:rPr>
              <w:t>)</w:t>
            </w:r>
            <w:r w:rsidRPr="00865B19">
              <w:rPr>
                <w:rFonts w:eastAsia="SimSun"/>
                <w:szCs w:val="20"/>
              </w:rPr>
              <w:tab/>
              <w:t>Section 5.7.4.</w:t>
            </w:r>
            <w:ins w:id="2323" w:author="ERCOT" w:date="2024-02-19T13:57:00Z">
              <w:r w:rsidRPr="00865B19">
                <w:rPr>
                  <w:rFonts w:eastAsia="SimSun"/>
                  <w:szCs w:val="20"/>
                </w:rPr>
                <w:t>3</w:t>
              </w:r>
            </w:ins>
            <w:del w:id="2324" w:author="ERCOT" w:date="2024-02-19T13:57:00Z">
              <w:r w:rsidRPr="00865B19" w:rsidDel="00D07787">
                <w:rPr>
                  <w:rFonts w:eastAsia="SimSun"/>
                  <w:szCs w:val="20"/>
                </w:rPr>
                <w:delText>2</w:delText>
              </w:r>
            </w:del>
            <w:r w:rsidRPr="00865B19">
              <w:rPr>
                <w:rFonts w:eastAsia="SimSun"/>
                <w:szCs w:val="20"/>
              </w:rPr>
              <w:t>, RUC Make-Whole Uplift Charge;</w:t>
            </w:r>
          </w:p>
          <w:p w14:paraId="3797376A" w14:textId="77777777" w:rsidR="00865B19" w:rsidRPr="00865B19" w:rsidRDefault="00865B19" w:rsidP="00865B19">
            <w:pPr>
              <w:spacing w:after="240"/>
              <w:ind w:left="1440" w:hanging="720"/>
              <w:rPr>
                <w:rFonts w:eastAsia="SimSun"/>
                <w:szCs w:val="20"/>
              </w:rPr>
            </w:pPr>
            <w:r w:rsidRPr="00865B19">
              <w:rPr>
                <w:rFonts w:eastAsia="SimSun"/>
                <w:szCs w:val="20"/>
              </w:rPr>
              <w:t>(</w:t>
            </w:r>
            <w:ins w:id="2325" w:author="ERCOT" w:date="2024-03-19T13:00:00Z">
              <w:r w:rsidRPr="00865B19">
                <w:rPr>
                  <w:rFonts w:eastAsia="SimSun"/>
                  <w:szCs w:val="20"/>
                </w:rPr>
                <w:t>g</w:t>
              </w:r>
            </w:ins>
            <w:del w:id="2326" w:author="ERCOT" w:date="2024-03-19T13:00:00Z">
              <w:r w:rsidRPr="00865B19" w:rsidDel="00582CEF">
                <w:rPr>
                  <w:rFonts w:eastAsia="SimSun"/>
                  <w:szCs w:val="20"/>
                </w:rPr>
                <w:delText>f</w:delText>
              </w:r>
            </w:del>
            <w:r w:rsidRPr="00865B19">
              <w:rPr>
                <w:rFonts w:eastAsia="SimSun"/>
                <w:szCs w:val="20"/>
              </w:rPr>
              <w:t>)</w:t>
            </w:r>
            <w:r w:rsidRPr="00865B19">
              <w:rPr>
                <w:rFonts w:eastAsia="SimSun"/>
                <w:szCs w:val="20"/>
              </w:rPr>
              <w:tab/>
              <w:t xml:space="preserve">Section </w:t>
            </w:r>
            <w:hyperlink w:anchor="_Toc109528011" w:history="1">
              <w:r w:rsidRPr="00865B19">
                <w:rPr>
                  <w:rFonts w:eastAsia="SimSun"/>
                  <w:szCs w:val="20"/>
                </w:rPr>
                <w:t xml:space="preserve">5.7.5, RUC </w:t>
              </w:r>
              <w:proofErr w:type="spellStart"/>
              <w:r w:rsidRPr="00865B19">
                <w:rPr>
                  <w:rFonts w:eastAsia="SimSun"/>
                  <w:szCs w:val="20"/>
                </w:rPr>
                <w:t>Clawback</w:t>
              </w:r>
              <w:proofErr w:type="spellEnd"/>
              <w:r w:rsidRPr="00865B19">
                <w:rPr>
                  <w:rFonts w:eastAsia="SimSun"/>
                  <w:szCs w:val="20"/>
                </w:rPr>
                <w:t xml:space="preserve"> Payment</w:t>
              </w:r>
            </w:hyperlink>
            <w:r w:rsidRPr="00865B19">
              <w:rPr>
                <w:rFonts w:eastAsia="SimSun"/>
                <w:szCs w:val="20"/>
              </w:rPr>
              <w:t>;</w:t>
            </w:r>
          </w:p>
          <w:p w14:paraId="3F35A776" w14:textId="77777777" w:rsidR="00865B19" w:rsidRPr="00865B19" w:rsidRDefault="00865B19" w:rsidP="00865B19">
            <w:pPr>
              <w:spacing w:after="240"/>
              <w:ind w:left="1440" w:hanging="720"/>
              <w:rPr>
                <w:rFonts w:eastAsia="SimSun"/>
                <w:szCs w:val="20"/>
              </w:rPr>
            </w:pPr>
            <w:r w:rsidRPr="00865B19">
              <w:rPr>
                <w:rFonts w:eastAsia="SimSun"/>
                <w:szCs w:val="20"/>
              </w:rPr>
              <w:t>(</w:t>
            </w:r>
            <w:ins w:id="2327" w:author="ERCOT" w:date="2024-03-19T13:00:00Z">
              <w:r w:rsidRPr="00865B19">
                <w:rPr>
                  <w:rFonts w:eastAsia="SimSun"/>
                  <w:szCs w:val="20"/>
                </w:rPr>
                <w:t>h</w:t>
              </w:r>
            </w:ins>
            <w:del w:id="2328" w:author="ERCOT" w:date="2024-03-19T13:00:00Z">
              <w:r w:rsidRPr="00865B19" w:rsidDel="00582CEF">
                <w:rPr>
                  <w:rFonts w:eastAsia="SimSun"/>
                  <w:szCs w:val="20"/>
                </w:rPr>
                <w:delText>g</w:delText>
              </w:r>
            </w:del>
            <w:r w:rsidRPr="00865B19">
              <w:rPr>
                <w:rFonts w:eastAsia="SimSun"/>
                <w:szCs w:val="20"/>
              </w:rPr>
              <w:t>)</w:t>
            </w:r>
            <w:r w:rsidRPr="00865B19">
              <w:rPr>
                <w:rFonts w:eastAsia="SimSun"/>
                <w:szCs w:val="20"/>
              </w:rPr>
              <w:tab/>
              <w:t xml:space="preserve">Section </w:t>
            </w:r>
            <w:hyperlink w:anchor="_Toc109528014" w:history="1">
              <w:r w:rsidRPr="00865B19">
                <w:rPr>
                  <w:rFonts w:eastAsia="SimSun"/>
                  <w:szCs w:val="20"/>
                </w:rPr>
                <w:t>5.7.6, RUC Decommitment Charge</w:t>
              </w:r>
            </w:hyperlink>
            <w:r w:rsidRPr="00865B19">
              <w:rPr>
                <w:rFonts w:eastAsia="SimSun"/>
                <w:szCs w:val="20"/>
              </w:rPr>
              <w:t>;</w:t>
            </w:r>
          </w:p>
          <w:p w14:paraId="08663E6D" w14:textId="77777777" w:rsidR="00865B19" w:rsidRPr="00865B19" w:rsidRDefault="00865B19" w:rsidP="00865B19">
            <w:pPr>
              <w:spacing w:after="240"/>
              <w:ind w:left="1440" w:hanging="720"/>
              <w:rPr>
                <w:rFonts w:eastAsia="SimSun"/>
                <w:szCs w:val="20"/>
              </w:rPr>
            </w:pPr>
            <w:r w:rsidRPr="00865B19">
              <w:rPr>
                <w:rFonts w:eastAsia="SimSun"/>
                <w:szCs w:val="20"/>
              </w:rPr>
              <w:t>(</w:t>
            </w:r>
            <w:ins w:id="2329" w:author="ERCOT" w:date="2024-03-19T13:00:00Z">
              <w:r w:rsidRPr="00865B19">
                <w:rPr>
                  <w:rFonts w:eastAsia="SimSun"/>
                  <w:szCs w:val="20"/>
                </w:rPr>
                <w:t>i</w:t>
              </w:r>
            </w:ins>
            <w:del w:id="2330" w:author="ERCOT" w:date="2024-03-19T13:00:00Z">
              <w:r w:rsidRPr="00865B19" w:rsidDel="00582CEF">
                <w:rPr>
                  <w:rFonts w:eastAsia="SimSun"/>
                  <w:szCs w:val="20"/>
                </w:rPr>
                <w:delText>h</w:delText>
              </w:r>
            </w:del>
            <w:r w:rsidRPr="00865B19">
              <w:rPr>
                <w:rFonts w:eastAsia="SimSun"/>
                <w:szCs w:val="20"/>
              </w:rPr>
              <w:t>)</w:t>
            </w:r>
            <w:r w:rsidRPr="00865B19">
              <w:rPr>
                <w:rFonts w:eastAsia="SimSun"/>
                <w:szCs w:val="20"/>
              </w:rPr>
              <w:tab/>
              <w:t xml:space="preserve">Section 6.6.3.1, Real-Time Energy Imbalance Payment or Charge at a Resource Node; </w:t>
            </w:r>
          </w:p>
          <w:p w14:paraId="557585EE"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w:t>
            </w:r>
            <w:ins w:id="2331" w:author="ERCOT" w:date="2024-03-19T13:00:00Z">
              <w:r w:rsidRPr="00865B19">
                <w:rPr>
                  <w:rFonts w:eastAsia="SimSun"/>
                  <w:szCs w:val="20"/>
                </w:rPr>
                <w:t>j</w:t>
              </w:r>
            </w:ins>
            <w:del w:id="2332" w:author="ERCOT" w:date="2024-03-19T13:00:00Z">
              <w:r w:rsidRPr="00865B19" w:rsidDel="00582CEF">
                <w:rPr>
                  <w:rFonts w:eastAsia="SimSun"/>
                  <w:szCs w:val="20"/>
                </w:rPr>
                <w:delText>i</w:delText>
              </w:r>
            </w:del>
            <w:r w:rsidRPr="00865B19">
              <w:rPr>
                <w:rFonts w:eastAsia="SimSun"/>
                <w:szCs w:val="20"/>
              </w:rPr>
              <w:t>)</w:t>
            </w:r>
            <w:r w:rsidRPr="00865B19">
              <w:rPr>
                <w:rFonts w:eastAsia="SimSun"/>
                <w:szCs w:val="20"/>
              </w:rPr>
              <w:tab/>
              <w:t>Section 6.6.3.2, Real-Time Energy Imbalance Payment or Charge at a Load Zone;</w:t>
            </w:r>
          </w:p>
          <w:p w14:paraId="189FED5B" w14:textId="77777777" w:rsidR="00865B19" w:rsidRPr="00865B19" w:rsidRDefault="00865B19" w:rsidP="00865B19">
            <w:pPr>
              <w:spacing w:after="240"/>
              <w:ind w:left="1440" w:hanging="720"/>
              <w:rPr>
                <w:rFonts w:eastAsia="SimSun"/>
                <w:szCs w:val="20"/>
              </w:rPr>
            </w:pPr>
            <w:r w:rsidRPr="00865B19">
              <w:rPr>
                <w:rFonts w:eastAsia="SimSun"/>
                <w:szCs w:val="20"/>
              </w:rPr>
              <w:t>(</w:t>
            </w:r>
            <w:ins w:id="2333" w:author="ERCOT" w:date="2024-03-19T13:00:00Z">
              <w:r w:rsidRPr="00865B19">
                <w:rPr>
                  <w:rFonts w:eastAsia="SimSun"/>
                  <w:szCs w:val="20"/>
                </w:rPr>
                <w:t>k</w:t>
              </w:r>
            </w:ins>
            <w:del w:id="2334" w:author="ERCOT" w:date="2024-03-19T13:00:00Z">
              <w:r w:rsidRPr="00865B19" w:rsidDel="00582CEF">
                <w:rPr>
                  <w:rFonts w:eastAsia="SimSun"/>
                  <w:szCs w:val="20"/>
                </w:rPr>
                <w:delText>j</w:delText>
              </w:r>
            </w:del>
            <w:r w:rsidRPr="00865B19">
              <w:rPr>
                <w:rFonts w:eastAsia="SimSun"/>
                <w:szCs w:val="20"/>
              </w:rPr>
              <w:t>)</w:t>
            </w:r>
            <w:r w:rsidRPr="00865B19">
              <w:rPr>
                <w:rFonts w:eastAsia="SimSun"/>
                <w:szCs w:val="20"/>
              </w:rPr>
              <w:tab/>
              <w:t>Section 6.6.3.3, Real-Time Energy Imbalance Payment or Charge at a Hub;</w:t>
            </w:r>
          </w:p>
          <w:p w14:paraId="4A617321" w14:textId="77777777" w:rsidR="00865B19" w:rsidRPr="00865B19" w:rsidRDefault="00865B19" w:rsidP="00865B19">
            <w:pPr>
              <w:spacing w:after="240"/>
              <w:ind w:left="1440" w:hanging="720"/>
              <w:rPr>
                <w:rFonts w:eastAsia="SimSun"/>
                <w:szCs w:val="20"/>
              </w:rPr>
            </w:pPr>
            <w:r w:rsidRPr="00865B19">
              <w:rPr>
                <w:rFonts w:eastAsia="SimSun"/>
                <w:szCs w:val="20"/>
              </w:rPr>
              <w:t>(</w:t>
            </w:r>
            <w:ins w:id="2335" w:author="ERCOT" w:date="2024-03-19T13:00:00Z">
              <w:r w:rsidRPr="00865B19">
                <w:rPr>
                  <w:rFonts w:eastAsia="SimSun"/>
                  <w:szCs w:val="20"/>
                </w:rPr>
                <w:t>l</w:t>
              </w:r>
            </w:ins>
            <w:del w:id="2336" w:author="ERCOT" w:date="2024-03-19T13:00:00Z">
              <w:r w:rsidRPr="00865B19" w:rsidDel="00582CEF">
                <w:rPr>
                  <w:rFonts w:eastAsia="SimSun"/>
                  <w:szCs w:val="20"/>
                </w:rPr>
                <w:delText>k</w:delText>
              </w:r>
            </w:del>
            <w:r w:rsidRPr="00865B19">
              <w:rPr>
                <w:rFonts w:eastAsia="SimSun"/>
                <w:szCs w:val="20"/>
              </w:rPr>
              <w:t>)</w:t>
            </w:r>
            <w:r w:rsidRPr="00865B19">
              <w:rPr>
                <w:rFonts w:eastAsia="SimSun"/>
                <w:szCs w:val="20"/>
              </w:rPr>
              <w:tab/>
              <w:t>Section 6.6.3.4, Real-Time Energy Payment for DC Tie Import;</w:t>
            </w:r>
          </w:p>
          <w:p w14:paraId="178AA63D" w14:textId="77777777" w:rsidR="00865B19" w:rsidRPr="00865B19" w:rsidRDefault="00865B19" w:rsidP="00865B19">
            <w:pPr>
              <w:spacing w:after="240"/>
              <w:ind w:left="1440" w:hanging="720"/>
              <w:rPr>
                <w:rFonts w:eastAsia="SimSun"/>
                <w:szCs w:val="20"/>
              </w:rPr>
            </w:pPr>
            <w:r w:rsidRPr="00865B19">
              <w:rPr>
                <w:rFonts w:eastAsia="SimSun"/>
                <w:szCs w:val="20"/>
              </w:rPr>
              <w:t>(</w:t>
            </w:r>
            <w:ins w:id="2337" w:author="ERCOT" w:date="2024-03-19T13:00:00Z">
              <w:r w:rsidRPr="00865B19">
                <w:rPr>
                  <w:rFonts w:eastAsia="SimSun"/>
                  <w:szCs w:val="20"/>
                </w:rPr>
                <w:t>m</w:t>
              </w:r>
            </w:ins>
            <w:del w:id="2338" w:author="ERCOT" w:date="2024-03-19T13:00:00Z">
              <w:r w:rsidRPr="00865B19" w:rsidDel="00582CEF">
                <w:rPr>
                  <w:rFonts w:eastAsia="SimSun"/>
                  <w:szCs w:val="20"/>
                </w:rPr>
                <w:delText>l</w:delText>
              </w:r>
            </w:del>
            <w:r w:rsidRPr="00865B19">
              <w:rPr>
                <w:rFonts w:eastAsia="SimSun"/>
                <w:szCs w:val="20"/>
              </w:rPr>
              <w:t>)</w:t>
            </w:r>
            <w:r w:rsidRPr="00865B19">
              <w:rPr>
                <w:rFonts w:eastAsia="SimSun"/>
                <w:szCs w:val="20"/>
              </w:rPr>
              <w:tab/>
              <w:t>Section 6.6.3.5, Real-Time Payment for a Block Load Transfer Point;</w:t>
            </w:r>
          </w:p>
          <w:p w14:paraId="3D181F31" w14:textId="77777777" w:rsidR="00865B19" w:rsidRPr="00865B19" w:rsidRDefault="00865B19" w:rsidP="00865B19">
            <w:pPr>
              <w:spacing w:after="240"/>
              <w:ind w:left="1440" w:hanging="720"/>
              <w:rPr>
                <w:rFonts w:eastAsia="SimSun"/>
                <w:szCs w:val="20"/>
              </w:rPr>
            </w:pPr>
            <w:r w:rsidRPr="00865B19">
              <w:rPr>
                <w:rFonts w:eastAsia="SimSun"/>
                <w:szCs w:val="20"/>
              </w:rPr>
              <w:t>(</w:t>
            </w:r>
            <w:ins w:id="2339" w:author="ERCOT" w:date="2024-03-19T13:00:00Z">
              <w:r w:rsidRPr="00865B19">
                <w:rPr>
                  <w:rFonts w:eastAsia="SimSun"/>
                  <w:szCs w:val="20"/>
                </w:rPr>
                <w:t>n</w:t>
              </w:r>
            </w:ins>
            <w:del w:id="2340" w:author="ERCOT" w:date="2024-03-19T13:00:00Z">
              <w:r w:rsidRPr="00865B19" w:rsidDel="00582CEF">
                <w:rPr>
                  <w:rFonts w:eastAsia="SimSun"/>
                  <w:szCs w:val="20"/>
                </w:rPr>
                <w:delText>m</w:delText>
              </w:r>
            </w:del>
            <w:r w:rsidRPr="00865B19">
              <w:rPr>
                <w:rFonts w:eastAsia="SimSun"/>
                <w:szCs w:val="20"/>
              </w:rPr>
              <w:t>)</w:t>
            </w:r>
            <w:r w:rsidRPr="00865B19">
              <w:rPr>
                <w:rFonts w:eastAsia="SimSun"/>
                <w:szCs w:val="20"/>
              </w:rPr>
              <w:tab/>
              <w:t>Section 6.6.3.6, Real-Time High Dispatch Limit Override Energy Payment;</w:t>
            </w:r>
          </w:p>
          <w:p w14:paraId="61717B02" w14:textId="77777777" w:rsidR="00865B19" w:rsidRPr="00865B19" w:rsidRDefault="00865B19" w:rsidP="00865B19">
            <w:pPr>
              <w:spacing w:after="240"/>
              <w:ind w:left="1440" w:hanging="720"/>
              <w:rPr>
                <w:rFonts w:eastAsia="SimSun"/>
                <w:szCs w:val="20"/>
              </w:rPr>
            </w:pPr>
            <w:r w:rsidRPr="00865B19">
              <w:rPr>
                <w:rFonts w:eastAsia="SimSun"/>
                <w:szCs w:val="20"/>
              </w:rPr>
              <w:t>(</w:t>
            </w:r>
            <w:ins w:id="2341" w:author="ERCOT" w:date="2024-03-19T13:00:00Z">
              <w:r w:rsidRPr="00865B19">
                <w:rPr>
                  <w:rFonts w:eastAsia="SimSun"/>
                  <w:szCs w:val="20"/>
                </w:rPr>
                <w:t>o</w:t>
              </w:r>
            </w:ins>
            <w:del w:id="2342" w:author="ERCOT" w:date="2024-03-19T13:00:00Z">
              <w:r w:rsidRPr="00865B19" w:rsidDel="00582CEF">
                <w:rPr>
                  <w:rFonts w:eastAsia="SimSun"/>
                  <w:szCs w:val="20"/>
                </w:rPr>
                <w:delText>n</w:delText>
              </w:r>
            </w:del>
            <w:r w:rsidRPr="00865B19">
              <w:rPr>
                <w:rFonts w:eastAsia="SimSun"/>
                <w:szCs w:val="20"/>
              </w:rPr>
              <w:t>)</w:t>
            </w:r>
            <w:r w:rsidRPr="00865B19">
              <w:rPr>
                <w:rFonts w:eastAsia="SimSun"/>
                <w:szCs w:val="20"/>
              </w:rPr>
              <w:tab/>
              <w:t>Section 6.6.3.7, Real-Time High Dispatch Limit Override Energy Charge;</w:t>
            </w:r>
          </w:p>
          <w:p w14:paraId="5988DE42" w14:textId="77777777" w:rsidR="00865B19" w:rsidRPr="00865B19" w:rsidRDefault="00865B19" w:rsidP="00865B19">
            <w:pPr>
              <w:spacing w:after="240"/>
              <w:ind w:left="1440" w:hanging="720"/>
              <w:rPr>
                <w:rFonts w:eastAsia="SimSun"/>
                <w:szCs w:val="20"/>
              </w:rPr>
            </w:pPr>
            <w:r w:rsidRPr="00865B19">
              <w:rPr>
                <w:rFonts w:eastAsia="SimSun"/>
                <w:szCs w:val="20"/>
              </w:rPr>
              <w:t>(</w:t>
            </w:r>
            <w:ins w:id="2343" w:author="ERCOT" w:date="2024-03-19T13:00:00Z">
              <w:r w:rsidRPr="00865B19">
                <w:rPr>
                  <w:rFonts w:eastAsia="SimSun"/>
                  <w:szCs w:val="20"/>
                </w:rPr>
                <w:t>p</w:t>
              </w:r>
            </w:ins>
            <w:del w:id="2344" w:author="ERCOT" w:date="2024-03-19T13:00:00Z">
              <w:r w:rsidRPr="00865B19" w:rsidDel="00582CEF">
                <w:rPr>
                  <w:rFonts w:eastAsia="SimSun"/>
                  <w:szCs w:val="20"/>
                </w:rPr>
                <w:delText>o</w:delText>
              </w:r>
            </w:del>
            <w:r w:rsidRPr="00865B19">
              <w:rPr>
                <w:rFonts w:eastAsia="SimSun"/>
                <w:szCs w:val="20"/>
              </w:rPr>
              <w:t>)</w:t>
            </w:r>
            <w:r w:rsidRPr="00865B19">
              <w:rPr>
                <w:rFonts w:eastAsia="SimSu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72C35E58" w14:textId="77777777" w:rsidR="00865B19" w:rsidRPr="00865B19" w:rsidRDefault="00865B19" w:rsidP="00865B19">
            <w:pPr>
              <w:spacing w:after="240"/>
              <w:ind w:left="1440" w:hanging="720"/>
              <w:rPr>
                <w:rFonts w:eastAsia="SimSun"/>
                <w:szCs w:val="20"/>
              </w:rPr>
            </w:pPr>
            <w:r w:rsidRPr="00865B19">
              <w:rPr>
                <w:rFonts w:eastAsia="SimSun"/>
                <w:szCs w:val="20"/>
              </w:rPr>
              <w:t>(</w:t>
            </w:r>
            <w:ins w:id="2345" w:author="ERCOT" w:date="2024-03-19T13:00:00Z">
              <w:r w:rsidRPr="00865B19">
                <w:rPr>
                  <w:rFonts w:eastAsia="SimSun"/>
                  <w:szCs w:val="20"/>
                </w:rPr>
                <w:t>q</w:t>
              </w:r>
            </w:ins>
            <w:del w:id="2346" w:author="ERCOT" w:date="2024-03-19T13:00:00Z">
              <w:r w:rsidRPr="00865B19" w:rsidDel="00582CEF">
                <w:rPr>
                  <w:rFonts w:eastAsia="SimSun"/>
                  <w:szCs w:val="20"/>
                </w:rPr>
                <w:delText>p</w:delText>
              </w:r>
            </w:del>
            <w:r w:rsidRPr="00865B19">
              <w:rPr>
                <w:rFonts w:eastAsia="SimSun"/>
                <w:szCs w:val="20"/>
              </w:rPr>
              <w:t>)</w:t>
            </w:r>
            <w:r w:rsidRPr="00865B19">
              <w:rPr>
                <w:rFonts w:eastAsia="SimSun"/>
                <w:szCs w:val="20"/>
              </w:rPr>
              <w:tab/>
              <w:t>Section 6.6.4, Real-Time Congestion Payment or Charge for Self-Schedules;</w:t>
            </w:r>
          </w:p>
          <w:p w14:paraId="4C07440A" w14:textId="77777777" w:rsidR="00865B19" w:rsidRPr="00865B19" w:rsidRDefault="00865B19" w:rsidP="00865B19">
            <w:pPr>
              <w:spacing w:after="240"/>
              <w:ind w:left="1440" w:hanging="720"/>
              <w:rPr>
                <w:rFonts w:eastAsia="SimSun"/>
                <w:szCs w:val="20"/>
              </w:rPr>
            </w:pPr>
            <w:r w:rsidRPr="00865B19">
              <w:rPr>
                <w:rFonts w:eastAsia="SimSun"/>
                <w:szCs w:val="20"/>
              </w:rPr>
              <w:t>(</w:t>
            </w:r>
            <w:ins w:id="2347" w:author="ERCOT" w:date="2024-03-19T13:00:00Z">
              <w:r w:rsidRPr="00865B19">
                <w:rPr>
                  <w:rFonts w:eastAsia="SimSun"/>
                  <w:szCs w:val="20"/>
                </w:rPr>
                <w:t>r</w:t>
              </w:r>
            </w:ins>
            <w:del w:id="2348" w:author="ERCOT" w:date="2024-03-19T13:00:00Z">
              <w:r w:rsidRPr="00865B19" w:rsidDel="00582CEF">
                <w:rPr>
                  <w:rFonts w:eastAsia="SimSun"/>
                  <w:szCs w:val="20"/>
                </w:rPr>
                <w:delText>q</w:delText>
              </w:r>
            </w:del>
            <w:r w:rsidRPr="00865B19">
              <w:rPr>
                <w:rFonts w:eastAsia="SimSun"/>
                <w:szCs w:val="20"/>
              </w:rPr>
              <w:t>)</w:t>
            </w:r>
            <w:r w:rsidRPr="00865B19">
              <w:rPr>
                <w:rFonts w:eastAsia="SimSun"/>
                <w:szCs w:val="20"/>
              </w:rPr>
              <w:tab/>
              <w:t xml:space="preserve">Section 6.6.5.2, Set Point Deviation Charge for Over Generation; </w:t>
            </w:r>
          </w:p>
          <w:p w14:paraId="4DCA0707" w14:textId="77777777" w:rsidR="00865B19" w:rsidRPr="00865B19" w:rsidRDefault="00865B19" w:rsidP="00865B19">
            <w:pPr>
              <w:spacing w:after="240"/>
              <w:ind w:left="1440" w:hanging="720"/>
              <w:rPr>
                <w:rFonts w:eastAsia="SimSun"/>
                <w:szCs w:val="20"/>
              </w:rPr>
            </w:pPr>
            <w:r w:rsidRPr="00865B19">
              <w:rPr>
                <w:rFonts w:eastAsia="SimSun"/>
                <w:szCs w:val="20"/>
              </w:rPr>
              <w:t>(</w:t>
            </w:r>
            <w:ins w:id="2349" w:author="ERCOT" w:date="2024-03-19T13:00:00Z">
              <w:r w:rsidRPr="00865B19">
                <w:rPr>
                  <w:rFonts w:eastAsia="SimSun"/>
                  <w:szCs w:val="20"/>
                </w:rPr>
                <w:t>s</w:t>
              </w:r>
            </w:ins>
            <w:del w:id="2350" w:author="ERCOT" w:date="2024-03-19T13:00:00Z">
              <w:r w:rsidRPr="00865B19" w:rsidDel="00582CEF">
                <w:rPr>
                  <w:rFonts w:eastAsia="SimSun"/>
                  <w:szCs w:val="20"/>
                </w:rPr>
                <w:delText>r</w:delText>
              </w:r>
            </w:del>
            <w:r w:rsidRPr="00865B19">
              <w:rPr>
                <w:rFonts w:eastAsia="SimSun"/>
                <w:szCs w:val="20"/>
              </w:rPr>
              <w:t>)</w:t>
            </w:r>
            <w:r w:rsidRPr="00865B19">
              <w:rPr>
                <w:rFonts w:eastAsia="SimSun"/>
                <w:szCs w:val="20"/>
              </w:rPr>
              <w:tab/>
              <w:t xml:space="preserve">Section 6.6.5.2.1, Set Point Deviation Charge for Under Generation; </w:t>
            </w:r>
          </w:p>
          <w:p w14:paraId="5A7C77C0" w14:textId="77777777" w:rsidR="00865B19" w:rsidRPr="00865B19" w:rsidRDefault="00865B19" w:rsidP="00865B19">
            <w:pPr>
              <w:spacing w:after="240"/>
              <w:ind w:left="1440" w:hanging="720"/>
              <w:rPr>
                <w:rFonts w:eastAsia="SimSun"/>
                <w:szCs w:val="20"/>
              </w:rPr>
            </w:pPr>
            <w:r w:rsidRPr="00865B19">
              <w:rPr>
                <w:rFonts w:eastAsia="SimSun"/>
                <w:szCs w:val="20"/>
              </w:rPr>
              <w:t>(</w:t>
            </w:r>
            <w:ins w:id="2351" w:author="ERCOT" w:date="2024-03-19T13:00:00Z">
              <w:r w:rsidRPr="00865B19">
                <w:rPr>
                  <w:rFonts w:eastAsia="SimSun"/>
                  <w:szCs w:val="20"/>
                </w:rPr>
                <w:t>t</w:t>
              </w:r>
            </w:ins>
            <w:del w:id="2352" w:author="ERCOT" w:date="2024-03-19T13:00:00Z">
              <w:r w:rsidRPr="00865B19" w:rsidDel="00582CEF">
                <w:rPr>
                  <w:rFonts w:eastAsia="SimSun"/>
                  <w:szCs w:val="20"/>
                </w:rPr>
                <w:delText>s</w:delText>
              </w:r>
            </w:del>
            <w:r w:rsidRPr="00865B19">
              <w:rPr>
                <w:rFonts w:eastAsia="SimSun"/>
                <w:szCs w:val="20"/>
              </w:rPr>
              <w:t>)</w:t>
            </w:r>
            <w:r w:rsidRPr="00865B19">
              <w:rPr>
                <w:rFonts w:eastAsia="SimSun"/>
                <w:szCs w:val="20"/>
              </w:rPr>
              <w:tab/>
              <w:t xml:space="preserve">Section 6.6.5.3, Controllable Load Resource Set Point Deviation Charge for Over Consumption; </w:t>
            </w:r>
          </w:p>
          <w:p w14:paraId="740AE347" w14:textId="77777777" w:rsidR="00865B19" w:rsidRPr="00865B19" w:rsidRDefault="00865B19" w:rsidP="00865B19">
            <w:pPr>
              <w:spacing w:after="240"/>
              <w:ind w:left="1440" w:hanging="720"/>
              <w:rPr>
                <w:rFonts w:eastAsia="SimSun"/>
                <w:szCs w:val="20"/>
              </w:rPr>
            </w:pPr>
            <w:r w:rsidRPr="00865B19">
              <w:rPr>
                <w:rFonts w:eastAsia="SimSun"/>
                <w:szCs w:val="20"/>
              </w:rPr>
              <w:t>(</w:t>
            </w:r>
            <w:ins w:id="2353" w:author="ERCOT" w:date="2024-03-19T13:00:00Z">
              <w:r w:rsidRPr="00865B19">
                <w:rPr>
                  <w:rFonts w:eastAsia="SimSun"/>
                  <w:szCs w:val="20"/>
                </w:rPr>
                <w:t>u</w:t>
              </w:r>
            </w:ins>
            <w:del w:id="2354" w:author="ERCOT" w:date="2024-03-19T13:00:00Z">
              <w:r w:rsidRPr="00865B19" w:rsidDel="00582CEF">
                <w:rPr>
                  <w:rFonts w:eastAsia="SimSun"/>
                  <w:szCs w:val="20"/>
                </w:rPr>
                <w:delText>t</w:delText>
              </w:r>
            </w:del>
            <w:r w:rsidRPr="00865B19">
              <w:rPr>
                <w:rFonts w:eastAsia="SimSun"/>
                <w:szCs w:val="20"/>
              </w:rPr>
              <w:t>)</w:t>
            </w:r>
            <w:r w:rsidRPr="00865B19">
              <w:rPr>
                <w:rFonts w:eastAsia="SimSun"/>
                <w:szCs w:val="20"/>
              </w:rPr>
              <w:tab/>
              <w:t>Section 6.6.5.3.1, Controllable Load Resource Set Point Deviation Charge for Under Consumption;</w:t>
            </w:r>
          </w:p>
          <w:p w14:paraId="60BE1586" w14:textId="77777777" w:rsidR="00865B19" w:rsidRPr="00865B19" w:rsidRDefault="00865B19" w:rsidP="00865B19">
            <w:pPr>
              <w:spacing w:after="240"/>
              <w:ind w:left="1440" w:hanging="720"/>
              <w:rPr>
                <w:rFonts w:eastAsia="SimSun"/>
                <w:szCs w:val="20"/>
              </w:rPr>
            </w:pPr>
            <w:r w:rsidRPr="00865B19">
              <w:rPr>
                <w:rFonts w:eastAsia="SimSun"/>
                <w:szCs w:val="20"/>
              </w:rPr>
              <w:t>(</w:t>
            </w:r>
            <w:ins w:id="2355" w:author="ERCOT" w:date="2024-03-19T13:00:00Z">
              <w:r w:rsidRPr="00865B19">
                <w:rPr>
                  <w:rFonts w:eastAsia="SimSun"/>
                  <w:szCs w:val="20"/>
                </w:rPr>
                <w:t>v</w:t>
              </w:r>
            </w:ins>
            <w:del w:id="2356" w:author="ERCOT" w:date="2024-03-19T13:00:00Z">
              <w:r w:rsidRPr="00865B19" w:rsidDel="00582CEF">
                <w:rPr>
                  <w:rFonts w:eastAsia="SimSun"/>
                  <w:szCs w:val="20"/>
                </w:rPr>
                <w:delText>u</w:delText>
              </w:r>
            </w:del>
            <w:r w:rsidRPr="00865B19">
              <w:rPr>
                <w:rFonts w:eastAsia="SimSun"/>
                <w:szCs w:val="20"/>
              </w:rPr>
              <w:t>)</w:t>
            </w:r>
            <w:r w:rsidRPr="00865B19">
              <w:rPr>
                <w:rFonts w:eastAsia="SimSun"/>
                <w:szCs w:val="20"/>
              </w:rPr>
              <w:tab/>
              <w:t xml:space="preserve">Section 6.6.5.4, IRR Generation Resource Set Point Deviation Charge; </w:t>
            </w:r>
          </w:p>
          <w:p w14:paraId="774CA3E5" w14:textId="77777777" w:rsidR="00865B19" w:rsidRPr="00865B19" w:rsidRDefault="00865B19" w:rsidP="00865B19">
            <w:pPr>
              <w:spacing w:after="240"/>
              <w:ind w:left="1440" w:hanging="720"/>
              <w:rPr>
                <w:rFonts w:eastAsia="SimSun"/>
                <w:szCs w:val="20"/>
              </w:rPr>
            </w:pPr>
            <w:r w:rsidRPr="00865B19">
              <w:rPr>
                <w:rFonts w:eastAsia="SimSun"/>
                <w:szCs w:val="20"/>
              </w:rPr>
              <w:t>(</w:t>
            </w:r>
            <w:ins w:id="2357" w:author="ERCOT" w:date="2024-03-19T13:00:00Z">
              <w:r w:rsidRPr="00865B19">
                <w:rPr>
                  <w:rFonts w:eastAsia="SimSun"/>
                  <w:szCs w:val="20"/>
                </w:rPr>
                <w:t>w</w:t>
              </w:r>
            </w:ins>
            <w:del w:id="2358" w:author="ERCOT" w:date="2024-03-19T13:00:00Z">
              <w:r w:rsidRPr="00865B19" w:rsidDel="00582CEF">
                <w:rPr>
                  <w:rFonts w:eastAsia="SimSun"/>
                  <w:szCs w:val="20"/>
                </w:rPr>
                <w:delText>v</w:delText>
              </w:r>
            </w:del>
            <w:r w:rsidRPr="00865B19">
              <w:rPr>
                <w:rFonts w:eastAsia="SimSun"/>
                <w:szCs w:val="20"/>
              </w:rPr>
              <w:t>)</w:t>
            </w:r>
            <w:r w:rsidRPr="00865B19">
              <w:rPr>
                <w:rFonts w:eastAsia="SimSun"/>
                <w:szCs w:val="20"/>
              </w:rPr>
              <w:tab/>
              <w:t>Section 6.6.5.4, Set Point Deviation Payment;</w:t>
            </w:r>
          </w:p>
          <w:p w14:paraId="52388FD0" w14:textId="77777777" w:rsidR="00865B19" w:rsidRPr="00865B19" w:rsidRDefault="00865B19" w:rsidP="00865B19">
            <w:pPr>
              <w:spacing w:after="240"/>
              <w:ind w:left="1440" w:hanging="720"/>
              <w:rPr>
                <w:rFonts w:eastAsia="SimSun"/>
                <w:szCs w:val="20"/>
              </w:rPr>
            </w:pPr>
            <w:r w:rsidRPr="00865B19">
              <w:rPr>
                <w:rFonts w:eastAsia="SimSun"/>
                <w:szCs w:val="20"/>
              </w:rPr>
              <w:t>(</w:t>
            </w:r>
            <w:ins w:id="2359" w:author="ERCOT" w:date="2024-03-19T13:00:00Z">
              <w:r w:rsidRPr="00865B19">
                <w:rPr>
                  <w:rFonts w:eastAsia="SimSun"/>
                  <w:szCs w:val="20"/>
                </w:rPr>
                <w:t>x</w:t>
              </w:r>
            </w:ins>
            <w:del w:id="2360" w:author="ERCOT" w:date="2024-03-19T13:00:00Z">
              <w:r w:rsidRPr="00865B19" w:rsidDel="00582CEF">
                <w:rPr>
                  <w:rFonts w:eastAsia="SimSun"/>
                  <w:szCs w:val="20"/>
                </w:rPr>
                <w:delText>w</w:delText>
              </w:r>
            </w:del>
            <w:r w:rsidRPr="00865B19">
              <w:rPr>
                <w:rFonts w:eastAsia="SimSun"/>
                <w:szCs w:val="20"/>
              </w:rPr>
              <w:t>)</w:t>
            </w:r>
            <w:r w:rsidRPr="00865B19">
              <w:rPr>
                <w:rFonts w:eastAsia="SimSun"/>
                <w:szCs w:val="20"/>
              </w:rPr>
              <w:tab/>
              <w:t xml:space="preserve">Section 6.6.5.5, Energy Storage Resource Set Point Deviation Charge for Over Performance; </w:t>
            </w:r>
          </w:p>
          <w:p w14:paraId="5EF1EFB5" w14:textId="77777777" w:rsidR="00865B19" w:rsidRPr="00865B19" w:rsidRDefault="00865B19" w:rsidP="00865B19">
            <w:pPr>
              <w:spacing w:after="240"/>
              <w:ind w:left="1440" w:hanging="720"/>
              <w:rPr>
                <w:rFonts w:eastAsia="SimSun"/>
                <w:szCs w:val="20"/>
              </w:rPr>
            </w:pPr>
            <w:r w:rsidRPr="00865B19">
              <w:rPr>
                <w:rFonts w:eastAsia="SimSun"/>
                <w:szCs w:val="20"/>
              </w:rPr>
              <w:t>(</w:t>
            </w:r>
            <w:ins w:id="2361" w:author="ERCOT" w:date="2024-03-19T13:00:00Z">
              <w:r w:rsidRPr="00865B19">
                <w:rPr>
                  <w:rFonts w:eastAsia="SimSun"/>
                  <w:szCs w:val="20"/>
                </w:rPr>
                <w:t>y</w:t>
              </w:r>
            </w:ins>
            <w:del w:id="2362" w:author="ERCOT" w:date="2024-03-19T13:00:00Z">
              <w:r w:rsidRPr="00865B19" w:rsidDel="00582CEF">
                <w:rPr>
                  <w:rFonts w:eastAsia="SimSun"/>
                  <w:szCs w:val="20"/>
                </w:rPr>
                <w:delText>x</w:delText>
              </w:r>
            </w:del>
            <w:r w:rsidRPr="00865B19">
              <w:rPr>
                <w:rFonts w:eastAsia="SimSun"/>
                <w:szCs w:val="20"/>
              </w:rPr>
              <w:t>)</w:t>
            </w:r>
            <w:r w:rsidRPr="00865B19">
              <w:rPr>
                <w:rFonts w:eastAsia="SimSun"/>
                <w:szCs w:val="20"/>
              </w:rPr>
              <w:tab/>
              <w:t xml:space="preserve">Section 6.6.5.5.1, Energy Storage Resource Set Point Deviation Charge for Under Performance; </w:t>
            </w:r>
          </w:p>
          <w:p w14:paraId="0285E818" w14:textId="77777777" w:rsidR="00865B19" w:rsidRPr="00865B19" w:rsidRDefault="00865B19" w:rsidP="00865B19">
            <w:pPr>
              <w:spacing w:after="240"/>
              <w:ind w:left="1440" w:hanging="720"/>
              <w:rPr>
                <w:rFonts w:eastAsia="SimSun"/>
                <w:szCs w:val="20"/>
              </w:rPr>
            </w:pPr>
            <w:r w:rsidRPr="00865B19">
              <w:rPr>
                <w:rFonts w:eastAsia="SimSun"/>
                <w:szCs w:val="20"/>
              </w:rPr>
              <w:t>(</w:t>
            </w:r>
            <w:ins w:id="2363" w:author="ERCOT" w:date="2024-03-19T13:00:00Z">
              <w:r w:rsidRPr="00865B19">
                <w:rPr>
                  <w:rFonts w:eastAsia="SimSun"/>
                  <w:szCs w:val="20"/>
                </w:rPr>
                <w:t>z</w:t>
              </w:r>
            </w:ins>
            <w:del w:id="2364" w:author="ERCOT" w:date="2024-03-19T13:00:00Z">
              <w:r w:rsidRPr="00865B19" w:rsidDel="00582CEF">
                <w:rPr>
                  <w:rFonts w:eastAsia="SimSun"/>
                  <w:szCs w:val="20"/>
                </w:rPr>
                <w:delText>y</w:delText>
              </w:r>
            </w:del>
            <w:r w:rsidRPr="00865B19">
              <w:rPr>
                <w:rFonts w:eastAsia="SimSun"/>
                <w:szCs w:val="20"/>
              </w:rPr>
              <w:t>)</w:t>
            </w:r>
            <w:r w:rsidRPr="00865B19">
              <w:rPr>
                <w:rFonts w:eastAsia="SimSun"/>
                <w:szCs w:val="20"/>
              </w:rPr>
              <w:tab/>
              <w:t>Section 6.6.6.1, RMR Standby Payment;</w:t>
            </w:r>
          </w:p>
          <w:p w14:paraId="6625A56D" w14:textId="77777777" w:rsidR="00865B19" w:rsidRPr="00865B19" w:rsidRDefault="00865B19" w:rsidP="00865B19">
            <w:pPr>
              <w:spacing w:after="240"/>
              <w:ind w:left="1440" w:hanging="720"/>
              <w:rPr>
                <w:rFonts w:eastAsia="SimSun"/>
                <w:szCs w:val="20"/>
              </w:rPr>
            </w:pPr>
            <w:r w:rsidRPr="00865B19">
              <w:rPr>
                <w:rFonts w:eastAsia="SimSun"/>
                <w:szCs w:val="20"/>
              </w:rPr>
              <w:t>(</w:t>
            </w:r>
            <w:ins w:id="2365" w:author="ERCOT" w:date="2024-03-19T13:00:00Z">
              <w:r w:rsidRPr="00865B19">
                <w:rPr>
                  <w:rFonts w:eastAsia="SimSun"/>
                  <w:szCs w:val="20"/>
                </w:rPr>
                <w:t>aa</w:t>
              </w:r>
            </w:ins>
            <w:del w:id="2366" w:author="ERCOT" w:date="2024-03-19T13:00:00Z">
              <w:r w:rsidRPr="00865B19" w:rsidDel="00582CEF">
                <w:rPr>
                  <w:rFonts w:eastAsia="SimSun"/>
                  <w:szCs w:val="20"/>
                </w:rPr>
                <w:delText>z</w:delText>
              </w:r>
            </w:del>
            <w:r w:rsidRPr="00865B19">
              <w:rPr>
                <w:rFonts w:eastAsia="SimSun"/>
                <w:szCs w:val="20"/>
              </w:rPr>
              <w:t>)</w:t>
            </w:r>
            <w:r w:rsidRPr="00865B19">
              <w:rPr>
                <w:rFonts w:eastAsia="SimSun"/>
                <w:szCs w:val="20"/>
              </w:rPr>
              <w:tab/>
              <w:t>Section 6.6.6.2, RMR Payment for Energy;</w:t>
            </w:r>
          </w:p>
          <w:p w14:paraId="4D483618" w14:textId="77777777" w:rsidR="00865B19" w:rsidRPr="00865B19" w:rsidRDefault="00865B19" w:rsidP="00865B19">
            <w:pPr>
              <w:spacing w:after="240"/>
              <w:ind w:left="1440" w:hanging="720"/>
              <w:rPr>
                <w:rFonts w:eastAsia="SimSun"/>
                <w:szCs w:val="20"/>
              </w:rPr>
            </w:pPr>
            <w:r w:rsidRPr="00865B19">
              <w:rPr>
                <w:rFonts w:eastAsia="SimSun"/>
                <w:szCs w:val="20"/>
              </w:rPr>
              <w:t>(</w:t>
            </w:r>
            <w:ins w:id="2367" w:author="ERCOT" w:date="2024-03-19T13:00:00Z">
              <w:r w:rsidRPr="00865B19">
                <w:rPr>
                  <w:rFonts w:eastAsia="SimSun"/>
                  <w:szCs w:val="20"/>
                </w:rPr>
                <w:t>bb</w:t>
              </w:r>
            </w:ins>
            <w:del w:id="2368" w:author="ERCOT" w:date="2024-03-19T13:00:00Z">
              <w:r w:rsidRPr="00865B19" w:rsidDel="00582CEF">
                <w:rPr>
                  <w:rFonts w:eastAsia="SimSun"/>
                  <w:szCs w:val="20"/>
                </w:rPr>
                <w:delText>aa</w:delText>
              </w:r>
            </w:del>
            <w:r w:rsidRPr="00865B19">
              <w:rPr>
                <w:rFonts w:eastAsia="SimSun"/>
                <w:szCs w:val="20"/>
              </w:rPr>
              <w:t>)</w:t>
            </w:r>
            <w:r w:rsidRPr="00865B19">
              <w:rPr>
                <w:rFonts w:eastAsia="SimSun"/>
                <w:szCs w:val="20"/>
              </w:rPr>
              <w:tab/>
              <w:t>Section 6.6.6.3, RMR Adjustment Charge;</w:t>
            </w:r>
          </w:p>
          <w:p w14:paraId="66500BFC" w14:textId="77777777" w:rsidR="00865B19" w:rsidRPr="00865B19" w:rsidRDefault="00865B19" w:rsidP="00865B19">
            <w:pPr>
              <w:spacing w:after="240"/>
              <w:ind w:left="1440" w:hanging="720"/>
              <w:rPr>
                <w:rFonts w:eastAsia="SimSun"/>
                <w:szCs w:val="20"/>
              </w:rPr>
            </w:pPr>
            <w:r w:rsidRPr="00865B19">
              <w:rPr>
                <w:rFonts w:eastAsia="SimSun"/>
                <w:szCs w:val="20"/>
              </w:rPr>
              <w:t>(</w:t>
            </w:r>
            <w:ins w:id="2369" w:author="ERCOT" w:date="2024-03-19T13:00:00Z">
              <w:r w:rsidRPr="00865B19">
                <w:rPr>
                  <w:rFonts w:eastAsia="SimSun"/>
                  <w:szCs w:val="20"/>
                </w:rPr>
                <w:t>cc</w:t>
              </w:r>
            </w:ins>
            <w:del w:id="2370" w:author="ERCOT" w:date="2024-03-19T13:00:00Z">
              <w:r w:rsidRPr="00865B19" w:rsidDel="00582CEF">
                <w:rPr>
                  <w:rFonts w:eastAsia="SimSun"/>
                  <w:szCs w:val="20"/>
                </w:rPr>
                <w:delText>bb</w:delText>
              </w:r>
            </w:del>
            <w:r w:rsidRPr="00865B19">
              <w:rPr>
                <w:rFonts w:eastAsia="SimSun"/>
                <w:szCs w:val="20"/>
              </w:rPr>
              <w:t>)</w:t>
            </w:r>
            <w:r w:rsidRPr="00865B19">
              <w:rPr>
                <w:rFonts w:eastAsia="SimSun"/>
                <w:szCs w:val="20"/>
              </w:rPr>
              <w:tab/>
              <w:t>Section 6.6.6.4, RMR Charge for Unexcused Misconduct;</w:t>
            </w:r>
          </w:p>
          <w:p w14:paraId="27E8B783" w14:textId="77777777" w:rsidR="00865B19" w:rsidRPr="00865B19" w:rsidRDefault="00865B19" w:rsidP="00865B19">
            <w:pPr>
              <w:spacing w:after="240"/>
              <w:ind w:left="1440" w:hanging="720"/>
              <w:rPr>
                <w:rFonts w:eastAsia="SimSun"/>
                <w:szCs w:val="20"/>
              </w:rPr>
            </w:pPr>
            <w:r w:rsidRPr="00865B19">
              <w:rPr>
                <w:rFonts w:eastAsia="SimSun"/>
                <w:szCs w:val="20"/>
              </w:rPr>
              <w:t>(</w:t>
            </w:r>
            <w:ins w:id="2371" w:author="ERCOT" w:date="2024-03-19T13:00:00Z">
              <w:r w:rsidRPr="00865B19">
                <w:rPr>
                  <w:rFonts w:eastAsia="SimSun"/>
                  <w:szCs w:val="20"/>
                </w:rPr>
                <w:t>dd</w:t>
              </w:r>
            </w:ins>
            <w:del w:id="2372" w:author="ERCOT" w:date="2024-03-19T13:00:00Z">
              <w:r w:rsidRPr="00865B19" w:rsidDel="00582CEF">
                <w:rPr>
                  <w:rFonts w:eastAsia="SimSun"/>
                  <w:szCs w:val="20"/>
                </w:rPr>
                <w:delText>cc</w:delText>
              </w:r>
            </w:del>
            <w:r w:rsidRPr="00865B19">
              <w:rPr>
                <w:rFonts w:eastAsia="SimSun"/>
                <w:szCs w:val="20"/>
              </w:rPr>
              <w:t>)</w:t>
            </w:r>
            <w:r w:rsidRPr="00865B19">
              <w:rPr>
                <w:rFonts w:eastAsia="SimSun"/>
                <w:szCs w:val="20"/>
              </w:rPr>
              <w:tab/>
              <w:t>Section 6.6.6.5, RMR Service Charge;</w:t>
            </w:r>
          </w:p>
          <w:p w14:paraId="25D4E4D3"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w:t>
            </w:r>
            <w:proofErr w:type="spellStart"/>
            <w:ins w:id="2373" w:author="ERCOT" w:date="2024-03-19T13:00:00Z">
              <w:r w:rsidRPr="00865B19">
                <w:rPr>
                  <w:rFonts w:eastAsia="SimSun"/>
                  <w:szCs w:val="20"/>
                </w:rPr>
                <w:t>ee</w:t>
              </w:r>
            </w:ins>
            <w:proofErr w:type="spellEnd"/>
            <w:del w:id="2374" w:author="ERCOT" w:date="2024-03-19T13:00:00Z">
              <w:r w:rsidRPr="00865B19" w:rsidDel="00582CEF">
                <w:rPr>
                  <w:rFonts w:eastAsia="SimSun"/>
                  <w:szCs w:val="20"/>
                </w:rPr>
                <w:delText>dd</w:delText>
              </w:r>
            </w:del>
            <w:r w:rsidRPr="00865B19">
              <w:rPr>
                <w:rFonts w:eastAsia="SimSun"/>
                <w:szCs w:val="20"/>
              </w:rPr>
              <w:t>)</w:t>
            </w:r>
            <w:r w:rsidRPr="00865B19">
              <w:rPr>
                <w:rFonts w:eastAsia="SimSun"/>
                <w:szCs w:val="20"/>
              </w:rPr>
              <w:tab/>
              <w:t>Section 6.6.6.6, Method for Reconciling RMR Actual Eligible Costs, RMR and MRA Contributed Capital Expenditures, and Miscellaneous RMR Incurred Expenses;</w:t>
            </w:r>
          </w:p>
          <w:p w14:paraId="735B2A06" w14:textId="77777777" w:rsidR="00865B19" w:rsidRPr="00865B19" w:rsidRDefault="00865B19" w:rsidP="00865B19">
            <w:pPr>
              <w:spacing w:after="240"/>
              <w:ind w:left="1440" w:hanging="720"/>
              <w:rPr>
                <w:rFonts w:eastAsia="SimSun"/>
                <w:szCs w:val="20"/>
              </w:rPr>
            </w:pPr>
            <w:r w:rsidRPr="00865B19">
              <w:rPr>
                <w:rFonts w:eastAsia="SimSun"/>
                <w:szCs w:val="20"/>
              </w:rPr>
              <w:t>(</w:t>
            </w:r>
            <w:ins w:id="2375" w:author="ERCOT" w:date="2024-03-19T13:00:00Z">
              <w:r w:rsidRPr="00865B19">
                <w:rPr>
                  <w:rFonts w:eastAsia="SimSun"/>
                  <w:szCs w:val="20"/>
                </w:rPr>
                <w:t>ff</w:t>
              </w:r>
            </w:ins>
            <w:del w:id="2376" w:author="ERCOT" w:date="2024-03-19T13:00:00Z">
              <w:r w:rsidRPr="00865B19" w:rsidDel="00582CEF">
                <w:rPr>
                  <w:rFonts w:eastAsia="SimSun"/>
                  <w:szCs w:val="20"/>
                </w:rPr>
                <w:delText>ee</w:delText>
              </w:r>
            </w:del>
            <w:r w:rsidRPr="00865B19">
              <w:rPr>
                <w:rFonts w:eastAsia="SimSun"/>
                <w:szCs w:val="20"/>
              </w:rPr>
              <w:t>)</w:t>
            </w:r>
            <w:r w:rsidRPr="00865B19">
              <w:rPr>
                <w:rFonts w:eastAsia="SimSun"/>
                <w:szCs w:val="20"/>
              </w:rPr>
              <w:tab/>
              <w:t>Section 6.6.6.7, MRA Standby Payment;</w:t>
            </w:r>
          </w:p>
          <w:p w14:paraId="0B680AF0" w14:textId="77777777" w:rsidR="00865B19" w:rsidRPr="00865B19" w:rsidRDefault="00865B19" w:rsidP="00865B19">
            <w:pPr>
              <w:spacing w:after="240"/>
              <w:ind w:left="1440" w:hanging="720"/>
              <w:rPr>
                <w:rFonts w:eastAsia="SimSun"/>
                <w:szCs w:val="20"/>
              </w:rPr>
            </w:pPr>
            <w:r w:rsidRPr="00865B19">
              <w:rPr>
                <w:rFonts w:eastAsia="SimSun"/>
                <w:szCs w:val="20"/>
              </w:rPr>
              <w:t>(</w:t>
            </w:r>
            <w:ins w:id="2377" w:author="ERCOT" w:date="2024-03-19T13:00:00Z">
              <w:r w:rsidRPr="00865B19">
                <w:rPr>
                  <w:rFonts w:eastAsia="SimSun"/>
                  <w:szCs w:val="20"/>
                </w:rPr>
                <w:t>gg</w:t>
              </w:r>
            </w:ins>
            <w:del w:id="2378" w:author="ERCOT" w:date="2024-03-19T13:00:00Z">
              <w:r w:rsidRPr="00865B19" w:rsidDel="00582CEF">
                <w:rPr>
                  <w:rFonts w:eastAsia="SimSun"/>
                  <w:szCs w:val="20"/>
                </w:rPr>
                <w:delText>ff</w:delText>
              </w:r>
            </w:del>
            <w:r w:rsidRPr="00865B19">
              <w:rPr>
                <w:rFonts w:eastAsia="SimSun"/>
                <w:szCs w:val="20"/>
              </w:rPr>
              <w:t>)</w:t>
            </w:r>
            <w:r w:rsidRPr="00865B19">
              <w:rPr>
                <w:rFonts w:eastAsia="SimSun"/>
                <w:szCs w:val="20"/>
              </w:rPr>
              <w:tab/>
              <w:t>Section 6.6.6.8, MRA Contributed Capital Expenditures Payment;</w:t>
            </w:r>
          </w:p>
          <w:p w14:paraId="31785C40"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79" w:author="ERCOT" w:date="2024-03-19T13:00:00Z">
              <w:r w:rsidRPr="00865B19">
                <w:rPr>
                  <w:rFonts w:eastAsia="SimSun"/>
                  <w:szCs w:val="20"/>
                </w:rPr>
                <w:t>hh</w:t>
              </w:r>
            </w:ins>
            <w:proofErr w:type="spellEnd"/>
            <w:del w:id="2380" w:author="ERCOT" w:date="2024-03-19T13:00:00Z">
              <w:r w:rsidRPr="00865B19" w:rsidDel="00582CEF">
                <w:rPr>
                  <w:rFonts w:eastAsia="SimSun"/>
                  <w:szCs w:val="20"/>
                </w:rPr>
                <w:delText>gg</w:delText>
              </w:r>
            </w:del>
            <w:r w:rsidRPr="00865B19">
              <w:rPr>
                <w:rFonts w:eastAsia="SimSun"/>
                <w:szCs w:val="20"/>
              </w:rPr>
              <w:t>)</w:t>
            </w:r>
            <w:r w:rsidRPr="00865B19">
              <w:rPr>
                <w:rFonts w:eastAsia="SimSun"/>
                <w:szCs w:val="20"/>
              </w:rPr>
              <w:tab/>
              <w:t>Section 6.6.6.9, MRA Payment for Deployment Event;</w:t>
            </w:r>
          </w:p>
          <w:p w14:paraId="7177CC87" w14:textId="77777777" w:rsidR="00865B19" w:rsidRPr="00865B19" w:rsidRDefault="00865B19" w:rsidP="00865B19">
            <w:pPr>
              <w:spacing w:after="240"/>
              <w:ind w:left="1440" w:hanging="720"/>
              <w:rPr>
                <w:rFonts w:eastAsia="SimSun"/>
                <w:szCs w:val="20"/>
              </w:rPr>
            </w:pPr>
            <w:r w:rsidRPr="00865B19">
              <w:rPr>
                <w:rFonts w:eastAsia="SimSun"/>
                <w:szCs w:val="20"/>
              </w:rPr>
              <w:t>(</w:t>
            </w:r>
            <w:ins w:id="2381" w:author="ERCOT" w:date="2024-03-19T13:00:00Z">
              <w:r w:rsidRPr="00865B19">
                <w:rPr>
                  <w:rFonts w:eastAsia="SimSun"/>
                  <w:szCs w:val="20"/>
                </w:rPr>
                <w:t>ii</w:t>
              </w:r>
            </w:ins>
            <w:del w:id="2382" w:author="ERCOT" w:date="2024-03-19T13:00:00Z">
              <w:r w:rsidRPr="00865B19" w:rsidDel="00582CEF">
                <w:rPr>
                  <w:rFonts w:eastAsia="SimSun"/>
                  <w:szCs w:val="20"/>
                </w:rPr>
                <w:delText>hh</w:delText>
              </w:r>
            </w:del>
            <w:r w:rsidRPr="00865B19">
              <w:rPr>
                <w:rFonts w:eastAsia="SimSun"/>
                <w:szCs w:val="20"/>
              </w:rPr>
              <w:t>)</w:t>
            </w:r>
            <w:r w:rsidRPr="00865B19">
              <w:rPr>
                <w:rFonts w:eastAsia="SimSun"/>
                <w:szCs w:val="20"/>
              </w:rPr>
              <w:tab/>
              <w:t xml:space="preserve">Section 6.6.6.10, MRA Variable Payment for Deployment; </w:t>
            </w:r>
          </w:p>
          <w:p w14:paraId="1BEE499C"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83" w:author="ERCOT" w:date="2024-03-19T13:00:00Z">
              <w:r w:rsidRPr="00865B19">
                <w:rPr>
                  <w:rFonts w:eastAsia="SimSun"/>
                  <w:szCs w:val="20"/>
                </w:rPr>
                <w:t>jj</w:t>
              </w:r>
            </w:ins>
            <w:proofErr w:type="spellEnd"/>
            <w:del w:id="2384" w:author="ERCOT" w:date="2024-03-19T13:00:00Z">
              <w:r w:rsidRPr="00865B19" w:rsidDel="00582CEF">
                <w:rPr>
                  <w:rFonts w:eastAsia="SimSun"/>
                  <w:szCs w:val="20"/>
                </w:rPr>
                <w:delText>ii</w:delText>
              </w:r>
            </w:del>
            <w:r w:rsidRPr="00865B19">
              <w:rPr>
                <w:rFonts w:eastAsia="SimSun"/>
                <w:szCs w:val="20"/>
              </w:rPr>
              <w:t>)</w:t>
            </w:r>
            <w:r w:rsidRPr="00865B19">
              <w:rPr>
                <w:rFonts w:eastAsia="SimSun"/>
                <w:szCs w:val="20"/>
              </w:rPr>
              <w:tab/>
              <w:t>Section 6.6.6.11, MRA Charge for Unexcused Misconduct;</w:t>
            </w:r>
          </w:p>
          <w:p w14:paraId="1F8AB52C" w14:textId="77777777" w:rsidR="00865B19" w:rsidRPr="00865B19" w:rsidRDefault="00865B19" w:rsidP="00865B19">
            <w:pPr>
              <w:spacing w:after="240"/>
              <w:ind w:left="1440" w:hanging="720"/>
              <w:rPr>
                <w:rFonts w:eastAsia="SimSun"/>
                <w:szCs w:val="20"/>
              </w:rPr>
            </w:pPr>
            <w:r w:rsidRPr="00865B19">
              <w:rPr>
                <w:rFonts w:eastAsia="SimSun"/>
                <w:szCs w:val="20"/>
              </w:rPr>
              <w:t>(</w:t>
            </w:r>
            <w:ins w:id="2385" w:author="ERCOT" w:date="2024-03-19T13:00:00Z">
              <w:r w:rsidRPr="00865B19">
                <w:rPr>
                  <w:rFonts w:eastAsia="SimSun"/>
                  <w:szCs w:val="20"/>
                </w:rPr>
                <w:t>kk</w:t>
              </w:r>
            </w:ins>
            <w:del w:id="2386" w:author="ERCOT" w:date="2024-03-19T13:00:00Z">
              <w:r w:rsidRPr="00865B19" w:rsidDel="00582CEF">
                <w:rPr>
                  <w:rFonts w:eastAsia="SimSun"/>
                  <w:szCs w:val="20"/>
                </w:rPr>
                <w:delText>jj</w:delText>
              </w:r>
            </w:del>
            <w:r w:rsidRPr="00865B19">
              <w:rPr>
                <w:rFonts w:eastAsia="SimSun"/>
                <w:szCs w:val="20"/>
              </w:rPr>
              <w:t>)</w:t>
            </w:r>
            <w:r w:rsidRPr="00865B19">
              <w:rPr>
                <w:rFonts w:eastAsia="SimSun"/>
                <w:szCs w:val="20"/>
              </w:rPr>
              <w:tab/>
              <w:t>Section 6.6.6.12, MRA Service Charge;</w:t>
            </w:r>
          </w:p>
          <w:p w14:paraId="2755281C"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87" w:author="ERCOT" w:date="2024-03-19T13:00:00Z">
              <w:r w:rsidRPr="00865B19">
                <w:rPr>
                  <w:rFonts w:eastAsia="SimSun"/>
                  <w:szCs w:val="20"/>
                </w:rPr>
                <w:t>ll</w:t>
              </w:r>
            </w:ins>
            <w:proofErr w:type="spellEnd"/>
            <w:del w:id="2388" w:author="ERCOT" w:date="2024-03-19T13:00:00Z">
              <w:r w:rsidRPr="00865B19" w:rsidDel="00582CEF">
                <w:rPr>
                  <w:rFonts w:eastAsia="SimSun"/>
                  <w:szCs w:val="20"/>
                </w:rPr>
                <w:delText>kk</w:delText>
              </w:r>
            </w:del>
            <w:r w:rsidRPr="00865B19">
              <w:rPr>
                <w:rFonts w:eastAsia="SimSun"/>
                <w:szCs w:val="20"/>
              </w:rPr>
              <w:t>)</w:t>
            </w:r>
            <w:r w:rsidRPr="00865B19">
              <w:rPr>
                <w:rFonts w:eastAsia="SimSun"/>
                <w:szCs w:val="20"/>
              </w:rPr>
              <w:tab/>
              <w:t>Paragraph (3) of Section 6.6.7.1, Voltage Support Service Payments;</w:t>
            </w:r>
          </w:p>
          <w:p w14:paraId="08F08CD2" w14:textId="77777777" w:rsidR="00865B19" w:rsidRPr="00865B19" w:rsidRDefault="00865B19" w:rsidP="00865B19">
            <w:pPr>
              <w:spacing w:after="240"/>
              <w:ind w:left="1440" w:hanging="720"/>
              <w:rPr>
                <w:rFonts w:eastAsia="SimSun"/>
                <w:szCs w:val="20"/>
              </w:rPr>
            </w:pPr>
            <w:r w:rsidRPr="00865B19">
              <w:rPr>
                <w:rFonts w:eastAsia="SimSun"/>
                <w:szCs w:val="20"/>
              </w:rPr>
              <w:t>(</w:t>
            </w:r>
            <w:ins w:id="2389" w:author="ERCOT" w:date="2024-03-19T13:00:00Z">
              <w:r w:rsidRPr="00865B19">
                <w:rPr>
                  <w:rFonts w:eastAsia="SimSun"/>
                  <w:szCs w:val="20"/>
                </w:rPr>
                <w:t>mm</w:t>
              </w:r>
            </w:ins>
            <w:del w:id="2390" w:author="ERCOT" w:date="2024-03-19T13:00:00Z">
              <w:r w:rsidRPr="00865B19" w:rsidDel="00582CEF">
                <w:rPr>
                  <w:rFonts w:eastAsia="SimSun"/>
                  <w:szCs w:val="20"/>
                </w:rPr>
                <w:delText>ll</w:delText>
              </w:r>
            </w:del>
            <w:r w:rsidRPr="00865B19">
              <w:rPr>
                <w:rFonts w:eastAsia="SimSun"/>
                <w:szCs w:val="20"/>
              </w:rPr>
              <w:t>)</w:t>
            </w:r>
            <w:r w:rsidRPr="00865B19">
              <w:rPr>
                <w:rFonts w:eastAsia="SimSun"/>
                <w:szCs w:val="20"/>
              </w:rPr>
              <w:tab/>
              <w:t>Paragraph (5) of Section 6.6.7.1;</w:t>
            </w:r>
          </w:p>
          <w:p w14:paraId="0F57152E"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91" w:author="ERCOT" w:date="2024-03-19T13:00:00Z">
              <w:r w:rsidRPr="00865B19">
                <w:rPr>
                  <w:rFonts w:eastAsia="SimSun"/>
                  <w:szCs w:val="20"/>
                </w:rPr>
                <w:t>nn</w:t>
              </w:r>
            </w:ins>
            <w:proofErr w:type="spellEnd"/>
            <w:del w:id="2392" w:author="ERCOT" w:date="2024-03-19T13:00:00Z">
              <w:r w:rsidRPr="00865B19" w:rsidDel="00582CEF">
                <w:rPr>
                  <w:rFonts w:eastAsia="SimSun"/>
                  <w:szCs w:val="20"/>
                </w:rPr>
                <w:delText>mm</w:delText>
              </w:r>
            </w:del>
            <w:r w:rsidRPr="00865B19">
              <w:rPr>
                <w:rFonts w:eastAsia="SimSun"/>
                <w:szCs w:val="20"/>
              </w:rPr>
              <w:t>)</w:t>
            </w:r>
            <w:r w:rsidRPr="00865B19">
              <w:rPr>
                <w:rFonts w:eastAsia="SimSun"/>
                <w:szCs w:val="20"/>
              </w:rPr>
              <w:tab/>
              <w:t>Section 6.6.7.2, Voltage Support Charge;</w:t>
            </w:r>
          </w:p>
          <w:p w14:paraId="1AD444BA"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93" w:author="ERCOT" w:date="2024-03-19T13:00:00Z">
              <w:r w:rsidRPr="00865B19">
                <w:rPr>
                  <w:rFonts w:eastAsia="SimSun"/>
                  <w:szCs w:val="20"/>
                </w:rPr>
                <w:t>oo</w:t>
              </w:r>
            </w:ins>
            <w:proofErr w:type="spellEnd"/>
            <w:del w:id="2394" w:author="ERCOT" w:date="2024-03-19T13:00:00Z">
              <w:r w:rsidRPr="00865B19" w:rsidDel="00582CEF">
                <w:rPr>
                  <w:rFonts w:eastAsia="SimSun"/>
                  <w:szCs w:val="20"/>
                </w:rPr>
                <w:delText>nn</w:delText>
              </w:r>
            </w:del>
            <w:r w:rsidRPr="00865B19">
              <w:rPr>
                <w:rFonts w:eastAsia="SimSun"/>
                <w:szCs w:val="20"/>
              </w:rPr>
              <w:t>)</w:t>
            </w:r>
            <w:r w:rsidRPr="00865B19">
              <w:rPr>
                <w:rFonts w:eastAsia="SimSun"/>
                <w:szCs w:val="20"/>
              </w:rPr>
              <w:tab/>
              <w:t>Section 6.6.8.1, Black Start Hourly Standby Fee Payment;</w:t>
            </w:r>
          </w:p>
          <w:p w14:paraId="5C5D6431" w14:textId="77777777" w:rsidR="00865B19" w:rsidRPr="00865B19" w:rsidRDefault="00865B19" w:rsidP="00865B19">
            <w:pPr>
              <w:spacing w:after="240"/>
              <w:ind w:left="1440" w:hanging="720"/>
              <w:rPr>
                <w:rFonts w:eastAsia="SimSun"/>
                <w:szCs w:val="20"/>
              </w:rPr>
            </w:pPr>
            <w:r w:rsidRPr="00865B19">
              <w:rPr>
                <w:rFonts w:eastAsia="SimSun"/>
                <w:szCs w:val="20"/>
              </w:rPr>
              <w:t>(</w:t>
            </w:r>
            <w:ins w:id="2395" w:author="ERCOT" w:date="2024-03-19T13:00:00Z">
              <w:r w:rsidRPr="00865B19">
                <w:rPr>
                  <w:rFonts w:eastAsia="SimSun"/>
                  <w:szCs w:val="20"/>
                </w:rPr>
                <w:t>pp</w:t>
              </w:r>
            </w:ins>
            <w:del w:id="2396" w:author="ERCOT" w:date="2024-03-19T13:00:00Z">
              <w:r w:rsidRPr="00865B19" w:rsidDel="00582CEF">
                <w:rPr>
                  <w:rFonts w:eastAsia="SimSun"/>
                  <w:szCs w:val="20"/>
                </w:rPr>
                <w:delText>oo</w:delText>
              </w:r>
            </w:del>
            <w:r w:rsidRPr="00865B19">
              <w:rPr>
                <w:rFonts w:eastAsia="SimSun"/>
                <w:szCs w:val="20"/>
              </w:rPr>
              <w:t>)</w:t>
            </w:r>
            <w:r w:rsidRPr="00865B19">
              <w:rPr>
                <w:rFonts w:eastAsia="SimSun"/>
                <w:szCs w:val="20"/>
              </w:rPr>
              <w:tab/>
              <w:t>Section 6.6.8.2, Black Start Capacity Charge;</w:t>
            </w:r>
          </w:p>
          <w:p w14:paraId="05D996BA"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97" w:author="ERCOT" w:date="2024-03-19T13:00:00Z">
              <w:r w:rsidRPr="00865B19">
                <w:rPr>
                  <w:rFonts w:eastAsia="SimSun"/>
                  <w:szCs w:val="20"/>
                </w:rPr>
                <w:t>qq</w:t>
              </w:r>
            </w:ins>
            <w:proofErr w:type="spellEnd"/>
            <w:del w:id="2398" w:author="ERCOT" w:date="2024-03-19T13:00:00Z">
              <w:r w:rsidRPr="00865B19" w:rsidDel="00582CEF">
                <w:rPr>
                  <w:rFonts w:eastAsia="SimSun"/>
                  <w:szCs w:val="20"/>
                </w:rPr>
                <w:delText>pp</w:delText>
              </w:r>
            </w:del>
            <w:r w:rsidRPr="00865B19">
              <w:rPr>
                <w:rFonts w:eastAsia="SimSun"/>
                <w:szCs w:val="20"/>
              </w:rPr>
              <w:t>)</w:t>
            </w:r>
            <w:r w:rsidRPr="00865B19">
              <w:rPr>
                <w:rFonts w:eastAsia="SimSun"/>
                <w:szCs w:val="20"/>
              </w:rPr>
              <w:tab/>
              <w:t>Section 6.6.9.1, Payment for Emergency Operations Settlement;</w:t>
            </w:r>
          </w:p>
          <w:p w14:paraId="077818C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399" w:author="ERCOT" w:date="2024-03-19T13:00:00Z">
              <w:r w:rsidRPr="00865B19">
                <w:rPr>
                  <w:rFonts w:eastAsia="SimSun"/>
                  <w:szCs w:val="20"/>
                </w:rPr>
                <w:t>rr</w:t>
              </w:r>
            </w:ins>
            <w:proofErr w:type="spellEnd"/>
            <w:del w:id="2400" w:author="ERCOT" w:date="2024-03-19T13:00:00Z">
              <w:r w:rsidRPr="00865B19" w:rsidDel="00582CEF">
                <w:rPr>
                  <w:rFonts w:eastAsia="SimSun"/>
                  <w:szCs w:val="20"/>
                </w:rPr>
                <w:delText>qq</w:delText>
              </w:r>
            </w:del>
            <w:r w:rsidRPr="00865B19">
              <w:rPr>
                <w:rFonts w:eastAsia="SimSun"/>
                <w:szCs w:val="20"/>
              </w:rPr>
              <w:t>)</w:t>
            </w:r>
            <w:r w:rsidRPr="00865B19">
              <w:rPr>
                <w:rFonts w:eastAsia="SimSun"/>
                <w:szCs w:val="20"/>
              </w:rPr>
              <w:tab/>
              <w:t>Section 6.6.9.2, Charge for Emergency Operations Settlement;</w:t>
            </w:r>
          </w:p>
          <w:p w14:paraId="255ADDB6" w14:textId="77777777" w:rsidR="00865B19" w:rsidRPr="00865B19" w:rsidRDefault="00865B19" w:rsidP="00865B19">
            <w:pPr>
              <w:spacing w:after="240"/>
              <w:ind w:left="1440" w:hanging="720"/>
              <w:rPr>
                <w:rFonts w:eastAsia="SimSun"/>
                <w:szCs w:val="20"/>
              </w:rPr>
            </w:pPr>
            <w:r w:rsidRPr="00865B19">
              <w:rPr>
                <w:rFonts w:eastAsia="SimSun"/>
                <w:szCs w:val="20"/>
              </w:rPr>
              <w:t>(</w:t>
            </w:r>
            <w:ins w:id="2401" w:author="ERCOT" w:date="2024-03-19T13:00:00Z">
              <w:r w:rsidRPr="00865B19">
                <w:rPr>
                  <w:rFonts w:eastAsia="SimSun"/>
                  <w:szCs w:val="20"/>
                </w:rPr>
                <w:t>ss</w:t>
              </w:r>
            </w:ins>
            <w:del w:id="2402" w:author="ERCOT" w:date="2024-03-19T13:00:00Z">
              <w:r w:rsidRPr="00865B19" w:rsidDel="00582CEF">
                <w:rPr>
                  <w:rFonts w:eastAsia="SimSun"/>
                  <w:szCs w:val="20"/>
                </w:rPr>
                <w:delText>rr</w:delText>
              </w:r>
            </w:del>
            <w:r w:rsidRPr="00865B19">
              <w:rPr>
                <w:rFonts w:eastAsia="SimSun"/>
                <w:szCs w:val="20"/>
              </w:rPr>
              <w:t>)</w:t>
            </w:r>
            <w:r w:rsidRPr="00865B19">
              <w:rPr>
                <w:rFonts w:eastAsia="SimSun"/>
                <w:szCs w:val="20"/>
              </w:rPr>
              <w:tab/>
              <w:t>Section 6.6.10, Real-Time Revenue Neutrality Allocation;</w:t>
            </w:r>
          </w:p>
          <w:p w14:paraId="29F86609"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03" w:author="ERCOT" w:date="2024-03-19T13:00:00Z">
              <w:r w:rsidRPr="00865B19">
                <w:rPr>
                  <w:rFonts w:eastAsia="SimSun"/>
                  <w:szCs w:val="20"/>
                </w:rPr>
                <w:t>tt</w:t>
              </w:r>
            </w:ins>
            <w:proofErr w:type="spellEnd"/>
            <w:del w:id="2404" w:author="ERCOT" w:date="2024-03-19T13:00:00Z">
              <w:r w:rsidRPr="00865B19" w:rsidDel="00582CEF">
                <w:rPr>
                  <w:rFonts w:eastAsia="SimSun"/>
                  <w:szCs w:val="20"/>
                </w:rPr>
                <w:delText>ss</w:delText>
              </w:r>
            </w:del>
            <w:r w:rsidRPr="00865B19">
              <w:rPr>
                <w:rFonts w:eastAsia="SimSun"/>
                <w:szCs w:val="20"/>
              </w:rPr>
              <w:t>)</w:t>
            </w:r>
            <w:r w:rsidRPr="00865B19">
              <w:rPr>
                <w:rFonts w:eastAsia="SimSun"/>
                <w:szCs w:val="20"/>
              </w:rPr>
              <w:tab/>
              <w:t xml:space="preserve">Section 6.6.11.1, Emergency Response Service Capacity Payments; </w:t>
            </w:r>
          </w:p>
          <w:p w14:paraId="396F35B8"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05" w:author="ERCOT" w:date="2024-03-19T13:01:00Z">
              <w:r w:rsidRPr="00865B19">
                <w:rPr>
                  <w:rFonts w:eastAsia="SimSun"/>
                  <w:szCs w:val="20"/>
                </w:rPr>
                <w:t>uu</w:t>
              </w:r>
            </w:ins>
            <w:proofErr w:type="spellEnd"/>
            <w:del w:id="2406" w:author="ERCOT" w:date="2024-03-19T13:01:00Z">
              <w:r w:rsidRPr="00865B19" w:rsidDel="00582CEF">
                <w:rPr>
                  <w:rFonts w:eastAsia="SimSun"/>
                  <w:szCs w:val="20"/>
                </w:rPr>
                <w:delText>tt</w:delText>
              </w:r>
            </w:del>
            <w:r w:rsidRPr="00865B19">
              <w:rPr>
                <w:rFonts w:eastAsia="SimSun"/>
                <w:szCs w:val="20"/>
              </w:rPr>
              <w:t>)</w:t>
            </w:r>
            <w:r w:rsidRPr="00865B19">
              <w:rPr>
                <w:rFonts w:eastAsia="SimSun"/>
                <w:szCs w:val="20"/>
              </w:rPr>
              <w:tab/>
              <w:t xml:space="preserve">Section 6.6.11.2, Emergency Response Service Capacity Charge; </w:t>
            </w:r>
          </w:p>
          <w:p w14:paraId="7A6CB47F"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07" w:author="ERCOT" w:date="2024-03-19T13:01:00Z">
              <w:r w:rsidRPr="00865B19">
                <w:rPr>
                  <w:rFonts w:eastAsia="SimSun"/>
                  <w:szCs w:val="20"/>
                </w:rPr>
                <w:t>vv</w:t>
              </w:r>
            </w:ins>
            <w:proofErr w:type="spellEnd"/>
            <w:del w:id="2408" w:author="ERCOT" w:date="2024-03-19T13:01:00Z">
              <w:r w:rsidRPr="00865B19" w:rsidDel="00582CEF">
                <w:rPr>
                  <w:rFonts w:eastAsia="SimSun"/>
                  <w:szCs w:val="20"/>
                </w:rPr>
                <w:delText>uu</w:delText>
              </w:r>
            </w:del>
            <w:r w:rsidRPr="00865B19">
              <w:rPr>
                <w:rFonts w:eastAsia="SimSun"/>
                <w:szCs w:val="20"/>
              </w:rPr>
              <w:t>)</w:t>
            </w:r>
            <w:r w:rsidRPr="00865B19">
              <w:rPr>
                <w:rFonts w:eastAsia="SimSun"/>
                <w:szCs w:val="20"/>
              </w:rPr>
              <w:tab/>
              <w:t>Section 6.6.14.2, Firm Fuel Supply Service Hourly Standby Fee Payment and Fuel Replacement Cost Recovery;</w:t>
            </w:r>
          </w:p>
          <w:p w14:paraId="3755787A" w14:textId="77777777" w:rsidR="00865B19" w:rsidRPr="00865B19" w:rsidRDefault="00865B19" w:rsidP="00865B19">
            <w:pPr>
              <w:spacing w:after="240"/>
              <w:ind w:left="1440" w:hanging="720"/>
              <w:rPr>
                <w:rFonts w:eastAsia="SimSun"/>
                <w:szCs w:val="20"/>
              </w:rPr>
            </w:pPr>
            <w:r w:rsidRPr="00865B19">
              <w:rPr>
                <w:rFonts w:eastAsia="SimSun"/>
                <w:szCs w:val="20"/>
              </w:rPr>
              <w:t>(</w:t>
            </w:r>
            <w:ins w:id="2409" w:author="ERCOT" w:date="2024-03-19T13:01:00Z">
              <w:r w:rsidRPr="00865B19">
                <w:rPr>
                  <w:rFonts w:eastAsia="SimSun"/>
                  <w:szCs w:val="20"/>
                </w:rPr>
                <w:t>ww</w:t>
              </w:r>
            </w:ins>
            <w:del w:id="2410" w:author="ERCOT" w:date="2024-03-19T13:01:00Z">
              <w:r w:rsidRPr="00865B19" w:rsidDel="00582CEF">
                <w:rPr>
                  <w:rFonts w:eastAsia="SimSun"/>
                  <w:szCs w:val="20"/>
                </w:rPr>
                <w:delText>vv</w:delText>
              </w:r>
            </w:del>
            <w:r w:rsidRPr="00865B19">
              <w:rPr>
                <w:rFonts w:eastAsia="SimSun"/>
                <w:szCs w:val="20"/>
              </w:rPr>
              <w:t>)</w:t>
            </w:r>
            <w:r w:rsidRPr="00865B19">
              <w:rPr>
                <w:rFonts w:eastAsia="SimSun"/>
                <w:szCs w:val="20"/>
              </w:rPr>
              <w:tab/>
              <w:t>Section 6.6.14.3, Firm Fuel Supply Service Capacity Charge;</w:t>
            </w:r>
          </w:p>
          <w:p w14:paraId="64FBC266" w14:textId="77777777" w:rsidR="00865B19" w:rsidRPr="00865B19" w:rsidRDefault="00865B19" w:rsidP="00865B19">
            <w:pPr>
              <w:spacing w:after="240"/>
              <w:ind w:left="1440" w:hanging="720"/>
              <w:rPr>
                <w:ins w:id="2411" w:author="ERCOT" w:date="2024-02-19T13:57:00Z"/>
                <w:rFonts w:eastAsia="SimSun"/>
              </w:rPr>
            </w:pPr>
            <w:ins w:id="2412" w:author="ERCOT" w:date="2024-02-19T13:57:00Z">
              <w:r w:rsidRPr="00865B19">
                <w:rPr>
                  <w:rFonts w:eastAsia="SimSun"/>
                </w:rPr>
                <w:t>(</w:t>
              </w:r>
            </w:ins>
            <w:ins w:id="2413" w:author="ERCOT" w:date="2024-03-19T13:01:00Z">
              <w:r w:rsidRPr="00865B19">
                <w:rPr>
                  <w:rFonts w:eastAsia="SimSun"/>
                </w:rPr>
                <w:t>xx</w:t>
              </w:r>
            </w:ins>
            <w:ins w:id="2414" w:author="ERCOT" w:date="2024-02-19T13:57:00Z">
              <w:r w:rsidRPr="00865B19">
                <w:rPr>
                  <w:rFonts w:eastAsia="SimSun"/>
                </w:rPr>
                <w:t>)</w:t>
              </w:r>
              <w:r w:rsidRPr="00865B19">
                <w:rPr>
                  <w:rFonts w:eastAsia="SimSun"/>
                </w:rPr>
                <w:tab/>
                <w:t xml:space="preserve">Section 6.7.3.1, </w:t>
              </w:r>
            </w:ins>
            <w:ins w:id="2415" w:author="ERCOT" w:date="2024-02-19T13:58:00Z">
              <w:r w:rsidRPr="00865B19">
                <w:rPr>
                  <w:rFonts w:eastAsia="SimSun"/>
                </w:rPr>
                <w:t>Charges for a Failure to Provide Dispatchable Reliability Reserve</w:t>
              </w:r>
            </w:ins>
            <w:ins w:id="2416" w:author="ERCOT" w:date="2024-05-10T19:59:00Z">
              <w:r w:rsidRPr="00865B19">
                <w:rPr>
                  <w:rFonts w:eastAsia="SimSun"/>
                </w:rPr>
                <w:t xml:space="preserve"> Service</w:t>
              </w:r>
            </w:ins>
            <w:ins w:id="2417" w:author="ERCOT" w:date="2024-02-19T13:58:00Z">
              <w:r w:rsidRPr="00865B19">
                <w:rPr>
                  <w:rFonts w:eastAsia="SimSun"/>
                </w:rPr>
                <w:t xml:space="preserve"> (DRRS) Ancillary Service</w:t>
              </w:r>
            </w:ins>
            <w:ins w:id="2418" w:author="ERCOT" w:date="2024-02-19T13:57:00Z">
              <w:r w:rsidRPr="00865B19">
                <w:rPr>
                  <w:rFonts w:eastAsia="SimSun"/>
                </w:rPr>
                <w:t>;</w:t>
              </w:r>
            </w:ins>
          </w:p>
          <w:p w14:paraId="295DBA58" w14:textId="77777777" w:rsidR="00865B19" w:rsidRPr="00865B19" w:rsidRDefault="00865B19" w:rsidP="00865B19">
            <w:pPr>
              <w:spacing w:after="240"/>
              <w:ind w:left="1440" w:hanging="720"/>
              <w:rPr>
                <w:ins w:id="2419" w:author="ERCOT" w:date="2024-02-19T13:58:00Z"/>
                <w:rFonts w:eastAsia="SimSun"/>
              </w:rPr>
            </w:pPr>
            <w:ins w:id="2420" w:author="ERCOT" w:date="2024-02-19T13:58:00Z">
              <w:r w:rsidRPr="00865B19">
                <w:rPr>
                  <w:rFonts w:eastAsia="SimSun"/>
                </w:rPr>
                <w:t>(</w:t>
              </w:r>
            </w:ins>
            <w:proofErr w:type="spellStart"/>
            <w:ins w:id="2421" w:author="ERCOT" w:date="2024-03-19T13:01:00Z">
              <w:r w:rsidRPr="00865B19">
                <w:rPr>
                  <w:rFonts w:eastAsia="SimSun"/>
                </w:rPr>
                <w:t>yy</w:t>
              </w:r>
            </w:ins>
            <w:proofErr w:type="spellEnd"/>
            <w:ins w:id="2422" w:author="ERCOT" w:date="2024-02-19T13:58:00Z">
              <w:r w:rsidRPr="00865B19">
                <w:rPr>
                  <w:rFonts w:eastAsia="SimSun"/>
                </w:rPr>
                <w:t>)</w:t>
              </w:r>
              <w:r w:rsidRPr="00865B19">
                <w:rPr>
                  <w:rFonts w:eastAsia="SimSun"/>
                </w:rPr>
                <w:tab/>
                <w:t>Section 6.7.3.2, Allocation of Charges for a Failure to Provide Dispatchable Reliability Reserve</w:t>
              </w:r>
            </w:ins>
            <w:ins w:id="2423" w:author="ERCOT" w:date="2024-05-10T20:00:00Z">
              <w:r w:rsidRPr="00865B19">
                <w:rPr>
                  <w:rFonts w:eastAsia="SimSun"/>
                </w:rPr>
                <w:t xml:space="preserve"> Service</w:t>
              </w:r>
            </w:ins>
            <w:ins w:id="2424" w:author="ERCOT" w:date="2024-02-19T13:58:00Z">
              <w:r w:rsidRPr="00865B19">
                <w:rPr>
                  <w:rFonts w:eastAsia="SimSun"/>
                </w:rPr>
                <w:t xml:space="preserve"> (DRRS) Ancillary Service;</w:t>
              </w:r>
            </w:ins>
          </w:p>
          <w:p w14:paraId="0BC27C0B" w14:textId="77777777" w:rsidR="00865B19" w:rsidRPr="00865B19" w:rsidRDefault="00865B19" w:rsidP="00865B19">
            <w:pPr>
              <w:spacing w:after="240"/>
              <w:ind w:left="1440" w:hanging="720"/>
              <w:rPr>
                <w:rFonts w:eastAsia="SimSun"/>
                <w:szCs w:val="20"/>
              </w:rPr>
            </w:pPr>
            <w:r w:rsidRPr="00865B19">
              <w:rPr>
                <w:rFonts w:eastAsia="SimSun"/>
                <w:szCs w:val="20"/>
              </w:rPr>
              <w:lastRenderedPageBreak/>
              <w:t>(</w:t>
            </w:r>
            <w:proofErr w:type="spellStart"/>
            <w:ins w:id="2425" w:author="ERCOT" w:date="2024-03-19T13:01:00Z">
              <w:r w:rsidRPr="00865B19">
                <w:rPr>
                  <w:rFonts w:eastAsia="SimSun"/>
                  <w:szCs w:val="20"/>
                </w:rPr>
                <w:t>zz</w:t>
              </w:r>
            </w:ins>
            <w:proofErr w:type="spellEnd"/>
            <w:del w:id="2426" w:author="ERCOT" w:date="2024-02-19T13:58:00Z">
              <w:r w:rsidRPr="00865B19" w:rsidDel="00C8479F">
                <w:rPr>
                  <w:rFonts w:eastAsia="SimSun"/>
                  <w:szCs w:val="20"/>
                </w:rPr>
                <w:delText>ww</w:delText>
              </w:r>
            </w:del>
            <w:r w:rsidRPr="00865B19">
              <w:rPr>
                <w:rFonts w:eastAsia="SimSun"/>
                <w:szCs w:val="20"/>
              </w:rPr>
              <w:t>)</w:t>
            </w:r>
            <w:r w:rsidRPr="00865B19">
              <w:rPr>
                <w:rFonts w:eastAsia="SimSun"/>
                <w:szCs w:val="20"/>
              </w:rPr>
              <w:tab/>
              <w:t>Section 6.7.4, Real-Time Settlement for Updated Day-Ahead Market Ancillary Service Obligations;</w:t>
            </w:r>
          </w:p>
          <w:p w14:paraId="3F1D5CB5"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27" w:author="ERCOT" w:date="2024-03-19T13:01:00Z">
              <w:r w:rsidRPr="00865B19">
                <w:rPr>
                  <w:rFonts w:eastAsia="SimSun"/>
                  <w:szCs w:val="20"/>
                </w:rPr>
                <w:t>aaa</w:t>
              </w:r>
            </w:ins>
            <w:proofErr w:type="spellEnd"/>
            <w:del w:id="2428" w:author="ERCOT" w:date="2024-02-19T13:58:00Z">
              <w:r w:rsidRPr="00865B19" w:rsidDel="00C8479F">
                <w:rPr>
                  <w:rFonts w:eastAsia="SimSun"/>
                  <w:szCs w:val="20"/>
                </w:rPr>
                <w:delText>xx</w:delText>
              </w:r>
            </w:del>
            <w:r w:rsidRPr="00865B19">
              <w:rPr>
                <w:rFonts w:eastAsia="SimSun"/>
                <w:szCs w:val="20"/>
              </w:rPr>
              <w:t>)</w:t>
            </w:r>
            <w:r w:rsidRPr="00865B19">
              <w:rPr>
                <w:rFonts w:eastAsia="SimSun"/>
                <w:szCs w:val="20"/>
              </w:rPr>
              <w:tab/>
              <w:t>Section 6.7.5.2, Regulation Up Service Payments and Charges;</w:t>
            </w:r>
          </w:p>
          <w:p w14:paraId="647A53C2"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29" w:author="ERCOT" w:date="2024-03-19T13:01:00Z">
              <w:r w:rsidRPr="00865B19">
                <w:rPr>
                  <w:rFonts w:eastAsia="SimSun"/>
                  <w:szCs w:val="20"/>
                </w:rPr>
                <w:t>bbb</w:t>
              </w:r>
            </w:ins>
            <w:proofErr w:type="spellEnd"/>
            <w:del w:id="2430" w:author="ERCOT" w:date="2024-02-19T13:58:00Z">
              <w:r w:rsidRPr="00865B19" w:rsidDel="00C8479F">
                <w:rPr>
                  <w:rFonts w:eastAsia="SimSun"/>
                  <w:szCs w:val="20"/>
                </w:rPr>
                <w:delText>yy</w:delText>
              </w:r>
            </w:del>
            <w:r w:rsidRPr="00865B19">
              <w:rPr>
                <w:rFonts w:eastAsia="SimSun"/>
                <w:szCs w:val="20"/>
              </w:rPr>
              <w:t>)</w:t>
            </w:r>
            <w:r w:rsidRPr="00865B19">
              <w:rPr>
                <w:rFonts w:eastAsia="SimSun"/>
                <w:szCs w:val="20"/>
              </w:rPr>
              <w:tab/>
              <w:t>Section 6.7.5.3, Regulation Down Service Payments and Charges;</w:t>
            </w:r>
          </w:p>
          <w:p w14:paraId="43EC28AC" w14:textId="77777777" w:rsidR="00865B19" w:rsidRPr="00865B19" w:rsidRDefault="00865B19" w:rsidP="00865B19">
            <w:pPr>
              <w:spacing w:after="240"/>
              <w:ind w:left="1440" w:hanging="720"/>
              <w:rPr>
                <w:rFonts w:eastAsia="SimSun"/>
                <w:szCs w:val="20"/>
              </w:rPr>
            </w:pPr>
            <w:r w:rsidRPr="00865B19">
              <w:rPr>
                <w:rFonts w:eastAsia="SimSun"/>
                <w:szCs w:val="20"/>
              </w:rPr>
              <w:t>(</w:t>
            </w:r>
            <w:ins w:id="2431" w:author="ERCOT" w:date="2024-03-19T13:01:00Z">
              <w:r w:rsidRPr="00865B19">
                <w:rPr>
                  <w:rFonts w:eastAsia="SimSun"/>
                  <w:szCs w:val="20"/>
                </w:rPr>
                <w:t>ccc</w:t>
              </w:r>
            </w:ins>
            <w:del w:id="2432" w:author="ERCOT" w:date="2024-02-19T13:58:00Z">
              <w:r w:rsidRPr="00865B19" w:rsidDel="00C8479F">
                <w:rPr>
                  <w:rFonts w:eastAsia="SimSun"/>
                  <w:szCs w:val="20"/>
                </w:rPr>
                <w:delText>zz</w:delText>
              </w:r>
            </w:del>
            <w:r w:rsidRPr="00865B19">
              <w:rPr>
                <w:rFonts w:eastAsia="SimSun"/>
                <w:szCs w:val="20"/>
              </w:rPr>
              <w:t>)</w:t>
            </w:r>
            <w:r w:rsidRPr="00865B19">
              <w:rPr>
                <w:rFonts w:eastAsia="SimSun"/>
                <w:szCs w:val="20"/>
              </w:rPr>
              <w:tab/>
              <w:t>Section 6.7.5.4, Responsive Reserve Payments and Charges;</w:t>
            </w:r>
          </w:p>
          <w:p w14:paraId="55E1173D"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33" w:author="ERCOT" w:date="2024-03-19T13:02:00Z">
              <w:r w:rsidRPr="00865B19">
                <w:rPr>
                  <w:rFonts w:eastAsia="SimSun"/>
                  <w:szCs w:val="20"/>
                </w:rPr>
                <w:t>ddd</w:t>
              </w:r>
            </w:ins>
            <w:proofErr w:type="spellEnd"/>
            <w:del w:id="2434" w:author="ERCOT" w:date="2024-02-19T13:59:00Z">
              <w:r w:rsidRPr="00865B19" w:rsidDel="00995A38">
                <w:rPr>
                  <w:rFonts w:eastAsia="SimSun"/>
                  <w:szCs w:val="20"/>
                </w:rPr>
                <w:delText>aaa</w:delText>
              </w:r>
            </w:del>
            <w:r w:rsidRPr="00865B19">
              <w:rPr>
                <w:rFonts w:eastAsia="SimSun"/>
                <w:szCs w:val="20"/>
              </w:rPr>
              <w:t>)</w:t>
            </w:r>
            <w:r w:rsidRPr="00865B19">
              <w:rPr>
                <w:rFonts w:eastAsia="SimSun"/>
                <w:szCs w:val="20"/>
              </w:rPr>
              <w:tab/>
              <w:t>Section 6.7.5.5</w:t>
            </w:r>
            <w:r w:rsidRPr="00865B19">
              <w:rPr>
                <w:rFonts w:eastAsia="SimSun"/>
                <w:szCs w:val="20"/>
              </w:rPr>
              <w:tab/>
              <w:t>, Non-Spinning Reserve Service Payments and Charges;</w:t>
            </w:r>
          </w:p>
          <w:p w14:paraId="37456750"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35" w:author="ERCOT" w:date="2024-03-19T13:02:00Z">
              <w:r w:rsidRPr="00865B19">
                <w:rPr>
                  <w:rFonts w:eastAsia="SimSun"/>
                  <w:szCs w:val="20"/>
                </w:rPr>
                <w:t>eee</w:t>
              </w:r>
            </w:ins>
            <w:proofErr w:type="spellEnd"/>
            <w:del w:id="2436" w:author="ERCOT" w:date="2024-02-19T13:59:00Z">
              <w:r w:rsidRPr="00865B19" w:rsidDel="00995A38">
                <w:rPr>
                  <w:rFonts w:eastAsia="SimSun"/>
                  <w:szCs w:val="20"/>
                </w:rPr>
                <w:delText>bbb</w:delText>
              </w:r>
            </w:del>
            <w:r w:rsidRPr="00865B19">
              <w:rPr>
                <w:rFonts w:eastAsia="SimSun"/>
                <w:szCs w:val="20"/>
              </w:rPr>
              <w:t>)</w:t>
            </w:r>
            <w:r w:rsidRPr="00865B19">
              <w:rPr>
                <w:rFonts w:eastAsia="SimSun"/>
                <w:szCs w:val="20"/>
              </w:rPr>
              <w:tab/>
              <w:t>Section 6.7.5.6</w:t>
            </w:r>
            <w:r w:rsidRPr="00865B19">
              <w:rPr>
                <w:rFonts w:eastAsia="SimSun"/>
                <w:szCs w:val="20"/>
              </w:rPr>
              <w:tab/>
              <w:t>, ERCOT Contingency Reserve Service Payments and Charges;</w:t>
            </w:r>
          </w:p>
          <w:p w14:paraId="7C992DF8"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37" w:author="ERCOT" w:date="2024-03-19T13:02:00Z">
              <w:r w:rsidRPr="00865B19">
                <w:rPr>
                  <w:rFonts w:eastAsia="SimSun"/>
                  <w:szCs w:val="20"/>
                </w:rPr>
                <w:t>fff</w:t>
              </w:r>
            </w:ins>
            <w:proofErr w:type="spellEnd"/>
            <w:del w:id="2438" w:author="ERCOT" w:date="2024-02-19T13:59:00Z">
              <w:r w:rsidRPr="00865B19" w:rsidDel="00995A38">
                <w:rPr>
                  <w:rFonts w:eastAsia="SimSun"/>
                  <w:szCs w:val="20"/>
                </w:rPr>
                <w:delText>ccc</w:delText>
              </w:r>
            </w:del>
            <w:r w:rsidRPr="00865B19">
              <w:rPr>
                <w:rFonts w:eastAsia="SimSun"/>
                <w:szCs w:val="20"/>
              </w:rPr>
              <w:t>)</w:t>
            </w:r>
            <w:r w:rsidRPr="00865B19">
              <w:rPr>
                <w:rFonts w:eastAsia="SimSun"/>
                <w:szCs w:val="20"/>
              </w:rPr>
              <w:tab/>
              <w:t>Section 6.7.5.7</w:t>
            </w:r>
            <w:r w:rsidRPr="00865B19">
              <w:rPr>
                <w:rFonts w:eastAsia="SimSun"/>
                <w:szCs w:val="20"/>
              </w:rPr>
              <w:tab/>
              <w:t>, Real-Time Derated Ancillary Service Capability Payment;</w:t>
            </w:r>
          </w:p>
          <w:p w14:paraId="1B856EFE"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39" w:author="ERCOT" w:date="2024-03-19T13:02:00Z">
              <w:r w:rsidRPr="00865B19">
                <w:rPr>
                  <w:rFonts w:eastAsia="SimSun"/>
                  <w:szCs w:val="20"/>
                </w:rPr>
                <w:t>ggg</w:t>
              </w:r>
            </w:ins>
            <w:proofErr w:type="spellEnd"/>
            <w:del w:id="2440" w:author="ERCOT" w:date="2024-02-19T13:59:00Z">
              <w:r w:rsidRPr="00865B19" w:rsidDel="00995A38">
                <w:rPr>
                  <w:rFonts w:eastAsia="SimSun"/>
                  <w:szCs w:val="20"/>
                </w:rPr>
                <w:delText>ddd</w:delText>
              </w:r>
            </w:del>
            <w:r w:rsidRPr="00865B19">
              <w:rPr>
                <w:rFonts w:eastAsia="SimSun"/>
                <w:szCs w:val="20"/>
              </w:rPr>
              <w:t>)</w:t>
            </w:r>
            <w:r w:rsidRPr="00865B19">
              <w:rPr>
                <w:rFonts w:eastAsia="SimSun"/>
                <w:szCs w:val="20"/>
              </w:rPr>
              <w:tab/>
              <w:t>Section 6.7.5.8</w:t>
            </w:r>
            <w:r w:rsidRPr="00865B19">
              <w:rPr>
                <w:rFonts w:eastAsia="SimSun"/>
                <w:szCs w:val="20"/>
              </w:rPr>
              <w:tab/>
              <w:t>, Real-Time Derated Ancillary Service Capability Charge;</w:t>
            </w:r>
          </w:p>
          <w:p w14:paraId="68FFCF54"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41" w:author="ERCOT" w:date="2024-03-19T13:02:00Z">
              <w:r w:rsidRPr="00865B19">
                <w:rPr>
                  <w:rFonts w:eastAsia="SimSun"/>
                  <w:szCs w:val="20"/>
                </w:rPr>
                <w:t>hhh</w:t>
              </w:r>
            </w:ins>
            <w:proofErr w:type="spellEnd"/>
            <w:del w:id="2442" w:author="ERCOT" w:date="2024-02-19T13:59:00Z">
              <w:r w:rsidRPr="00865B19" w:rsidDel="00995A38">
                <w:rPr>
                  <w:rFonts w:eastAsia="SimSun"/>
                  <w:szCs w:val="20"/>
                </w:rPr>
                <w:delText>eee</w:delText>
              </w:r>
            </w:del>
            <w:r w:rsidRPr="00865B19">
              <w:rPr>
                <w:rFonts w:eastAsia="SimSun"/>
                <w:szCs w:val="20"/>
              </w:rPr>
              <w:t>)</w:t>
            </w:r>
            <w:r w:rsidRPr="00865B19">
              <w:rPr>
                <w:rFonts w:eastAsia="SimSun"/>
                <w:szCs w:val="20"/>
              </w:rPr>
              <w:tab/>
              <w:t>Section 6.7.6, Real-Time Ancillary Service Revenue Neutrality Allocation;</w:t>
            </w:r>
          </w:p>
          <w:p w14:paraId="38C1A72D" w14:textId="77777777" w:rsidR="00865B19" w:rsidRPr="00865B19" w:rsidRDefault="00865B19" w:rsidP="00865B19">
            <w:pPr>
              <w:spacing w:after="240"/>
              <w:ind w:left="1440" w:hanging="720"/>
              <w:rPr>
                <w:rFonts w:eastAsia="SimSun"/>
                <w:szCs w:val="20"/>
              </w:rPr>
            </w:pPr>
            <w:r w:rsidRPr="00865B19">
              <w:rPr>
                <w:rFonts w:eastAsia="SimSun"/>
                <w:szCs w:val="20"/>
              </w:rPr>
              <w:t>(</w:t>
            </w:r>
            <w:ins w:id="2443" w:author="ERCOT" w:date="2024-03-19T13:02:00Z">
              <w:r w:rsidRPr="00865B19">
                <w:rPr>
                  <w:rFonts w:eastAsia="SimSun"/>
                  <w:szCs w:val="20"/>
                </w:rPr>
                <w:t>iii</w:t>
              </w:r>
            </w:ins>
            <w:del w:id="2444" w:author="ERCOT" w:date="2024-02-19T13:59:00Z">
              <w:r w:rsidRPr="00865B19" w:rsidDel="00995A38">
                <w:rPr>
                  <w:rFonts w:eastAsia="SimSun"/>
                  <w:szCs w:val="20"/>
                </w:rPr>
                <w:delText>fff</w:delText>
              </w:r>
            </w:del>
            <w:r w:rsidRPr="00865B19">
              <w:rPr>
                <w:rFonts w:eastAsia="SimSun"/>
                <w:szCs w:val="20"/>
              </w:rPr>
              <w:t>)</w:t>
            </w:r>
            <w:r w:rsidRPr="00865B19">
              <w:rPr>
                <w:rFonts w:eastAsia="SimSun"/>
                <w:szCs w:val="20"/>
              </w:rPr>
              <w:tab/>
              <w:t>Section 7.9.2.1, Payments and Charges for PTP Obligations Settled in Real-Time; and</w:t>
            </w:r>
          </w:p>
          <w:p w14:paraId="78374522" w14:textId="77777777" w:rsidR="00865B19" w:rsidRPr="00865B19" w:rsidRDefault="00865B19" w:rsidP="00865B19">
            <w:pPr>
              <w:spacing w:after="240"/>
              <w:ind w:left="1440" w:hanging="720"/>
              <w:rPr>
                <w:rFonts w:eastAsia="SimSun"/>
                <w:szCs w:val="20"/>
              </w:rPr>
            </w:pPr>
            <w:r w:rsidRPr="00865B19">
              <w:rPr>
                <w:rFonts w:eastAsia="SimSun"/>
                <w:szCs w:val="20"/>
              </w:rPr>
              <w:t>(</w:t>
            </w:r>
            <w:proofErr w:type="spellStart"/>
            <w:ins w:id="2445" w:author="ERCOT" w:date="2024-03-19T13:02:00Z">
              <w:r w:rsidRPr="00865B19">
                <w:rPr>
                  <w:rFonts w:eastAsia="SimSun"/>
                  <w:szCs w:val="20"/>
                </w:rPr>
                <w:t>jjj</w:t>
              </w:r>
            </w:ins>
            <w:proofErr w:type="spellEnd"/>
            <w:del w:id="2446" w:author="ERCOT" w:date="2024-02-19T13:59:00Z">
              <w:r w:rsidRPr="00865B19" w:rsidDel="00995A38">
                <w:rPr>
                  <w:rFonts w:eastAsia="SimSun"/>
                  <w:szCs w:val="20"/>
                </w:rPr>
                <w:delText>ggg</w:delText>
              </w:r>
            </w:del>
            <w:r w:rsidRPr="00865B19">
              <w:rPr>
                <w:rFonts w:eastAsia="SimSun"/>
                <w:szCs w:val="20"/>
              </w:rPr>
              <w:t>)</w:t>
            </w:r>
            <w:r w:rsidRPr="00865B19">
              <w:rPr>
                <w:rFonts w:eastAsia="SimSun"/>
                <w:szCs w:val="20"/>
              </w:rPr>
              <w:tab/>
              <w:t>Section 9.16.1, ERCOT System Administration Fee.</w:t>
            </w:r>
          </w:p>
        </w:tc>
      </w:tr>
    </w:tbl>
    <w:p w14:paraId="49C97EB8" w14:textId="77777777" w:rsidR="00865B19" w:rsidRPr="00865B19" w:rsidRDefault="00865B19" w:rsidP="00865B19">
      <w:pPr>
        <w:spacing w:before="240" w:after="240"/>
        <w:ind w:left="720" w:hanging="720"/>
        <w:rPr>
          <w:rFonts w:eastAsia="SimSun"/>
          <w:szCs w:val="20"/>
        </w:rPr>
      </w:pPr>
      <w:r w:rsidRPr="00865B19">
        <w:rPr>
          <w:rFonts w:eastAsia="SimSun"/>
          <w:szCs w:val="20"/>
        </w:rPr>
        <w:lastRenderedPageBreak/>
        <w:t>(2)</w:t>
      </w:r>
      <w:r w:rsidRPr="00865B19">
        <w:rPr>
          <w:rFonts w:eastAsia="SimSun"/>
          <w:szCs w:val="20"/>
        </w:rPr>
        <w:tab/>
        <w:t>In the event that ERCOT is unable to execute the Day-Ahead Market (DAM), ERCOT shall provide, on each RTM Settlement Statement, the dollar amount for the following RTM Congestion Revenue Right (CRR) Settlement charges and payments:</w:t>
      </w:r>
    </w:p>
    <w:p w14:paraId="520F30E2" w14:textId="77777777" w:rsidR="00865B19" w:rsidRPr="00865B19" w:rsidRDefault="00865B19" w:rsidP="00865B19">
      <w:pPr>
        <w:spacing w:after="240"/>
        <w:ind w:left="1440" w:hanging="720"/>
        <w:rPr>
          <w:rFonts w:eastAsia="SimSun"/>
          <w:szCs w:val="20"/>
        </w:rPr>
      </w:pPr>
      <w:r w:rsidRPr="00865B19">
        <w:rPr>
          <w:rFonts w:eastAsia="SimSun"/>
          <w:szCs w:val="20"/>
        </w:rPr>
        <w:t>(a)</w:t>
      </w:r>
      <w:r w:rsidRPr="00865B19">
        <w:rPr>
          <w:rFonts w:eastAsia="SimSun"/>
          <w:szCs w:val="20"/>
        </w:rPr>
        <w:tab/>
        <w:t>Section 7.9.2.4, Payments for FGRs in Real-Time; and</w:t>
      </w:r>
    </w:p>
    <w:p w14:paraId="2BD3385A" w14:textId="77777777" w:rsidR="00865B19" w:rsidRPr="00865B19" w:rsidRDefault="00865B19" w:rsidP="00865B19">
      <w:pPr>
        <w:spacing w:after="240"/>
        <w:ind w:left="1440" w:hanging="720"/>
        <w:rPr>
          <w:rFonts w:eastAsia="SimSun"/>
          <w:szCs w:val="20"/>
        </w:rPr>
      </w:pPr>
      <w:r w:rsidRPr="00865B19">
        <w:rPr>
          <w:rFonts w:eastAsia="SimSun"/>
          <w:szCs w:val="20"/>
        </w:rPr>
        <w:t>(b)</w:t>
      </w:r>
      <w:r w:rsidRPr="00865B19">
        <w:rPr>
          <w:rFonts w:eastAsia="SimSun"/>
          <w:szCs w:val="20"/>
        </w:rPr>
        <w:tab/>
        <w:t>Section 7.9.2.5, Payments and Charges for PTP Obligations with Refund in Real-Time.</w:t>
      </w:r>
    </w:p>
    <w:p w14:paraId="61259DE6" w14:textId="77777777" w:rsidR="00865B19" w:rsidRPr="00865B19" w:rsidRDefault="00865B19" w:rsidP="00865B19">
      <w:pPr>
        <w:keepNext/>
        <w:tabs>
          <w:tab w:val="left" w:pos="1080"/>
        </w:tabs>
        <w:spacing w:before="240" w:after="240"/>
        <w:ind w:left="1080" w:hanging="1080"/>
        <w:outlineLvl w:val="2"/>
        <w:rPr>
          <w:rFonts w:eastAsia="SimSun"/>
          <w:bCs/>
          <w:szCs w:val="20"/>
        </w:rPr>
      </w:pPr>
      <w:bookmarkStart w:id="2447" w:name="_Toc9590849"/>
      <w:bookmarkStart w:id="2448" w:name="_Toc80175310"/>
      <w:r w:rsidRPr="00865B19">
        <w:rPr>
          <w:rFonts w:eastAsia="SimSun"/>
          <w:b/>
          <w:bCs/>
          <w:i/>
          <w:szCs w:val="20"/>
        </w:rPr>
        <w:t>9.14.10</w:t>
      </w:r>
      <w:r w:rsidRPr="00865B19">
        <w:rPr>
          <w:rFonts w:eastAsia="SimSun"/>
          <w:b/>
          <w:bCs/>
          <w:i/>
          <w:szCs w:val="20"/>
        </w:rPr>
        <w:tab/>
      </w:r>
      <w:bookmarkEnd w:id="2447"/>
      <w:r w:rsidRPr="00865B19">
        <w:rPr>
          <w:rFonts w:eastAsia="SimSun"/>
          <w:b/>
          <w:bCs/>
          <w:i/>
          <w:szCs w:val="20"/>
        </w:rPr>
        <w:t>Settlement for Market Participants Impacted by Omitted Procedures or Manual Actions to Resolve the DAM</w:t>
      </w:r>
      <w:bookmarkEnd w:id="2448"/>
      <w:r w:rsidRPr="00865B19">
        <w:rPr>
          <w:rFonts w:eastAsia="SimSun"/>
          <w:b/>
          <w:bCs/>
          <w:i/>
          <w:szCs w:val="20"/>
        </w:rPr>
        <w:t xml:space="preserve"> </w:t>
      </w:r>
    </w:p>
    <w:p w14:paraId="7B276C26" w14:textId="77777777" w:rsidR="00865B19" w:rsidRPr="00865B19" w:rsidRDefault="00865B19" w:rsidP="00865B19">
      <w:pPr>
        <w:spacing w:after="240"/>
        <w:ind w:left="720" w:hanging="720"/>
        <w:rPr>
          <w:rFonts w:eastAsia="SimSun"/>
          <w:iCs/>
        </w:rPr>
      </w:pPr>
      <w:r w:rsidRPr="00865B19">
        <w:rPr>
          <w:rFonts w:eastAsia="SimSun"/>
          <w:iCs/>
        </w:rPr>
        <w:t>(1)</w:t>
      </w:r>
      <w:r w:rsidRPr="00865B19">
        <w:rPr>
          <w:rFonts w:eastAsia="SimSu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326CE7B7" w14:textId="77777777" w:rsidR="00865B19" w:rsidRPr="00865B19" w:rsidRDefault="00865B19" w:rsidP="00865B19">
      <w:pPr>
        <w:spacing w:after="240"/>
        <w:ind w:left="1440" w:hanging="720"/>
        <w:rPr>
          <w:rFonts w:eastAsia="SimSun"/>
        </w:rPr>
      </w:pPr>
      <w:r w:rsidRPr="00865B19">
        <w:rPr>
          <w:rFonts w:eastAsia="SimSun"/>
        </w:rPr>
        <w:t>(a)</w:t>
      </w:r>
      <w:r w:rsidRPr="00865B19">
        <w:rPr>
          <w:rFonts w:eastAsia="SimSun"/>
        </w:rPr>
        <w:tab/>
        <w:t xml:space="preserve">No resettlement of the DAM will occur </w:t>
      </w:r>
      <w:proofErr w:type="gramStart"/>
      <w:r w:rsidRPr="00865B19">
        <w:rPr>
          <w:rFonts w:eastAsia="SimSun"/>
        </w:rPr>
        <w:t>as a result of</w:t>
      </w:r>
      <w:proofErr w:type="gramEnd"/>
      <w:r w:rsidRPr="00865B19">
        <w:rPr>
          <w:rFonts w:eastAsia="SimSun"/>
        </w:rPr>
        <w:t xml:space="preserve"> a Market Participant’s recovery under this Section;</w:t>
      </w:r>
    </w:p>
    <w:p w14:paraId="17021F57" w14:textId="77777777" w:rsidR="00865B19" w:rsidRPr="00865B19" w:rsidRDefault="00865B19" w:rsidP="00865B19">
      <w:pPr>
        <w:spacing w:after="240"/>
        <w:ind w:left="1440" w:hanging="720"/>
        <w:rPr>
          <w:rFonts w:eastAsia="SimSun"/>
        </w:rPr>
      </w:pPr>
      <w:r w:rsidRPr="00865B19">
        <w:rPr>
          <w:rFonts w:eastAsia="SimSun"/>
        </w:rPr>
        <w:lastRenderedPageBreak/>
        <w:t>(b)</w:t>
      </w:r>
      <w:r w:rsidRPr="00865B19">
        <w:rPr>
          <w:rFonts w:eastAsia="SimSun"/>
        </w:rPr>
        <w:tab/>
        <w:t>Where a Market Participant’s submissions were not cleared in the DAM, ERCOT will establish a set of DAM Energy Bids, DAM Energy Offers, Ancillary Service Offers, and Point-to-Point (PTP) bids that would have cleared given the settled prices of the DAM;</w:t>
      </w:r>
    </w:p>
    <w:p w14:paraId="47790780" w14:textId="77777777" w:rsidR="00865B19" w:rsidRPr="00865B19" w:rsidRDefault="00865B19" w:rsidP="00865B19">
      <w:pPr>
        <w:spacing w:after="240"/>
        <w:ind w:left="1440" w:hanging="720"/>
        <w:rPr>
          <w:rFonts w:eastAsia="SimSun"/>
        </w:rPr>
      </w:pPr>
      <w:r w:rsidRPr="00865B19">
        <w:rPr>
          <w:rFonts w:eastAsia="SimSun"/>
        </w:rPr>
        <w:t>(c)</w:t>
      </w:r>
      <w:r w:rsidRPr="00865B19">
        <w:rPr>
          <w:rFonts w:eastAsia="SimSun"/>
        </w:rPr>
        <w:tab/>
        <w:t>Startup Costs and minimum energy costs will not be considered for recovery;</w:t>
      </w:r>
    </w:p>
    <w:p w14:paraId="09218A80" w14:textId="77777777" w:rsidR="00865B19" w:rsidRPr="00865B19" w:rsidRDefault="00865B19" w:rsidP="00865B19">
      <w:pPr>
        <w:spacing w:after="240"/>
        <w:ind w:left="1440" w:hanging="720"/>
        <w:rPr>
          <w:rFonts w:eastAsia="SimSun"/>
        </w:rPr>
      </w:pPr>
      <w:r w:rsidRPr="00865B19">
        <w:rPr>
          <w:rFonts w:eastAsia="SimSun"/>
        </w:rPr>
        <w:t>(d)</w:t>
      </w:r>
      <w:r w:rsidRPr="00865B19">
        <w:rPr>
          <w:rFonts w:eastAsia="SimSun"/>
        </w:rPr>
        <w:tab/>
        <w:t>For linked offers of energy and Ancillary Services, the available capacity will be allocated to the offers that would have created the greatest value for the Market Participant seeking recovery;</w:t>
      </w:r>
    </w:p>
    <w:p w14:paraId="66CB1189" w14:textId="77777777" w:rsidR="00865B19" w:rsidRPr="00865B19" w:rsidRDefault="00865B19" w:rsidP="00865B19">
      <w:pPr>
        <w:spacing w:after="240"/>
        <w:ind w:left="1440" w:hanging="720"/>
        <w:rPr>
          <w:rFonts w:eastAsia="SimSun"/>
        </w:rPr>
      </w:pPr>
      <w:r w:rsidRPr="00865B19">
        <w:rPr>
          <w:rFonts w:eastAsia="SimSun"/>
        </w:rPr>
        <w:t>(e)</w:t>
      </w:r>
      <w:r w:rsidRPr="00865B19">
        <w:rPr>
          <w:rFonts w:eastAsia="SimSun"/>
        </w:rPr>
        <w:tab/>
        <w:t>All impacted positions will be summed based on their positive or negative value with respect to Real-Time prices;</w:t>
      </w:r>
    </w:p>
    <w:p w14:paraId="176CA816" w14:textId="77777777" w:rsidR="00865B19" w:rsidRPr="00865B19" w:rsidRDefault="00865B19" w:rsidP="00865B19">
      <w:pPr>
        <w:spacing w:after="240"/>
        <w:ind w:left="720" w:firstLine="720"/>
        <w:rPr>
          <w:rFonts w:eastAsia="SimSun"/>
          <w:iCs/>
        </w:rPr>
      </w:pPr>
      <w:r w:rsidRPr="00865B19">
        <w:rPr>
          <w:rFonts w:eastAsia="SimSun"/>
          <w:iCs/>
        </w:rPr>
        <w:t>Day-Ahead Energy Sales Impact</w:t>
      </w:r>
    </w:p>
    <w:p w14:paraId="3E791C60" w14:textId="77777777" w:rsidR="00865B19" w:rsidRPr="00865B19" w:rsidRDefault="00865B19" w:rsidP="00865B19">
      <w:pPr>
        <w:spacing w:after="240"/>
        <w:ind w:left="720" w:firstLine="720"/>
        <w:rPr>
          <w:rFonts w:eastAsia="SimSun"/>
          <w:iCs/>
        </w:rPr>
      </w:pPr>
      <w:r w:rsidRPr="00865B19">
        <w:rPr>
          <w:rFonts w:eastAsia="SimSun"/>
          <w:iCs/>
        </w:rPr>
        <w:t>DAMSQSEAMT</w:t>
      </w:r>
      <w:r w:rsidRPr="00865B19">
        <w:rPr>
          <w:rFonts w:eastAsia="SimSun"/>
          <w:i/>
          <w:iCs/>
          <w:vertAlign w:val="subscript"/>
        </w:rPr>
        <w:t xml:space="preserve"> q</w:t>
      </w:r>
      <w:r w:rsidRPr="00865B19">
        <w:rPr>
          <w:rFonts w:eastAsia="SimSun"/>
          <w:iCs/>
        </w:rPr>
        <w:t xml:space="preserve"> = (-1) *  </w:t>
      </w:r>
      <w:r w:rsidR="0064163E">
        <w:rPr>
          <w:rFonts w:eastAsia="SimSun"/>
          <w:iCs/>
          <w:position w:val="-22"/>
        </w:rPr>
        <w:pict w14:anchorId="1C98B6C8">
          <v:shape id="_x0000_i1074" type="#_x0000_t75" style="width:14.4pt;height:21.6pt">
            <v:imagedata r:id="rId15" o:title=""/>
          </v:shape>
        </w:pict>
      </w:r>
      <w:r w:rsidRPr="00865B19">
        <w:rPr>
          <w:rFonts w:eastAsia="SimSun"/>
          <w:iCs/>
        </w:rPr>
        <w:t xml:space="preserve"> ((DASPP </w:t>
      </w:r>
      <w:r w:rsidRPr="00865B19">
        <w:rPr>
          <w:rFonts w:eastAsia="SimSun"/>
          <w:i/>
          <w:iCs/>
          <w:vertAlign w:val="subscript"/>
        </w:rPr>
        <w:t>p</w:t>
      </w:r>
      <w:r w:rsidRPr="00865B19">
        <w:rPr>
          <w:rFonts w:eastAsia="SimSun"/>
          <w:iCs/>
        </w:rPr>
        <w:t xml:space="preserve"> – RTSPP</w:t>
      </w:r>
      <w:r w:rsidRPr="00865B19">
        <w:rPr>
          <w:rFonts w:eastAsia="SimSun"/>
          <w:i/>
          <w:iCs/>
          <w:vertAlign w:val="subscript"/>
        </w:rPr>
        <w:t xml:space="preserve"> p</w:t>
      </w:r>
      <w:r w:rsidRPr="00865B19">
        <w:rPr>
          <w:rFonts w:eastAsia="SimSun"/>
          <w:iCs/>
        </w:rPr>
        <w:t>) * (1/4)* DAES</w:t>
      </w:r>
      <w:r w:rsidRPr="00865B19">
        <w:rPr>
          <w:rFonts w:eastAsia="SimSun"/>
          <w:i/>
          <w:iCs/>
          <w:vertAlign w:val="subscript"/>
        </w:rPr>
        <w:t xml:space="preserve"> q,</w:t>
      </w:r>
      <w:r w:rsidRPr="00865B19">
        <w:rPr>
          <w:rFonts w:eastAsia="SimSun"/>
          <w:iCs/>
          <w:vertAlign w:val="subscript"/>
        </w:rPr>
        <w:t xml:space="preserve"> </w:t>
      </w:r>
      <w:r w:rsidRPr="00865B19">
        <w:rPr>
          <w:rFonts w:eastAsia="SimSun"/>
          <w:i/>
          <w:iCs/>
          <w:vertAlign w:val="subscript"/>
        </w:rPr>
        <w:t>p</w:t>
      </w:r>
      <w:r w:rsidRPr="00865B19">
        <w:rPr>
          <w:rFonts w:eastAsia="SimSun"/>
          <w:iCs/>
        </w:rPr>
        <w:t>)</w:t>
      </w:r>
    </w:p>
    <w:p w14:paraId="4742542F" w14:textId="77777777" w:rsidR="00865B19" w:rsidRPr="00865B19" w:rsidRDefault="00865B19" w:rsidP="00865B19">
      <w:pPr>
        <w:spacing w:after="240"/>
        <w:ind w:left="720" w:firstLine="720"/>
        <w:rPr>
          <w:rFonts w:eastAsia="SimSun"/>
          <w:iCs/>
        </w:rPr>
      </w:pPr>
      <w:r w:rsidRPr="00865B19">
        <w:rPr>
          <w:rFonts w:eastAsia="SimSun"/>
          <w:iCs/>
        </w:rPr>
        <w:t>Day-Ahead Energy Purchase Impact</w:t>
      </w:r>
    </w:p>
    <w:p w14:paraId="56A46996" w14:textId="77777777" w:rsidR="00865B19" w:rsidRPr="00865B19" w:rsidRDefault="00865B19" w:rsidP="00865B19">
      <w:pPr>
        <w:spacing w:after="240"/>
        <w:ind w:left="720" w:firstLine="720"/>
        <w:rPr>
          <w:rFonts w:eastAsia="SimSun"/>
          <w:iCs/>
        </w:rPr>
      </w:pPr>
      <w:r w:rsidRPr="00865B19">
        <w:rPr>
          <w:rFonts w:eastAsia="SimSun"/>
          <w:iCs/>
        </w:rPr>
        <w:t>DAMPQSEAMT</w:t>
      </w:r>
      <w:r w:rsidRPr="00865B19">
        <w:rPr>
          <w:rFonts w:eastAsia="SimSun"/>
          <w:i/>
          <w:iCs/>
          <w:vertAlign w:val="subscript"/>
        </w:rPr>
        <w:t xml:space="preserve"> q</w:t>
      </w:r>
      <w:r w:rsidRPr="00865B19">
        <w:rPr>
          <w:rFonts w:eastAsia="SimSun"/>
          <w:iCs/>
        </w:rPr>
        <w:t xml:space="preserve"> = (-1) * </w:t>
      </w:r>
      <w:r w:rsidR="0064163E">
        <w:rPr>
          <w:rFonts w:eastAsia="SimSun"/>
          <w:iCs/>
          <w:position w:val="-22"/>
        </w:rPr>
        <w:pict w14:anchorId="29A8D67F">
          <v:shape id="_x0000_i1075" type="#_x0000_t75" style="width:14.4pt;height:21.6pt">
            <v:imagedata r:id="rId15" o:title=""/>
          </v:shape>
        </w:pict>
      </w:r>
      <w:r w:rsidRPr="00865B19">
        <w:rPr>
          <w:rFonts w:eastAsia="SimSun"/>
          <w:iCs/>
        </w:rPr>
        <w:t xml:space="preserve"> ((RTSPP</w:t>
      </w:r>
      <w:r w:rsidRPr="00865B19">
        <w:rPr>
          <w:rFonts w:eastAsia="SimSun"/>
          <w:i/>
          <w:iCs/>
          <w:vertAlign w:val="subscript"/>
        </w:rPr>
        <w:t xml:space="preserve"> p</w:t>
      </w:r>
      <w:r w:rsidRPr="00865B19">
        <w:rPr>
          <w:rFonts w:eastAsia="SimSun"/>
          <w:iCs/>
        </w:rPr>
        <w:t xml:space="preserve"> – DASPP </w:t>
      </w:r>
      <w:r w:rsidRPr="00865B19">
        <w:rPr>
          <w:rFonts w:eastAsia="SimSun"/>
          <w:i/>
          <w:iCs/>
          <w:vertAlign w:val="subscript"/>
        </w:rPr>
        <w:t>p</w:t>
      </w:r>
      <w:r w:rsidRPr="00865B19">
        <w:rPr>
          <w:rFonts w:eastAsia="SimSun"/>
          <w:iCs/>
        </w:rPr>
        <w:t>) * (1/4)* DAEP</w:t>
      </w:r>
      <w:r w:rsidRPr="00865B19">
        <w:rPr>
          <w:rFonts w:eastAsia="SimSun"/>
          <w:i/>
          <w:iCs/>
          <w:vertAlign w:val="subscript"/>
        </w:rPr>
        <w:t xml:space="preserve"> q,</w:t>
      </w:r>
      <w:r w:rsidRPr="00865B19">
        <w:rPr>
          <w:rFonts w:eastAsia="SimSun"/>
          <w:iCs/>
          <w:vertAlign w:val="subscript"/>
        </w:rPr>
        <w:t xml:space="preserve"> </w:t>
      </w:r>
      <w:r w:rsidRPr="00865B19">
        <w:rPr>
          <w:rFonts w:eastAsia="SimSun"/>
          <w:i/>
          <w:iCs/>
          <w:vertAlign w:val="subscript"/>
        </w:rPr>
        <w:t>p</w:t>
      </w:r>
      <w:r w:rsidRPr="00865B19">
        <w:rPr>
          <w:rFonts w:eastAsia="SimSun"/>
          <w:iCs/>
        </w:rPr>
        <w:t>)</w:t>
      </w:r>
    </w:p>
    <w:p w14:paraId="7C738983" w14:textId="77777777" w:rsidR="00865B19" w:rsidRPr="00865B19" w:rsidRDefault="00865B19" w:rsidP="00865B19">
      <w:pPr>
        <w:spacing w:after="240"/>
        <w:ind w:left="720" w:firstLine="720"/>
        <w:rPr>
          <w:rFonts w:eastAsia="SimSun"/>
          <w:iCs/>
        </w:rPr>
      </w:pPr>
      <w:r w:rsidRPr="00865B19">
        <w:rPr>
          <w:rFonts w:eastAsia="SimSun"/>
          <w:iCs/>
        </w:rPr>
        <w:t>Day-Ahead Ancillary Services Sales Impact</w:t>
      </w:r>
    </w:p>
    <w:p w14:paraId="776F679D" w14:textId="2CC9559F" w:rsidR="00865B19" w:rsidRPr="00865B19" w:rsidRDefault="00865B19" w:rsidP="00865B19">
      <w:pPr>
        <w:spacing w:after="240"/>
        <w:ind w:left="2160" w:hanging="720"/>
        <w:rPr>
          <w:rFonts w:eastAsia="SimSun"/>
          <w:iCs/>
          <w:lang w:val="pt-BR"/>
        </w:rPr>
      </w:pPr>
      <w:r w:rsidRPr="00865B19">
        <w:rPr>
          <w:rFonts w:eastAsia="SimSun"/>
          <w:iCs/>
          <w:lang w:val="pt-BR"/>
        </w:rPr>
        <w:t>DAMASQSEAMT</w:t>
      </w:r>
      <w:r w:rsidRPr="00865B19">
        <w:rPr>
          <w:rFonts w:eastAsia="SimSun"/>
          <w:i/>
          <w:iCs/>
          <w:vertAlign w:val="subscript"/>
          <w:lang w:val="pt-BR"/>
        </w:rPr>
        <w:t xml:space="preserve"> q</w:t>
      </w:r>
      <w:r w:rsidRPr="00865B19">
        <w:rPr>
          <w:rFonts w:eastAsia="SimSun"/>
          <w:iCs/>
          <w:lang w:val="pt-BR"/>
        </w:rPr>
        <w:t xml:space="preserve"> = (-1) * </w:t>
      </w:r>
      <w:r w:rsidR="001E564D" w:rsidRPr="00865B19">
        <w:rPr>
          <w:rFonts w:eastAsia="SimSun"/>
          <w:noProof/>
          <w:position w:val="-18"/>
        </w:rPr>
        <w:drawing>
          <wp:inline distT="0" distB="0" distL="0" distR="0" wp14:anchorId="4D3996AF" wp14:editId="7D0E686F">
            <wp:extent cx="182880" cy="274320"/>
            <wp:effectExtent l="0" t="0" r="0" b="0"/>
            <wp:docPr id="1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 cy="274320"/>
                    </a:xfrm>
                    <a:prstGeom prst="rect">
                      <a:avLst/>
                    </a:prstGeom>
                    <a:noFill/>
                    <a:ln>
                      <a:noFill/>
                    </a:ln>
                  </pic:spPr>
                </pic:pic>
              </a:graphicData>
            </a:graphic>
          </wp:inline>
        </w:drawing>
      </w:r>
      <w:r w:rsidRPr="00865B19">
        <w:rPr>
          <w:rFonts w:eastAsia="SimSun"/>
          <w:iCs/>
          <w:lang w:val="pt-BR"/>
        </w:rPr>
        <w:t xml:space="preserve"> (((MCPCRU </w:t>
      </w:r>
      <w:r w:rsidRPr="00865B19">
        <w:rPr>
          <w:rFonts w:eastAsia="SimSun"/>
          <w:i/>
          <w:iCs/>
          <w:vertAlign w:val="subscript"/>
          <w:lang w:val="pt-BR"/>
        </w:rPr>
        <w:t>DAM</w:t>
      </w:r>
      <w:r w:rsidRPr="00865B19">
        <w:rPr>
          <w:rFonts w:eastAsia="SimSun"/>
          <w:iCs/>
          <w:lang w:val="pt-BR"/>
        </w:rPr>
        <w:t xml:space="preserve"> – RUOPR </w:t>
      </w:r>
      <w:r w:rsidRPr="00865B19">
        <w:rPr>
          <w:rFonts w:eastAsia="SimSun"/>
          <w:i/>
          <w:iCs/>
          <w:vertAlign w:val="subscript"/>
          <w:lang w:val="pt-BR"/>
        </w:rPr>
        <w:t>q, r, DAM</w:t>
      </w:r>
      <w:r w:rsidRPr="00865B19">
        <w:rPr>
          <w:rFonts w:eastAsia="SimSun"/>
          <w:iCs/>
          <w:lang w:val="pt-BR"/>
        </w:rPr>
        <w:t xml:space="preserve">) * PCRUR </w:t>
      </w:r>
      <w:r w:rsidRPr="00865B19">
        <w:rPr>
          <w:rFonts w:eastAsia="SimSun"/>
          <w:i/>
          <w:iCs/>
          <w:vertAlign w:val="subscript"/>
          <w:lang w:val="pt-BR"/>
        </w:rPr>
        <w:t>q, r, DAM</w:t>
      </w:r>
      <w:r w:rsidRPr="00865B19">
        <w:rPr>
          <w:rFonts w:eastAsia="SimSun"/>
          <w:iCs/>
          <w:lang w:val="pt-BR"/>
        </w:rPr>
        <w:t>)</w:t>
      </w:r>
      <w:r w:rsidRPr="00865B19" w:rsidDel="007B2A73">
        <w:rPr>
          <w:rFonts w:eastAsia="SimSun"/>
          <w:iCs/>
          <w:lang w:val="pt-BR"/>
        </w:rPr>
        <w:t xml:space="preserve"> </w:t>
      </w:r>
    </w:p>
    <w:p w14:paraId="07E6EA26" w14:textId="77777777" w:rsidR="00865B19" w:rsidRPr="00865B19" w:rsidRDefault="00865B19" w:rsidP="00865B19">
      <w:pPr>
        <w:spacing w:after="240"/>
        <w:ind w:left="2160"/>
        <w:rPr>
          <w:rFonts w:eastAsia="SimSun"/>
          <w:i/>
          <w:iCs/>
          <w:vertAlign w:val="subscript"/>
          <w:lang w:val="pt-BR"/>
        </w:rPr>
      </w:pPr>
      <w:r w:rsidRPr="00865B19">
        <w:rPr>
          <w:rFonts w:eastAsia="SimSun"/>
          <w:iCs/>
          <w:lang w:val="pt-BR"/>
        </w:rPr>
        <w:t xml:space="preserve">+ ((MCPCRD </w:t>
      </w:r>
      <w:r w:rsidRPr="00865B19">
        <w:rPr>
          <w:rFonts w:eastAsia="SimSun"/>
          <w:i/>
          <w:iCs/>
          <w:vertAlign w:val="subscript"/>
          <w:lang w:val="pt-BR"/>
        </w:rPr>
        <w:t>DAM</w:t>
      </w:r>
      <w:r w:rsidRPr="00865B19">
        <w:rPr>
          <w:rFonts w:eastAsia="SimSun"/>
          <w:iCs/>
          <w:lang w:val="pt-BR"/>
        </w:rPr>
        <w:t xml:space="preserve"> – RDOPR </w:t>
      </w:r>
      <w:r w:rsidRPr="00865B19">
        <w:rPr>
          <w:rFonts w:eastAsia="SimSun"/>
          <w:i/>
          <w:iCs/>
          <w:vertAlign w:val="subscript"/>
          <w:lang w:val="pt-BR"/>
        </w:rPr>
        <w:t>q, r, DAM</w:t>
      </w:r>
      <w:r w:rsidRPr="00865B19">
        <w:rPr>
          <w:rFonts w:eastAsia="SimSun"/>
          <w:iCs/>
          <w:lang w:val="pt-BR"/>
        </w:rPr>
        <w:t xml:space="preserve">) * PCRDR </w:t>
      </w:r>
      <w:r w:rsidRPr="00865B19">
        <w:rPr>
          <w:rFonts w:eastAsia="SimSun"/>
          <w:i/>
          <w:iCs/>
          <w:vertAlign w:val="subscript"/>
          <w:lang w:val="pt-BR"/>
        </w:rPr>
        <w:t>q, r, DAM</w:t>
      </w:r>
      <w:r w:rsidRPr="00865B19">
        <w:rPr>
          <w:rFonts w:eastAsia="SimSun"/>
          <w:iCs/>
          <w:lang w:val="pt-BR"/>
        </w:rPr>
        <w:t>)</w:t>
      </w:r>
    </w:p>
    <w:p w14:paraId="40B16DE0" w14:textId="77777777" w:rsidR="00865B19" w:rsidRPr="00865B19" w:rsidRDefault="00865B19" w:rsidP="00865B19">
      <w:pPr>
        <w:spacing w:after="240"/>
        <w:ind w:left="2160"/>
        <w:rPr>
          <w:rFonts w:eastAsia="SimSun"/>
          <w:iCs/>
          <w:lang w:val="pt-BR"/>
        </w:rPr>
      </w:pPr>
      <w:r w:rsidRPr="00865B19">
        <w:rPr>
          <w:rFonts w:eastAsia="SimSun"/>
          <w:iCs/>
          <w:lang w:val="pt-BR"/>
        </w:rPr>
        <w:t xml:space="preserve">+ ((MCPCRR </w:t>
      </w:r>
      <w:r w:rsidRPr="00865B19">
        <w:rPr>
          <w:rFonts w:eastAsia="SimSun"/>
          <w:i/>
          <w:iCs/>
          <w:vertAlign w:val="subscript"/>
          <w:lang w:val="pt-BR"/>
        </w:rPr>
        <w:t>DAM</w:t>
      </w:r>
      <w:r w:rsidRPr="00865B19">
        <w:rPr>
          <w:rFonts w:eastAsia="SimSun"/>
          <w:iCs/>
          <w:lang w:val="pt-BR"/>
        </w:rPr>
        <w:t xml:space="preserve"> – RROPR </w:t>
      </w:r>
      <w:r w:rsidRPr="00865B19">
        <w:rPr>
          <w:rFonts w:eastAsia="SimSun"/>
          <w:i/>
          <w:iCs/>
          <w:vertAlign w:val="subscript"/>
          <w:lang w:val="pt-BR"/>
        </w:rPr>
        <w:t>q, r, DAM</w:t>
      </w:r>
      <w:r w:rsidRPr="00865B19">
        <w:rPr>
          <w:rFonts w:eastAsia="SimSun"/>
          <w:iCs/>
          <w:lang w:val="pt-BR"/>
        </w:rPr>
        <w:t xml:space="preserve">) * PCRRR </w:t>
      </w:r>
      <w:r w:rsidRPr="00865B19">
        <w:rPr>
          <w:rFonts w:eastAsia="SimSun"/>
          <w:i/>
          <w:iCs/>
          <w:vertAlign w:val="subscript"/>
          <w:lang w:val="pt-BR"/>
        </w:rPr>
        <w:t>q, r, DAM</w:t>
      </w:r>
      <w:r w:rsidRPr="00865B19">
        <w:rPr>
          <w:rFonts w:eastAsia="SimSun"/>
          <w:iCs/>
          <w:lang w:val="pt-BR"/>
        </w:rPr>
        <w:t>)</w:t>
      </w:r>
      <w:r w:rsidRPr="00865B19" w:rsidDel="007B2A73">
        <w:rPr>
          <w:rFonts w:eastAsia="SimSun"/>
          <w:iCs/>
          <w:lang w:val="pt-BR"/>
        </w:rPr>
        <w:t xml:space="preserve"> </w:t>
      </w:r>
      <w:r w:rsidRPr="00865B19">
        <w:rPr>
          <w:rFonts w:eastAsia="SimSun"/>
          <w:iCs/>
          <w:lang w:val="pt-BR"/>
        </w:rPr>
        <w:t xml:space="preserve"> </w:t>
      </w:r>
    </w:p>
    <w:p w14:paraId="71D0FB72" w14:textId="77777777" w:rsidR="00865B19" w:rsidRPr="00865B19" w:rsidRDefault="00865B19" w:rsidP="00865B19">
      <w:pPr>
        <w:spacing w:after="240"/>
        <w:ind w:left="2160"/>
        <w:rPr>
          <w:rFonts w:eastAsia="SimSun"/>
          <w:iCs/>
          <w:lang w:val="pt-BR"/>
        </w:rPr>
      </w:pPr>
      <w:r w:rsidRPr="00865B19">
        <w:rPr>
          <w:rFonts w:eastAsia="SimSun"/>
          <w:iCs/>
          <w:lang w:val="pt-BR"/>
        </w:rPr>
        <w:t xml:space="preserve">+ ((MCPCECR </w:t>
      </w:r>
      <w:r w:rsidRPr="00865B19">
        <w:rPr>
          <w:rFonts w:eastAsia="SimSun"/>
          <w:i/>
          <w:iCs/>
          <w:vertAlign w:val="subscript"/>
          <w:lang w:val="pt-BR"/>
        </w:rPr>
        <w:t>DAM</w:t>
      </w:r>
      <w:r w:rsidRPr="00865B19">
        <w:rPr>
          <w:rFonts w:eastAsia="SimSun"/>
          <w:iCs/>
          <w:lang w:val="pt-BR"/>
        </w:rPr>
        <w:t xml:space="preserve"> – ECRSOPR </w:t>
      </w:r>
      <w:r w:rsidRPr="00865B19">
        <w:rPr>
          <w:rFonts w:eastAsia="SimSun"/>
          <w:i/>
          <w:iCs/>
          <w:vertAlign w:val="subscript"/>
          <w:lang w:val="pt-BR"/>
        </w:rPr>
        <w:t>q, r, DAM</w:t>
      </w:r>
      <w:r w:rsidRPr="00865B19">
        <w:rPr>
          <w:rFonts w:eastAsia="SimSun"/>
          <w:iCs/>
          <w:lang w:val="pt-BR"/>
        </w:rPr>
        <w:t xml:space="preserve">) * PCECRR </w:t>
      </w:r>
      <w:r w:rsidRPr="00865B19">
        <w:rPr>
          <w:rFonts w:eastAsia="SimSun"/>
          <w:i/>
          <w:iCs/>
          <w:vertAlign w:val="subscript"/>
          <w:lang w:val="pt-BR"/>
        </w:rPr>
        <w:t>q, r, DAM</w:t>
      </w:r>
      <w:r w:rsidRPr="00865B19">
        <w:rPr>
          <w:rFonts w:eastAsia="SimSun"/>
          <w:iCs/>
          <w:lang w:val="pt-BR"/>
        </w:rPr>
        <w:t>)</w:t>
      </w:r>
    </w:p>
    <w:p w14:paraId="794B32C8" w14:textId="77777777" w:rsidR="00865B19" w:rsidRPr="00865B19" w:rsidRDefault="00865B19" w:rsidP="00865B19">
      <w:pPr>
        <w:spacing w:after="240"/>
        <w:ind w:left="2160"/>
        <w:rPr>
          <w:ins w:id="2449" w:author="ERCOT" w:date="2024-05-16T15:47:00Z"/>
          <w:rFonts w:eastAsia="SimSun"/>
          <w:iCs/>
          <w:lang w:val="pt-BR"/>
        </w:rPr>
      </w:pPr>
      <w:r w:rsidRPr="00865B19">
        <w:rPr>
          <w:rFonts w:eastAsia="SimSun"/>
          <w:iCs/>
          <w:lang w:val="pt-BR"/>
        </w:rPr>
        <w:t xml:space="preserve">+ ((MCPCNS </w:t>
      </w:r>
      <w:r w:rsidRPr="00865B19">
        <w:rPr>
          <w:rFonts w:eastAsia="SimSun"/>
          <w:i/>
          <w:iCs/>
          <w:vertAlign w:val="subscript"/>
          <w:lang w:val="pt-BR"/>
        </w:rPr>
        <w:t>DAM</w:t>
      </w:r>
      <w:r w:rsidRPr="00865B19">
        <w:rPr>
          <w:rFonts w:eastAsia="SimSun"/>
          <w:iCs/>
          <w:lang w:val="pt-BR"/>
        </w:rPr>
        <w:t xml:space="preserve"> – NSOPR </w:t>
      </w:r>
      <w:r w:rsidRPr="00865B19">
        <w:rPr>
          <w:rFonts w:eastAsia="SimSun"/>
          <w:i/>
          <w:iCs/>
          <w:vertAlign w:val="subscript"/>
          <w:lang w:val="pt-BR"/>
        </w:rPr>
        <w:t>q, r, DAM</w:t>
      </w:r>
      <w:r w:rsidRPr="00865B19">
        <w:rPr>
          <w:rFonts w:eastAsia="SimSun"/>
          <w:iCs/>
          <w:lang w:val="pt-BR"/>
        </w:rPr>
        <w:t xml:space="preserve">) * PCNSR </w:t>
      </w:r>
      <w:r w:rsidRPr="00865B19">
        <w:rPr>
          <w:rFonts w:eastAsia="SimSun"/>
          <w:i/>
          <w:iCs/>
          <w:vertAlign w:val="subscript"/>
          <w:lang w:val="pt-BR"/>
        </w:rPr>
        <w:t>q, r, DAM</w:t>
      </w:r>
      <w:r w:rsidRPr="00865B19">
        <w:rPr>
          <w:rFonts w:eastAsia="SimSun"/>
          <w:iCs/>
          <w:lang w:val="pt-BR"/>
        </w:rPr>
        <w:t>))</w:t>
      </w:r>
    </w:p>
    <w:p w14:paraId="54E811EC" w14:textId="77777777" w:rsidR="00865B19" w:rsidRPr="00865B19" w:rsidDel="00462DE1" w:rsidRDefault="00865B19" w:rsidP="00865B19">
      <w:pPr>
        <w:spacing w:after="240"/>
        <w:ind w:left="2160"/>
        <w:rPr>
          <w:del w:id="2450" w:author="ERCOT" w:date="2024-05-16T15:47:00Z"/>
          <w:rFonts w:eastAsia="SimSun"/>
          <w:iCs/>
          <w:lang w:val="pt-BR"/>
        </w:rPr>
      </w:pPr>
      <w:ins w:id="2451" w:author="ERCOT" w:date="2024-05-16T15:47:00Z">
        <w:r w:rsidRPr="00865B19">
          <w:rPr>
            <w:rFonts w:eastAsia="SimSun"/>
            <w:iCs/>
            <w:lang w:val="pt-BR"/>
          </w:rPr>
          <w:t>+ ((MCPC</w:t>
        </w:r>
      </w:ins>
      <w:ins w:id="2452" w:author="ERCOT" w:date="2024-05-16T15:48:00Z">
        <w:r w:rsidRPr="00865B19">
          <w:rPr>
            <w:rFonts w:eastAsia="SimSun"/>
            <w:iCs/>
            <w:lang w:val="pt-BR"/>
          </w:rPr>
          <w:t>DRR</w:t>
        </w:r>
      </w:ins>
      <w:ins w:id="2453" w:author="ERCOT" w:date="2024-05-16T15:47:00Z">
        <w:r w:rsidRPr="00865B19">
          <w:rPr>
            <w:rFonts w:eastAsia="SimSun"/>
            <w:iCs/>
            <w:lang w:val="pt-BR"/>
          </w:rPr>
          <w:t xml:space="preserve"> </w:t>
        </w:r>
        <w:r w:rsidRPr="00865B19">
          <w:rPr>
            <w:rFonts w:eastAsia="SimSun"/>
            <w:i/>
            <w:iCs/>
            <w:vertAlign w:val="subscript"/>
            <w:lang w:val="pt-BR"/>
          </w:rPr>
          <w:t>DAM</w:t>
        </w:r>
        <w:r w:rsidRPr="00865B19">
          <w:rPr>
            <w:rFonts w:eastAsia="SimSun"/>
            <w:iCs/>
            <w:lang w:val="pt-BR"/>
          </w:rPr>
          <w:t xml:space="preserve"> – </w:t>
        </w:r>
      </w:ins>
      <w:ins w:id="2454" w:author="ERCOT" w:date="2024-05-16T15:48:00Z">
        <w:r w:rsidRPr="00865B19">
          <w:rPr>
            <w:rFonts w:eastAsia="SimSun"/>
            <w:iCs/>
            <w:lang w:val="pt-BR"/>
          </w:rPr>
          <w:t>DRR</w:t>
        </w:r>
      </w:ins>
      <w:ins w:id="2455" w:author="ERCOT" w:date="2024-05-16T15:47:00Z">
        <w:r w:rsidRPr="00865B19">
          <w:rPr>
            <w:rFonts w:eastAsia="SimSun"/>
            <w:iCs/>
            <w:lang w:val="pt-BR"/>
          </w:rPr>
          <w:t xml:space="preserve">OPR </w:t>
        </w:r>
        <w:r w:rsidRPr="00865B19">
          <w:rPr>
            <w:rFonts w:eastAsia="SimSun"/>
            <w:i/>
            <w:iCs/>
            <w:vertAlign w:val="subscript"/>
            <w:lang w:val="pt-BR"/>
          </w:rPr>
          <w:t>q, r, DAM</w:t>
        </w:r>
        <w:r w:rsidRPr="00865B19">
          <w:rPr>
            <w:rFonts w:eastAsia="SimSun"/>
            <w:iCs/>
            <w:lang w:val="pt-BR"/>
          </w:rPr>
          <w:t>) * PC</w:t>
        </w:r>
      </w:ins>
      <w:ins w:id="2456" w:author="ERCOT" w:date="2024-05-16T15:48:00Z">
        <w:r w:rsidRPr="00865B19">
          <w:rPr>
            <w:rFonts w:eastAsia="SimSun"/>
            <w:iCs/>
            <w:lang w:val="pt-BR"/>
          </w:rPr>
          <w:t>DRR</w:t>
        </w:r>
      </w:ins>
      <w:ins w:id="2457" w:author="ERCOT" w:date="2024-05-16T15:47:00Z">
        <w:r w:rsidRPr="00865B19">
          <w:rPr>
            <w:rFonts w:eastAsia="SimSun"/>
            <w:iCs/>
            <w:lang w:val="pt-BR"/>
          </w:rPr>
          <w:t xml:space="preserve">R </w:t>
        </w:r>
        <w:r w:rsidRPr="00865B19">
          <w:rPr>
            <w:rFonts w:eastAsia="SimSun"/>
            <w:i/>
            <w:iCs/>
            <w:vertAlign w:val="subscript"/>
            <w:lang w:val="pt-BR"/>
          </w:rPr>
          <w:t>q, r, DAM</w:t>
        </w:r>
        <w:r w:rsidRPr="00865B19">
          <w:rPr>
            <w:rFonts w:eastAsia="SimSun"/>
            <w:iCs/>
            <w:lang w:val="pt-BR"/>
          </w:rPr>
          <w:t>))</w:t>
        </w:r>
      </w:ins>
    </w:p>
    <w:p w14:paraId="660480E5" w14:textId="77777777" w:rsidR="00865B19" w:rsidRPr="00865B19" w:rsidRDefault="00865B19" w:rsidP="00865B19">
      <w:pPr>
        <w:spacing w:after="240"/>
        <w:ind w:left="1440"/>
        <w:rPr>
          <w:rFonts w:eastAsia="SimSun"/>
          <w:iCs/>
        </w:rPr>
      </w:pPr>
      <w:r w:rsidRPr="00865B19">
        <w:rPr>
          <w:rFonts w:eastAsia="SimSun"/>
          <w:iCs/>
        </w:rPr>
        <w:t>Day-Ahead Point-to-Point Obligation Impact</w:t>
      </w:r>
    </w:p>
    <w:p w14:paraId="55D1BC30" w14:textId="77777777" w:rsidR="00865B19" w:rsidRPr="00865B19" w:rsidRDefault="00865B19" w:rsidP="00865B19">
      <w:pPr>
        <w:spacing w:after="240"/>
        <w:ind w:left="1440"/>
        <w:rPr>
          <w:rFonts w:eastAsia="SimSun"/>
          <w:iCs/>
          <w:vertAlign w:val="subscript"/>
        </w:rPr>
      </w:pPr>
      <w:r w:rsidRPr="00865B19">
        <w:rPr>
          <w:rFonts w:eastAsia="SimSun"/>
          <w:iCs/>
        </w:rPr>
        <w:t>DAMRTPTPQSEAMT</w:t>
      </w:r>
      <w:r w:rsidRPr="00865B19">
        <w:rPr>
          <w:rFonts w:eastAsia="SimSun"/>
          <w:i/>
          <w:iCs/>
          <w:vertAlign w:val="subscript"/>
        </w:rPr>
        <w:t xml:space="preserve"> q</w:t>
      </w:r>
      <w:r w:rsidRPr="00865B19">
        <w:rPr>
          <w:rFonts w:eastAsia="SimSun"/>
          <w:iCs/>
        </w:rPr>
        <w:t xml:space="preserve"> = (-1) *  </w:t>
      </w:r>
      <w:r w:rsidR="0064163E">
        <w:rPr>
          <w:rFonts w:eastAsia="SimSun"/>
          <w:iCs/>
          <w:position w:val="-22"/>
        </w:rPr>
        <w:pict w14:anchorId="35569B88">
          <v:shape id="_x0000_i1076" type="#_x0000_t75" style="width:14.4pt;height:21.6pt">
            <v:imagedata r:id="rId43" o:title=""/>
          </v:shape>
        </w:pict>
      </w:r>
      <w:r w:rsidR="0064163E">
        <w:rPr>
          <w:rFonts w:eastAsia="SimSun"/>
          <w:iCs/>
          <w:position w:val="-20"/>
        </w:rPr>
        <w:pict w14:anchorId="56996FB8">
          <v:shape id="_x0000_i1077" type="#_x0000_t75" style="width:14.4pt;height:21.6pt">
            <v:imagedata r:id="rId44" o:title=""/>
          </v:shape>
        </w:pict>
      </w:r>
      <w:r w:rsidRPr="00865B19">
        <w:rPr>
          <w:rFonts w:eastAsia="SimSun"/>
          <w:iCs/>
        </w:rPr>
        <w:t xml:space="preserve"> ((</w:t>
      </w:r>
      <w:r w:rsidRPr="00865B19">
        <w:rPr>
          <w:rFonts w:eastAsia="SimSun"/>
          <w:iCs/>
          <w:lang w:val="sv-SE"/>
        </w:rPr>
        <w:t xml:space="preserve">RTOBLPR </w:t>
      </w:r>
      <w:r w:rsidRPr="00865B19">
        <w:rPr>
          <w:rFonts w:eastAsia="SimSun"/>
          <w:i/>
          <w:iCs/>
          <w:vertAlign w:val="subscript"/>
          <w:lang w:val="sv-SE"/>
        </w:rPr>
        <w:t>(j, k)</w:t>
      </w:r>
      <w:r w:rsidRPr="00865B19" w:rsidDel="003C61CB">
        <w:rPr>
          <w:rFonts w:eastAsia="SimSun"/>
          <w:iCs/>
        </w:rPr>
        <w:t xml:space="preserve"> </w:t>
      </w:r>
      <w:r w:rsidRPr="00865B19">
        <w:rPr>
          <w:rFonts w:eastAsia="SimSun"/>
          <w:iCs/>
        </w:rPr>
        <w:t xml:space="preserve">– DAOBLPR </w:t>
      </w:r>
      <w:r w:rsidRPr="00865B19">
        <w:rPr>
          <w:rFonts w:eastAsia="SimSun"/>
          <w:i/>
          <w:iCs/>
          <w:vertAlign w:val="subscript"/>
        </w:rPr>
        <w:t>(j, k)</w:t>
      </w:r>
      <w:r w:rsidRPr="00865B19">
        <w:rPr>
          <w:rFonts w:eastAsia="SimSun"/>
          <w:iCs/>
        </w:rPr>
        <w:t xml:space="preserve">) * RTOBL </w:t>
      </w:r>
      <w:r w:rsidRPr="00865B19">
        <w:rPr>
          <w:rFonts w:eastAsia="SimSun"/>
          <w:i/>
          <w:iCs/>
          <w:vertAlign w:val="subscript"/>
        </w:rPr>
        <w:t>q, (j, k)</w:t>
      </w:r>
      <w:r w:rsidRPr="00865B19">
        <w:rPr>
          <w:rFonts w:eastAsia="SimSun"/>
          <w:iCs/>
        </w:rPr>
        <w:t>)</w:t>
      </w:r>
    </w:p>
    <w:p w14:paraId="6A2D65F6" w14:textId="77777777" w:rsidR="00865B19" w:rsidRPr="00865B19" w:rsidRDefault="00865B19" w:rsidP="00865B19">
      <w:pPr>
        <w:ind w:left="1440"/>
        <w:rPr>
          <w:rFonts w:eastAsia="SimSun"/>
          <w:iCs/>
          <w:lang w:val="sv-SE"/>
        </w:rPr>
      </w:pPr>
      <w:r w:rsidRPr="00865B19">
        <w:rPr>
          <w:rFonts w:eastAsia="SimSun"/>
          <w:iCs/>
          <w:lang w:val="sv-SE"/>
        </w:rPr>
        <w:t>Where:</w:t>
      </w:r>
    </w:p>
    <w:p w14:paraId="6AAD771D" w14:textId="77777777" w:rsidR="00865B19" w:rsidRPr="00865B19" w:rsidRDefault="00865B19" w:rsidP="00865B19">
      <w:pPr>
        <w:ind w:left="2880" w:hanging="720"/>
        <w:rPr>
          <w:rFonts w:eastAsia="SimSun"/>
          <w:iCs/>
          <w:lang w:val="sv-SE"/>
        </w:rPr>
      </w:pPr>
      <w:r w:rsidRPr="00865B19">
        <w:rPr>
          <w:rFonts w:eastAsia="SimSun"/>
          <w:iCs/>
          <w:lang w:val="sv-SE"/>
        </w:rPr>
        <w:t xml:space="preserve">RTOBLPR </w:t>
      </w:r>
      <w:r w:rsidRPr="00865B19">
        <w:rPr>
          <w:rFonts w:eastAsia="SimSun"/>
          <w:i/>
          <w:iCs/>
          <w:vertAlign w:val="subscript"/>
          <w:lang w:val="sv-SE"/>
        </w:rPr>
        <w:t>(j, k)</w:t>
      </w:r>
      <w:r w:rsidRPr="00865B19">
        <w:rPr>
          <w:rFonts w:eastAsia="SimSun"/>
          <w:iCs/>
          <w:lang w:val="sv-SE"/>
        </w:rPr>
        <w:t xml:space="preserve">   = </w:t>
      </w:r>
      <w:r w:rsidR="0064163E">
        <w:rPr>
          <w:rFonts w:eastAsia="SimSun"/>
          <w:iCs/>
          <w:position w:val="-20"/>
        </w:rPr>
        <w:pict w14:anchorId="575FD257">
          <v:shape id="_x0000_i1078" type="#_x0000_t75" style="width:14.4pt;height:27.6pt">
            <v:imagedata r:id="rId45" o:title=""/>
          </v:shape>
        </w:pict>
      </w:r>
      <w:r w:rsidRPr="00865B19">
        <w:rPr>
          <w:rFonts w:eastAsia="SimSun"/>
          <w:iCs/>
          <w:lang w:val="sv-SE"/>
        </w:rPr>
        <w:t xml:space="preserve">(RTSPP </w:t>
      </w:r>
      <w:r w:rsidRPr="00865B19">
        <w:rPr>
          <w:rFonts w:eastAsia="SimSun"/>
          <w:iCs/>
          <w:vertAlign w:val="subscript"/>
          <w:lang w:val="sv-SE"/>
        </w:rPr>
        <w:t>(</w:t>
      </w:r>
      <w:r w:rsidRPr="00865B19">
        <w:rPr>
          <w:rFonts w:eastAsia="SimSun"/>
          <w:i/>
          <w:iCs/>
          <w:vertAlign w:val="subscript"/>
          <w:lang w:val="sv-SE"/>
        </w:rPr>
        <w:t>k,i</w:t>
      </w:r>
      <w:r w:rsidRPr="00865B19">
        <w:rPr>
          <w:rFonts w:eastAsia="SimSun"/>
          <w:iCs/>
          <w:vertAlign w:val="subscript"/>
          <w:lang w:val="sv-SE"/>
        </w:rPr>
        <w:t>)</w:t>
      </w:r>
      <w:r w:rsidRPr="00865B19">
        <w:rPr>
          <w:rFonts w:eastAsia="SimSun"/>
          <w:iCs/>
          <w:lang w:val="sv-SE"/>
        </w:rPr>
        <w:t xml:space="preserve"> – RTSPP </w:t>
      </w:r>
      <w:r w:rsidRPr="00865B19">
        <w:rPr>
          <w:rFonts w:eastAsia="SimSun"/>
          <w:iCs/>
          <w:vertAlign w:val="subscript"/>
          <w:lang w:val="sv-SE"/>
        </w:rPr>
        <w:t>(</w:t>
      </w:r>
      <w:r w:rsidRPr="00865B19">
        <w:rPr>
          <w:rFonts w:eastAsia="SimSun"/>
          <w:i/>
          <w:iCs/>
          <w:vertAlign w:val="subscript"/>
          <w:lang w:val="sv-SE"/>
        </w:rPr>
        <w:t xml:space="preserve">j,i </w:t>
      </w:r>
      <w:r w:rsidRPr="00865B19">
        <w:rPr>
          <w:rFonts w:eastAsia="SimSun"/>
          <w:iCs/>
          <w:vertAlign w:val="subscript"/>
          <w:lang w:val="sv-SE"/>
        </w:rPr>
        <w:t>)</w:t>
      </w:r>
      <w:r w:rsidRPr="00865B19">
        <w:rPr>
          <w:rFonts w:eastAsia="SimSun"/>
          <w:iCs/>
        </w:rPr>
        <w:t>)</w:t>
      </w:r>
      <w:r w:rsidRPr="00865B19">
        <w:rPr>
          <w:rFonts w:eastAsia="SimSun"/>
          <w:iCs/>
          <w:lang w:val="sv-SE"/>
        </w:rPr>
        <w:t xml:space="preserve"> / 4</w:t>
      </w:r>
    </w:p>
    <w:p w14:paraId="1BBF9131" w14:textId="77777777" w:rsidR="00865B19" w:rsidRPr="00865B19" w:rsidRDefault="00865B19" w:rsidP="00865B19">
      <w:pPr>
        <w:tabs>
          <w:tab w:val="left" w:pos="2340"/>
          <w:tab w:val="left" w:pos="2700"/>
        </w:tabs>
        <w:spacing w:after="240"/>
        <w:ind w:left="4500" w:hanging="2340"/>
        <w:rPr>
          <w:rFonts w:eastAsia="SimSun"/>
          <w:bCs/>
          <w:lang w:val="x-none" w:eastAsia="x-none"/>
        </w:rPr>
      </w:pPr>
      <w:r w:rsidRPr="00865B19">
        <w:rPr>
          <w:rFonts w:eastAsia="SimSun"/>
          <w:bCs/>
          <w:lang w:val="x-none" w:eastAsia="x-none"/>
        </w:rPr>
        <w:t xml:space="preserve">DAOBLPR </w:t>
      </w:r>
      <w:r w:rsidRPr="00865B19">
        <w:rPr>
          <w:rFonts w:eastAsia="SimSun"/>
          <w:bCs/>
          <w:i/>
          <w:vertAlign w:val="subscript"/>
          <w:lang w:val="x-none" w:eastAsia="x-none"/>
        </w:rPr>
        <w:t>(j, k)</w:t>
      </w:r>
      <w:r w:rsidRPr="00865B19">
        <w:rPr>
          <w:rFonts w:eastAsia="SimSun"/>
          <w:bCs/>
          <w:lang w:val="x-none" w:eastAsia="x-none"/>
        </w:rPr>
        <w:t xml:space="preserve">  =</w:t>
      </w:r>
      <w:r w:rsidRPr="00865B19">
        <w:rPr>
          <w:rFonts w:eastAsia="SimSun"/>
          <w:bCs/>
          <w:lang w:val="sv-SE" w:eastAsia="x-none"/>
        </w:rPr>
        <w:t xml:space="preserve">  </w:t>
      </w:r>
      <w:r w:rsidRPr="00865B19">
        <w:rPr>
          <w:rFonts w:eastAsia="SimSun"/>
          <w:bCs/>
          <w:lang w:val="x-none" w:eastAsia="x-none"/>
        </w:rPr>
        <w:t xml:space="preserve">DASPP </w:t>
      </w:r>
      <w:r w:rsidRPr="00865B19">
        <w:rPr>
          <w:rFonts w:eastAsia="SimSun"/>
          <w:bCs/>
          <w:i/>
          <w:vertAlign w:val="subscript"/>
          <w:lang w:val="x-none" w:eastAsia="x-none"/>
        </w:rPr>
        <w:t>k</w:t>
      </w:r>
      <w:r w:rsidRPr="00865B19">
        <w:rPr>
          <w:rFonts w:eastAsia="SimSun"/>
          <w:bCs/>
          <w:lang w:val="x-none" w:eastAsia="x-none"/>
        </w:rPr>
        <w:t xml:space="preserve"> – DASPP </w:t>
      </w:r>
      <w:r w:rsidRPr="00865B19">
        <w:rPr>
          <w:rFonts w:eastAsia="SimSun"/>
          <w:bCs/>
          <w:i/>
          <w:vertAlign w:val="subscript"/>
          <w:lang w:val="x-none" w:eastAsia="x-none"/>
        </w:rPr>
        <w:t>j</w:t>
      </w:r>
    </w:p>
    <w:p w14:paraId="1F31CFBB" w14:textId="77777777" w:rsidR="00865B19" w:rsidRPr="00865B19" w:rsidRDefault="00865B19" w:rsidP="00865B19">
      <w:pPr>
        <w:spacing w:after="240"/>
        <w:ind w:left="1440" w:hanging="720"/>
        <w:rPr>
          <w:rFonts w:eastAsia="SimSun"/>
        </w:rPr>
      </w:pPr>
      <w:r w:rsidRPr="00865B19">
        <w:rPr>
          <w:rFonts w:eastAsia="SimSun"/>
        </w:rPr>
        <w:lastRenderedPageBreak/>
        <w:t>(f)</w:t>
      </w:r>
      <w:r w:rsidRPr="00865B19">
        <w:rPr>
          <w:rFonts w:eastAsia="SimSun"/>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4FB04FC" w14:textId="77777777" w:rsidR="00865B19" w:rsidRPr="00865B19" w:rsidRDefault="00865B19" w:rsidP="00865B19">
      <w:pPr>
        <w:spacing w:after="240"/>
        <w:ind w:left="1440" w:hanging="720"/>
        <w:rPr>
          <w:rFonts w:eastAsia="SimSun"/>
        </w:rPr>
      </w:pPr>
      <w:r w:rsidRPr="00865B19">
        <w:rPr>
          <w:rFonts w:eastAsia="SimSun"/>
        </w:rPr>
        <w:t>(g)</w:t>
      </w:r>
      <w:r w:rsidRPr="00865B19">
        <w:rPr>
          <w:rFonts w:eastAsia="SimSun"/>
        </w:rPr>
        <w:tab/>
        <w:t>Any resulting charge or payment to the Market Participant will be invoiced using a miscellaneous Invoice, but allocated with the method outlined in paragraphs (2) through (4) of Section 9.19.1, Default Uplift Invoices.</w:t>
      </w:r>
    </w:p>
    <w:p w14:paraId="3CFB1F66" w14:textId="77777777" w:rsidR="00865B19" w:rsidRPr="00865B19" w:rsidRDefault="00865B19" w:rsidP="00865B19">
      <w:pPr>
        <w:rPr>
          <w:rFonts w:eastAsia="SimSun"/>
        </w:rPr>
      </w:pPr>
      <w:r w:rsidRPr="00865B19">
        <w:rPr>
          <w:rFonts w:eastAsia="SimSu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865B19" w:rsidRPr="00865B19" w14:paraId="6AA9A786" w14:textId="77777777" w:rsidTr="00C812E5">
        <w:trPr>
          <w:trHeight w:val="359"/>
        </w:trPr>
        <w:tc>
          <w:tcPr>
            <w:tcW w:w="1060" w:type="pct"/>
            <w:shd w:val="clear" w:color="auto" w:fill="auto"/>
            <w:hideMark/>
          </w:tcPr>
          <w:p w14:paraId="08F05C75" w14:textId="77777777" w:rsidR="00865B19" w:rsidRPr="00865B19" w:rsidRDefault="00865B19" w:rsidP="00865B19">
            <w:pPr>
              <w:spacing w:after="240"/>
              <w:rPr>
                <w:rFonts w:eastAsia="SimSun"/>
                <w:b/>
                <w:iCs/>
                <w:sz w:val="20"/>
              </w:rPr>
            </w:pPr>
            <w:r w:rsidRPr="00865B19">
              <w:rPr>
                <w:rFonts w:eastAsia="SimSun"/>
                <w:b/>
                <w:iCs/>
                <w:sz w:val="20"/>
              </w:rPr>
              <w:t>Variable</w:t>
            </w:r>
          </w:p>
        </w:tc>
        <w:tc>
          <w:tcPr>
            <w:tcW w:w="399" w:type="pct"/>
            <w:shd w:val="clear" w:color="auto" w:fill="auto"/>
            <w:hideMark/>
          </w:tcPr>
          <w:p w14:paraId="0817A429" w14:textId="77777777" w:rsidR="00865B19" w:rsidRPr="00865B19" w:rsidRDefault="00865B19" w:rsidP="00865B19">
            <w:pPr>
              <w:spacing w:after="240"/>
              <w:jc w:val="center"/>
              <w:rPr>
                <w:rFonts w:eastAsia="SimSun"/>
                <w:b/>
                <w:iCs/>
                <w:sz w:val="20"/>
              </w:rPr>
            </w:pPr>
            <w:r w:rsidRPr="00865B19">
              <w:rPr>
                <w:rFonts w:eastAsia="SimSun"/>
                <w:b/>
                <w:iCs/>
                <w:sz w:val="20"/>
              </w:rPr>
              <w:t>Unit</w:t>
            </w:r>
          </w:p>
        </w:tc>
        <w:tc>
          <w:tcPr>
            <w:tcW w:w="3541" w:type="pct"/>
            <w:shd w:val="clear" w:color="auto" w:fill="auto"/>
            <w:hideMark/>
          </w:tcPr>
          <w:p w14:paraId="0E018074" w14:textId="77777777" w:rsidR="00865B19" w:rsidRPr="00865B19" w:rsidRDefault="00865B19" w:rsidP="00865B19">
            <w:pPr>
              <w:spacing w:after="240"/>
              <w:rPr>
                <w:rFonts w:eastAsia="SimSun"/>
                <w:b/>
                <w:iCs/>
                <w:sz w:val="20"/>
              </w:rPr>
            </w:pPr>
            <w:r w:rsidRPr="00865B19">
              <w:rPr>
                <w:rFonts w:eastAsia="SimSun"/>
                <w:b/>
                <w:iCs/>
                <w:sz w:val="20"/>
              </w:rPr>
              <w:t>Definition</w:t>
            </w:r>
          </w:p>
        </w:tc>
      </w:tr>
      <w:tr w:rsidR="00865B19" w:rsidRPr="00865B19" w14:paraId="72E317F4" w14:textId="77777777" w:rsidTr="00C812E5">
        <w:tc>
          <w:tcPr>
            <w:tcW w:w="1060" w:type="pct"/>
            <w:shd w:val="clear" w:color="auto" w:fill="auto"/>
            <w:hideMark/>
          </w:tcPr>
          <w:p w14:paraId="098CA12A" w14:textId="77777777" w:rsidR="00865B19" w:rsidRPr="00865B19" w:rsidRDefault="00865B19" w:rsidP="00865B19">
            <w:pPr>
              <w:spacing w:after="60"/>
              <w:rPr>
                <w:rFonts w:eastAsia="SimSun"/>
                <w:iCs/>
                <w:sz w:val="20"/>
              </w:rPr>
            </w:pPr>
            <w:r w:rsidRPr="00865B19">
              <w:rPr>
                <w:rFonts w:eastAsia="SimSun"/>
                <w:iCs/>
                <w:sz w:val="20"/>
              </w:rPr>
              <w:t>DAMSQSEAMT</w:t>
            </w:r>
            <w:r w:rsidRPr="00865B19">
              <w:rPr>
                <w:rFonts w:eastAsia="SimSun"/>
                <w:i/>
                <w:iCs/>
                <w:sz w:val="20"/>
                <w:vertAlign w:val="subscript"/>
              </w:rPr>
              <w:t xml:space="preserve"> q</w:t>
            </w:r>
          </w:p>
        </w:tc>
        <w:tc>
          <w:tcPr>
            <w:tcW w:w="399" w:type="pct"/>
            <w:shd w:val="clear" w:color="auto" w:fill="auto"/>
            <w:hideMark/>
          </w:tcPr>
          <w:p w14:paraId="730F87CB" w14:textId="77777777" w:rsidR="00865B19" w:rsidRPr="00865B19" w:rsidRDefault="00865B19" w:rsidP="00865B19">
            <w:pPr>
              <w:spacing w:after="60"/>
              <w:jc w:val="center"/>
              <w:rPr>
                <w:rFonts w:eastAsia="SimSun"/>
                <w:iCs/>
                <w:sz w:val="20"/>
              </w:rPr>
            </w:pPr>
            <w:r w:rsidRPr="00865B19">
              <w:rPr>
                <w:rFonts w:eastAsia="SimSun"/>
                <w:iCs/>
                <w:sz w:val="20"/>
              </w:rPr>
              <w:t>$</w:t>
            </w:r>
          </w:p>
        </w:tc>
        <w:tc>
          <w:tcPr>
            <w:tcW w:w="3541" w:type="pct"/>
            <w:shd w:val="clear" w:color="auto" w:fill="auto"/>
            <w:hideMark/>
          </w:tcPr>
          <w:p w14:paraId="35D97826" w14:textId="77777777" w:rsidR="00865B19" w:rsidRPr="00865B19" w:rsidRDefault="00865B19" w:rsidP="00865B19">
            <w:pPr>
              <w:spacing w:after="60"/>
              <w:rPr>
                <w:rFonts w:eastAsia="SimSun"/>
                <w:iCs/>
                <w:sz w:val="20"/>
              </w:rPr>
            </w:pPr>
            <w:r w:rsidRPr="00865B19">
              <w:rPr>
                <w:rFonts w:eastAsia="SimSun"/>
                <w:i/>
                <w:iCs/>
                <w:sz w:val="20"/>
              </w:rPr>
              <w:t>Day-Ahead Market Energy Sales Amount by QSE</w:t>
            </w:r>
            <w:r w:rsidRPr="00865B19">
              <w:rPr>
                <w:rFonts w:eastAsia="SimSun"/>
                <w:iCs/>
                <w:sz w:val="20"/>
              </w:rPr>
              <w:t xml:space="preserve">—The sum of the DAM Energy Sales positions compared to Real-Time results, for the QSE </w:t>
            </w:r>
            <w:r w:rsidRPr="00865B19">
              <w:rPr>
                <w:rFonts w:eastAsia="SimSun"/>
                <w:i/>
                <w:iCs/>
                <w:sz w:val="20"/>
              </w:rPr>
              <w:t>q</w:t>
            </w:r>
            <w:r w:rsidRPr="00865B19">
              <w:rPr>
                <w:rFonts w:eastAsia="SimSun"/>
                <w:iCs/>
                <w:sz w:val="20"/>
              </w:rPr>
              <w:t xml:space="preserve">, for the 15-minute Settlement Interval.  </w:t>
            </w:r>
          </w:p>
        </w:tc>
      </w:tr>
      <w:tr w:rsidR="00865B19" w:rsidRPr="00865B19" w14:paraId="60C5619F" w14:textId="77777777" w:rsidTr="00C812E5">
        <w:tc>
          <w:tcPr>
            <w:tcW w:w="1060" w:type="pct"/>
            <w:shd w:val="clear" w:color="auto" w:fill="auto"/>
          </w:tcPr>
          <w:p w14:paraId="0D1AD6CB" w14:textId="77777777" w:rsidR="00865B19" w:rsidRPr="00865B19" w:rsidRDefault="00865B19" w:rsidP="00865B19">
            <w:pPr>
              <w:spacing w:after="60"/>
              <w:rPr>
                <w:rFonts w:eastAsia="SimSun"/>
                <w:iCs/>
                <w:sz w:val="20"/>
              </w:rPr>
            </w:pPr>
            <w:r w:rsidRPr="00865B19">
              <w:rPr>
                <w:rFonts w:eastAsia="SimSun"/>
                <w:iCs/>
                <w:sz w:val="20"/>
              </w:rPr>
              <w:t>DAMPQSEAMT</w:t>
            </w:r>
            <w:r w:rsidRPr="00865B19">
              <w:rPr>
                <w:rFonts w:eastAsia="SimSun"/>
                <w:i/>
                <w:iCs/>
                <w:sz w:val="20"/>
                <w:vertAlign w:val="subscript"/>
              </w:rPr>
              <w:t xml:space="preserve"> q</w:t>
            </w:r>
          </w:p>
        </w:tc>
        <w:tc>
          <w:tcPr>
            <w:tcW w:w="399" w:type="pct"/>
            <w:shd w:val="clear" w:color="auto" w:fill="auto"/>
          </w:tcPr>
          <w:p w14:paraId="59AED3A1" w14:textId="77777777" w:rsidR="00865B19" w:rsidRPr="00865B19" w:rsidRDefault="00865B19" w:rsidP="00865B19">
            <w:pPr>
              <w:spacing w:after="60"/>
              <w:jc w:val="center"/>
              <w:rPr>
                <w:rFonts w:eastAsia="SimSun"/>
                <w:iCs/>
                <w:sz w:val="20"/>
              </w:rPr>
            </w:pPr>
            <w:r w:rsidRPr="00865B19">
              <w:rPr>
                <w:rFonts w:eastAsia="SimSun"/>
                <w:iCs/>
                <w:sz w:val="20"/>
              </w:rPr>
              <w:t>$</w:t>
            </w:r>
          </w:p>
        </w:tc>
        <w:tc>
          <w:tcPr>
            <w:tcW w:w="3541" w:type="pct"/>
            <w:shd w:val="clear" w:color="auto" w:fill="auto"/>
          </w:tcPr>
          <w:p w14:paraId="22F9B5EF" w14:textId="77777777" w:rsidR="00865B19" w:rsidRPr="00865B19" w:rsidRDefault="00865B19" w:rsidP="00865B19">
            <w:pPr>
              <w:spacing w:after="60"/>
              <w:rPr>
                <w:rFonts w:eastAsia="SimSun"/>
                <w:iCs/>
                <w:sz w:val="20"/>
              </w:rPr>
            </w:pPr>
            <w:r w:rsidRPr="00865B19">
              <w:rPr>
                <w:rFonts w:eastAsia="SimSun"/>
                <w:i/>
                <w:iCs/>
                <w:sz w:val="20"/>
              </w:rPr>
              <w:t>Day-Ahead Market Energy Purchases Amount by QSE</w:t>
            </w:r>
            <w:r w:rsidRPr="00865B19">
              <w:rPr>
                <w:rFonts w:eastAsia="SimSun"/>
                <w:iCs/>
                <w:sz w:val="20"/>
              </w:rPr>
              <w:t xml:space="preserve">—The sum of the DAM Energy purchases compared to Real-Time results, for the QSE </w:t>
            </w:r>
            <w:r w:rsidRPr="00865B19">
              <w:rPr>
                <w:rFonts w:eastAsia="SimSun"/>
                <w:i/>
                <w:iCs/>
                <w:sz w:val="20"/>
              </w:rPr>
              <w:t>q</w:t>
            </w:r>
            <w:r w:rsidRPr="00865B19">
              <w:rPr>
                <w:rFonts w:eastAsia="SimSun"/>
                <w:iCs/>
                <w:sz w:val="20"/>
              </w:rPr>
              <w:t xml:space="preserve">, for the 15-minute Settlement Interval.  </w:t>
            </w:r>
          </w:p>
        </w:tc>
      </w:tr>
      <w:tr w:rsidR="00865B19" w:rsidRPr="00865B19" w14:paraId="51E1DF31" w14:textId="77777777" w:rsidTr="00C812E5">
        <w:tc>
          <w:tcPr>
            <w:tcW w:w="1060" w:type="pct"/>
            <w:shd w:val="clear" w:color="auto" w:fill="auto"/>
          </w:tcPr>
          <w:p w14:paraId="0F3EFBC3" w14:textId="77777777" w:rsidR="00865B19" w:rsidRPr="00865B19" w:rsidRDefault="00865B19" w:rsidP="00865B19">
            <w:pPr>
              <w:spacing w:after="60"/>
              <w:rPr>
                <w:rFonts w:eastAsia="SimSun"/>
                <w:iCs/>
                <w:sz w:val="20"/>
              </w:rPr>
            </w:pPr>
            <w:r w:rsidRPr="00865B19">
              <w:rPr>
                <w:rFonts w:eastAsia="SimSun"/>
                <w:iCs/>
                <w:sz w:val="20"/>
              </w:rPr>
              <w:t>DAMASQSEAMT</w:t>
            </w:r>
            <w:r w:rsidRPr="00865B19">
              <w:rPr>
                <w:rFonts w:eastAsia="SimSun"/>
                <w:i/>
                <w:iCs/>
                <w:sz w:val="20"/>
                <w:vertAlign w:val="subscript"/>
              </w:rPr>
              <w:t xml:space="preserve"> q</w:t>
            </w:r>
          </w:p>
        </w:tc>
        <w:tc>
          <w:tcPr>
            <w:tcW w:w="399" w:type="pct"/>
            <w:shd w:val="clear" w:color="auto" w:fill="auto"/>
          </w:tcPr>
          <w:p w14:paraId="7E4D2A00" w14:textId="77777777" w:rsidR="00865B19" w:rsidRPr="00865B19" w:rsidRDefault="00865B19" w:rsidP="00865B19">
            <w:pPr>
              <w:spacing w:after="60"/>
              <w:jc w:val="center"/>
              <w:rPr>
                <w:rFonts w:eastAsia="SimSun"/>
                <w:iCs/>
                <w:sz w:val="20"/>
              </w:rPr>
            </w:pPr>
            <w:r w:rsidRPr="00865B19">
              <w:rPr>
                <w:rFonts w:eastAsia="SimSun"/>
                <w:iCs/>
                <w:sz w:val="20"/>
              </w:rPr>
              <w:t>$</w:t>
            </w:r>
          </w:p>
        </w:tc>
        <w:tc>
          <w:tcPr>
            <w:tcW w:w="3541" w:type="pct"/>
            <w:shd w:val="clear" w:color="auto" w:fill="auto"/>
          </w:tcPr>
          <w:p w14:paraId="71512ABF" w14:textId="77777777" w:rsidR="00865B19" w:rsidRPr="00865B19" w:rsidRDefault="00865B19" w:rsidP="00865B19">
            <w:pPr>
              <w:spacing w:after="60"/>
              <w:rPr>
                <w:rFonts w:eastAsia="SimSun"/>
                <w:iCs/>
                <w:sz w:val="20"/>
              </w:rPr>
            </w:pPr>
            <w:r w:rsidRPr="00865B19">
              <w:rPr>
                <w:rFonts w:eastAsia="SimSun"/>
                <w:i/>
                <w:iCs/>
                <w:sz w:val="20"/>
              </w:rPr>
              <w:t>Day-Ahead Market Ancillary Service Amount by QSE</w:t>
            </w:r>
            <w:r w:rsidRPr="00865B19">
              <w:rPr>
                <w:rFonts w:eastAsia="SimSun"/>
                <w:iCs/>
                <w:sz w:val="20"/>
              </w:rPr>
              <w:t xml:space="preserve">—The sum of the DAM Ancillary Service awarded amounts compared to Real-Time results, for the QSE </w:t>
            </w:r>
            <w:r w:rsidRPr="00865B19">
              <w:rPr>
                <w:rFonts w:eastAsia="SimSun"/>
                <w:i/>
                <w:iCs/>
                <w:sz w:val="20"/>
              </w:rPr>
              <w:t>q</w:t>
            </w:r>
            <w:r w:rsidRPr="00865B19">
              <w:rPr>
                <w:rFonts w:eastAsia="SimSun"/>
                <w:iCs/>
                <w:sz w:val="20"/>
              </w:rPr>
              <w:t xml:space="preserve">, for the hour.  </w:t>
            </w:r>
          </w:p>
        </w:tc>
      </w:tr>
      <w:tr w:rsidR="00865B19" w:rsidRPr="00865B19" w14:paraId="3112A05F" w14:textId="77777777" w:rsidTr="00C812E5">
        <w:tc>
          <w:tcPr>
            <w:tcW w:w="1060" w:type="pct"/>
            <w:shd w:val="clear" w:color="auto" w:fill="auto"/>
          </w:tcPr>
          <w:p w14:paraId="613C33BD" w14:textId="77777777" w:rsidR="00865B19" w:rsidRPr="00865B19" w:rsidRDefault="00865B19" w:rsidP="00865B19">
            <w:pPr>
              <w:spacing w:after="60"/>
              <w:rPr>
                <w:rFonts w:eastAsia="SimSun"/>
                <w:iCs/>
                <w:sz w:val="20"/>
              </w:rPr>
            </w:pPr>
            <w:r w:rsidRPr="00865B19">
              <w:rPr>
                <w:rFonts w:eastAsia="SimSun"/>
                <w:iCs/>
                <w:sz w:val="20"/>
              </w:rPr>
              <w:t>DAMRTPTPQSEAMT</w:t>
            </w:r>
            <w:r w:rsidRPr="00865B19">
              <w:rPr>
                <w:rFonts w:eastAsia="SimSun"/>
                <w:i/>
                <w:iCs/>
                <w:sz w:val="20"/>
                <w:vertAlign w:val="subscript"/>
              </w:rPr>
              <w:t xml:space="preserve"> q</w:t>
            </w:r>
          </w:p>
        </w:tc>
        <w:tc>
          <w:tcPr>
            <w:tcW w:w="399" w:type="pct"/>
            <w:shd w:val="clear" w:color="auto" w:fill="auto"/>
          </w:tcPr>
          <w:p w14:paraId="5D99CACD" w14:textId="77777777" w:rsidR="00865B19" w:rsidRPr="00865B19" w:rsidRDefault="00865B19" w:rsidP="00865B19">
            <w:pPr>
              <w:spacing w:after="60"/>
              <w:jc w:val="center"/>
              <w:rPr>
                <w:rFonts w:eastAsia="SimSun"/>
                <w:iCs/>
                <w:sz w:val="20"/>
              </w:rPr>
            </w:pPr>
            <w:r w:rsidRPr="00865B19">
              <w:rPr>
                <w:rFonts w:eastAsia="SimSun"/>
                <w:iCs/>
                <w:sz w:val="20"/>
              </w:rPr>
              <w:t>$</w:t>
            </w:r>
          </w:p>
        </w:tc>
        <w:tc>
          <w:tcPr>
            <w:tcW w:w="3541" w:type="pct"/>
            <w:shd w:val="clear" w:color="auto" w:fill="auto"/>
          </w:tcPr>
          <w:p w14:paraId="7005FEF3" w14:textId="77777777" w:rsidR="00865B19" w:rsidRPr="00865B19" w:rsidRDefault="00865B19" w:rsidP="00865B19">
            <w:pPr>
              <w:spacing w:after="60"/>
              <w:rPr>
                <w:rFonts w:eastAsia="SimSun"/>
                <w:iCs/>
                <w:sz w:val="20"/>
              </w:rPr>
            </w:pPr>
            <w:r w:rsidRPr="00865B19">
              <w:rPr>
                <w:rFonts w:eastAsia="SimSun"/>
                <w:i/>
                <w:iCs/>
                <w:sz w:val="20"/>
              </w:rPr>
              <w:t>Day-Ahead Market Real-Time Point-to-Point Obligation Amount by QSE</w:t>
            </w:r>
            <w:r w:rsidRPr="00865B19">
              <w:rPr>
                <w:rFonts w:eastAsia="SimSun"/>
                <w:iCs/>
                <w:sz w:val="20"/>
              </w:rPr>
              <w:t xml:space="preserve">—The sum of the PTP Obligation bids cleared in the DAM compared to Real-Time results, for the QSE </w:t>
            </w:r>
            <w:r w:rsidRPr="00865B19">
              <w:rPr>
                <w:rFonts w:eastAsia="SimSun"/>
                <w:i/>
                <w:iCs/>
                <w:sz w:val="20"/>
              </w:rPr>
              <w:t>q</w:t>
            </w:r>
            <w:r w:rsidRPr="00865B19">
              <w:rPr>
                <w:rFonts w:eastAsia="SimSun"/>
                <w:iCs/>
                <w:sz w:val="20"/>
              </w:rPr>
              <w:t xml:space="preserve">, for the hour.  </w:t>
            </w:r>
          </w:p>
        </w:tc>
      </w:tr>
      <w:tr w:rsidR="00865B19" w:rsidRPr="00865B19" w14:paraId="7962FFC7" w14:textId="77777777" w:rsidTr="00C812E5">
        <w:tc>
          <w:tcPr>
            <w:tcW w:w="1060" w:type="pct"/>
            <w:shd w:val="clear" w:color="auto" w:fill="auto"/>
          </w:tcPr>
          <w:p w14:paraId="329F2C29" w14:textId="77777777" w:rsidR="00865B19" w:rsidRPr="00865B19" w:rsidRDefault="00865B19" w:rsidP="00865B19">
            <w:pPr>
              <w:spacing w:after="60"/>
              <w:rPr>
                <w:rFonts w:eastAsia="SimSun"/>
                <w:iCs/>
                <w:sz w:val="20"/>
              </w:rPr>
            </w:pPr>
            <w:r w:rsidRPr="00865B19">
              <w:rPr>
                <w:rFonts w:eastAsia="SimSun"/>
                <w:iCs/>
                <w:sz w:val="20"/>
              </w:rPr>
              <w:t>DASPP</w:t>
            </w:r>
            <w:r w:rsidRPr="00865B19">
              <w:rPr>
                <w:rFonts w:eastAsia="SimSun"/>
                <w:iCs/>
                <w:sz w:val="20"/>
                <w:vertAlign w:val="subscript"/>
              </w:rPr>
              <w:t xml:space="preserve"> </w:t>
            </w:r>
            <w:r w:rsidRPr="00865B19">
              <w:rPr>
                <w:rFonts w:eastAsia="SimSun"/>
                <w:i/>
                <w:iCs/>
                <w:sz w:val="20"/>
                <w:vertAlign w:val="subscript"/>
              </w:rPr>
              <w:t>p</w:t>
            </w:r>
          </w:p>
        </w:tc>
        <w:tc>
          <w:tcPr>
            <w:tcW w:w="399" w:type="pct"/>
            <w:shd w:val="clear" w:color="auto" w:fill="auto"/>
          </w:tcPr>
          <w:p w14:paraId="1F6DFDF5" w14:textId="77777777" w:rsidR="00865B19" w:rsidRPr="00865B19" w:rsidRDefault="00865B19" w:rsidP="00865B19">
            <w:pPr>
              <w:spacing w:after="60"/>
              <w:jc w:val="center"/>
              <w:rPr>
                <w:rFonts w:eastAsia="SimSun"/>
                <w:iCs/>
                <w:sz w:val="20"/>
              </w:rPr>
            </w:pPr>
            <w:r w:rsidRPr="00865B19">
              <w:rPr>
                <w:rFonts w:eastAsia="SimSun"/>
                <w:iCs/>
                <w:sz w:val="20"/>
              </w:rPr>
              <w:t>$/MWh</w:t>
            </w:r>
          </w:p>
        </w:tc>
        <w:tc>
          <w:tcPr>
            <w:tcW w:w="3541" w:type="pct"/>
            <w:shd w:val="clear" w:color="auto" w:fill="auto"/>
          </w:tcPr>
          <w:p w14:paraId="59B46A68" w14:textId="77777777" w:rsidR="00865B19" w:rsidRPr="00865B19" w:rsidRDefault="00865B19" w:rsidP="00865B19">
            <w:pPr>
              <w:spacing w:after="60"/>
              <w:rPr>
                <w:rFonts w:eastAsia="SimSun"/>
                <w:iCs/>
                <w:sz w:val="20"/>
              </w:rPr>
            </w:pPr>
            <w:r w:rsidRPr="00865B19">
              <w:rPr>
                <w:rFonts w:eastAsia="SimSun"/>
                <w:i/>
                <w:iCs/>
                <w:sz w:val="20"/>
              </w:rPr>
              <w:t>Day-Ahead Settlement Point Price per Settlement Point</w:t>
            </w:r>
            <w:r w:rsidRPr="00865B19">
              <w:rPr>
                <w:rFonts w:eastAsia="SimSun"/>
                <w:iCs/>
                <w:sz w:val="20"/>
              </w:rPr>
              <w:t xml:space="preserve">—The DAM Settlement Point Price at Settlement Point </w:t>
            </w:r>
            <w:r w:rsidRPr="00865B19">
              <w:rPr>
                <w:rFonts w:eastAsia="SimSun"/>
                <w:i/>
                <w:iCs/>
                <w:sz w:val="20"/>
              </w:rPr>
              <w:t>p</w:t>
            </w:r>
            <w:r w:rsidRPr="00865B19">
              <w:rPr>
                <w:rFonts w:eastAsia="SimSun"/>
                <w:iCs/>
                <w:sz w:val="20"/>
              </w:rPr>
              <w:t>, for the hour.</w:t>
            </w:r>
          </w:p>
        </w:tc>
      </w:tr>
      <w:tr w:rsidR="00865B19" w:rsidRPr="00865B19" w14:paraId="47B7F549" w14:textId="77777777" w:rsidTr="00C812E5">
        <w:tc>
          <w:tcPr>
            <w:tcW w:w="1060" w:type="pct"/>
            <w:shd w:val="clear" w:color="auto" w:fill="auto"/>
          </w:tcPr>
          <w:p w14:paraId="65FB79FD" w14:textId="77777777" w:rsidR="00865B19" w:rsidRPr="00865B19" w:rsidRDefault="00865B19" w:rsidP="00865B19">
            <w:pPr>
              <w:spacing w:after="60"/>
              <w:rPr>
                <w:rFonts w:eastAsia="SimSun"/>
                <w:iCs/>
                <w:sz w:val="20"/>
              </w:rPr>
            </w:pPr>
            <w:r w:rsidRPr="00865B19">
              <w:rPr>
                <w:rFonts w:eastAsia="SimSun"/>
                <w:iCs/>
                <w:sz w:val="20"/>
              </w:rPr>
              <w:t xml:space="preserve">RTOBL </w:t>
            </w:r>
            <w:r w:rsidRPr="00865B19">
              <w:rPr>
                <w:rFonts w:eastAsia="SimSun"/>
                <w:i/>
                <w:iCs/>
                <w:sz w:val="20"/>
                <w:vertAlign w:val="subscript"/>
              </w:rPr>
              <w:t>q, (j, k)</w:t>
            </w:r>
          </w:p>
        </w:tc>
        <w:tc>
          <w:tcPr>
            <w:tcW w:w="399" w:type="pct"/>
            <w:shd w:val="clear" w:color="auto" w:fill="auto"/>
          </w:tcPr>
          <w:p w14:paraId="7B83D31F"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0B4741E7" w14:textId="77777777" w:rsidR="00865B19" w:rsidRPr="00865B19" w:rsidRDefault="00865B19" w:rsidP="00865B19">
            <w:pPr>
              <w:spacing w:after="60"/>
              <w:rPr>
                <w:rFonts w:eastAsia="SimSun"/>
                <w:iCs/>
                <w:sz w:val="20"/>
              </w:rPr>
            </w:pPr>
            <w:r w:rsidRPr="00865B19">
              <w:rPr>
                <w:rFonts w:eastAsia="SimSun"/>
                <w:i/>
                <w:iCs/>
                <w:sz w:val="20"/>
              </w:rPr>
              <w:t>Real-Time Obligation per QSE per pair of source and sink—</w:t>
            </w:r>
            <w:r w:rsidRPr="00865B19">
              <w:rPr>
                <w:rFonts w:eastAsia="SimSun"/>
                <w:iCs/>
                <w:sz w:val="20"/>
              </w:rPr>
              <w:t xml:space="preserve">The total MW of QSE </w:t>
            </w:r>
            <w:r w:rsidRPr="00865B19">
              <w:rPr>
                <w:rFonts w:eastAsia="SimSun"/>
                <w:i/>
                <w:iCs/>
                <w:sz w:val="20"/>
              </w:rPr>
              <w:t>q</w:t>
            </w:r>
            <w:r w:rsidRPr="00865B19">
              <w:rPr>
                <w:rFonts w:eastAsia="SimSun"/>
                <w:iCs/>
                <w:sz w:val="20"/>
              </w:rPr>
              <w:t xml:space="preserve">’s PTP Obligation bids that would have cleared in the DAM and settled in Real-Time for the source </w:t>
            </w:r>
            <w:r w:rsidRPr="00865B19">
              <w:rPr>
                <w:rFonts w:eastAsia="SimSun"/>
                <w:i/>
                <w:iCs/>
                <w:sz w:val="20"/>
              </w:rPr>
              <w:t>j,</w:t>
            </w:r>
            <w:r w:rsidRPr="00865B19">
              <w:rPr>
                <w:rFonts w:eastAsia="SimSun"/>
                <w:iCs/>
                <w:sz w:val="20"/>
              </w:rPr>
              <w:t xml:space="preserve"> and the sink </w:t>
            </w:r>
            <w:r w:rsidRPr="00865B19">
              <w:rPr>
                <w:rFonts w:eastAsia="SimSun"/>
                <w:i/>
                <w:iCs/>
                <w:sz w:val="20"/>
              </w:rPr>
              <w:t>k</w:t>
            </w:r>
            <w:r w:rsidRPr="00865B19">
              <w:rPr>
                <w:rFonts w:eastAsia="SimSun"/>
                <w:iCs/>
                <w:sz w:val="20"/>
              </w:rPr>
              <w:t>, for the hour.</w:t>
            </w:r>
          </w:p>
        </w:tc>
      </w:tr>
      <w:tr w:rsidR="00865B19" w:rsidRPr="00865B19" w14:paraId="0758D7FA" w14:textId="77777777" w:rsidTr="00C812E5">
        <w:tc>
          <w:tcPr>
            <w:tcW w:w="1060" w:type="pct"/>
            <w:shd w:val="clear" w:color="auto" w:fill="auto"/>
          </w:tcPr>
          <w:p w14:paraId="7749DE76" w14:textId="77777777" w:rsidR="00865B19" w:rsidRPr="00865B19" w:rsidRDefault="00865B19" w:rsidP="00865B19">
            <w:pPr>
              <w:spacing w:after="60"/>
              <w:rPr>
                <w:rFonts w:eastAsia="SimSun"/>
                <w:iCs/>
                <w:sz w:val="20"/>
              </w:rPr>
            </w:pPr>
            <w:r w:rsidRPr="00865B19">
              <w:rPr>
                <w:rFonts w:eastAsia="SimSun"/>
                <w:iCs/>
                <w:sz w:val="20"/>
              </w:rPr>
              <w:t>RTSPP</w:t>
            </w:r>
            <w:r w:rsidRPr="00865B19">
              <w:rPr>
                <w:rFonts w:eastAsia="SimSun"/>
                <w:iCs/>
                <w:sz w:val="20"/>
                <w:vertAlign w:val="subscript"/>
              </w:rPr>
              <w:t xml:space="preserve"> </w:t>
            </w:r>
            <w:r w:rsidRPr="00865B19">
              <w:rPr>
                <w:rFonts w:eastAsia="SimSun"/>
                <w:i/>
                <w:iCs/>
                <w:sz w:val="20"/>
                <w:vertAlign w:val="subscript"/>
              </w:rPr>
              <w:t>p</w:t>
            </w:r>
          </w:p>
        </w:tc>
        <w:tc>
          <w:tcPr>
            <w:tcW w:w="399" w:type="pct"/>
            <w:shd w:val="clear" w:color="auto" w:fill="auto"/>
          </w:tcPr>
          <w:p w14:paraId="67E8591D" w14:textId="77777777" w:rsidR="00865B19" w:rsidRPr="00865B19" w:rsidRDefault="00865B19" w:rsidP="00865B19">
            <w:pPr>
              <w:spacing w:after="60"/>
              <w:jc w:val="center"/>
              <w:rPr>
                <w:rFonts w:eastAsia="SimSun"/>
                <w:iCs/>
                <w:sz w:val="20"/>
              </w:rPr>
            </w:pPr>
            <w:r w:rsidRPr="00865B19">
              <w:rPr>
                <w:rFonts w:eastAsia="SimSun"/>
                <w:iCs/>
                <w:sz w:val="20"/>
              </w:rPr>
              <w:t>$/MWh</w:t>
            </w:r>
          </w:p>
        </w:tc>
        <w:tc>
          <w:tcPr>
            <w:tcW w:w="3541" w:type="pct"/>
            <w:shd w:val="clear" w:color="auto" w:fill="auto"/>
          </w:tcPr>
          <w:p w14:paraId="57AF9E4D" w14:textId="77777777" w:rsidR="00865B19" w:rsidRPr="00865B19" w:rsidRDefault="00865B19" w:rsidP="00865B19">
            <w:pPr>
              <w:spacing w:after="60"/>
              <w:rPr>
                <w:rFonts w:eastAsia="SimSun"/>
                <w:iCs/>
                <w:sz w:val="20"/>
              </w:rPr>
            </w:pPr>
            <w:r w:rsidRPr="00865B19">
              <w:rPr>
                <w:rFonts w:eastAsia="SimSun"/>
                <w:i/>
                <w:iCs/>
                <w:sz w:val="20"/>
              </w:rPr>
              <w:t>Real-Time Settlement Point Price—</w:t>
            </w:r>
            <w:r w:rsidRPr="00865B19">
              <w:rPr>
                <w:rFonts w:eastAsia="SimSun"/>
                <w:iCs/>
                <w:sz w:val="20"/>
              </w:rPr>
              <w:t>The Real-Time Settlement Point Price at the Settlement Point for the 15-minute Settlement Interval within the hour.</w:t>
            </w:r>
          </w:p>
        </w:tc>
      </w:tr>
      <w:tr w:rsidR="00865B19" w:rsidRPr="00865B19" w14:paraId="5FC881FD" w14:textId="77777777" w:rsidTr="00C812E5">
        <w:tc>
          <w:tcPr>
            <w:tcW w:w="1060" w:type="pct"/>
            <w:shd w:val="clear" w:color="auto" w:fill="auto"/>
          </w:tcPr>
          <w:p w14:paraId="766249CA" w14:textId="77777777" w:rsidR="00865B19" w:rsidRPr="00865B19" w:rsidRDefault="00865B19" w:rsidP="00865B19">
            <w:pPr>
              <w:spacing w:after="60"/>
              <w:rPr>
                <w:rFonts w:eastAsia="SimSun"/>
                <w:iCs/>
                <w:sz w:val="20"/>
              </w:rPr>
            </w:pPr>
            <w:r w:rsidRPr="00865B19">
              <w:rPr>
                <w:rFonts w:eastAsia="SimSun"/>
                <w:iCs/>
                <w:sz w:val="20"/>
              </w:rPr>
              <w:t>DAES</w:t>
            </w:r>
            <w:r w:rsidRPr="00865B19">
              <w:rPr>
                <w:rFonts w:eastAsia="SimSun"/>
                <w:iCs/>
                <w:sz w:val="20"/>
                <w:vertAlign w:val="subscript"/>
              </w:rPr>
              <w:t xml:space="preserve"> </w:t>
            </w:r>
            <w:r w:rsidRPr="00865B19">
              <w:rPr>
                <w:rFonts w:eastAsia="SimSun"/>
                <w:i/>
                <w:iCs/>
                <w:sz w:val="20"/>
                <w:vertAlign w:val="subscript"/>
              </w:rPr>
              <w:t>q, p</w:t>
            </w:r>
          </w:p>
        </w:tc>
        <w:tc>
          <w:tcPr>
            <w:tcW w:w="399" w:type="pct"/>
            <w:shd w:val="clear" w:color="auto" w:fill="auto"/>
          </w:tcPr>
          <w:p w14:paraId="33B5BE86"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5E5AE322" w14:textId="77777777" w:rsidR="00865B19" w:rsidRPr="00865B19" w:rsidRDefault="00865B19" w:rsidP="00865B19">
            <w:pPr>
              <w:spacing w:after="60"/>
              <w:rPr>
                <w:rFonts w:eastAsia="SimSun"/>
                <w:iCs/>
                <w:sz w:val="20"/>
              </w:rPr>
            </w:pPr>
            <w:r w:rsidRPr="00865B19">
              <w:rPr>
                <w:rFonts w:eastAsia="SimSun"/>
                <w:i/>
                <w:iCs/>
                <w:sz w:val="20"/>
              </w:rPr>
              <w:t>Day-Ahead Energy Sale per QSE per Settlement Point</w:t>
            </w:r>
            <w:r w:rsidRPr="00865B19">
              <w:rPr>
                <w:rFonts w:ascii="Symbol" w:eastAsia="Symbol" w:hAnsi="Symbol" w:cs="Symbol"/>
                <w:sz w:val="20"/>
              </w:rPr>
              <w:sym w:font="Symbol" w:char="F0BE"/>
            </w:r>
            <w:r w:rsidRPr="00865B19">
              <w:rPr>
                <w:rFonts w:eastAsia="SimSun"/>
                <w:iCs/>
                <w:sz w:val="20"/>
              </w:rPr>
              <w:t xml:space="preserve">The total amount of energy represented by QSE </w:t>
            </w:r>
            <w:r w:rsidRPr="00865B19">
              <w:rPr>
                <w:rFonts w:eastAsia="SimSun"/>
                <w:i/>
                <w:iCs/>
                <w:sz w:val="20"/>
              </w:rPr>
              <w:t>q</w:t>
            </w:r>
            <w:r w:rsidRPr="00865B19">
              <w:rPr>
                <w:rFonts w:eastAsia="SimSun"/>
                <w:iCs/>
                <w:sz w:val="20"/>
              </w:rPr>
              <w:t xml:space="preserve">’s Three-Part Supply Offers that would have cleared in the DAM and DAM Energy-Only Offer Curves that would have cleared in the DAM at Settlement Point </w:t>
            </w:r>
            <w:r w:rsidRPr="00865B19">
              <w:rPr>
                <w:rFonts w:eastAsia="SimSun"/>
                <w:i/>
                <w:iCs/>
                <w:sz w:val="20"/>
              </w:rPr>
              <w:t>p</w:t>
            </w:r>
            <w:r w:rsidRPr="00865B19">
              <w:rPr>
                <w:rFonts w:eastAsia="SimSun"/>
                <w:iCs/>
                <w:sz w:val="20"/>
              </w:rPr>
              <w:t>, for the hour.</w:t>
            </w:r>
          </w:p>
        </w:tc>
      </w:tr>
      <w:tr w:rsidR="00865B19" w:rsidRPr="00865B19" w14:paraId="5DDB5DD6" w14:textId="77777777" w:rsidTr="00C812E5">
        <w:tc>
          <w:tcPr>
            <w:tcW w:w="1060" w:type="pct"/>
            <w:shd w:val="clear" w:color="auto" w:fill="auto"/>
          </w:tcPr>
          <w:p w14:paraId="2A2FC3AB" w14:textId="77777777" w:rsidR="00865B19" w:rsidRPr="00865B19" w:rsidRDefault="00865B19" w:rsidP="00865B19">
            <w:pPr>
              <w:spacing w:after="60"/>
              <w:rPr>
                <w:rFonts w:eastAsia="SimSun"/>
                <w:iCs/>
                <w:sz w:val="20"/>
              </w:rPr>
            </w:pPr>
            <w:r w:rsidRPr="00865B19">
              <w:rPr>
                <w:rFonts w:eastAsia="SimSun"/>
                <w:iCs/>
                <w:sz w:val="20"/>
              </w:rPr>
              <w:t>DAEP</w:t>
            </w:r>
            <w:r w:rsidRPr="00865B19">
              <w:rPr>
                <w:rFonts w:eastAsia="SimSun"/>
                <w:iCs/>
                <w:sz w:val="20"/>
                <w:vertAlign w:val="subscript"/>
              </w:rPr>
              <w:t xml:space="preserve"> </w:t>
            </w:r>
            <w:r w:rsidRPr="00865B19">
              <w:rPr>
                <w:rFonts w:eastAsia="SimSun"/>
                <w:i/>
                <w:iCs/>
                <w:sz w:val="20"/>
                <w:vertAlign w:val="subscript"/>
              </w:rPr>
              <w:t>q, p</w:t>
            </w:r>
          </w:p>
        </w:tc>
        <w:tc>
          <w:tcPr>
            <w:tcW w:w="399" w:type="pct"/>
            <w:shd w:val="clear" w:color="auto" w:fill="auto"/>
          </w:tcPr>
          <w:p w14:paraId="05723B29"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0A5444AD" w14:textId="77777777" w:rsidR="00865B19" w:rsidRPr="00865B19" w:rsidRDefault="00865B19" w:rsidP="00865B19">
            <w:pPr>
              <w:spacing w:after="60"/>
              <w:rPr>
                <w:rFonts w:eastAsia="SimSun"/>
                <w:iCs/>
                <w:sz w:val="20"/>
              </w:rPr>
            </w:pPr>
            <w:r w:rsidRPr="00865B19">
              <w:rPr>
                <w:rFonts w:eastAsia="SimSun"/>
                <w:i/>
                <w:iCs/>
                <w:sz w:val="20"/>
              </w:rPr>
              <w:t>Day-Ahead Energy Purchase per QSE per Settlement Point</w:t>
            </w:r>
            <w:r w:rsidRPr="00865B19">
              <w:rPr>
                <w:rFonts w:ascii="Symbol" w:eastAsia="Symbol" w:hAnsi="Symbol" w:cs="Symbol"/>
                <w:sz w:val="20"/>
              </w:rPr>
              <w:sym w:font="Symbol" w:char="F0BE"/>
            </w:r>
            <w:r w:rsidRPr="00865B19">
              <w:rPr>
                <w:rFonts w:eastAsia="SimSun"/>
                <w:iCs/>
                <w:sz w:val="20"/>
              </w:rPr>
              <w:t xml:space="preserve">The total amount of energy represented by QSE </w:t>
            </w:r>
            <w:r w:rsidRPr="00865B19">
              <w:rPr>
                <w:rFonts w:eastAsia="SimSun"/>
                <w:i/>
                <w:iCs/>
                <w:sz w:val="20"/>
              </w:rPr>
              <w:t>q</w:t>
            </w:r>
            <w:r w:rsidRPr="00865B19">
              <w:rPr>
                <w:rFonts w:eastAsia="SimSun"/>
                <w:iCs/>
                <w:sz w:val="20"/>
              </w:rPr>
              <w:t xml:space="preserve">’s DAM Energy Bids that would have cleared at Settlement Point </w:t>
            </w:r>
            <w:r w:rsidRPr="00865B19">
              <w:rPr>
                <w:rFonts w:eastAsia="SimSun"/>
                <w:i/>
                <w:iCs/>
                <w:sz w:val="20"/>
              </w:rPr>
              <w:t>p</w:t>
            </w:r>
            <w:r w:rsidRPr="00865B19">
              <w:rPr>
                <w:rFonts w:eastAsia="SimSun"/>
                <w:iCs/>
                <w:sz w:val="20"/>
              </w:rPr>
              <w:t>, for the hour.</w:t>
            </w:r>
          </w:p>
        </w:tc>
      </w:tr>
      <w:tr w:rsidR="00865B19" w:rsidRPr="00865B19" w14:paraId="44FC6352" w14:textId="77777777" w:rsidTr="00C812E5">
        <w:tc>
          <w:tcPr>
            <w:tcW w:w="1060" w:type="pct"/>
            <w:shd w:val="clear" w:color="auto" w:fill="auto"/>
          </w:tcPr>
          <w:p w14:paraId="43ABD566" w14:textId="77777777" w:rsidR="00865B19" w:rsidRPr="00865B19" w:rsidRDefault="00865B19" w:rsidP="00865B19">
            <w:pPr>
              <w:spacing w:after="60"/>
              <w:rPr>
                <w:rFonts w:eastAsia="SimSun"/>
                <w:iCs/>
                <w:sz w:val="20"/>
              </w:rPr>
            </w:pPr>
            <w:r w:rsidRPr="00865B19">
              <w:rPr>
                <w:rFonts w:eastAsia="SimSun"/>
                <w:iCs/>
                <w:sz w:val="20"/>
              </w:rPr>
              <w:t xml:space="preserve">PCRUR </w:t>
            </w:r>
            <w:r w:rsidRPr="00865B19">
              <w:rPr>
                <w:rFonts w:eastAsia="SimSun"/>
                <w:i/>
                <w:iCs/>
                <w:sz w:val="20"/>
                <w:vertAlign w:val="subscript"/>
              </w:rPr>
              <w:t>q, r, DAM</w:t>
            </w:r>
            <w:r w:rsidRPr="00865B19">
              <w:rPr>
                <w:rFonts w:eastAsia="SimSun"/>
                <w:i/>
                <w:iCs/>
                <w:sz w:val="20"/>
              </w:rPr>
              <w:t xml:space="preserve"> </w:t>
            </w:r>
          </w:p>
        </w:tc>
        <w:tc>
          <w:tcPr>
            <w:tcW w:w="399" w:type="pct"/>
            <w:shd w:val="clear" w:color="auto" w:fill="auto"/>
          </w:tcPr>
          <w:p w14:paraId="32269128"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0C9B82FA" w14:textId="77777777" w:rsidR="00865B19" w:rsidRPr="00865B19" w:rsidRDefault="00865B19" w:rsidP="00865B19">
            <w:pPr>
              <w:spacing w:after="60"/>
              <w:rPr>
                <w:rFonts w:eastAsia="SimSun"/>
                <w:iCs/>
                <w:sz w:val="20"/>
              </w:rPr>
            </w:pPr>
            <w:r w:rsidRPr="00865B19">
              <w:rPr>
                <w:rFonts w:eastAsia="SimSun"/>
                <w:i/>
                <w:iCs/>
                <w:sz w:val="20"/>
              </w:rPr>
              <w:t>Procured Capacity for Regulation Up from Resource per QSE per Resource in DAM</w:t>
            </w:r>
            <w:r w:rsidRPr="00865B19">
              <w:rPr>
                <w:rFonts w:eastAsia="SimSun"/>
                <w:iCs/>
                <w:sz w:val="20"/>
              </w:rPr>
              <w:t xml:space="preserve">—The Regulation Up Service (Reg-Up) capacity quantity that would have been awarded to QSE </w:t>
            </w:r>
            <w:r w:rsidRPr="00865B19">
              <w:rPr>
                <w:rFonts w:eastAsia="SimSun"/>
                <w:i/>
                <w:iCs/>
                <w:sz w:val="20"/>
              </w:rPr>
              <w:t>q</w:t>
            </w:r>
            <w:r w:rsidRPr="00865B19">
              <w:rPr>
                <w:rFonts w:eastAsia="SimSun"/>
                <w:iCs/>
                <w:sz w:val="20"/>
              </w:rPr>
              <w:t xml:space="preserve"> in the DAM for Resource </w:t>
            </w:r>
            <w:r w:rsidRPr="00865B19">
              <w:rPr>
                <w:rFonts w:eastAsia="SimSun"/>
                <w:i/>
                <w:iCs/>
                <w:sz w:val="20"/>
              </w:rPr>
              <w:t>r</w:t>
            </w:r>
            <w:r w:rsidRPr="00865B19">
              <w:rPr>
                <w:rFonts w:eastAsia="SimSun"/>
                <w:iCs/>
                <w:sz w:val="20"/>
              </w:rPr>
              <w:t xml:space="preserve">, for the hour.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7811D4F2" w14:textId="77777777" w:rsidTr="00C812E5">
        <w:tc>
          <w:tcPr>
            <w:tcW w:w="1060" w:type="pct"/>
            <w:shd w:val="clear" w:color="auto" w:fill="auto"/>
          </w:tcPr>
          <w:p w14:paraId="217B2AF7" w14:textId="77777777" w:rsidR="00865B19" w:rsidRPr="00865B19" w:rsidRDefault="00865B19" w:rsidP="00865B19">
            <w:pPr>
              <w:spacing w:after="60"/>
              <w:rPr>
                <w:rFonts w:eastAsia="SimSun"/>
                <w:iCs/>
                <w:sz w:val="20"/>
              </w:rPr>
            </w:pPr>
            <w:r w:rsidRPr="00865B19">
              <w:rPr>
                <w:rFonts w:eastAsia="SimSun"/>
                <w:iCs/>
                <w:sz w:val="20"/>
              </w:rPr>
              <w:t>PCRDR</w:t>
            </w:r>
            <w:r w:rsidRPr="00865B19">
              <w:rPr>
                <w:rFonts w:eastAsia="SimSun"/>
                <w:i/>
                <w:iCs/>
                <w:sz w:val="20"/>
              </w:rPr>
              <w:t xml:space="preserve"> </w:t>
            </w:r>
            <w:r w:rsidRPr="00865B19">
              <w:rPr>
                <w:rFonts w:eastAsia="SimSun"/>
                <w:i/>
                <w:iCs/>
                <w:sz w:val="20"/>
                <w:vertAlign w:val="subscript"/>
              </w:rPr>
              <w:t>q, r, DAM</w:t>
            </w:r>
          </w:p>
        </w:tc>
        <w:tc>
          <w:tcPr>
            <w:tcW w:w="399" w:type="pct"/>
            <w:shd w:val="clear" w:color="auto" w:fill="auto"/>
          </w:tcPr>
          <w:p w14:paraId="0D2C07F8"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6D3A7E72" w14:textId="77777777" w:rsidR="00865B19" w:rsidRPr="00865B19" w:rsidRDefault="00865B19" w:rsidP="00865B19">
            <w:pPr>
              <w:spacing w:after="60"/>
              <w:rPr>
                <w:rFonts w:eastAsia="SimSun"/>
                <w:iCs/>
                <w:sz w:val="20"/>
              </w:rPr>
            </w:pPr>
            <w:r w:rsidRPr="00865B19">
              <w:rPr>
                <w:rFonts w:eastAsia="SimSun"/>
                <w:i/>
                <w:iCs/>
                <w:sz w:val="20"/>
              </w:rPr>
              <w:t>Procured Capacity for Regulation Down from Resource per QSE per Resource in DAM</w:t>
            </w:r>
            <w:r w:rsidRPr="00865B19">
              <w:rPr>
                <w:rFonts w:eastAsia="SimSun"/>
                <w:iCs/>
                <w:sz w:val="20"/>
              </w:rPr>
              <w:t xml:space="preserve">—The Regulation Down Service (Reg-Down) capacity quantity that would have been awarded to QSE </w:t>
            </w:r>
            <w:r w:rsidRPr="00865B19">
              <w:rPr>
                <w:rFonts w:eastAsia="SimSun"/>
                <w:i/>
                <w:iCs/>
                <w:sz w:val="20"/>
              </w:rPr>
              <w:t>q</w:t>
            </w:r>
            <w:r w:rsidRPr="00865B19">
              <w:rPr>
                <w:rFonts w:eastAsia="SimSun"/>
                <w:iCs/>
                <w:sz w:val="20"/>
              </w:rPr>
              <w:t xml:space="preserve"> in the DAM for Resource </w:t>
            </w:r>
            <w:r w:rsidRPr="00865B19">
              <w:rPr>
                <w:rFonts w:eastAsia="SimSun"/>
                <w:i/>
                <w:iCs/>
                <w:sz w:val="20"/>
              </w:rPr>
              <w:t>r</w:t>
            </w:r>
            <w:r w:rsidRPr="00865B19">
              <w:rPr>
                <w:rFonts w:eastAsia="SimSun"/>
                <w:iCs/>
                <w:sz w:val="20"/>
              </w:rPr>
              <w:t xml:space="preserve">, for the hour.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0FF95726" w14:textId="77777777" w:rsidTr="00C812E5">
        <w:tc>
          <w:tcPr>
            <w:tcW w:w="1060" w:type="pct"/>
            <w:shd w:val="clear" w:color="auto" w:fill="auto"/>
          </w:tcPr>
          <w:p w14:paraId="5F2339BB" w14:textId="77777777" w:rsidR="00865B19" w:rsidRPr="00865B19" w:rsidRDefault="00865B19" w:rsidP="00865B19">
            <w:pPr>
              <w:spacing w:after="60"/>
              <w:rPr>
                <w:rFonts w:eastAsia="SimSun"/>
                <w:iCs/>
                <w:sz w:val="20"/>
              </w:rPr>
            </w:pPr>
            <w:r w:rsidRPr="00865B19">
              <w:rPr>
                <w:rFonts w:eastAsia="SimSun"/>
                <w:iCs/>
                <w:sz w:val="20"/>
              </w:rPr>
              <w:t xml:space="preserve">PCRRR </w:t>
            </w:r>
            <w:r w:rsidRPr="00865B19">
              <w:rPr>
                <w:rFonts w:eastAsia="SimSun"/>
                <w:i/>
                <w:iCs/>
                <w:sz w:val="20"/>
                <w:vertAlign w:val="subscript"/>
              </w:rPr>
              <w:t>q, r, DAM</w:t>
            </w:r>
            <w:r w:rsidRPr="00865B19">
              <w:rPr>
                <w:rFonts w:eastAsia="SimSun"/>
                <w:i/>
                <w:iCs/>
                <w:sz w:val="20"/>
              </w:rPr>
              <w:t xml:space="preserve"> </w:t>
            </w:r>
          </w:p>
        </w:tc>
        <w:tc>
          <w:tcPr>
            <w:tcW w:w="399" w:type="pct"/>
            <w:shd w:val="clear" w:color="auto" w:fill="auto"/>
          </w:tcPr>
          <w:p w14:paraId="656A9179"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445BC74B" w14:textId="77777777" w:rsidR="00865B19" w:rsidRPr="00865B19" w:rsidRDefault="00865B19" w:rsidP="00865B19">
            <w:pPr>
              <w:spacing w:after="60"/>
              <w:rPr>
                <w:rFonts w:eastAsia="SimSun"/>
                <w:iCs/>
                <w:sz w:val="20"/>
              </w:rPr>
            </w:pPr>
            <w:r w:rsidRPr="00865B19">
              <w:rPr>
                <w:rFonts w:eastAsia="SimSun"/>
                <w:i/>
                <w:iCs/>
                <w:sz w:val="20"/>
              </w:rPr>
              <w:t>Procured Capacity for Responsive Reserve from Resource per QSE per Resource in DAM</w:t>
            </w:r>
            <w:r w:rsidRPr="00865B19">
              <w:rPr>
                <w:rFonts w:eastAsia="SimSun"/>
                <w:iCs/>
                <w:sz w:val="20"/>
              </w:rPr>
              <w:t xml:space="preserve">—The Responsive Reserve (RRS) capacity quantity that would have been awarded to QSE </w:t>
            </w:r>
            <w:r w:rsidRPr="00865B19">
              <w:rPr>
                <w:rFonts w:eastAsia="SimSun"/>
                <w:i/>
                <w:iCs/>
                <w:sz w:val="20"/>
              </w:rPr>
              <w:t>q</w:t>
            </w:r>
            <w:r w:rsidRPr="00865B19">
              <w:rPr>
                <w:rFonts w:eastAsia="SimSun"/>
                <w:iCs/>
                <w:sz w:val="20"/>
              </w:rPr>
              <w:t xml:space="preserve"> in the DAM for Resource </w:t>
            </w:r>
            <w:r w:rsidRPr="00865B19">
              <w:rPr>
                <w:rFonts w:eastAsia="SimSun"/>
                <w:i/>
                <w:iCs/>
                <w:sz w:val="20"/>
              </w:rPr>
              <w:t>r</w:t>
            </w:r>
            <w:r w:rsidRPr="00865B19">
              <w:rPr>
                <w:rFonts w:eastAsia="SimSun"/>
                <w:iCs/>
                <w:sz w:val="20"/>
              </w:rPr>
              <w:t xml:space="preserve">, for the hour.  Where for a Combined </w:t>
            </w:r>
            <w:r w:rsidRPr="00865B19">
              <w:rPr>
                <w:rFonts w:eastAsia="SimSun"/>
                <w:iCs/>
                <w:sz w:val="20"/>
              </w:rPr>
              <w:lastRenderedPageBreak/>
              <w:t xml:space="preserve">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176C48A9" w14:textId="77777777" w:rsidTr="00C812E5">
        <w:tc>
          <w:tcPr>
            <w:tcW w:w="1060" w:type="pct"/>
            <w:shd w:val="clear" w:color="auto" w:fill="auto"/>
          </w:tcPr>
          <w:p w14:paraId="6B910A8B" w14:textId="77777777" w:rsidR="00865B19" w:rsidRPr="00865B19" w:rsidRDefault="00865B19" w:rsidP="00865B19">
            <w:pPr>
              <w:spacing w:after="60"/>
              <w:rPr>
                <w:rFonts w:eastAsia="SimSun"/>
                <w:iCs/>
                <w:sz w:val="20"/>
              </w:rPr>
            </w:pPr>
            <w:r w:rsidRPr="00865B19">
              <w:rPr>
                <w:rFonts w:eastAsia="SimSun"/>
                <w:iCs/>
                <w:sz w:val="20"/>
              </w:rPr>
              <w:lastRenderedPageBreak/>
              <w:t xml:space="preserve">PCNSR </w:t>
            </w:r>
            <w:r w:rsidRPr="00865B19">
              <w:rPr>
                <w:rFonts w:eastAsia="SimSun"/>
                <w:i/>
                <w:iCs/>
                <w:sz w:val="20"/>
                <w:vertAlign w:val="subscript"/>
              </w:rPr>
              <w:t>q, r, DAM</w:t>
            </w:r>
          </w:p>
        </w:tc>
        <w:tc>
          <w:tcPr>
            <w:tcW w:w="399" w:type="pct"/>
            <w:shd w:val="clear" w:color="auto" w:fill="auto"/>
          </w:tcPr>
          <w:p w14:paraId="364E6A1D"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7949987F" w14:textId="77777777" w:rsidR="00865B19" w:rsidRPr="00865B19" w:rsidRDefault="00865B19" w:rsidP="00865B19">
            <w:pPr>
              <w:spacing w:after="60"/>
              <w:rPr>
                <w:rFonts w:eastAsia="SimSun"/>
                <w:iCs/>
                <w:sz w:val="20"/>
              </w:rPr>
            </w:pPr>
            <w:r w:rsidRPr="00865B19">
              <w:rPr>
                <w:rFonts w:eastAsia="SimSun"/>
                <w:i/>
                <w:iCs/>
                <w:sz w:val="20"/>
              </w:rPr>
              <w:t>Procured Capacity for Non-Spinning Reserve from Resource per QSE per Resource in DAM</w:t>
            </w:r>
            <w:r w:rsidRPr="00865B19">
              <w:rPr>
                <w:rFonts w:eastAsia="SimSun"/>
                <w:iCs/>
                <w:sz w:val="20"/>
              </w:rPr>
              <w:t xml:space="preserve">—The Non-Spinning Reserve (Non-Spin) capacity quantity that would have been awarded to QSE </w:t>
            </w:r>
            <w:r w:rsidRPr="00865B19">
              <w:rPr>
                <w:rFonts w:eastAsia="SimSun"/>
                <w:i/>
                <w:iCs/>
                <w:sz w:val="20"/>
              </w:rPr>
              <w:t>q</w:t>
            </w:r>
            <w:r w:rsidRPr="00865B19">
              <w:rPr>
                <w:rFonts w:eastAsia="SimSun"/>
                <w:iCs/>
                <w:sz w:val="20"/>
              </w:rPr>
              <w:t xml:space="preserve"> in the DAM for Resource </w:t>
            </w:r>
            <w:r w:rsidRPr="00865B19">
              <w:rPr>
                <w:rFonts w:eastAsia="SimSun"/>
                <w:i/>
                <w:iCs/>
                <w:sz w:val="20"/>
              </w:rPr>
              <w:t>r</w:t>
            </w:r>
            <w:r w:rsidRPr="00865B19">
              <w:rPr>
                <w:rFonts w:eastAsia="SimSun"/>
                <w:iCs/>
                <w:sz w:val="20"/>
              </w:rPr>
              <w:t xml:space="preserve">, for the hour.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124DD918" w14:textId="77777777" w:rsidTr="00C812E5">
        <w:tc>
          <w:tcPr>
            <w:tcW w:w="1060" w:type="pct"/>
            <w:shd w:val="clear" w:color="auto" w:fill="auto"/>
          </w:tcPr>
          <w:p w14:paraId="302C2D13" w14:textId="77777777" w:rsidR="00865B19" w:rsidRPr="00865B19" w:rsidRDefault="00865B19" w:rsidP="00865B19">
            <w:pPr>
              <w:spacing w:after="60"/>
              <w:rPr>
                <w:rFonts w:eastAsia="SimSun"/>
                <w:iCs/>
                <w:sz w:val="20"/>
              </w:rPr>
            </w:pPr>
            <w:r w:rsidRPr="00865B19">
              <w:rPr>
                <w:rFonts w:eastAsia="SimSun"/>
                <w:iCs/>
                <w:sz w:val="20"/>
              </w:rPr>
              <w:t xml:space="preserve">PCECRR </w:t>
            </w:r>
            <w:r w:rsidRPr="00865B19">
              <w:rPr>
                <w:rFonts w:eastAsia="SimSun"/>
                <w:i/>
                <w:iCs/>
                <w:sz w:val="20"/>
                <w:vertAlign w:val="subscript"/>
              </w:rPr>
              <w:t>q, r, DAM</w:t>
            </w:r>
          </w:p>
        </w:tc>
        <w:tc>
          <w:tcPr>
            <w:tcW w:w="399" w:type="pct"/>
            <w:shd w:val="clear" w:color="auto" w:fill="auto"/>
          </w:tcPr>
          <w:p w14:paraId="29C9F5CA" w14:textId="77777777" w:rsidR="00865B19" w:rsidRPr="00865B19" w:rsidRDefault="00865B19" w:rsidP="00865B19">
            <w:pPr>
              <w:spacing w:after="60"/>
              <w:jc w:val="center"/>
              <w:rPr>
                <w:rFonts w:eastAsia="SimSun"/>
                <w:iCs/>
                <w:sz w:val="20"/>
              </w:rPr>
            </w:pPr>
            <w:r w:rsidRPr="00865B19">
              <w:rPr>
                <w:rFonts w:eastAsia="SimSun"/>
                <w:iCs/>
                <w:sz w:val="20"/>
              </w:rPr>
              <w:t>MW</w:t>
            </w:r>
          </w:p>
        </w:tc>
        <w:tc>
          <w:tcPr>
            <w:tcW w:w="3541" w:type="pct"/>
            <w:shd w:val="clear" w:color="auto" w:fill="auto"/>
          </w:tcPr>
          <w:p w14:paraId="43E70F96" w14:textId="77777777" w:rsidR="00865B19" w:rsidRPr="00865B19" w:rsidRDefault="00865B19" w:rsidP="00865B19">
            <w:pPr>
              <w:spacing w:after="60"/>
              <w:rPr>
                <w:rFonts w:eastAsia="SimSun"/>
                <w:i/>
                <w:iCs/>
                <w:sz w:val="20"/>
              </w:rPr>
            </w:pPr>
            <w:r w:rsidRPr="00865B19">
              <w:rPr>
                <w:rFonts w:eastAsia="SimSun"/>
                <w:i/>
                <w:iCs/>
                <w:sz w:val="20"/>
              </w:rPr>
              <w:t>Procured Capacity for ERCOT Contingency Reserve Service from Resource per QSE per Resource in DAM</w:t>
            </w:r>
            <w:r w:rsidRPr="00865B19">
              <w:rPr>
                <w:rFonts w:eastAsia="SimSun"/>
                <w:iCs/>
                <w:sz w:val="20"/>
              </w:rPr>
              <w:t xml:space="preserve">—The ERCOT Contingency Reserve Service (ECRS) capacity quantity that would have been awarded to QSE </w:t>
            </w:r>
            <w:r w:rsidRPr="00865B19">
              <w:rPr>
                <w:rFonts w:eastAsia="SimSun"/>
                <w:i/>
                <w:iCs/>
                <w:sz w:val="20"/>
              </w:rPr>
              <w:t>q</w:t>
            </w:r>
            <w:r w:rsidRPr="00865B19">
              <w:rPr>
                <w:rFonts w:eastAsia="SimSun"/>
                <w:iCs/>
                <w:sz w:val="20"/>
              </w:rPr>
              <w:t xml:space="preserve"> in the DAM for Resource </w:t>
            </w:r>
            <w:r w:rsidRPr="00865B19">
              <w:rPr>
                <w:rFonts w:eastAsia="SimSun"/>
                <w:i/>
                <w:iCs/>
                <w:sz w:val="20"/>
              </w:rPr>
              <w:t>r</w:t>
            </w:r>
            <w:r w:rsidRPr="00865B19">
              <w:rPr>
                <w:rFonts w:eastAsia="SimSun"/>
                <w:iCs/>
                <w:sz w:val="20"/>
              </w:rPr>
              <w:t xml:space="preserve">, for the hour.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0D0EA08C" w14:textId="77777777" w:rsidTr="00C812E5">
        <w:trPr>
          <w:ins w:id="2458" w:author="ERCOT" w:date="2024-05-16T15:49:00Z"/>
        </w:trPr>
        <w:tc>
          <w:tcPr>
            <w:tcW w:w="1060" w:type="pct"/>
            <w:shd w:val="clear" w:color="auto" w:fill="auto"/>
          </w:tcPr>
          <w:p w14:paraId="4F8E1AE6" w14:textId="77777777" w:rsidR="00865B19" w:rsidRPr="00865B19" w:rsidRDefault="00865B19" w:rsidP="00865B19">
            <w:pPr>
              <w:spacing w:after="60"/>
              <w:rPr>
                <w:ins w:id="2459" w:author="ERCOT" w:date="2024-05-16T15:49:00Z"/>
                <w:rFonts w:eastAsia="SimSun"/>
                <w:iCs/>
                <w:sz w:val="20"/>
                <w:szCs w:val="20"/>
              </w:rPr>
            </w:pPr>
            <w:ins w:id="2460" w:author="ERCOT" w:date="2024-05-16T15:49:00Z">
              <w:r w:rsidRPr="00865B19">
                <w:rPr>
                  <w:rFonts w:eastAsia="SimSun"/>
                  <w:sz w:val="20"/>
                  <w:szCs w:val="20"/>
                </w:rPr>
                <w:t xml:space="preserve">PCDRRR </w:t>
              </w:r>
              <w:r w:rsidRPr="00865B19">
                <w:rPr>
                  <w:rFonts w:eastAsia="SimSun"/>
                  <w:i/>
                  <w:sz w:val="20"/>
                  <w:szCs w:val="20"/>
                  <w:vertAlign w:val="subscript"/>
                </w:rPr>
                <w:t>r,</w:t>
              </w:r>
              <w:r w:rsidRPr="00865B19">
                <w:rPr>
                  <w:rFonts w:eastAsia="SimSun"/>
                  <w:i/>
                  <w:sz w:val="20"/>
                  <w:szCs w:val="20"/>
                </w:rPr>
                <w:t xml:space="preserve"> </w:t>
              </w:r>
              <w:r w:rsidRPr="00865B19">
                <w:rPr>
                  <w:rFonts w:eastAsia="SimSun"/>
                  <w:i/>
                  <w:sz w:val="20"/>
                  <w:szCs w:val="20"/>
                  <w:vertAlign w:val="subscript"/>
                </w:rPr>
                <w:t>q, DAM</w:t>
              </w:r>
            </w:ins>
          </w:p>
        </w:tc>
        <w:tc>
          <w:tcPr>
            <w:tcW w:w="399" w:type="pct"/>
            <w:shd w:val="clear" w:color="auto" w:fill="auto"/>
          </w:tcPr>
          <w:p w14:paraId="19AAD7B4" w14:textId="77777777" w:rsidR="00865B19" w:rsidRPr="00865B19" w:rsidRDefault="00865B19" w:rsidP="00865B19">
            <w:pPr>
              <w:spacing w:after="60"/>
              <w:jc w:val="center"/>
              <w:rPr>
                <w:ins w:id="2461" w:author="ERCOT" w:date="2024-05-16T15:49:00Z"/>
                <w:rFonts w:eastAsia="SimSun"/>
                <w:iCs/>
                <w:sz w:val="20"/>
                <w:szCs w:val="20"/>
              </w:rPr>
            </w:pPr>
            <w:ins w:id="2462" w:author="ERCOT" w:date="2024-05-16T15:49:00Z">
              <w:r w:rsidRPr="00865B19">
                <w:rPr>
                  <w:rFonts w:eastAsia="SimSun"/>
                  <w:sz w:val="20"/>
                  <w:szCs w:val="20"/>
                </w:rPr>
                <w:t>MW</w:t>
              </w:r>
            </w:ins>
          </w:p>
        </w:tc>
        <w:tc>
          <w:tcPr>
            <w:tcW w:w="3541" w:type="pct"/>
            <w:shd w:val="clear" w:color="auto" w:fill="auto"/>
          </w:tcPr>
          <w:p w14:paraId="4A21C851" w14:textId="77777777" w:rsidR="00865B19" w:rsidRPr="00865B19" w:rsidRDefault="00865B19" w:rsidP="00865B19">
            <w:pPr>
              <w:spacing w:after="60"/>
              <w:rPr>
                <w:ins w:id="2463" w:author="ERCOT" w:date="2024-05-16T15:49:00Z"/>
                <w:rFonts w:eastAsia="SimSun"/>
                <w:i/>
                <w:iCs/>
                <w:sz w:val="20"/>
                <w:szCs w:val="20"/>
              </w:rPr>
            </w:pPr>
            <w:ins w:id="2464" w:author="ERCOT" w:date="2024-05-16T15:49:00Z">
              <w:r w:rsidRPr="00865B19">
                <w:rPr>
                  <w:rFonts w:eastAsia="SimSun"/>
                  <w:i/>
                  <w:sz w:val="20"/>
                  <w:szCs w:val="20"/>
                </w:rPr>
                <w:t>Procured Capacity for Dispatchable Reliability Reserve Service from Resource per Resource per QSE per hour in DAM</w:t>
              </w:r>
              <w:r w:rsidRPr="00865B19">
                <w:rPr>
                  <w:rFonts w:eastAsia="SimSun"/>
                  <w:sz w:val="20"/>
                  <w:szCs w:val="20"/>
                </w:rPr>
                <w:t>—The Dispatchable Reliability Reserve</w:t>
              </w:r>
              <w:r w:rsidRPr="00865B19">
                <w:rPr>
                  <w:rFonts w:eastAsia="SimSun"/>
                  <w:i/>
                  <w:sz w:val="20"/>
                  <w:szCs w:val="20"/>
                </w:rPr>
                <w:t xml:space="preserve"> </w:t>
              </w:r>
              <w:r w:rsidRPr="00865B19">
                <w:rPr>
                  <w:rFonts w:eastAsia="SimSun"/>
                  <w:sz w:val="20"/>
                  <w:szCs w:val="20"/>
                </w:rPr>
                <w:t xml:space="preserve">Service (DRRS) capacity quantity awarded to QSE </w:t>
              </w:r>
              <w:r w:rsidRPr="00865B19">
                <w:rPr>
                  <w:rFonts w:eastAsia="SimSun"/>
                  <w:i/>
                  <w:sz w:val="20"/>
                  <w:szCs w:val="20"/>
                </w:rPr>
                <w:t>q</w:t>
              </w:r>
              <w:r w:rsidRPr="00865B19">
                <w:rPr>
                  <w:rFonts w:eastAsia="SimSun"/>
                  <w:sz w:val="20"/>
                  <w:szCs w:val="20"/>
                </w:rPr>
                <w:t xml:space="preserve"> in the DAM for Resource </w:t>
              </w:r>
              <w:r w:rsidRPr="00865B19">
                <w:rPr>
                  <w:rFonts w:eastAsia="SimSun"/>
                  <w:i/>
                  <w:sz w:val="20"/>
                  <w:szCs w:val="20"/>
                </w:rPr>
                <w:t>r</w:t>
              </w:r>
              <w:r w:rsidRPr="00865B19">
                <w:rPr>
                  <w:rFonts w:eastAsia="SimSun"/>
                  <w:sz w:val="20"/>
                  <w:szCs w:val="20"/>
                </w:rPr>
                <w:t xml:space="preserve"> for the hour.  Where for a Combined Cycle Train, the Resource </w:t>
              </w:r>
              <w:r w:rsidRPr="00865B19">
                <w:rPr>
                  <w:rFonts w:eastAsia="SimSun"/>
                  <w:i/>
                  <w:sz w:val="20"/>
                  <w:szCs w:val="20"/>
                </w:rPr>
                <w:t xml:space="preserve">r </w:t>
              </w:r>
              <w:r w:rsidRPr="00865B19">
                <w:rPr>
                  <w:rFonts w:eastAsia="SimSun"/>
                  <w:sz w:val="20"/>
                  <w:szCs w:val="20"/>
                </w:rPr>
                <w:t>is a Combined Cycle Generation Resource within the Combined Cycle Train.</w:t>
              </w:r>
            </w:ins>
          </w:p>
        </w:tc>
      </w:tr>
      <w:tr w:rsidR="00865B19" w:rsidRPr="00865B19" w14:paraId="7C566DD9" w14:textId="77777777" w:rsidTr="00C812E5">
        <w:tc>
          <w:tcPr>
            <w:tcW w:w="1060" w:type="pct"/>
            <w:shd w:val="clear" w:color="auto" w:fill="auto"/>
          </w:tcPr>
          <w:p w14:paraId="0531DB87" w14:textId="77777777" w:rsidR="00865B19" w:rsidRPr="00865B19" w:rsidRDefault="00865B19" w:rsidP="00865B19">
            <w:pPr>
              <w:spacing w:after="60"/>
              <w:rPr>
                <w:rFonts w:eastAsia="SimSun"/>
                <w:iCs/>
                <w:sz w:val="20"/>
              </w:rPr>
            </w:pPr>
            <w:r w:rsidRPr="00865B19">
              <w:rPr>
                <w:rFonts w:eastAsia="SimSun"/>
                <w:iCs/>
                <w:sz w:val="20"/>
              </w:rPr>
              <w:t xml:space="preserve">RUOPR </w:t>
            </w:r>
            <w:r w:rsidRPr="00865B19">
              <w:rPr>
                <w:rFonts w:eastAsia="SimSun"/>
                <w:i/>
                <w:iCs/>
                <w:sz w:val="20"/>
                <w:vertAlign w:val="subscript"/>
              </w:rPr>
              <w:t>q, r, DAM</w:t>
            </w:r>
          </w:p>
          <w:p w14:paraId="64BF7427" w14:textId="77777777" w:rsidR="00865B19" w:rsidRPr="00865B19" w:rsidRDefault="00865B19" w:rsidP="00865B19">
            <w:pPr>
              <w:spacing w:after="60"/>
              <w:rPr>
                <w:rFonts w:eastAsia="SimSun"/>
                <w:iCs/>
                <w:sz w:val="20"/>
              </w:rPr>
            </w:pPr>
          </w:p>
        </w:tc>
        <w:tc>
          <w:tcPr>
            <w:tcW w:w="399" w:type="pct"/>
            <w:shd w:val="clear" w:color="auto" w:fill="auto"/>
          </w:tcPr>
          <w:p w14:paraId="1FD7D928"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36B296F8" w14:textId="77777777" w:rsidR="00865B19" w:rsidRPr="00865B19" w:rsidRDefault="00865B19" w:rsidP="00865B19">
            <w:pPr>
              <w:spacing w:after="60"/>
              <w:rPr>
                <w:rFonts w:eastAsia="SimSun"/>
                <w:iCs/>
                <w:sz w:val="20"/>
              </w:rPr>
            </w:pPr>
            <w:r w:rsidRPr="00865B19">
              <w:rPr>
                <w:rFonts w:eastAsia="SimSun"/>
                <w:i/>
                <w:iCs/>
                <w:sz w:val="20"/>
              </w:rPr>
              <w:t>Regulation Up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 xml:space="preserve">q, </w:t>
            </w:r>
            <w:r w:rsidRPr="00865B19">
              <w:rPr>
                <w:rFonts w:eastAsia="SimSun"/>
                <w:iCs/>
                <w:sz w:val="20"/>
              </w:rPr>
              <w:t xml:space="preserve">for the impacted Reg-Up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7AC6E8DB" w14:textId="77777777" w:rsidTr="00C812E5">
        <w:trPr>
          <w:trHeight w:val="498"/>
        </w:trPr>
        <w:tc>
          <w:tcPr>
            <w:tcW w:w="1060" w:type="pct"/>
            <w:shd w:val="clear" w:color="auto" w:fill="auto"/>
          </w:tcPr>
          <w:p w14:paraId="1AC12228" w14:textId="77777777" w:rsidR="00865B19" w:rsidRPr="00865B19" w:rsidRDefault="00865B19" w:rsidP="00865B19">
            <w:pPr>
              <w:spacing w:after="60"/>
              <w:rPr>
                <w:rFonts w:eastAsia="SimSun"/>
                <w:iCs/>
                <w:sz w:val="20"/>
              </w:rPr>
            </w:pPr>
            <w:r w:rsidRPr="00865B19">
              <w:rPr>
                <w:rFonts w:eastAsia="SimSun"/>
                <w:iCs/>
                <w:sz w:val="20"/>
              </w:rPr>
              <w:t>RDOPR</w:t>
            </w:r>
            <w:r w:rsidRPr="00865B19">
              <w:rPr>
                <w:rFonts w:eastAsia="SimSun"/>
                <w:iCs/>
                <w:sz w:val="20"/>
                <w:vertAlign w:val="subscript"/>
              </w:rPr>
              <w:t xml:space="preserve"> </w:t>
            </w:r>
            <w:r w:rsidRPr="00865B19">
              <w:rPr>
                <w:rFonts w:eastAsia="SimSun"/>
                <w:i/>
                <w:iCs/>
                <w:sz w:val="20"/>
                <w:vertAlign w:val="subscript"/>
              </w:rPr>
              <w:t>q, r, DAM</w:t>
            </w:r>
          </w:p>
        </w:tc>
        <w:tc>
          <w:tcPr>
            <w:tcW w:w="399" w:type="pct"/>
            <w:shd w:val="clear" w:color="auto" w:fill="auto"/>
          </w:tcPr>
          <w:p w14:paraId="7E4829FA"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317F46AB" w14:textId="77777777" w:rsidR="00865B19" w:rsidRPr="00865B19" w:rsidRDefault="00865B19" w:rsidP="00865B19">
            <w:pPr>
              <w:spacing w:after="60"/>
              <w:rPr>
                <w:rFonts w:eastAsia="SimSun"/>
                <w:iCs/>
                <w:sz w:val="20"/>
              </w:rPr>
            </w:pPr>
            <w:r w:rsidRPr="00865B19">
              <w:rPr>
                <w:rFonts w:eastAsia="SimSun"/>
                <w:i/>
                <w:iCs/>
                <w:sz w:val="20"/>
              </w:rPr>
              <w:t>Regulation Down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q,</w:t>
            </w:r>
            <w:r w:rsidRPr="00865B19">
              <w:rPr>
                <w:rFonts w:eastAsia="SimSun"/>
                <w:iCs/>
                <w:sz w:val="20"/>
              </w:rPr>
              <w:t xml:space="preserve"> for the impacted Reg-Down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19E294BF" w14:textId="77777777" w:rsidTr="00C812E5">
        <w:trPr>
          <w:trHeight w:val="525"/>
        </w:trPr>
        <w:tc>
          <w:tcPr>
            <w:tcW w:w="1060" w:type="pct"/>
            <w:shd w:val="clear" w:color="auto" w:fill="auto"/>
          </w:tcPr>
          <w:p w14:paraId="3BE0187D" w14:textId="77777777" w:rsidR="00865B19" w:rsidRPr="00865B19" w:rsidRDefault="00865B19" w:rsidP="00865B19">
            <w:pPr>
              <w:spacing w:after="60"/>
              <w:rPr>
                <w:rFonts w:eastAsia="SimSun"/>
                <w:iCs/>
                <w:sz w:val="20"/>
              </w:rPr>
            </w:pPr>
            <w:r w:rsidRPr="00865B19">
              <w:rPr>
                <w:rFonts w:eastAsia="SimSun"/>
                <w:iCs/>
                <w:sz w:val="20"/>
              </w:rPr>
              <w:t>RROPR</w:t>
            </w:r>
            <w:r w:rsidRPr="00865B19">
              <w:rPr>
                <w:rFonts w:eastAsia="SimSun"/>
                <w:iCs/>
                <w:sz w:val="20"/>
                <w:vertAlign w:val="subscript"/>
              </w:rPr>
              <w:t xml:space="preserve"> </w:t>
            </w:r>
            <w:r w:rsidRPr="00865B19">
              <w:rPr>
                <w:rFonts w:eastAsia="SimSun"/>
                <w:i/>
                <w:iCs/>
                <w:sz w:val="20"/>
                <w:vertAlign w:val="subscript"/>
              </w:rPr>
              <w:t>q, r, DAM</w:t>
            </w:r>
          </w:p>
        </w:tc>
        <w:tc>
          <w:tcPr>
            <w:tcW w:w="399" w:type="pct"/>
            <w:shd w:val="clear" w:color="auto" w:fill="auto"/>
          </w:tcPr>
          <w:p w14:paraId="1F1841DD"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00A37595" w14:textId="77777777" w:rsidR="00865B19" w:rsidRPr="00865B19" w:rsidRDefault="00865B19" w:rsidP="00865B19">
            <w:pPr>
              <w:spacing w:after="60"/>
              <w:rPr>
                <w:rFonts w:eastAsia="SimSun"/>
                <w:iCs/>
                <w:sz w:val="20"/>
              </w:rPr>
            </w:pPr>
            <w:r w:rsidRPr="00865B19">
              <w:rPr>
                <w:rFonts w:eastAsia="SimSun"/>
                <w:i/>
                <w:iCs/>
                <w:sz w:val="20"/>
              </w:rPr>
              <w:t>Responsive Reserve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q,</w:t>
            </w:r>
            <w:r w:rsidRPr="00865B19">
              <w:rPr>
                <w:rFonts w:eastAsia="SimSun"/>
                <w:iCs/>
                <w:sz w:val="20"/>
              </w:rPr>
              <w:t xml:space="preserve"> for the impacted RRS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211CFA3D" w14:textId="77777777" w:rsidTr="00C812E5">
        <w:trPr>
          <w:trHeight w:val="525"/>
        </w:trPr>
        <w:tc>
          <w:tcPr>
            <w:tcW w:w="1060" w:type="pct"/>
            <w:shd w:val="clear" w:color="auto" w:fill="auto"/>
          </w:tcPr>
          <w:p w14:paraId="24711F08" w14:textId="77777777" w:rsidR="00865B19" w:rsidRPr="00865B19" w:rsidRDefault="00865B19" w:rsidP="00865B19">
            <w:pPr>
              <w:spacing w:after="60"/>
              <w:rPr>
                <w:rFonts w:eastAsia="SimSun"/>
                <w:iCs/>
                <w:sz w:val="20"/>
              </w:rPr>
            </w:pPr>
            <w:r w:rsidRPr="00865B19">
              <w:rPr>
                <w:rFonts w:eastAsia="SimSun"/>
                <w:iCs/>
                <w:sz w:val="20"/>
              </w:rPr>
              <w:t>ECRSOPR</w:t>
            </w:r>
            <w:r w:rsidRPr="00865B19">
              <w:rPr>
                <w:rFonts w:eastAsia="SimSun"/>
                <w:i/>
                <w:iCs/>
                <w:sz w:val="20"/>
                <w:vertAlign w:val="subscript"/>
              </w:rPr>
              <w:t xml:space="preserve"> q, r,</w:t>
            </w:r>
            <w:r w:rsidRPr="00865B19">
              <w:rPr>
                <w:rFonts w:eastAsia="SimSun"/>
                <w:iCs/>
                <w:sz w:val="20"/>
                <w:vertAlign w:val="subscript"/>
              </w:rPr>
              <w:t xml:space="preserve"> </w:t>
            </w:r>
            <w:r w:rsidRPr="00865B19">
              <w:rPr>
                <w:rFonts w:eastAsia="SimSun"/>
                <w:i/>
                <w:iCs/>
                <w:sz w:val="20"/>
                <w:vertAlign w:val="subscript"/>
              </w:rPr>
              <w:t>DAM</w:t>
            </w:r>
          </w:p>
        </w:tc>
        <w:tc>
          <w:tcPr>
            <w:tcW w:w="399" w:type="pct"/>
            <w:shd w:val="clear" w:color="auto" w:fill="auto"/>
          </w:tcPr>
          <w:p w14:paraId="22C04B5D"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4617FBA0" w14:textId="77777777" w:rsidR="00865B19" w:rsidRPr="00865B19" w:rsidRDefault="00865B19" w:rsidP="00865B19">
            <w:pPr>
              <w:spacing w:after="60"/>
              <w:rPr>
                <w:rFonts w:eastAsia="SimSun"/>
                <w:i/>
                <w:iCs/>
                <w:sz w:val="20"/>
              </w:rPr>
            </w:pPr>
            <w:r w:rsidRPr="00865B19">
              <w:rPr>
                <w:rFonts w:eastAsia="SimSun"/>
                <w:i/>
                <w:iCs/>
                <w:sz w:val="20"/>
              </w:rPr>
              <w:t>ERCOT Contingency Reserve Service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q,</w:t>
            </w:r>
            <w:r w:rsidRPr="00865B19">
              <w:rPr>
                <w:rFonts w:eastAsia="SimSun"/>
                <w:iCs/>
                <w:sz w:val="20"/>
              </w:rPr>
              <w:t xml:space="preserve"> for the impacted ECRS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150C20D6" w14:textId="77777777" w:rsidTr="00C812E5">
        <w:trPr>
          <w:trHeight w:val="525"/>
        </w:trPr>
        <w:tc>
          <w:tcPr>
            <w:tcW w:w="1060" w:type="pct"/>
            <w:shd w:val="clear" w:color="auto" w:fill="auto"/>
          </w:tcPr>
          <w:p w14:paraId="6FB8AE81" w14:textId="77777777" w:rsidR="00865B19" w:rsidRPr="00865B19" w:rsidRDefault="00865B19" w:rsidP="00865B19">
            <w:pPr>
              <w:spacing w:after="60"/>
              <w:rPr>
                <w:rFonts w:eastAsia="SimSun"/>
                <w:iCs/>
                <w:sz w:val="20"/>
              </w:rPr>
            </w:pPr>
            <w:r w:rsidRPr="00865B19">
              <w:rPr>
                <w:rFonts w:eastAsia="SimSun"/>
                <w:iCs/>
                <w:sz w:val="20"/>
              </w:rPr>
              <w:t>NSOPR</w:t>
            </w:r>
            <w:r w:rsidRPr="00865B19">
              <w:rPr>
                <w:rFonts w:eastAsia="SimSun"/>
                <w:iCs/>
                <w:sz w:val="20"/>
                <w:vertAlign w:val="subscript"/>
              </w:rPr>
              <w:t xml:space="preserve"> </w:t>
            </w:r>
            <w:r w:rsidRPr="00865B19">
              <w:rPr>
                <w:rFonts w:eastAsia="SimSun"/>
                <w:i/>
                <w:iCs/>
                <w:sz w:val="20"/>
                <w:vertAlign w:val="subscript"/>
              </w:rPr>
              <w:t>q, r, DAM</w:t>
            </w:r>
          </w:p>
        </w:tc>
        <w:tc>
          <w:tcPr>
            <w:tcW w:w="399" w:type="pct"/>
            <w:shd w:val="clear" w:color="auto" w:fill="auto"/>
          </w:tcPr>
          <w:p w14:paraId="1B0B7B7C"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228CF7D3" w14:textId="77777777" w:rsidR="00865B19" w:rsidRPr="00865B19" w:rsidRDefault="00865B19" w:rsidP="00865B19">
            <w:pPr>
              <w:spacing w:after="60"/>
              <w:rPr>
                <w:rFonts w:eastAsia="SimSun"/>
                <w:iCs/>
                <w:sz w:val="20"/>
              </w:rPr>
            </w:pPr>
            <w:r w:rsidRPr="00865B19">
              <w:rPr>
                <w:rFonts w:eastAsia="SimSun"/>
                <w:i/>
                <w:iCs/>
                <w:sz w:val="20"/>
              </w:rPr>
              <w:t>Non-Spinning Reserve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q,</w:t>
            </w:r>
            <w:r w:rsidRPr="00865B19">
              <w:rPr>
                <w:rFonts w:eastAsia="SimSun"/>
                <w:iCs/>
                <w:sz w:val="20"/>
              </w:rPr>
              <w:t xml:space="preserve"> for the impacted Non-Spin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p>
        </w:tc>
      </w:tr>
      <w:tr w:rsidR="00865B19" w:rsidRPr="00865B19" w14:paraId="44508FC3" w14:textId="77777777" w:rsidTr="00C812E5">
        <w:trPr>
          <w:trHeight w:val="525"/>
          <w:ins w:id="2465" w:author="ERCOT" w:date="2024-05-16T15:50:00Z"/>
        </w:trPr>
        <w:tc>
          <w:tcPr>
            <w:tcW w:w="1060" w:type="pct"/>
            <w:shd w:val="clear" w:color="auto" w:fill="auto"/>
          </w:tcPr>
          <w:p w14:paraId="0D547AA7" w14:textId="77777777" w:rsidR="00865B19" w:rsidRPr="00865B19" w:rsidRDefault="00865B19" w:rsidP="00865B19">
            <w:pPr>
              <w:spacing w:after="60"/>
              <w:rPr>
                <w:ins w:id="2466" w:author="ERCOT" w:date="2024-05-16T15:50:00Z"/>
                <w:rFonts w:eastAsia="SimSun"/>
                <w:iCs/>
                <w:sz w:val="20"/>
              </w:rPr>
            </w:pPr>
            <w:ins w:id="2467" w:author="ERCOT" w:date="2024-05-16T15:50:00Z">
              <w:r w:rsidRPr="00865B19">
                <w:rPr>
                  <w:rFonts w:eastAsia="SimSun"/>
                  <w:iCs/>
                  <w:sz w:val="20"/>
                </w:rPr>
                <w:t>DRROPR</w:t>
              </w:r>
              <w:r w:rsidRPr="00865B19">
                <w:rPr>
                  <w:rFonts w:eastAsia="SimSun"/>
                  <w:iCs/>
                  <w:sz w:val="20"/>
                  <w:vertAlign w:val="subscript"/>
                </w:rPr>
                <w:t xml:space="preserve"> </w:t>
              </w:r>
              <w:r w:rsidRPr="00865B19">
                <w:rPr>
                  <w:rFonts w:eastAsia="SimSun"/>
                  <w:i/>
                  <w:iCs/>
                  <w:sz w:val="20"/>
                  <w:vertAlign w:val="subscript"/>
                </w:rPr>
                <w:t>q, r, DAM</w:t>
              </w:r>
            </w:ins>
          </w:p>
        </w:tc>
        <w:tc>
          <w:tcPr>
            <w:tcW w:w="399" w:type="pct"/>
            <w:shd w:val="clear" w:color="auto" w:fill="auto"/>
          </w:tcPr>
          <w:p w14:paraId="7CF20206" w14:textId="77777777" w:rsidR="00865B19" w:rsidRPr="00865B19" w:rsidRDefault="00865B19" w:rsidP="00865B19">
            <w:pPr>
              <w:spacing w:after="60"/>
              <w:jc w:val="center"/>
              <w:rPr>
                <w:ins w:id="2468" w:author="ERCOT" w:date="2024-05-16T15:50:00Z"/>
                <w:rFonts w:eastAsia="SimSun"/>
                <w:iCs/>
                <w:sz w:val="20"/>
              </w:rPr>
            </w:pPr>
            <w:ins w:id="2469" w:author="ERCOT" w:date="2024-05-16T15:50:00Z">
              <w:r w:rsidRPr="00865B19">
                <w:rPr>
                  <w:rFonts w:eastAsia="SimSun"/>
                  <w:iCs/>
                  <w:sz w:val="20"/>
                </w:rPr>
                <w:t>$/MW per hour</w:t>
              </w:r>
            </w:ins>
          </w:p>
        </w:tc>
        <w:tc>
          <w:tcPr>
            <w:tcW w:w="3541" w:type="pct"/>
            <w:shd w:val="clear" w:color="auto" w:fill="auto"/>
          </w:tcPr>
          <w:p w14:paraId="6B44AA92" w14:textId="77777777" w:rsidR="00865B19" w:rsidRPr="00865B19" w:rsidRDefault="00865B19" w:rsidP="00865B19">
            <w:pPr>
              <w:spacing w:after="60"/>
              <w:rPr>
                <w:ins w:id="2470" w:author="ERCOT" w:date="2024-05-16T15:50:00Z"/>
                <w:rFonts w:eastAsia="SimSun"/>
                <w:i/>
                <w:iCs/>
                <w:sz w:val="20"/>
              </w:rPr>
            </w:pPr>
            <w:ins w:id="2471" w:author="ERCOT" w:date="2024-05-16T15:50:00Z">
              <w:r w:rsidRPr="00865B19">
                <w:rPr>
                  <w:rFonts w:eastAsia="SimSun"/>
                  <w:i/>
                  <w:iCs/>
                  <w:sz w:val="20"/>
                </w:rPr>
                <w:t>Dispatchable Reliability Reserve Offer Price</w:t>
              </w:r>
              <w:r w:rsidRPr="00865B19">
                <w:rPr>
                  <w:rFonts w:eastAsia="SimSun"/>
                  <w:iCs/>
                  <w:sz w:val="20"/>
                </w:rPr>
                <w:t xml:space="preserve">—The offer price for Resource </w:t>
              </w:r>
              <w:r w:rsidRPr="00865B19">
                <w:rPr>
                  <w:rFonts w:eastAsia="SimSun"/>
                  <w:i/>
                  <w:iCs/>
                  <w:sz w:val="20"/>
                </w:rPr>
                <w:t xml:space="preserve">r </w:t>
              </w:r>
              <w:r w:rsidRPr="00865B19">
                <w:rPr>
                  <w:rFonts w:eastAsia="SimSun"/>
                  <w:iCs/>
                  <w:sz w:val="20"/>
                </w:rPr>
                <w:t xml:space="preserve">represented by QSE </w:t>
              </w:r>
              <w:r w:rsidRPr="00865B19">
                <w:rPr>
                  <w:rFonts w:eastAsia="SimSun"/>
                  <w:i/>
                  <w:iCs/>
                  <w:sz w:val="20"/>
                </w:rPr>
                <w:t>q,</w:t>
              </w:r>
              <w:r w:rsidRPr="00865B19">
                <w:rPr>
                  <w:rFonts w:eastAsia="SimSun"/>
                  <w:iCs/>
                  <w:sz w:val="20"/>
                </w:rPr>
                <w:t xml:space="preserve"> for the impacted DRRS Ancillary Service Offers.  Where for a Combined Cycle Train, the Resource </w:t>
              </w:r>
              <w:r w:rsidRPr="00865B19">
                <w:rPr>
                  <w:rFonts w:eastAsia="SimSun"/>
                  <w:i/>
                  <w:iCs/>
                  <w:sz w:val="20"/>
                </w:rPr>
                <w:t xml:space="preserve">r </w:t>
              </w:r>
              <w:r w:rsidRPr="00865B19">
                <w:rPr>
                  <w:rFonts w:eastAsia="SimSun"/>
                  <w:iCs/>
                  <w:sz w:val="20"/>
                </w:rPr>
                <w:t>is a Combined Cycle Generation Resource within the Combined Cycle Train.</w:t>
              </w:r>
            </w:ins>
          </w:p>
        </w:tc>
      </w:tr>
      <w:tr w:rsidR="00865B19" w:rsidRPr="00865B19" w14:paraId="76891A93" w14:textId="77777777" w:rsidTr="00C812E5">
        <w:trPr>
          <w:trHeight w:val="525"/>
        </w:trPr>
        <w:tc>
          <w:tcPr>
            <w:tcW w:w="1060" w:type="pct"/>
            <w:shd w:val="clear" w:color="auto" w:fill="auto"/>
          </w:tcPr>
          <w:p w14:paraId="61A7F4E5" w14:textId="77777777" w:rsidR="00865B19" w:rsidRPr="00865B19" w:rsidRDefault="00865B19" w:rsidP="00865B19">
            <w:pPr>
              <w:spacing w:after="60"/>
              <w:rPr>
                <w:rFonts w:eastAsia="SimSun"/>
                <w:iCs/>
                <w:sz w:val="20"/>
              </w:rPr>
            </w:pPr>
            <w:r w:rsidRPr="00865B19">
              <w:rPr>
                <w:rFonts w:eastAsia="SimSun"/>
                <w:iCs/>
                <w:sz w:val="20"/>
              </w:rPr>
              <w:t xml:space="preserve">MCPCRU </w:t>
            </w:r>
            <w:r w:rsidRPr="00865B19">
              <w:rPr>
                <w:rFonts w:eastAsia="SimSun"/>
                <w:i/>
                <w:iCs/>
                <w:sz w:val="20"/>
                <w:vertAlign w:val="subscript"/>
              </w:rPr>
              <w:t>DAM</w:t>
            </w:r>
          </w:p>
        </w:tc>
        <w:tc>
          <w:tcPr>
            <w:tcW w:w="399" w:type="pct"/>
            <w:shd w:val="clear" w:color="auto" w:fill="auto"/>
          </w:tcPr>
          <w:p w14:paraId="036AD2DB"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3427D0FC" w14:textId="77777777" w:rsidR="00865B19" w:rsidRPr="00865B19" w:rsidRDefault="00865B19" w:rsidP="00865B19">
            <w:pPr>
              <w:spacing w:after="60"/>
              <w:rPr>
                <w:rFonts w:eastAsia="SimSun"/>
                <w:iCs/>
                <w:sz w:val="20"/>
              </w:rPr>
            </w:pPr>
            <w:r w:rsidRPr="00865B19">
              <w:rPr>
                <w:rFonts w:eastAsia="SimSun"/>
                <w:i/>
                <w:iCs/>
                <w:sz w:val="20"/>
              </w:rPr>
              <w:t>Market Clearing Price for Capacity for Regulation Up in DAM</w:t>
            </w:r>
            <w:r w:rsidRPr="00865B19">
              <w:rPr>
                <w:rFonts w:eastAsia="SimSun"/>
                <w:iCs/>
                <w:sz w:val="20"/>
              </w:rPr>
              <w:t>—The DAM Market Clearing Price for Capacity (MCPC) for Reg-Up, for the hour.</w:t>
            </w:r>
          </w:p>
        </w:tc>
      </w:tr>
      <w:tr w:rsidR="00865B19" w:rsidRPr="00865B19" w14:paraId="2C0871CC" w14:textId="77777777" w:rsidTr="00C812E5">
        <w:trPr>
          <w:trHeight w:val="525"/>
        </w:trPr>
        <w:tc>
          <w:tcPr>
            <w:tcW w:w="1060" w:type="pct"/>
            <w:shd w:val="clear" w:color="auto" w:fill="auto"/>
          </w:tcPr>
          <w:p w14:paraId="04CD811A" w14:textId="77777777" w:rsidR="00865B19" w:rsidRPr="00865B19" w:rsidRDefault="00865B19" w:rsidP="00865B19">
            <w:pPr>
              <w:spacing w:after="60"/>
              <w:rPr>
                <w:rFonts w:eastAsia="SimSun"/>
                <w:iCs/>
                <w:sz w:val="20"/>
              </w:rPr>
            </w:pPr>
            <w:r w:rsidRPr="00865B19">
              <w:rPr>
                <w:rFonts w:eastAsia="SimSun"/>
                <w:iCs/>
                <w:sz w:val="20"/>
              </w:rPr>
              <w:t xml:space="preserve">MCPCRD </w:t>
            </w:r>
            <w:r w:rsidRPr="00865B19">
              <w:rPr>
                <w:rFonts w:eastAsia="SimSun"/>
                <w:i/>
                <w:iCs/>
                <w:sz w:val="20"/>
                <w:vertAlign w:val="subscript"/>
              </w:rPr>
              <w:t>DAM</w:t>
            </w:r>
          </w:p>
        </w:tc>
        <w:tc>
          <w:tcPr>
            <w:tcW w:w="399" w:type="pct"/>
            <w:shd w:val="clear" w:color="auto" w:fill="auto"/>
          </w:tcPr>
          <w:p w14:paraId="5ADE741F"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2319B383" w14:textId="77777777" w:rsidR="00865B19" w:rsidRPr="00865B19" w:rsidRDefault="00865B19" w:rsidP="00865B19">
            <w:pPr>
              <w:spacing w:after="60"/>
              <w:rPr>
                <w:rFonts w:eastAsia="SimSun"/>
                <w:iCs/>
                <w:sz w:val="20"/>
              </w:rPr>
            </w:pPr>
            <w:r w:rsidRPr="00865B19">
              <w:rPr>
                <w:rFonts w:eastAsia="SimSun"/>
                <w:i/>
                <w:iCs/>
                <w:sz w:val="20"/>
              </w:rPr>
              <w:t>Market Clearing Price for Capacity for Regulation Down in DAM</w:t>
            </w:r>
            <w:r w:rsidRPr="00865B19">
              <w:rPr>
                <w:rFonts w:eastAsia="SimSun"/>
                <w:iCs/>
                <w:sz w:val="20"/>
              </w:rPr>
              <w:t>—The DAM MCPC for Reg-Down, for the hour.</w:t>
            </w:r>
          </w:p>
        </w:tc>
      </w:tr>
      <w:tr w:rsidR="00865B19" w:rsidRPr="00865B19" w14:paraId="15064897" w14:textId="77777777" w:rsidTr="00C812E5">
        <w:trPr>
          <w:trHeight w:val="525"/>
        </w:trPr>
        <w:tc>
          <w:tcPr>
            <w:tcW w:w="1060" w:type="pct"/>
            <w:shd w:val="clear" w:color="auto" w:fill="auto"/>
          </w:tcPr>
          <w:p w14:paraId="5B026457" w14:textId="77777777" w:rsidR="00865B19" w:rsidRPr="00865B19" w:rsidRDefault="00865B19" w:rsidP="00865B19">
            <w:pPr>
              <w:spacing w:after="60"/>
              <w:rPr>
                <w:rFonts w:eastAsia="SimSun"/>
                <w:iCs/>
                <w:sz w:val="20"/>
              </w:rPr>
            </w:pPr>
            <w:r w:rsidRPr="00865B19">
              <w:rPr>
                <w:rFonts w:eastAsia="SimSun"/>
                <w:iCs/>
                <w:sz w:val="20"/>
              </w:rPr>
              <w:t xml:space="preserve">MCPCRR </w:t>
            </w:r>
            <w:r w:rsidRPr="00865B19">
              <w:rPr>
                <w:rFonts w:eastAsia="SimSun"/>
                <w:i/>
                <w:iCs/>
                <w:sz w:val="20"/>
                <w:vertAlign w:val="subscript"/>
              </w:rPr>
              <w:t>DAM</w:t>
            </w:r>
          </w:p>
        </w:tc>
        <w:tc>
          <w:tcPr>
            <w:tcW w:w="399" w:type="pct"/>
            <w:shd w:val="clear" w:color="auto" w:fill="auto"/>
          </w:tcPr>
          <w:p w14:paraId="05D05785"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24BA2ABD" w14:textId="77777777" w:rsidR="00865B19" w:rsidRPr="00865B19" w:rsidRDefault="00865B19" w:rsidP="00865B19">
            <w:pPr>
              <w:spacing w:after="60"/>
              <w:rPr>
                <w:rFonts w:eastAsia="SimSun"/>
                <w:iCs/>
                <w:sz w:val="20"/>
              </w:rPr>
            </w:pPr>
            <w:r w:rsidRPr="00865B19">
              <w:rPr>
                <w:rFonts w:eastAsia="SimSun"/>
                <w:i/>
                <w:iCs/>
                <w:sz w:val="20"/>
              </w:rPr>
              <w:t>Market Clearing Price for Capacity for Responsive Reserve in DAM</w:t>
            </w:r>
            <w:r w:rsidRPr="00865B19">
              <w:rPr>
                <w:rFonts w:eastAsia="SimSun"/>
                <w:iCs/>
                <w:sz w:val="20"/>
              </w:rPr>
              <w:t>—The DAM MCPC for RRS, for the hour.</w:t>
            </w:r>
          </w:p>
        </w:tc>
      </w:tr>
      <w:tr w:rsidR="00865B19" w:rsidRPr="00865B19" w14:paraId="5720547C" w14:textId="77777777" w:rsidTr="00C812E5">
        <w:trPr>
          <w:trHeight w:val="525"/>
        </w:trPr>
        <w:tc>
          <w:tcPr>
            <w:tcW w:w="1060" w:type="pct"/>
            <w:shd w:val="clear" w:color="auto" w:fill="auto"/>
          </w:tcPr>
          <w:p w14:paraId="2D1B779D" w14:textId="77777777" w:rsidR="00865B19" w:rsidRPr="00865B19" w:rsidRDefault="00865B19" w:rsidP="00865B19">
            <w:pPr>
              <w:spacing w:after="60"/>
              <w:rPr>
                <w:rFonts w:eastAsia="SimSun"/>
                <w:iCs/>
                <w:sz w:val="20"/>
              </w:rPr>
            </w:pPr>
            <w:r w:rsidRPr="00865B19">
              <w:rPr>
                <w:rFonts w:eastAsia="SimSun"/>
                <w:iCs/>
                <w:sz w:val="20"/>
              </w:rPr>
              <w:lastRenderedPageBreak/>
              <w:t xml:space="preserve">MCPCNS </w:t>
            </w:r>
            <w:r w:rsidRPr="00865B19">
              <w:rPr>
                <w:rFonts w:eastAsia="SimSun"/>
                <w:i/>
                <w:iCs/>
                <w:sz w:val="20"/>
                <w:vertAlign w:val="subscript"/>
              </w:rPr>
              <w:t>DAM</w:t>
            </w:r>
          </w:p>
        </w:tc>
        <w:tc>
          <w:tcPr>
            <w:tcW w:w="399" w:type="pct"/>
            <w:shd w:val="clear" w:color="auto" w:fill="auto"/>
          </w:tcPr>
          <w:p w14:paraId="11C882B4"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544ADD80" w14:textId="77777777" w:rsidR="00865B19" w:rsidRPr="00865B19" w:rsidRDefault="00865B19" w:rsidP="00865B19">
            <w:pPr>
              <w:spacing w:after="60"/>
              <w:rPr>
                <w:rFonts w:eastAsia="SimSun"/>
                <w:iCs/>
                <w:sz w:val="20"/>
              </w:rPr>
            </w:pPr>
            <w:r w:rsidRPr="00865B19">
              <w:rPr>
                <w:rFonts w:eastAsia="SimSun"/>
                <w:i/>
                <w:iCs/>
                <w:sz w:val="20"/>
              </w:rPr>
              <w:t>Market Clearing Price for Capacity for Non-Spinning Reserve in DAM</w:t>
            </w:r>
            <w:r w:rsidRPr="00865B19">
              <w:rPr>
                <w:rFonts w:eastAsia="SimSun"/>
                <w:iCs/>
                <w:sz w:val="20"/>
              </w:rPr>
              <w:t>—The DAM MCPC for Non-Spin, for the hour.</w:t>
            </w:r>
          </w:p>
        </w:tc>
      </w:tr>
      <w:tr w:rsidR="00865B19" w:rsidRPr="00865B19" w14:paraId="57340D39" w14:textId="77777777" w:rsidTr="00C812E5">
        <w:trPr>
          <w:trHeight w:val="525"/>
        </w:trPr>
        <w:tc>
          <w:tcPr>
            <w:tcW w:w="1060" w:type="pct"/>
            <w:shd w:val="clear" w:color="auto" w:fill="auto"/>
          </w:tcPr>
          <w:p w14:paraId="0E5602D9" w14:textId="77777777" w:rsidR="00865B19" w:rsidRPr="00865B19" w:rsidRDefault="00865B19" w:rsidP="00865B19">
            <w:pPr>
              <w:spacing w:after="60"/>
              <w:rPr>
                <w:rFonts w:eastAsia="SimSun"/>
                <w:iCs/>
                <w:sz w:val="20"/>
              </w:rPr>
            </w:pPr>
            <w:r w:rsidRPr="00865B19">
              <w:rPr>
                <w:rFonts w:eastAsia="SimSun"/>
                <w:sz w:val="20"/>
              </w:rPr>
              <w:t xml:space="preserve">MCPCECR </w:t>
            </w:r>
            <w:r w:rsidRPr="00865B19">
              <w:rPr>
                <w:rFonts w:eastAsia="SimSun"/>
                <w:i/>
                <w:sz w:val="20"/>
                <w:vertAlign w:val="subscript"/>
              </w:rPr>
              <w:t>DAM</w:t>
            </w:r>
          </w:p>
        </w:tc>
        <w:tc>
          <w:tcPr>
            <w:tcW w:w="399" w:type="pct"/>
            <w:shd w:val="clear" w:color="auto" w:fill="auto"/>
          </w:tcPr>
          <w:p w14:paraId="14B80498" w14:textId="77777777" w:rsidR="00865B19" w:rsidRPr="00865B19" w:rsidRDefault="00865B19" w:rsidP="00865B19">
            <w:pPr>
              <w:spacing w:after="60"/>
              <w:jc w:val="center"/>
              <w:rPr>
                <w:rFonts w:eastAsia="SimSun"/>
                <w:iCs/>
                <w:sz w:val="20"/>
              </w:rPr>
            </w:pPr>
            <w:r w:rsidRPr="00865B19">
              <w:rPr>
                <w:rFonts w:eastAsia="SimSun"/>
                <w:iCs/>
                <w:sz w:val="20"/>
              </w:rPr>
              <w:t>$/MW per hour</w:t>
            </w:r>
          </w:p>
        </w:tc>
        <w:tc>
          <w:tcPr>
            <w:tcW w:w="3541" w:type="pct"/>
            <w:shd w:val="clear" w:color="auto" w:fill="auto"/>
          </w:tcPr>
          <w:p w14:paraId="7294F2D0" w14:textId="77777777" w:rsidR="00865B19" w:rsidRPr="00865B19" w:rsidRDefault="00865B19" w:rsidP="00865B19">
            <w:pPr>
              <w:spacing w:after="60"/>
              <w:rPr>
                <w:rFonts w:eastAsia="SimSun"/>
                <w:i/>
                <w:iCs/>
                <w:sz w:val="20"/>
              </w:rPr>
            </w:pPr>
            <w:r w:rsidRPr="00865B19">
              <w:rPr>
                <w:rFonts w:eastAsia="SimSun"/>
                <w:i/>
                <w:sz w:val="20"/>
              </w:rPr>
              <w:t>Market Clearing Price for Capacity for ERCOT Contingency Reserve Service in DAM</w:t>
            </w:r>
            <w:r w:rsidRPr="00865B19">
              <w:rPr>
                <w:rFonts w:eastAsia="SimSun"/>
                <w:sz w:val="20"/>
              </w:rPr>
              <w:t>—The DAM MCPC for ECRS, for the hour.</w:t>
            </w:r>
          </w:p>
        </w:tc>
      </w:tr>
      <w:tr w:rsidR="00865B19" w:rsidRPr="00865B19" w14:paraId="50C86EDA" w14:textId="77777777" w:rsidTr="00C812E5">
        <w:trPr>
          <w:trHeight w:val="525"/>
          <w:ins w:id="2472" w:author="ERCOT" w:date="2024-05-16T15:50:00Z"/>
        </w:trPr>
        <w:tc>
          <w:tcPr>
            <w:tcW w:w="1060" w:type="pct"/>
            <w:shd w:val="clear" w:color="auto" w:fill="auto"/>
          </w:tcPr>
          <w:p w14:paraId="02EC20B2" w14:textId="77777777" w:rsidR="00865B19" w:rsidRPr="00865B19" w:rsidRDefault="00865B19" w:rsidP="00865B19">
            <w:pPr>
              <w:spacing w:after="60"/>
              <w:rPr>
                <w:ins w:id="2473" w:author="ERCOT" w:date="2024-05-16T15:50:00Z"/>
                <w:rFonts w:eastAsia="SimSun"/>
                <w:sz w:val="20"/>
                <w:szCs w:val="20"/>
              </w:rPr>
            </w:pPr>
            <w:ins w:id="2474" w:author="ERCOT" w:date="2024-05-16T15:50:00Z">
              <w:r w:rsidRPr="00865B19">
                <w:rPr>
                  <w:rFonts w:eastAsia="SimSun"/>
                  <w:sz w:val="20"/>
                  <w:szCs w:val="20"/>
                </w:rPr>
                <w:t xml:space="preserve">MCPCDRR </w:t>
              </w:r>
              <w:r w:rsidRPr="00865B19">
                <w:rPr>
                  <w:rFonts w:eastAsia="SimSun"/>
                  <w:i/>
                  <w:sz w:val="20"/>
                  <w:szCs w:val="20"/>
                  <w:vertAlign w:val="subscript"/>
                </w:rPr>
                <w:t>DAM, h</w:t>
              </w:r>
            </w:ins>
          </w:p>
        </w:tc>
        <w:tc>
          <w:tcPr>
            <w:tcW w:w="399" w:type="pct"/>
            <w:shd w:val="clear" w:color="auto" w:fill="auto"/>
          </w:tcPr>
          <w:p w14:paraId="37AF101A" w14:textId="77777777" w:rsidR="00865B19" w:rsidRPr="00865B19" w:rsidRDefault="00865B19" w:rsidP="00865B19">
            <w:pPr>
              <w:spacing w:after="60"/>
              <w:jc w:val="center"/>
              <w:rPr>
                <w:ins w:id="2475" w:author="ERCOT" w:date="2024-05-16T15:50:00Z"/>
                <w:rFonts w:eastAsia="SimSun"/>
                <w:iCs/>
                <w:sz w:val="20"/>
                <w:szCs w:val="20"/>
              </w:rPr>
            </w:pPr>
            <w:ins w:id="2476" w:author="ERCOT" w:date="2024-05-16T15:50:00Z">
              <w:r w:rsidRPr="00865B19">
                <w:rPr>
                  <w:rFonts w:eastAsia="SimSun"/>
                  <w:sz w:val="20"/>
                  <w:szCs w:val="20"/>
                </w:rPr>
                <w:t>$/MW per hour</w:t>
              </w:r>
            </w:ins>
          </w:p>
        </w:tc>
        <w:tc>
          <w:tcPr>
            <w:tcW w:w="3541" w:type="pct"/>
            <w:shd w:val="clear" w:color="auto" w:fill="auto"/>
          </w:tcPr>
          <w:p w14:paraId="52097B35" w14:textId="77777777" w:rsidR="00865B19" w:rsidRPr="00865B19" w:rsidRDefault="00865B19" w:rsidP="00865B19">
            <w:pPr>
              <w:spacing w:after="60"/>
              <w:rPr>
                <w:ins w:id="2477" w:author="ERCOT" w:date="2024-05-16T15:50:00Z"/>
                <w:rFonts w:eastAsia="SimSun"/>
                <w:i/>
                <w:sz w:val="20"/>
                <w:szCs w:val="20"/>
              </w:rPr>
            </w:pPr>
            <w:ins w:id="2478" w:author="ERCOT" w:date="2024-05-16T15:50:00Z">
              <w:r w:rsidRPr="00865B19">
                <w:rPr>
                  <w:rFonts w:eastAsia="SimSun"/>
                  <w:i/>
                  <w:sz w:val="20"/>
                  <w:szCs w:val="20"/>
                </w:rPr>
                <w:t>Market Clearing Price for Capacity for Dispatchable Reliability Reserve Service per hour in DAM</w:t>
              </w:r>
              <w:r w:rsidRPr="00865B19">
                <w:rPr>
                  <w:rFonts w:eastAsia="SimSun"/>
                  <w:sz w:val="20"/>
                  <w:szCs w:val="20"/>
                </w:rPr>
                <w:t xml:space="preserve">—The DAM MCPC for DRRS for the hour </w:t>
              </w:r>
              <w:r w:rsidRPr="00865B19">
                <w:rPr>
                  <w:rFonts w:eastAsia="SimSun"/>
                  <w:i/>
                  <w:sz w:val="20"/>
                  <w:szCs w:val="20"/>
                </w:rPr>
                <w:t>h</w:t>
              </w:r>
              <w:r w:rsidRPr="00865B19">
                <w:rPr>
                  <w:rFonts w:eastAsia="SimSun"/>
                  <w:sz w:val="20"/>
                  <w:szCs w:val="20"/>
                </w:rPr>
                <w:t>.</w:t>
              </w:r>
            </w:ins>
          </w:p>
        </w:tc>
      </w:tr>
    </w:tbl>
    <w:p w14:paraId="34518FCA" w14:textId="77777777" w:rsidR="00865B19" w:rsidRPr="00865B19" w:rsidRDefault="00865B19" w:rsidP="00865B19">
      <w:pPr>
        <w:rPr>
          <w:rFonts w:eastAsia="SimSu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865B19" w:rsidRPr="00865B19" w14:paraId="09036943" w14:textId="77777777" w:rsidTr="00C812E5">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806161E" w14:textId="77777777" w:rsidR="00865B19" w:rsidRPr="00865B19" w:rsidRDefault="00865B19" w:rsidP="00865B19">
            <w:pPr>
              <w:spacing w:after="60"/>
              <w:rPr>
                <w:rFonts w:eastAsia="SimSun"/>
                <w:sz w:val="20"/>
              </w:rPr>
            </w:pPr>
            <w:r w:rsidRPr="00865B19">
              <w:rPr>
                <w:rFonts w:eastAsia="SimSun"/>
                <w:sz w:val="20"/>
              </w:rPr>
              <w:t xml:space="preserve">DAOBLPR </w:t>
            </w:r>
            <w:r w:rsidRPr="00865B19">
              <w:rPr>
                <w:rFonts w:eastAsia="SimSun"/>
                <w:sz w:val="20"/>
                <w:vertAlign w:val="subscript"/>
              </w:rPr>
              <w:t>(</w:t>
            </w:r>
            <w:r w:rsidRPr="00865B19">
              <w:rPr>
                <w:rFonts w:eastAsia="SimSun"/>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5C8B5FA7" w14:textId="77777777" w:rsidR="00865B19" w:rsidRPr="00865B19" w:rsidRDefault="00865B19" w:rsidP="00865B19">
            <w:pPr>
              <w:spacing w:after="60"/>
              <w:jc w:val="center"/>
              <w:rPr>
                <w:rFonts w:eastAsia="SimSun"/>
                <w:sz w:val="20"/>
              </w:rPr>
            </w:pPr>
            <w:r w:rsidRPr="00865B19">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69E172F1" w14:textId="77777777" w:rsidR="00865B19" w:rsidRPr="00865B19" w:rsidRDefault="00865B19" w:rsidP="00865B19">
            <w:pPr>
              <w:spacing w:after="60"/>
              <w:rPr>
                <w:rFonts w:eastAsia="SimSun"/>
                <w:i/>
                <w:sz w:val="20"/>
              </w:rPr>
            </w:pPr>
            <w:r w:rsidRPr="00865B19">
              <w:rPr>
                <w:rFonts w:eastAsia="SimSun"/>
                <w:bCs/>
                <w:i/>
                <w:iCs/>
                <w:sz w:val="20"/>
              </w:rPr>
              <w:t xml:space="preserve">Day-Ahead Obligation Price per pair of </w:t>
            </w:r>
            <w:proofErr w:type="gramStart"/>
            <w:r w:rsidRPr="00865B19">
              <w:rPr>
                <w:rFonts w:eastAsia="SimSun"/>
                <w:bCs/>
                <w:i/>
                <w:iCs/>
                <w:sz w:val="20"/>
              </w:rPr>
              <w:t>source</w:t>
            </w:r>
            <w:proofErr w:type="gramEnd"/>
            <w:r w:rsidRPr="00865B19">
              <w:rPr>
                <w:rFonts w:eastAsia="SimSun"/>
                <w:bCs/>
                <w:i/>
                <w:iCs/>
                <w:sz w:val="20"/>
              </w:rPr>
              <w:t xml:space="preserve"> and sink</w:t>
            </w:r>
            <w:r w:rsidRPr="00865B19">
              <w:rPr>
                <w:rFonts w:ascii="Symbol" w:eastAsia="Symbol" w:hAnsi="Symbol" w:cs="Symbol"/>
                <w:sz w:val="20"/>
              </w:rPr>
              <w:sym w:font="Symbol" w:char="F0BE"/>
            </w:r>
            <w:r w:rsidRPr="00865B19">
              <w:rPr>
                <w:rFonts w:eastAsia="SimSun"/>
                <w:bCs/>
                <w:iCs/>
                <w:sz w:val="20"/>
              </w:rPr>
              <w:t xml:space="preserve">The DAM clearing price of a PTP Obligation bid with the source </w:t>
            </w:r>
            <w:r w:rsidRPr="00865B19">
              <w:rPr>
                <w:rFonts w:eastAsia="SimSun"/>
                <w:bCs/>
                <w:i/>
                <w:iCs/>
                <w:sz w:val="20"/>
              </w:rPr>
              <w:t>j,</w:t>
            </w:r>
            <w:r w:rsidRPr="00865B19">
              <w:rPr>
                <w:rFonts w:eastAsia="SimSun"/>
                <w:bCs/>
                <w:iCs/>
                <w:sz w:val="20"/>
              </w:rPr>
              <w:t xml:space="preserve"> and the sink </w:t>
            </w:r>
            <w:r w:rsidRPr="00865B19">
              <w:rPr>
                <w:rFonts w:eastAsia="SimSun"/>
                <w:bCs/>
                <w:i/>
                <w:iCs/>
                <w:sz w:val="20"/>
              </w:rPr>
              <w:t>k</w:t>
            </w:r>
            <w:r w:rsidRPr="00865B19">
              <w:rPr>
                <w:rFonts w:eastAsia="SimSun"/>
                <w:bCs/>
                <w:iCs/>
                <w:sz w:val="20"/>
              </w:rPr>
              <w:t xml:space="preserve">, for the </w:t>
            </w:r>
            <w:r w:rsidRPr="00865B19">
              <w:rPr>
                <w:rFonts w:eastAsia="SimSun"/>
                <w:iCs/>
                <w:sz w:val="20"/>
              </w:rPr>
              <w:t>hour</w:t>
            </w:r>
            <w:r w:rsidRPr="00865B19">
              <w:rPr>
                <w:rFonts w:eastAsia="SimSun"/>
                <w:bCs/>
                <w:iCs/>
                <w:sz w:val="20"/>
              </w:rPr>
              <w:t>.</w:t>
            </w:r>
          </w:p>
        </w:tc>
      </w:tr>
      <w:tr w:rsidR="00865B19" w:rsidRPr="00865B19" w14:paraId="4EBE6315" w14:textId="77777777" w:rsidTr="00C812E5">
        <w:trPr>
          <w:cantSplit/>
          <w:trHeight w:val="309"/>
        </w:trPr>
        <w:tc>
          <w:tcPr>
            <w:tcW w:w="1062" w:type="pct"/>
            <w:tcBorders>
              <w:top w:val="single" w:sz="6" w:space="0" w:color="auto"/>
              <w:left w:val="single" w:sz="4" w:space="0" w:color="auto"/>
              <w:bottom w:val="single" w:sz="6" w:space="0" w:color="auto"/>
              <w:right w:val="single" w:sz="6" w:space="0" w:color="auto"/>
            </w:tcBorders>
          </w:tcPr>
          <w:p w14:paraId="62E9DD6B" w14:textId="77777777" w:rsidR="00865B19" w:rsidRPr="00865B19" w:rsidRDefault="00865B19" w:rsidP="00865B19">
            <w:pPr>
              <w:spacing w:after="60"/>
              <w:rPr>
                <w:rFonts w:eastAsia="SimSun"/>
                <w:sz w:val="20"/>
              </w:rPr>
            </w:pPr>
            <w:r w:rsidRPr="00865B19">
              <w:rPr>
                <w:rFonts w:eastAsia="SimSun"/>
                <w:iCs/>
                <w:sz w:val="20"/>
                <w:lang w:val="sv-SE"/>
              </w:rPr>
              <w:t xml:space="preserve">RTOBLPR </w:t>
            </w:r>
            <w:r w:rsidRPr="00865B19">
              <w:rPr>
                <w:rFonts w:eastAsia="SimSun"/>
                <w:i/>
                <w:iCs/>
                <w:sz w:val="20"/>
                <w:vertAlign w:val="subscript"/>
                <w:lang w:val="sv-SE"/>
              </w:rPr>
              <w:t>(j, k)</w:t>
            </w:r>
            <w:r w:rsidRPr="00865B19">
              <w:rPr>
                <w:rFonts w:eastAsia="SimSun"/>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40E046E9" w14:textId="77777777" w:rsidR="00865B19" w:rsidRPr="00865B19" w:rsidRDefault="00865B19" w:rsidP="00865B19">
            <w:pPr>
              <w:spacing w:after="60"/>
              <w:jc w:val="center"/>
              <w:rPr>
                <w:rFonts w:eastAsia="SimSun"/>
                <w:bCs/>
                <w:iCs/>
                <w:sz w:val="20"/>
              </w:rPr>
            </w:pPr>
            <w:r w:rsidRPr="00865B19">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770D27D7" w14:textId="77777777" w:rsidR="00865B19" w:rsidRPr="00865B19" w:rsidRDefault="00865B19" w:rsidP="00865B19">
            <w:pPr>
              <w:spacing w:after="60"/>
              <w:rPr>
                <w:rFonts w:eastAsia="SimSun"/>
                <w:bCs/>
                <w:i/>
                <w:iCs/>
                <w:sz w:val="20"/>
              </w:rPr>
            </w:pPr>
            <w:r w:rsidRPr="00865B19">
              <w:rPr>
                <w:rFonts w:eastAsia="SimSun"/>
                <w:bCs/>
                <w:i/>
                <w:iCs/>
                <w:sz w:val="20"/>
              </w:rPr>
              <w:t xml:space="preserve">Real-Time Obligation Price per pair of </w:t>
            </w:r>
            <w:proofErr w:type="gramStart"/>
            <w:r w:rsidRPr="00865B19">
              <w:rPr>
                <w:rFonts w:eastAsia="SimSun"/>
                <w:bCs/>
                <w:i/>
                <w:iCs/>
                <w:sz w:val="20"/>
              </w:rPr>
              <w:t>source</w:t>
            </w:r>
            <w:proofErr w:type="gramEnd"/>
            <w:r w:rsidRPr="00865B19">
              <w:rPr>
                <w:rFonts w:eastAsia="SimSun"/>
                <w:bCs/>
                <w:i/>
                <w:iCs/>
                <w:sz w:val="20"/>
              </w:rPr>
              <w:t xml:space="preserve"> and sink</w:t>
            </w:r>
            <w:r w:rsidRPr="00865B19">
              <w:rPr>
                <w:rFonts w:ascii="Symbol" w:eastAsia="Symbol" w:hAnsi="Symbol" w:cs="Symbol"/>
                <w:sz w:val="20"/>
              </w:rPr>
              <w:sym w:font="Symbol" w:char="F0BE"/>
            </w:r>
            <w:r w:rsidRPr="00865B19">
              <w:rPr>
                <w:rFonts w:eastAsia="SimSun"/>
                <w:bCs/>
                <w:iCs/>
                <w:sz w:val="20"/>
              </w:rPr>
              <w:t xml:space="preserve">The Real-Time calculated price of a PTP Obligation bid with the source </w:t>
            </w:r>
            <w:r w:rsidRPr="00865B19">
              <w:rPr>
                <w:rFonts w:eastAsia="SimSun"/>
                <w:bCs/>
                <w:i/>
                <w:iCs/>
                <w:sz w:val="20"/>
              </w:rPr>
              <w:t>j,</w:t>
            </w:r>
            <w:r w:rsidRPr="00865B19">
              <w:rPr>
                <w:rFonts w:eastAsia="SimSun"/>
                <w:bCs/>
                <w:iCs/>
                <w:sz w:val="20"/>
              </w:rPr>
              <w:t xml:space="preserve"> and the sink </w:t>
            </w:r>
            <w:r w:rsidRPr="00865B19">
              <w:rPr>
                <w:rFonts w:eastAsia="SimSun"/>
                <w:bCs/>
                <w:i/>
                <w:iCs/>
                <w:sz w:val="20"/>
              </w:rPr>
              <w:t>k</w:t>
            </w:r>
            <w:r w:rsidRPr="00865B19">
              <w:rPr>
                <w:rFonts w:eastAsia="SimSun"/>
                <w:bCs/>
                <w:iCs/>
                <w:sz w:val="20"/>
              </w:rPr>
              <w:t xml:space="preserve">, for the </w:t>
            </w:r>
            <w:r w:rsidRPr="00865B19">
              <w:rPr>
                <w:rFonts w:eastAsia="SimSun"/>
                <w:iCs/>
                <w:sz w:val="20"/>
              </w:rPr>
              <w:t>15 minute period</w:t>
            </w:r>
            <w:r w:rsidRPr="00865B19">
              <w:rPr>
                <w:rFonts w:eastAsia="SimSun"/>
                <w:bCs/>
                <w:iCs/>
                <w:sz w:val="20"/>
              </w:rPr>
              <w:t>.</w:t>
            </w:r>
          </w:p>
        </w:tc>
      </w:tr>
      <w:tr w:rsidR="00865B19" w:rsidRPr="00865B19" w14:paraId="693B64D3" w14:textId="77777777" w:rsidTr="00C812E5">
        <w:trPr>
          <w:cantSplit/>
        </w:trPr>
        <w:tc>
          <w:tcPr>
            <w:tcW w:w="1062" w:type="pct"/>
            <w:tcBorders>
              <w:top w:val="single" w:sz="6" w:space="0" w:color="auto"/>
              <w:left w:val="single" w:sz="4" w:space="0" w:color="auto"/>
              <w:bottom w:val="single" w:sz="6" w:space="0" w:color="auto"/>
              <w:right w:val="single" w:sz="6" w:space="0" w:color="auto"/>
            </w:tcBorders>
          </w:tcPr>
          <w:p w14:paraId="78EBFFC2" w14:textId="77777777" w:rsidR="00865B19" w:rsidRPr="00865B19" w:rsidRDefault="00865B19" w:rsidP="00865B19">
            <w:pPr>
              <w:spacing w:after="60"/>
              <w:rPr>
                <w:rFonts w:eastAsia="SimSun"/>
                <w:i/>
                <w:iCs/>
                <w:sz w:val="20"/>
              </w:rPr>
            </w:pPr>
            <w:r w:rsidRPr="00865B19">
              <w:rPr>
                <w:rFonts w:eastAsia="SimSun"/>
                <w:i/>
                <w:iCs/>
                <w:sz w:val="20"/>
              </w:rPr>
              <w:t>q</w:t>
            </w:r>
          </w:p>
        </w:tc>
        <w:tc>
          <w:tcPr>
            <w:tcW w:w="398" w:type="pct"/>
            <w:tcBorders>
              <w:top w:val="single" w:sz="6" w:space="0" w:color="auto"/>
              <w:left w:val="single" w:sz="6" w:space="0" w:color="auto"/>
              <w:bottom w:val="single" w:sz="6" w:space="0" w:color="auto"/>
              <w:right w:val="single" w:sz="6" w:space="0" w:color="auto"/>
            </w:tcBorders>
          </w:tcPr>
          <w:p w14:paraId="10BF9B3B"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21B2F3B0" w14:textId="77777777" w:rsidR="00865B19" w:rsidRPr="00865B19" w:rsidRDefault="00865B19" w:rsidP="00865B19">
            <w:pPr>
              <w:spacing w:after="60"/>
              <w:rPr>
                <w:rFonts w:eastAsia="SimSun"/>
                <w:iCs/>
                <w:sz w:val="20"/>
              </w:rPr>
            </w:pPr>
            <w:r w:rsidRPr="00865B19">
              <w:rPr>
                <w:rFonts w:eastAsia="SimSun"/>
                <w:iCs/>
                <w:sz w:val="20"/>
              </w:rPr>
              <w:t>A QSE.</w:t>
            </w:r>
          </w:p>
        </w:tc>
      </w:tr>
      <w:tr w:rsidR="00865B19" w:rsidRPr="00865B19" w14:paraId="76BEB586" w14:textId="77777777" w:rsidTr="00C812E5">
        <w:trPr>
          <w:cantSplit/>
        </w:trPr>
        <w:tc>
          <w:tcPr>
            <w:tcW w:w="1062" w:type="pct"/>
            <w:tcBorders>
              <w:top w:val="single" w:sz="6" w:space="0" w:color="auto"/>
              <w:left w:val="single" w:sz="4" w:space="0" w:color="auto"/>
              <w:bottom w:val="single" w:sz="6" w:space="0" w:color="auto"/>
              <w:right w:val="single" w:sz="6" w:space="0" w:color="auto"/>
            </w:tcBorders>
          </w:tcPr>
          <w:p w14:paraId="2697F435" w14:textId="77777777" w:rsidR="00865B19" w:rsidRPr="00865B19" w:rsidRDefault="00865B19" w:rsidP="00865B19">
            <w:pPr>
              <w:spacing w:after="60"/>
              <w:rPr>
                <w:rFonts w:eastAsia="SimSun"/>
                <w:i/>
                <w:iCs/>
                <w:sz w:val="20"/>
              </w:rPr>
            </w:pPr>
            <w:r w:rsidRPr="00865B19">
              <w:rPr>
                <w:rFonts w:eastAsia="SimSun"/>
                <w:i/>
                <w:iCs/>
                <w:sz w:val="20"/>
              </w:rPr>
              <w:t>r</w:t>
            </w:r>
          </w:p>
        </w:tc>
        <w:tc>
          <w:tcPr>
            <w:tcW w:w="398" w:type="pct"/>
            <w:tcBorders>
              <w:top w:val="single" w:sz="6" w:space="0" w:color="auto"/>
              <w:left w:val="single" w:sz="6" w:space="0" w:color="auto"/>
              <w:bottom w:val="single" w:sz="6" w:space="0" w:color="auto"/>
              <w:right w:val="single" w:sz="6" w:space="0" w:color="auto"/>
            </w:tcBorders>
          </w:tcPr>
          <w:p w14:paraId="2E804AE7"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C65BDC" w14:textId="77777777" w:rsidR="00865B19" w:rsidRPr="00865B19" w:rsidRDefault="00865B19" w:rsidP="00865B19">
            <w:pPr>
              <w:spacing w:after="60"/>
              <w:rPr>
                <w:rFonts w:eastAsia="SimSun"/>
                <w:iCs/>
                <w:sz w:val="20"/>
              </w:rPr>
            </w:pPr>
            <w:r w:rsidRPr="00865B19">
              <w:rPr>
                <w:rFonts w:eastAsia="SimSun"/>
                <w:iCs/>
                <w:sz w:val="20"/>
              </w:rPr>
              <w:t>A Resource.</w:t>
            </w:r>
          </w:p>
        </w:tc>
      </w:tr>
      <w:tr w:rsidR="00865B19" w:rsidRPr="00865B19" w14:paraId="1E3940E1" w14:textId="77777777" w:rsidTr="00C812E5">
        <w:trPr>
          <w:cantSplit/>
        </w:trPr>
        <w:tc>
          <w:tcPr>
            <w:tcW w:w="1062" w:type="pct"/>
            <w:tcBorders>
              <w:top w:val="single" w:sz="6" w:space="0" w:color="auto"/>
              <w:left w:val="single" w:sz="4" w:space="0" w:color="auto"/>
              <w:bottom w:val="single" w:sz="6" w:space="0" w:color="auto"/>
              <w:right w:val="single" w:sz="6" w:space="0" w:color="auto"/>
            </w:tcBorders>
          </w:tcPr>
          <w:p w14:paraId="0D46D523" w14:textId="77777777" w:rsidR="00865B19" w:rsidRPr="00865B19" w:rsidRDefault="00865B19" w:rsidP="00865B19">
            <w:pPr>
              <w:spacing w:after="60"/>
              <w:rPr>
                <w:rFonts w:eastAsia="SimSun"/>
                <w:i/>
                <w:iCs/>
                <w:sz w:val="20"/>
              </w:rPr>
            </w:pPr>
            <w:r w:rsidRPr="00865B19">
              <w:rPr>
                <w:rFonts w:eastAsia="SimSun"/>
                <w:i/>
                <w:iCs/>
                <w:sz w:val="20"/>
              </w:rPr>
              <w:t>i</w:t>
            </w:r>
          </w:p>
        </w:tc>
        <w:tc>
          <w:tcPr>
            <w:tcW w:w="398" w:type="pct"/>
            <w:tcBorders>
              <w:top w:val="single" w:sz="6" w:space="0" w:color="auto"/>
              <w:left w:val="single" w:sz="6" w:space="0" w:color="auto"/>
              <w:bottom w:val="single" w:sz="6" w:space="0" w:color="auto"/>
              <w:right w:val="single" w:sz="6" w:space="0" w:color="auto"/>
            </w:tcBorders>
          </w:tcPr>
          <w:p w14:paraId="716B5224"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3D3B1249" w14:textId="77777777" w:rsidR="00865B19" w:rsidRPr="00865B19" w:rsidRDefault="00865B19" w:rsidP="00865B19">
            <w:pPr>
              <w:spacing w:after="60"/>
              <w:rPr>
                <w:rFonts w:eastAsia="SimSun"/>
                <w:iCs/>
                <w:sz w:val="20"/>
              </w:rPr>
            </w:pPr>
            <w:r w:rsidRPr="00865B19">
              <w:rPr>
                <w:rFonts w:eastAsia="SimSun"/>
                <w:iCs/>
                <w:sz w:val="20"/>
              </w:rPr>
              <w:t>A 15-minute Settlement Interval.</w:t>
            </w:r>
          </w:p>
        </w:tc>
      </w:tr>
      <w:tr w:rsidR="00865B19" w:rsidRPr="00865B19" w14:paraId="7C3875DD" w14:textId="77777777" w:rsidTr="00C812E5">
        <w:trPr>
          <w:cantSplit/>
        </w:trPr>
        <w:tc>
          <w:tcPr>
            <w:tcW w:w="1062" w:type="pct"/>
            <w:tcBorders>
              <w:top w:val="single" w:sz="6" w:space="0" w:color="auto"/>
              <w:left w:val="single" w:sz="4" w:space="0" w:color="auto"/>
              <w:bottom w:val="single" w:sz="6" w:space="0" w:color="auto"/>
              <w:right w:val="single" w:sz="6" w:space="0" w:color="auto"/>
            </w:tcBorders>
            <w:hideMark/>
          </w:tcPr>
          <w:p w14:paraId="157AC0B9" w14:textId="77777777" w:rsidR="00865B19" w:rsidRPr="00865B19" w:rsidRDefault="00865B19" w:rsidP="00865B19">
            <w:pPr>
              <w:spacing w:after="60"/>
              <w:rPr>
                <w:rFonts w:eastAsia="SimSun"/>
                <w:i/>
                <w:iCs/>
                <w:sz w:val="20"/>
              </w:rPr>
            </w:pPr>
            <w:r w:rsidRPr="00865B19">
              <w:rPr>
                <w:rFonts w:eastAsia="SimSun"/>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140298A"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35864CAE" w14:textId="77777777" w:rsidR="00865B19" w:rsidRPr="00865B19" w:rsidRDefault="00865B19" w:rsidP="00865B19">
            <w:pPr>
              <w:spacing w:after="60"/>
              <w:rPr>
                <w:rFonts w:eastAsia="SimSun"/>
                <w:iCs/>
                <w:sz w:val="20"/>
              </w:rPr>
            </w:pPr>
            <w:r w:rsidRPr="00865B19">
              <w:rPr>
                <w:rFonts w:eastAsia="SimSun"/>
                <w:iCs/>
                <w:sz w:val="20"/>
              </w:rPr>
              <w:t>A sink Settlement Point.</w:t>
            </w:r>
          </w:p>
        </w:tc>
      </w:tr>
      <w:tr w:rsidR="00865B19" w:rsidRPr="00865B19" w14:paraId="6575E2A1" w14:textId="77777777" w:rsidTr="00C812E5">
        <w:trPr>
          <w:cantSplit/>
        </w:trPr>
        <w:tc>
          <w:tcPr>
            <w:tcW w:w="1062" w:type="pct"/>
            <w:tcBorders>
              <w:top w:val="single" w:sz="6" w:space="0" w:color="auto"/>
              <w:left w:val="single" w:sz="4" w:space="0" w:color="auto"/>
              <w:bottom w:val="single" w:sz="6" w:space="0" w:color="auto"/>
              <w:right w:val="single" w:sz="6" w:space="0" w:color="auto"/>
            </w:tcBorders>
            <w:hideMark/>
          </w:tcPr>
          <w:p w14:paraId="1D0EAA81" w14:textId="77777777" w:rsidR="00865B19" w:rsidRPr="00865B19" w:rsidRDefault="00865B19" w:rsidP="00865B19">
            <w:pPr>
              <w:spacing w:after="60"/>
              <w:rPr>
                <w:rFonts w:eastAsia="SimSun"/>
                <w:i/>
                <w:iCs/>
                <w:sz w:val="20"/>
              </w:rPr>
            </w:pPr>
            <w:r w:rsidRPr="00865B19">
              <w:rPr>
                <w:rFonts w:eastAsia="SimSun"/>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56AFDD38"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33C69CB0" w14:textId="77777777" w:rsidR="00865B19" w:rsidRPr="00865B19" w:rsidRDefault="00865B19" w:rsidP="00865B19">
            <w:pPr>
              <w:spacing w:after="60"/>
              <w:rPr>
                <w:rFonts w:eastAsia="SimSun"/>
                <w:iCs/>
                <w:sz w:val="20"/>
              </w:rPr>
            </w:pPr>
            <w:r w:rsidRPr="00865B19">
              <w:rPr>
                <w:rFonts w:eastAsia="SimSun"/>
                <w:iCs/>
                <w:sz w:val="20"/>
              </w:rPr>
              <w:t>A Settlement Point.</w:t>
            </w:r>
          </w:p>
        </w:tc>
      </w:tr>
      <w:tr w:rsidR="00865B19" w:rsidRPr="00865B19" w14:paraId="1307818A" w14:textId="77777777" w:rsidTr="00C812E5">
        <w:trPr>
          <w:cantSplit/>
        </w:trPr>
        <w:tc>
          <w:tcPr>
            <w:tcW w:w="1062" w:type="pct"/>
            <w:tcBorders>
              <w:top w:val="single" w:sz="6" w:space="0" w:color="auto"/>
              <w:left w:val="single" w:sz="4" w:space="0" w:color="auto"/>
              <w:bottom w:val="single" w:sz="6" w:space="0" w:color="auto"/>
              <w:right w:val="single" w:sz="6" w:space="0" w:color="auto"/>
            </w:tcBorders>
          </w:tcPr>
          <w:p w14:paraId="76841A65" w14:textId="77777777" w:rsidR="00865B19" w:rsidRPr="00865B19" w:rsidRDefault="00865B19" w:rsidP="00865B19">
            <w:pPr>
              <w:spacing w:after="60"/>
              <w:rPr>
                <w:rFonts w:eastAsia="SimSun"/>
                <w:i/>
                <w:iCs/>
                <w:sz w:val="20"/>
              </w:rPr>
            </w:pPr>
            <w:r w:rsidRPr="00865B19">
              <w:rPr>
                <w:rFonts w:eastAsia="SimSun"/>
                <w:i/>
                <w:iCs/>
                <w:sz w:val="20"/>
              </w:rPr>
              <w:t>j</w:t>
            </w:r>
          </w:p>
        </w:tc>
        <w:tc>
          <w:tcPr>
            <w:tcW w:w="398" w:type="pct"/>
            <w:tcBorders>
              <w:top w:val="single" w:sz="6" w:space="0" w:color="auto"/>
              <w:left w:val="single" w:sz="6" w:space="0" w:color="auto"/>
              <w:bottom w:val="single" w:sz="6" w:space="0" w:color="auto"/>
              <w:right w:val="single" w:sz="6" w:space="0" w:color="auto"/>
            </w:tcBorders>
          </w:tcPr>
          <w:p w14:paraId="44F581B6" w14:textId="77777777" w:rsidR="00865B19" w:rsidRPr="00865B19" w:rsidRDefault="00865B19" w:rsidP="00865B19">
            <w:pPr>
              <w:spacing w:after="60"/>
              <w:jc w:val="center"/>
              <w:rPr>
                <w:rFonts w:eastAsia="SimSun"/>
                <w:iCs/>
                <w:sz w:val="20"/>
              </w:rPr>
            </w:pPr>
            <w:r w:rsidRPr="00865B19">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197E080C" w14:textId="77777777" w:rsidR="00865B19" w:rsidRPr="00865B19" w:rsidRDefault="00865B19" w:rsidP="00865B19">
            <w:pPr>
              <w:spacing w:after="60"/>
              <w:rPr>
                <w:rFonts w:eastAsia="SimSun"/>
                <w:iCs/>
                <w:sz w:val="20"/>
              </w:rPr>
            </w:pPr>
            <w:r w:rsidRPr="00865B19">
              <w:rPr>
                <w:rFonts w:eastAsia="SimSun"/>
                <w:iCs/>
                <w:sz w:val="20"/>
              </w:rPr>
              <w:t>A source Settlement Point.</w:t>
            </w:r>
          </w:p>
        </w:tc>
      </w:tr>
    </w:tbl>
    <w:p w14:paraId="2201420F" w14:textId="77777777" w:rsidR="00865B19" w:rsidRPr="00865B19" w:rsidRDefault="00865B19" w:rsidP="00865B19">
      <w:pPr>
        <w:tabs>
          <w:tab w:val="left" w:pos="1620"/>
        </w:tabs>
        <w:spacing w:before="480" w:after="240"/>
        <w:rPr>
          <w:rFonts w:eastAsia="SimSun"/>
        </w:rPr>
      </w:pPr>
      <w:r w:rsidRPr="00865B19">
        <w:rPr>
          <w:rFonts w:eastAsia="SimSun"/>
          <w:b/>
          <w:bCs/>
          <w:i/>
          <w:iCs/>
        </w:rPr>
        <w:t>16.11.4.3.1</w:t>
      </w:r>
      <w:r w:rsidRPr="00865B19">
        <w:rPr>
          <w:rFonts w:eastAsia="SimSun"/>
        </w:rPr>
        <w:tab/>
      </w:r>
      <w:r w:rsidRPr="00865B19">
        <w:rPr>
          <w:rFonts w:eastAsia="SimSun"/>
          <w:b/>
          <w:bCs/>
          <w:i/>
          <w:iCs/>
        </w:rPr>
        <w:t>Day-Ahead Liability Estimate</w:t>
      </w:r>
    </w:p>
    <w:p w14:paraId="254FF266" w14:textId="77777777" w:rsidR="00865B19" w:rsidRPr="00865B19" w:rsidRDefault="00865B19" w:rsidP="00865B19">
      <w:pPr>
        <w:spacing w:after="240"/>
        <w:ind w:left="720" w:hanging="720"/>
        <w:rPr>
          <w:rFonts w:eastAsia="SimSun"/>
        </w:rPr>
      </w:pPr>
      <w:r w:rsidRPr="00865B19">
        <w:rPr>
          <w:rFonts w:eastAsia="SimSun"/>
        </w:rPr>
        <w:t>(1)</w:t>
      </w:r>
      <w:r w:rsidRPr="00865B19">
        <w:rPr>
          <w:rFonts w:eastAsia="SimSun"/>
        </w:rPr>
        <w:tab/>
        <w:t>ERCOT shall estimate Day-Ahead Liability (DAL) for an Operating Day as the sum of estimates for the following DAM Settlement charges and payments:</w:t>
      </w:r>
    </w:p>
    <w:p w14:paraId="0712E855" w14:textId="77777777" w:rsidR="00865B19" w:rsidRPr="00865B19" w:rsidRDefault="00865B19" w:rsidP="00865B19">
      <w:pPr>
        <w:spacing w:after="240"/>
        <w:ind w:left="720"/>
        <w:rPr>
          <w:rFonts w:eastAsia="SimSun"/>
        </w:rPr>
      </w:pPr>
      <w:r w:rsidRPr="00865B19">
        <w:rPr>
          <w:rFonts w:eastAsia="SimSun"/>
        </w:rPr>
        <w:t>(a)</w:t>
      </w:r>
      <w:r w:rsidRPr="00865B19">
        <w:rPr>
          <w:rFonts w:eastAsia="SimSun"/>
        </w:rPr>
        <w:tab/>
        <w:t>Section 4.6.2.1, Day-Ahead Energy Payment;</w:t>
      </w:r>
    </w:p>
    <w:p w14:paraId="7B67BDF9" w14:textId="77777777" w:rsidR="00865B19" w:rsidRPr="00865B19" w:rsidRDefault="00865B19" w:rsidP="00865B19">
      <w:pPr>
        <w:spacing w:after="240"/>
        <w:ind w:left="720"/>
        <w:rPr>
          <w:rFonts w:eastAsia="SimSun"/>
        </w:rPr>
      </w:pPr>
      <w:r w:rsidRPr="00865B19">
        <w:rPr>
          <w:rFonts w:eastAsia="SimSun"/>
        </w:rPr>
        <w:t>(b)</w:t>
      </w:r>
      <w:r w:rsidRPr="00865B19">
        <w:rPr>
          <w:rFonts w:eastAsia="SimSun"/>
        </w:rPr>
        <w:tab/>
        <w:t>Section 4.6.2.2, Day-Ahead Energy Charge;</w:t>
      </w:r>
    </w:p>
    <w:p w14:paraId="55EFE308" w14:textId="77777777" w:rsidR="00865B19" w:rsidRPr="00865B19" w:rsidRDefault="00865B19" w:rsidP="00865B19">
      <w:pPr>
        <w:spacing w:after="240"/>
        <w:ind w:left="720"/>
        <w:rPr>
          <w:rFonts w:eastAsia="SimSun"/>
        </w:rPr>
      </w:pPr>
      <w:r w:rsidRPr="00865B19">
        <w:rPr>
          <w:rFonts w:eastAsia="SimSun"/>
        </w:rPr>
        <w:t>(c)</w:t>
      </w:r>
      <w:r w:rsidRPr="00865B19">
        <w:rPr>
          <w:rFonts w:eastAsia="SimSun"/>
        </w:rPr>
        <w:tab/>
        <w:t>Section 4.6.3, Settlement for PTP Obligations Bought in DAM;</w:t>
      </w:r>
    </w:p>
    <w:p w14:paraId="6EE58132" w14:textId="77777777" w:rsidR="00865B19" w:rsidRPr="00865B19" w:rsidRDefault="00865B19" w:rsidP="00865B19">
      <w:pPr>
        <w:spacing w:after="240"/>
        <w:ind w:left="720"/>
        <w:rPr>
          <w:rFonts w:eastAsia="SimSun"/>
        </w:rPr>
      </w:pPr>
      <w:r w:rsidRPr="00865B19">
        <w:rPr>
          <w:rFonts w:eastAsia="SimSun"/>
        </w:rPr>
        <w:t>(d)</w:t>
      </w:r>
      <w:r w:rsidRPr="00865B19">
        <w:rPr>
          <w:rFonts w:eastAsia="SimSun"/>
        </w:rPr>
        <w:tab/>
        <w:t>Section 4.6.4.1.1, Regulation Up Service Payment;</w:t>
      </w:r>
    </w:p>
    <w:p w14:paraId="759A4C74" w14:textId="77777777" w:rsidR="00865B19" w:rsidRPr="00865B19" w:rsidRDefault="00865B19" w:rsidP="00865B19">
      <w:pPr>
        <w:spacing w:after="240"/>
        <w:ind w:left="720"/>
        <w:rPr>
          <w:rFonts w:eastAsia="SimSun"/>
        </w:rPr>
      </w:pPr>
      <w:r w:rsidRPr="00865B19">
        <w:rPr>
          <w:rFonts w:eastAsia="SimSun"/>
        </w:rPr>
        <w:t>(e)</w:t>
      </w:r>
      <w:r w:rsidRPr="00865B19">
        <w:rPr>
          <w:rFonts w:eastAsia="SimSun"/>
        </w:rPr>
        <w:tab/>
        <w:t>Section 4.6.4.1.2, Regulation Down Service Payment;</w:t>
      </w:r>
    </w:p>
    <w:p w14:paraId="3B73F08F" w14:textId="77777777" w:rsidR="00865B19" w:rsidRPr="00865B19" w:rsidRDefault="00865B19" w:rsidP="00865B19">
      <w:pPr>
        <w:spacing w:after="240"/>
        <w:ind w:left="720"/>
        <w:rPr>
          <w:rFonts w:eastAsia="SimSun"/>
        </w:rPr>
      </w:pPr>
      <w:r w:rsidRPr="00865B19">
        <w:rPr>
          <w:rFonts w:eastAsia="SimSun"/>
        </w:rPr>
        <w:t>(f)</w:t>
      </w:r>
      <w:r w:rsidRPr="00865B19">
        <w:rPr>
          <w:rFonts w:eastAsia="SimSun"/>
        </w:rPr>
        <w:tab/>
        <w:t xml:space="preserve">Section 4.6.4.1.3, Responsive Reserve </w:t>
      </w:r>
      <w:del w:id="2479" w:author="ERCOT" w:date="2024-02-29T21:11:00Z">
        <w:r w:rsidRPr="00865B19" w:rsidDel="3A7BA4E8">
          <w:rPr>
            <w:rFonts w:eastAsia="SimSun"/>
          </w:rPr>
          <w:delText>Service</w:delText>
        </w:r>
      </w:del>
      <w:r w:rsidRPr="00865B19">
        <w:rPr>
          <w:rFonts w:eastAsia="SimSun"/>
        </w:rPr>
        <w:t xml:space="preserve"> Payment;</w:t>
      </w:r>
    </w:p>
    <w:p w14:paraId="69E05F82" w14:textId="77777777" w:rsidR="00865B19" w:rsidRPr="00865B19" w:rsidRDefault="00865B19" w:rsidP="00865B19">
      <w:pPr>
        <w:spacing w:after="240"/>
        <w:ind w:left="720"/>
        <w:rPr>
          <w:rFonts w:eastAsia="SimSun"/>
        </w:rPr>
      </w:pPr>
      <w:r w:rsidRPr="00865B19">
        <w:rPr>
          <w:rFonts w:eastAsia="SimSun"/>
        </w:rPr>
        <w:t>(g)</w:t>
      </w:r>
      <w:r w:rsidRPr="00865B19">
        <w:rPr>
          <w:rFonts w:eastAsia="SimSun"/>
        </w:rPr>
        <w:tab/>
        <w:t>Section 4.6.4.1.4, Non-Spinning Reserve Service Payment;</w:t>
      </w:r>
    </w:p>
    <w:p w14:paraId="5FBCFBF4" w14:textId="77777777" w:rsidR="00865B19" w:rsidRPr="00865B19" w:rsidRDefault="00865B19" w:rsidP="00865B19">
      <w:pPr>
        <w:spacing w:after="240"/>
        <w:ind w:left="720"/>
        <w:rPr>
          <w:ins w:id="2480" w:author="ERCOT" w:date="2024-02-29T21:08:00Z"/>
          <w:rFonts w:eastAsia="SimSun"/>
        </w:rPr>
      </w:pPr>
      <w:r w:rsidRPr="00865B19">
        <w:rPr>
          <w:rFonts w:eastAsia="SimSun"/>
        </w:rPr>
        <w:t>(h)</w:t>
      </w:r>
      <w:r w:rsidRPr="00865B19">
        <w:rPr>
          <w:rFonts w:eastAsia="SimSun"/>
        </w:rPr>
        <w:tab/>
        <w:t>Section 4.6.4.1.5, ERCOT Contingency Reserve Service Payment;</w:t>
      </w:r>
    </w:p>
    <w:p w14:paraId="701AB7E6" w14:textId="77777777" w:rsidR="00865B19" w:rsidRPr="00865B19" w:rsidRDefault="00865B19" w:rsidP="00865B19">
      <w:pPr>
        <w:spacing w:after="240"/>
        <w:ind w:left="720"/>
        <w:rPr>
          <w:rFonts w:eastAsia="SimSun"/>
        </w:rPr>
      </w:pPr>
      <w:ins w:id="2481" w:author="ERCOT" w:date="2024-02-29T21:08:00Z">
        <w:r w:rsidRPr="00865B19">
          <w:rPr>
            <w:rFonts w:eastAsia="SimSun"/>
          </w:rPr>
          <w:t>(i)</w:t>
        </w:r>
        <w:r w:rsidRPr="00865B19">
          <w:rPr>
            <w:rFonts w:eastAsia="SimSun"/>
          </w:rPr>
          <w:tab/>
          <w:t>Section 4.6.4.1.6, Dispatchable Reliability Reserve Service Payment;</w:t>
        </w:r>
      </w:ins>
    </w:p>
    <w:p w14:paraId="4C0DE0D9" w14:textId="77777777" w:rsidR="00865B19" w:rsidRPr="00865B19" w:rsidRDefault="00865B19" w:rsidP="00865B19">
      <w:pPr>
        <w:spacing w:after="240"/>
        <w:ind w:left="720"/>
        <w:rPr>
          <w:rFonts w:eastAsia="SimSun"/>
        </w:rPr>
      </w:pPr>
      <w:r w:rsidRPr="00865B19">
        <w:rPr>
          <w:rFonts w:eastAsia="SimSun"/>
        </w:rPr>
        <w:t>(</w:t>
      </w:r>
      <w:del w:id="2482" w:author="ERCOT" w:date="2024-02-29T21:08:00Z">
        <w:r w:rsidRPr="00865B19" w:rsidDel="3A7BA4E8">
          <w:rPr>
            <w:rFonts w:eastAsia="SimSun"/>
          </w:rPr>
          <w:delText>i</w:delText>
        </w:r>
      </w:del>
      <w:ins w:id="2483" w:author="ERCOT" w:date="2024-02-29T21:08:00Z">
        <w:r w:rsidRPr="00865B19">
          <w:rPr>
            <w:rFonts w:eastAsia="SimSun"/>
          </w:rPr>
          <w:t>j</w:t>
        </w:r>
      </w:ins>
      <w:r w:rsidRPr="00865B19">
        <w:rPr>
          <w:rFonts w:eastAsia="SimSun"/>
        </w:rPr>
        <w:t>)</w:t>
      </w:r>
      <w:r w:rsidRPr="00865B19">
        <w:rPr>
          <w:rFonts w:eastAsia="SimSun"/>
        </w:rPr>
        <w:tab/>
        <w:t>Section 4.6.4.2.1, Regulation Up Service Charge;</w:t>
      </w:r>
    </w:p>
    <w:p w14:paraId="4B77CD0F" w14:textId="77777777" w:rsidR="00865B19" w:rsidRPr="00865B19" w:rsidRDefault="00865B19" w:rsidP="00865B19">
      <w:pPr>
        <w:spacing w:after="240"/>
        <w:ind w:left="720"/>
        <w:rPr>
          <w:rFonts w:eastAsia="SimSun"/>
        </w:rPr>
      </w:pPr>
      <w:r w:rsidRPr="00865B19">
        <w:rPr>
          <w:rFonts w:eastAsia="SimSun"/>
        </w:rPr>
        <w:t>(</w:t>
      </w:r>
      <w:del w:id="2484" w:author="ERCOT" w:date="2024-02-29T21:09:00Z">
        <w:r w:rsidRPr="00865B19" w:rsidDel="3A7BA4E8">
          <w:rPr>
            <w:rFonts w:eastAsia="SimSun"/>
          </w:rPr>
          <w:delText>j</w:delText>
        </w:r>
      </w:del>
      <w:ins w:id="2485" w:author="ERCOT" w:date="2024-02-29T21:09:00Z">
        <w:r w:rsidRPr="00865B19">
          <w:rPr>
            <w:rFonts w:eastAsia="SimSun"/>
          </w:rPr>
          <w:t>k</w:t>
        </w:r>
      </w:ins>
      <w:r w:rsidRPr="00865B19">
        <w:rPr>
          <w:rFonts w:eastAsia="SimSun"/>
        </w:rPr>
        <w:t>)</w:t>
      </w:r>
      <w:r w:rsidRPr="00865B19">
        <w:rPr>
          <w:rFonts w:eastAsia="SimSun"/>
        </w:rPr>
        <w:tab/>
        <w:t>Section 4.6.4.2.2, Regulation Down Service Charge;</w:t>
      </w:r>
    </w:p>
    <w:p w14:paraId="4E028553" w14:textId="77777777" w:rsidR="00865B19" w:rsidRPr="00865B19" w:rsidRDefault="00865B19" w:rsidP="00865B19">
      <w:pPr>
        <w:spacing w:after="240"/>
        <w:ind w:left="720"/>
        <w:rPr>
          <w:rFonts w:eastAsia="SimSun"/>
        </w:rPr>
      </w:pPr>
      <w:r w:rsidRPr="00865B19">
        <w:rPr>
          <w:rFonts w:eastAsia="SimSun"/>
        </w:rPr>
        <w:lastRenderedPageBreak/>
        <w:t>(</w:t>
      </w:r>
      <w:del w:id="2486" w:author="ERCOT" w:date="2024-02-29T21:09:00Z">
        <w:r w:rsidRPr="00865B19" w:rsidDel="3A7BA4E8">
          <w:rPr>
            <w:rFonts w:eastAsia="SimSun"/>
          </w:rPr>
          <w:delText>k</w:delText>
        </w:r>
      </w:del>
      <w:ins w:id="2487" w:author="ERCOT" w:date="2024-02-29T21:09:00Z">
        <w:r w:rsidRPr="00865B19">
          <w:rPr>
            <w:rFonts w:eastAsia="SimSun"/>
          </w:rPr>
          <w:t>l</w:t>
        </w:r>
      </w:ins>
      <w:r w:rsidRPr="00865B19">
        <w:rPr>
          <w:rFonts w:eastAsia="SimSun"/>
        </w:rPr>
        <w:t>)</w:t>
      </w:r>
      <w:r w:rsidRPr="00865B19">
        <w:rPr>
          <w:rFonts w:eastAsia="SimSun"/>
        </w:rPr>
        <w:tab/>
        <w:t>Section 4.6.4.2.3, Responsive Reserve Service Charge;</w:t>
      </w:r>
    </w:p>
    <w:p w14:paraId="51C1A8ED" w14:textId="77777777" w:rsidR="00865B19" w:rsidRPr="00865B19" w:rsidRDefault="00865B19" w:rsidP="00865B19">
      <w:pPr>
        <w:spacing w:after="240"/>
        <w:ind w:left="720"/>
        <w:rPr>
          <w:rFonts w:eastAsia="SimSun"/>
        </w:rPr>
      </w:pPr>
      <w:r w:rsidRPr="00865B19">
        <w:rPr>
          <w:rFonts w:eastAsia="SimSun"/>
        </w:rPr>
        <w:t>(</w:t>
      </w:r>
      <w:del w:id="2488" w:author="ERCOT" w:date="2024-02-29T21:09:00Z">
        <w:r w:rsidRPr="00865B19" w:rsidDel="3A7BA4E8">
          <w:rPr>
            <w:rFonts w:eastAsia="SimSun"/>
          </w:rPr>
          <w:delText>l</w:delText>
        </w:r>
      </w:del>
      <w:ins w:id="2489" w:author="ERCOT" w:date="2024-02-29T21:09:00Z">
        <w:r w:rsidRPr="00865B19">
          <w:rPr>
            <w:rFonts w:eastAsia="SimSun"/>
          </w:rPr>
          <w:t>m</w:t>
        </w:r>
      </w:ins>
      <w:r w:rsidRPr="00865B19">
        <w:rPr>
          <w:rFonts w:eastAsia="SimSun"/>
        </w:rPr>
        <w:t>)</w:t>
      </w:r>
      <w:r w:rsidRPr="00865B19">
        <w:rPr>
          <w:rFonts w:eastAsia="SimSun"/>
        </w:rPr>
        <w:tab/>
        <w:t>Section 4.6.4.2.4, Non-Spinning Reserve Service Charge;</w:t>
      </w:r>
    </w:p>
    <w:p w14:paraId="0D7A7BE5" w14:textId="77777777" w:rsidR="00865B19" w:rsidRPr="00865B19" w:rsidRDefault="00865B19" w:rsidP="00865B19">
      <w:pPr>
        <w:spacing w:after="240"/>
        <w:ind w:left="720"/>
        <w:rPr>
          <w:rFonts w:eastAsia="SimSun"/>
        </w:rPr>
      </w:pPr>
      <w:r w:rsidRPr="00865B19">
        <w:rPr>
          <w:rFonts w:eastAsia="SimSun"/>
        </w:rPr>
        <w:t>(</w:t>
      </w:r>
      <w:del w:id="2490" w:author="ERCOT" w:date="2024-02-29T21:09:00Z">
        <w:r w:rsidRPr="00865B19" w:rsidDel="3A7BA4E8">
          <w:rPr>
            <w:rFonts w:eastAsia="SimSun"/>
          </w:rPr>
          <w:delText>m</w:delText>
        </w:r>
      </w:del>
      <w:ins w:id="2491" w:author="ERCOT" w:date="2024-02-29T21:09:00Z">
        <w:r w:rsidRPr="00865B19">
          <w:rPr>
            <w:rFonts w:eastAsia="SimSun"/>
          </w:rPr>
          <w:t>n</w:t>
        </w:r>
      </w:ins>
      <w:r w:rsidRPr="00865B19">
        <w:rPr>
          <w:rFonts w:eastAsia="SimSun"/>
        </w:rPr>
        <w:t>)</w:t>
      </w:r>
      <w:r w:rsidRPr="00865B19">
        <w:rPr>
          <w:rFonts w:eastAsia="SimSun"/>
        </w:rPr>
        <w:tab/>
        <w:t>Section 4.6.4.2.5, ERCOT Contingency Reserve Service Charge;</w:t>
      </w:r>
    </w:p>
    <w:p w14:paraId="2EEFB3F8" w14:textId="77777777" w:rsidR="00865B19" w:rsidRPr="00865B19" w:rsidRDefault="00865B19" w:rsidP="00865B19">
      <w:pPr>
        <w:spacing w:after="240"/>
        <w:ind w:firstLine="720"/>
        <w:rPr>
          <w:ins w:id="2492" w:author="ERCOT" w:date="2024-02-29T21:06:00Z"/>
          <w:rFonts w:eastAsia="SimSun"/>
        </w:rPr>
      </w:pPr>
      <w:ins w:id="2493" w:author="ERCOT" w:date="2024-02-29T21:06:00Z">
        <w:r w:rsidRPr="00865B19">
          <w:rPr>
            <w:rFonts w:eastAsia="SimSun"/>
          </w:rPr>
          <w:t>(</w:t>
        </w:r>
      </w:ins>
      <w:ins w:id="2494" w:author="ERCOT" w:date="2024-02-29T21:09:00Z">
        <w:r w:rsidRPr="00865B19">
          <w:rPr>
            <w:rFonts w:eastAsia="SimSun"/>
          </w:rPr>
          <w:t>o</w:t>
        </w:r>
      </w:ins>
      <w:ins w:id="2495" w:author="ERCOT" w:date="2024-02-29T21:06:00Z">
        <w:r w:rsidRPr="00865B19">
          <w:rPr>
            <w:rFonts w:eastAsia="SimSun"/>
          </w:rPr>
          <w:t>)</w:t>
        </w:r>
      </w:ins>
      <w:ins w:id="2496" w:author="ERCOT" w:date="2024-02-29T21:17:00Z">
        <w:r w:rsidRPr="00865B19">
          <w:rPr>
            <w:rFonts w:eastAsia="SimSun"/>
          </w:rPr>
          <w:tab/>
        </w:r>
      </w:ins>
      <w:ins w:id="2497" w:author="ERCOT" w:date="2024-02-29T21:06:00Z">
        <w:r w:rsidRPr="00865B19">
          <w:rPr>
            <w:rFonts w:eastAsia="SimSun"/>
          </w:rPr>
          <w:t xml:space="preserve">Section 4.6.4.2.6 Dispatchable Reliability Reserve Service </w:t>
        </w:r>
      </w:ins>
      <w:ins w:id="2498" w:author="ERCOT" w:date="2024-02-29T21:12:00Z">
        <w:r w:rsidRPr="00865B19">
          <w:rPr>
            <w:rFonts w:eastAsia="SimSun"/>
          </w:rPr>
          <w:t>Charge</w:t>
        </w:r>
      </w:ins>
      <w:ins w:id="2499" w:author="ERCOT" w:date="2024-02-29T21:06:00Z">
        <w:r w:rsidRPr="00865B19">
          <w:rPr>
            <w:rFonts w:eastAsia="SimSun"/>
          </w:rPr>
          <w:t>;</w:t>
        </w:r>
      </w:ins>
    </w:p>
    <w:p w14:paraId="3CD7F847" w14:textId="77777777" w:rsidR="00865B19" w:rsidRPr="00865B19" w:rsidRDefault="00865B19" w:rsidP="00865B19">
      <w:pPr>
        <w:spacing w:after="240"/>
        <w:ind w:left="720"/>
        <w:rPr>
          <w:rFonts w:eastAsia="SimSun"/>
        </w:rPr>
      </w:pPr>
      <w:r w:rsidRPr="00865B19">
        <w:rPr>
          <w:rFonts w:eastAsia="SimSun"/>
        </w:rPr>
        <w:t>(</w:t>
      </w:r>
      <w:del w:id="2500" w:author="ERCOT" w:date="2024-02-29T21:06:00Z">
        <w:r w:rsidRPr="00865B19" w:rsidDel="3A7BA4E8">
          <w:rPr>
            <w:rFonts w:eastAsia="SimSun"/>
          </w:rPr>
          <w:delText>n</w:delText>
        </w:r>
      </w:del>
      <w:ins w:id="2501" w:author="ERCOT" w:date="2024-02-29T21:09:00Z">
        <w:r w:rsidRPr="00865B19">
          <w:rPr>
            <w:rFonts w:eastAsia="SimSun"/>
          </w:rPr>
          <w:t>p</w:t>
        </w:r>
      </w:ins>
      <w:r w:rsidRPr="00865B19">
        <w:rPr>
          <w:rFonts w:eastAsia="SimSun"/>
        </w:rPr>
        <w:t>)</w:t>
      </w:r>
      <w:r w:rsidRPr="00865B19">
        <w:rPr>
          <w:rFonts w:eastAsia="SimSun"/>
        </w:rPr>
        <w:tab/>
        <w:t>Section 7.9.1.1, Payments and Charges for PTP Obligations Settled in DAM;</w:t>
      </w:r>
    </w:p>
    <w:p w14:paraId="445C84B3" w14:textId="77777777" w:rsidR="00865B19" w:rsidRPr="00865B19" w:rsidRDefault="00865B19" w:rsidP="00865B19">
      <w:pPr>
        <w:spacing w:after="240"/>
        <w:ind w:left="720"/>
        <w:rPr>
          <w:rFonts w:eastAsia="SimSun"/>
        </w:rPr>
      </w:pPr>
      <w:r w:rsidRPr="00865B19">
        <w:rPr>
          <w:rFonts w:eastAsia="SimSun"/>
        </w:rPr>
        <w:t>(</w:t>
      </w:r>
      <w:del w:id="2502" w:author="ERCOT" w:date="2024-02-29T21:06:00Z">
        <w:r w:rsidRPr="00865B19" w:rsidDel="3A7BA4E8">
          <w:rPr>
            <w:rFonts w:eastAsia="SimSun"/>
          </w:rPr>
          <w:delText>o</w:delText>
        </w:r>
      </w:del>
      <w:ins w:id="2503" w:author="ERCOT" w:date="2024-02-29T21:09:00Z">
        <w:r w:rsidRPr="00865B19">
          <w:rPr>
            <w:rFonts w:eastAsia="SimSun"/>
          </w:rPr>
          <w:t>q</w:t>
        </w:r>
      </w:ins>
      <w:r w:rsidRPr="00865B19">
        <w:rPr>
          <w:rFonts w:eastAsia="SimSun"/>
        </w:rPr>
        <w:t>)</w:t>
      </w:r>
      <w:r w:rsidRPr="00865B19">
        <w:rPr>
          <w:rFonts w:eastAsia="SimSun"/>
        </w:rPr>
        <w:tab/>
        <w:t>Section 7.9.1.2, Payments for PTP Options Settled in DAM;</w:t>
      </w:r>
    </w:p>
    <w:p w14:paraId="2C5B96C1" w14:textId="77777777" w:rsidR="00865B19" w:rsidRPr="00865B19" w:rsidRDefault="00865B19" w:rsidP="00865B19">
      <w:pPr>
        <w:spacing w:after="240"/>
        <w:ind w:left="1440" w:hanging="720"/>
        <w:rPr>
          <w:rFonts w:eastAsia="SimSun"/>
        </w:rPr>
      </w:pPr>
      <w:r w:rsidRPr="00865B19">
        <w:rPr>
          <w:rFonts w:eastAsia="SimSun"/>
        </w:rPr>
        <w:t>(</w:t>
      </w:r>
      <w:del w:id="2504" w:author="ERCOT" w:date="2024-02-29T21:06:00Z">
        <w:r w:rsidRPr="00865B19" w:rsidDel="4F68D095">
          <w:rPr>
            <w:rFonts w:eastAsia="SimSun"/>
          </w:rPr>
          <w:delText>p</w:delText>
        </w:r>
      </w:del>
      <w:ins w:id="2505" w:author="ERCOT" w:date="2024-02-29T21:09:00Z">
        <w:r w:rsidRPr="00865B19">
          <w:rPr>
            <w:rFonts w:eastAsia="SimSun"/>
          </w:rPr>
          <w:t>r</w:t>
        </w:r>
      </w:ins>
      <w:r w:rsidRPr="00865B19">
        <w:rPr>
          <w:rFonts w:eastAsia="SimSun"/>
        </w:rPr>
        <w:t>)</w:t>
      </w:r>
      <w:r w:rsidRPr="00865B19">
        <w:rPr>
          <w:rFonts w:eastAsia="SimSun"/>
        </w:rPr>
        <w:tab/>
        <w:t>Section 7.9.1.5, Payments and Charges for PTP Obligations with Refund Settled in DAM; and</w:t>
      </w:r>
    </w:p>
    <w:p w14:paraId="50B327C7" w14:textId="77777777" w:rsidR="00865B19" w:rsidRPr="00865B19" w:rsidRDefault="00865B19" w:rsidP="00865B19">
      <w:pPr>
        <w:spacing w:after="240"/>
        <w:ind w:left="720"/>
        <w:rPr>
          <w:rFonts w:eastAsia="SimSun"/>
        </w:rPr>
      </w:pPr>
      <w:r w:rsidRPr="00865B19">
        <w:rPr>
          <w:rFonts w:eastAsia="SimSun"/>
        </w:rPr>
        <w:t>(</w:t>
      </w:r>
      <w:del w:id="2506" w:author="ERCOT" w:date="2024-02-29T21:06:00Z">
        <w:r w:rsidRPr="00865B19" w:rsidDel="3A7BA4E8">
          <w:rPr>
            <w:rFonts w:eastAsia="SimSun"/>
          </w:rPr>
          <w:delText>q</w:delText>
        </w:r>
      </w:del>
      <w:ins w:id="2507" w:author="ERCOT" w:date="2024-02-29T21:09:00Z">
        <w:r w:rsidRPr="00865B19">
          <w:rPr>
            <w:rFonts w:eastAsia="SimSun"/>
          </w:rPr>
          <w:t>s</w:t>
        </w:r>
      </w:ins>
      <w:r w:rsidRPr="00865B19">
        <w:rPr>
          <w:rFonts w:eastAsia="SimSun"/>
        </w:rPr>
        <w:t>)</w:t>
      </w:r>
      <w:r w:rsidRPr="00865B19">
        <w:rPr>
          <w:rFonts w:eastAsia="SimSun"/>
        </w:rPr>
        <w:tab/>
        <w:t>Section 7.9.1.6, Payments for PTP Options with Refund Settled in DAM.</w:t>
      </w:r>
    </w:p>
    <w:p w14:paraId="0409E9F1" w14:textId="77777777" w:rsidR="00152993" w:rsidRPr="00350C00" w:rsidRDefault="00152993">
      <w:pPr>
        <w:pStyle w:val="BodyText"/>
        <w:rPr>
          <w:rFonts w:ascii="Arial" w:hAnsi="Arial" w:cs="Arial"/>
          <w:b/>
          <w:color w:val="FF0000"/>
        </w:rPr>
      </w:pPr>
    </w:p>
    <w:p w14:paraId="0B608491" w14:textId="77777777" w:rsidR="00152993" w:rsidRDefault="00152993">
      <w:pPr>
        <w:pStyle w:val="BodyText"/>
      </w:pPr>
    </w:p>
    <w:sectPr w:rsidR="00152993" w:rsidSect="0074209E">
      <w:headerReference w:type="default" r:id="rId46"/>
      <w:footerReference w:type="defaul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40504" w14:textId="77777777" w:rsidR="00F92058" w:rsidRDefault="00F92058">
      <w:r>
        <w:separator/>
      </w:r>
    </w:p>
  </w:endnote>
  <w:endnote w:type="continuationSeparator" w:id="0">
    <w:p w14:paraId="681E38EB" w14:textId="77777777" w:rsidR="00F92058" w:rsidRDefault="00F9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3C99" w14:textId="0ECCBBA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D6874">
      <w:rPr>
        <w:rFonts w:ascii="Arial" w:hAnsi="Arial"/>
        <w:noProof/>
        <w:sz w:val="18"/>
      </w:rPr>
      <w:t>1235NPRR-1</w:t>
    </w:r>
    <w:r w:rsidR="00E24BDE">
      <w:rPr>
        <w:rFonts w:ascii="Arial" w:hAnsi="Arial"/>
        <w:noProof/>
        <w:sz w:val="18"/>
      </w:rPr>
      <w:t>9</w:t>
    </w:r>
    <w:r w:rsidR="002D6874">
      <w:rPr>
        <w:rFonts w:ascii="Arial" w:hAnsi="Arial"/>
        <w:noProof/>
        <w:sz w:val="18"/>
      </w:rPr>
      <w:t xml:space="preserve"> Luminant Comments </w:t>
    </w:r>
    <w:r w:rsidR="00E24BDE">
      <w:rPr>
        <w:rFonts w:ascii="Arial" w:hAnsi="Arial"/>
        <w:noProof/>
        <w:sz w:val="18"/>
      </w:rPr>
      <w:t>1113</w:t>
    </w:r>
    <w:r w:rsidR="002D6874">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9E28E7A" w14:textId="486788A5" w:rsidR="00EE6681" w:rsidRDefault="001E564D"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6A63" w14:textId="77777777" w:rsidR="00F92058" w:rsidRDefault="00F92058">
      <w:r>
        <w:separator/>
      </w:r>
    </w:p>
  </w:footnote>
  <w:footnote w:type="continuationSeparator" w:id="0">
    <w:p w14:paraId="79352776" w14:textId="77777777" w:rsidR="00F92058" w:rsidRDefault="00F92058">
      <w:r>
        <w:continuationSeparator/>
      </w:r>
    </w:p>
  </w:footnote>
  <w:footnote w:id="1">
    <w:p w14:paraId="2103C05D" w14:textId="77777777" w:rsidR="00E24BDE" w:rsidRDefault="00E24BDE" w:rsidP="00E24BDE">
      <w:pPr>
        <w:pStyle w:val="FootnoteText"/>
      </w:pPr>
      <w:r>
        <w:rPr>
          <w:rStyle w:val="FootnoteReference"/>
        </w:rPr>
        <w:footnoteRef/>
      </w:r>
      <w:r>
        <w:t xml:space="preserve"> PURA </w:t>
      </w:r>
      <w:r w:rsidRPr="00590681">
        <w:t>§</w:t>
      </w:r>
      <w:r>
        <w:t xml:space="preserve"> 39.159 (“Power Region Reliability and Dispatchable Generation”). Subsection (a) defines “a generation facility [is] non-dispatchable </w:t>
      </w:r>
      <w:r w:rsidRPr="00390183">
        <w:t>if the facility's output is controlled primarily by forces outside of human control</w:t>
      </w:r>
      <w:r>
        <w:t>.”).</w:t>
      </w:r>
    </w:p>
  </w:footnote>
  <w:footnote w:id="2">
    <w:p w14:paraId="27F778B1" w14:textId="77777777" w:rsidR="00E24BDE" w:rsidRDefault="00E24BDE" w:rsidP="00E24BDE">
      <w:pPr>
        <w:pStyle w:val="FootnoteText"/>
      </w:pPr>
      <w:r>
        <w:rPr>
          <w:rStyle w:val="FootnoteReference"/>
        </w:rPr>
        <w:footnoteRef/>
      </w:r>
      <w:r>
        <w:t xml:space="preserve"> For a simplified example, consider a hypothetical DRRS Plan of 100 MW </w:t>
      </w:r>
      <w:proofErr w:type="gramStart"/>
      <w:r>
        <w:t>in a given</w:t>
      </w:r>
      <w:proofErr w:type="gramEnd"/>
      <w:r>
        <w:t xml:space="preserve"> hour. ERCOT’s original proposal of a flat $150/MWh ASDC for DRRS would imply a maximum DRRS market value of 100 MW x $149.99/MWh = $14,999. Under ERCOT’s sloped DRRS ASDC proposal, the maximum DRRS market value would be significantly reduced to 50 MW x $75/MWh = $3,750. The maximum DRRS market value under Luminant’s proposed ASDC would vary with gas prices, but assuming $3.50/MMBtu would be 55 MW x $262.50/MWh = $14,438 – still materially lower than ERCOT’s original proposal but providing better balance overall. Note that nothing precludes DRRS clearing at $0 or another price point that is materially lower than the ASDC limit.</w:t>
      </w:r>
    </w:p>
  </w:footnote>
  <w:footnote w:id="3">
    <w:p w14:paraId="40F23FDB" w14:textId="77777777" w:rsidR="001E564D" w:rsidRPr="00244C23" w:rsidRDefault="001E564D" w:rsidP="001E564D">
      <w:pPr>
        <w:pStyle w:val="FootnoteText"/>
        <w:rPr>
          <w:ins w:id="5" w:author="Luminant 092324" w:date="2024-09-23T15:32:00Z"/>
          <w:lang w:val="pt-BR"/>
        </w:rPr>
      </w:pPr>
      <w:ins w:id="6" w:author="Luminant 092324" w:date="2024-09-23T15:32:00Z">
        <w:r>
          <w:rPr>
            <w:rStyle w:val="FootnoteReference"/>
          </w:rPr>
          <w:footnoteRef/>
        </w:r>
        <w:r w:rsidRPr="00244C23">
          <w:rPr>
            <w:lang w:val="pt-BR"/>
          </w:rPr>
          <w:t xml:space="preserve"> </w:t>
        </w:r>
        <w:r w:rsidRPr="00244C23">
          <w:rPr>
            <w:lang w:val="pt-BR"/>
          </w:rPr>
          <w:t>PURA § 39.159(d)(1)</w:t>
        </w:r>
      </w:ins>
    </w:p>
  </w:footnote>
  <w:footnote w:id="4">
    <w:p w14:paraId="28889837" w14:textId="77777777" w:rsidR="001E564D" w:rsidRPr="008F1610" w:rsidRDefault="001E564D" w:rsidP="001E564D">
      <w:pPr>
        <w:pStyle w:val="FootnoteText"/>
        <w:rPr>
          <w:ins w:id="9" w:author="Luminant 092324" w:date="2024-09-23T15:32:00Z"/>
          <w:lang w:val="pt-BR"/>
        </w:rPr>
      </w:pPr>
      <w:ins w:id="10" w:author="Luminant 092324" w:date="2024-09-23T15:32:00Z">
        <w:r>
          <w:rPr>
            <w:rStyle w:val="FootnoteReference"/>
          </w:rPr>
          <w:footnoteRef/>
        </w:r>
        <w:r w:rsidRPr="008F1610">
          <w:rPr>
            <w:lang w:val="pt-BR"/>
          </w:rPr>
          <w:t xml:space="preserve"> </w:t>
        </w:r>
        <w:r w:rsidRPr="008F1610">
          <w:rPr>
            <w:lang w:val="pt-BR"/>
          </w:rPr>
          <w:t xml:space="preserve">PURA </w:t>
        </w:r>
        <w:r w:rsidRPr="008F1610">
          <w:rPr>
            <w:lang w:val="pt-BR"/>
          </w:rPr>
          <w:t>§ 39.159(d)(2)(A)</w:t>
        </w:r>
      </w:ins>
    </w:p>
  </w:footnote>
  <w:footnote w:id="5">
    <w:p w14:paraId="1B443FCA" w14:textId="77777777" w:rsidR="001E564D" w:rsidRPr="008F1610" w:rsidRDefault="001E564D" w:rsidP="001E564D">
      <w:pPr>
        <w:pStyle w:val="FootnoteText"/>
        <w:rPr>
          <w:ins w:id="11" w:author="Luminant 092324" w:date="2024-09-23T15:32:00Z"/>
          <w:lang w:val="pt-BR"/>
        </w:rPr>
      </w:pPr>
      <w:ins w:id="12" w:author="Luminant 092324" w:date="2024-09-23T15:32:00Z">
        <w:r>
          <w:rPr>
            <w:rStyle w:val="FootnoteReference"/>
          </w:rPr>
          <w:footnoteRef/>
        </w:r>
        <w:r w:rsidRPr="008F1610">
          <w:rPr>
            <w:lang w:val="pt-BR"/>
          </w:rPr>
          <w:t xml:space="preserve"> </w:t>
        </w:r>
        <w:r w:rsidRPr="008F1610">
          <w:rPr>
            <w:lang w:val="pt-BR"/>
          </w:rPr>
          <w:t xml:space="preserve">PURA </w:t>
        </w:r>
        <w:r w:rsidRPr="008F1610">
          <w:rPr>
            <w:lang w:val="pt-BR"/>
          </w:rPr>
          <w:t>§ 39.159(e)</w:t>
        </w:r>
      </w:ins>
    </w:p>
  </w:footnote>
  <w:footnote w:id="6">
    <w:p w14:paraId="244FD8A3" w14:textId="77777777" w:rsidR="001E564D" w:rsidRPr="008F1610" w:rsidRDefault="001E564D" w:rsidP="001E564D">
      <w:pPr>
        <w:pStyle w:val="FootnoteText"/>
        <w:rPr>
          <w:ins w:id="13" w:author="Luminant 092324" w:date="2024-09-23T15:32:00Z"/>
          <w:lang w:val="pt-BR"/>
        </w:rPr>
      </w:pPr>
      <w:ins w:id="14" w:author="Luminant 092324" w:date="2024-09-23T15:32:00Z">
        <w:r>
          <w:rPr>
            <w:rStyle w:val="FootnoteReference"/>
          </w:rPr>
          <w:footnoteRef/>
        </w:r>
        <w:r w:rsidRPr="008F1610">
          <w:rPr>
            <w:lang w:val="pt-BR"/>
          </w:rPr>
          <w:t xml:space="preserve"> </w:t>
        </w:r>
        <w:r w:rsidRPr="008F1610">
          <w:rPr>
            <w:lang w:val="pt-BR"/>
          </w:rPr>
          <w:t xml:space="preserve">PURA </w:t>
        </w:r>
        <w:r w:rsidRPr="008F1610">
          <w:rPr>
            <w:lang w:val="pt-BR"/>
          </w:rPr>
          <w:t>§ 39.159(d)(2)(B)</w:t>
        </w:r>
      </w:ins>
    </w:p>
  </w:footnote>
  <w:footnote w:id="7">
    <w:p w14:paraId="2636BE28" w14:textId="77777777" w:rsidR="001E564D" w:rsidRPr="008F1610" w:rsidRDefault="001E564D" w:rsidP="001E564D">
      <w:pPr>
        <w:pStyle w:val="FootnoteText"/>
        <w:rPr>
          <w:ins w:id="15" w:author="Luminant 092324" w:date="2024-09-23T15:32:00Z"/>
          <w:lang w:val="pt-BR"/>
        </w:rPr>
      </w:pPr>
      <w:ins w:id="16" w:author="Luminant 092324" w:date="2024-09-23T15:32:00Z">
        <w:r>
          <w:rPr>
            <w:rStyle w:val="FootnoteReference"/>
          </w:rPr>
          <w:footnoteRef/>
        </w:r>
        <w:r w:rsidRPr="008F1610">
          <w:rPr>
            <w:lang w:val="pt-BR"/>
          </w:rPr>
          <w:t xml:space="preserve"> </w:t>
        </w:r>
        <w:r w:rsidRPr="008F1610">
          <w:rPr>
            <w:lang w:val="pt-BR"/>
          </w:rPr>
          <w:t xml:space="preserve">PURA </w:t>
        </w:r>
        <w:r w:rsidRPr="008F1610">
          <w:rPr>
            <w:lang w:val="pt-BR"/>
          </w:rPr>
          <w:t>§ 39.159(d)(2)(C)</w:t>
        </w:r>
      </w:ins>
    </w:p>
  </w:footnote>
  <w:footnote w:id="8">
    <w:p w14:paraId="1D29CF50" w14:textId="77777777" w:rsidR="001E564D" w:rsidRPr="008F1610" w:rsidRDefault="001E564D" w:rsidP="001E564D">
      <w:pPr>
        <w:pStyle w:val="FootnoteText"/>
        <w:rPr>
          <w:ins w:id="19" w:author="Luminant 092324" w:date="2024-09-23T15:32:00Z"/>
          <w:lang w:val="pt-BR"/>
        </w:rPr>
      </w:pPr>
      <w:ins w:id="20" w:author="Luminant 092324" w:date="2024-09-23T15:32:00Z">
        <w:r>
          <w:rPr>
            <w:rStyle w:val="FootnoteReference"/>
          </w:rPr>
          <w:footnoteRef/>
        </w:r>
        <w:r w:rsidRPr="008F1610">
          <w:rPr>
            <w:lang w:val="pt-BR"/>
          </w:rPr>
          <w:t xml:space="preserve"> </w:t>
        </w:r>
        <w:r w:rsidRPr="008F1610">
          <w:rPr>
            <w:lang w:val="pt-BR"/>
          </w:rPr>
          <w:t xml:space="preserve">PURA </w:t>
        </w:r>
        <w:r w:rsidRPr="008F1610">
          <w:rPr>
            <w:lang w:val="pt-BR"/>
          </w:rPr>
          <w:t>§ 39.159(d)(3)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D239" w14:textId="77777777" w:rsidR="00EE6681" w:rsidRDefault="00EE6681">
    <w:pPr>
      <w:pStyle w:val="Header"/>
      <w:jc w:val="center"/>
      <w:rPr>
        <w:sz w:val="32"/>
      </w:rPr>
    </w:pPr>
    <w:r>
      <w:rPr>
        <w:sz w:val="32"/>
      </w:rPr>
      <w:t>NPRR Comments</w:t>
    </w:r>
  </w:p>
  <w:p w14:paraId="5697C88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8267BC"/>
    <w:multiLevelType w:val="hybridMultilevel"/>
    <w:tmpl w:val="CD8A9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F24D4A"/>
    <w:multiLevelType w:val="hybridMultilevel"/>
    <w:tmpl w:val="2A1CD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512385">
    <w:abstractNumId w:val="0"/>
  </w:num>
  <w:num w:numId="2" w16cid:durableId="688027286">
    <w:abstractNumId w:val="6"/>
  </w:num>
  <w:num w:numId="3" w16cid:durableId="618685905">
    <w:abstractNumId w:val="1"/>
  </w:num>
  <w:num w:numId="4" w16cid:durableId="1523133274">
    <w:abstractNumId w:val="4"/>
  </w:num>
  <w:num w:numId="5" w16cid:durableId="98918847">
    <w:abstractNumId w:val="2"/>
  </w:num>
  <w:num w:numId="6" w16cid:durableId="1233197510">
    <w:abstractNumId w:val="3"/>
  </w:num>
  <w:num w:numId="7" w16cid:durableId="96603808">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092324">
    <w15:presenceInfo w15:providerId="None" w15:userId="Luminant 092324"/>
  </w15:person>
  <w15:person w15:author="ERCOT">
    <w15:presenceInfo w15:providerId="None" w15:userId="ERCOT"/>
  </w15:person>
  <w15:person w15:author="Luminant 111324">
    <w15:presenceInfo w15:providerId="None" w15:userId="Luminant 111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72E"/>
    <w:rsid w:val="00075A94"/>
    <w:rsid w:val="00132855"/>
    <w:rsid w:val="00143ACC"/>
    <w:rsid w:val="00152993"/>
    <w:rsid w:val="00166BD9"/>
    <w:rsid w:val="00170297"/>
    <w:rsid w:val="001A227D"/>
    <w:rsid w:val="001B4822"/>
    <w:rsid w:val="001E2032"/>
    <w:rsid w:val="001E564D"/>
    <w:rsid w:val="00244C23"/>
    <w:rsid w:val="002B1924"/>
    <w:rsid w:val="002D6874"/>
    <w:rsid w:val="002E2E15"/>
    <w:rsid w:val="003010C0"/>
    <w:rsid w:val="003023FA"/>
    <w:rsid w:val="00332A97"/>
    <w:rsid w:val="00350C00"/>
    <w:rsid w:val="00366113"/>
    <w:rsid w:val="00390183"/>
    <w:rsid w:val="003A7F01"/>
    <w:rsid w:val="003B3C4B"/>
    <w:rsid w:val="003C270C"/>
    <w:rsid w:val="003D0994"/>
    <w:rsid w:val="003F0618"/>
    <w:rsid w:val="0041099C"/>
    <w:rsid w:val="00423824"/>
    <w:rsid w:val="0043567D"/>
    <w:rsid w:val="00457CF9"/>
    <w:rsid w:val="004B7B90"/>
    <w:rsid w:val="004D0A06"/>
    <w:rsid w:val="004E2C19"/>
    <w:rsid w:val="004E61E4"/>
    <w:rsid w:val="00501963"/>
    <w:rsid w:val="005043D1"/>
    <w:rsid w:val="00512C7F"/>
    <w:rsid w:val="00531441"/>
    <w:rsid w:val="0055342D"/>
    <w:rsid w:val="00576BF0"/>
    <w:rsid w:val="005844B8"/>
    <w:rsid w:val="00590681"/>
    <w:rsid w:val="005D06D5"/>
    <w:rsid w:val="005D284C"/>
    <w:rsid w:val="00604512"/>
    <w:rsid w:val="00633E23"/>
    <w:rsid w:val="0064163E"/>
    <w:rsid w:val="006440C2"/>
    <w:rsid w:val="00673B94"/>
    <w:rsid w:val="00680AC6"/>
    <w:rsid w:val="006835D8"/>
    <w:rsid w:val="006C316E"/>
    <w:rsid w:val="006C3343"/>
    <w:rsid w:val="006D0F7C"/>
    <w:rsid w:val="006D2C88"/>
    <w:rsid w:val="007231E6"/>
    <w:rsid w:val="007269C4"/>
    <w:rsid w:val="0074209E"/>
    <w:rsid w:val="00773E91"/>
    <w:rsid w:val="007915CB"/>
    <w:rsid w:val="007E0B0B"/>
    <w:rsid w:val="007F2CA8"/>
    <w:rsid w:val="007F7161"/>
    <w:rsid w:val="0085559E"/>
    <w:rsid w:val="00865B19"/>
    <w:rsid w:val="008951BC"/>
    <w:rsid w:val="00896B1B"/>
    <w:rsid w:val="008C3BC7"/>
    <w:rsid w:val="008E559E"/>
    <w:rsid w:val="00916080"/>
    <w:rsid w:val="00921A68"/>
    <w:rsid w:val="00942978"/>
    <w:rsid w:val="009565FB"/>
    <w:rsid w:val="009D57DD"/>
    <w:rsid w:val="009F3D16"/>
    <w:rsid w:val="00A015C4"/>
    <w:rsid w:val="00A15172"/>
    <w:rsid w:val="00A21759"/>
    <w:rsid w:val="00A4172C"/>
    <w:rsid w:val="00A86AED"/>
    <w:rsid w:val="00A963D1"/>
    <w:rsid w:val="00AA30D3"/>
    <w:rsid w:val="00AC0D49"/>
    <w:rsid w:val="00B5080A"/>
    <w:rsid w:val="00B943AE"/>
    <w:rsid w:val="00BD7258"/>
    <w:rsid w:val="00C0598D"/>
    <w:rsid w:val="00C11956"/>
    <w:rsid w:val="00C52070"/>
    <w:rsid w:val="00C602E5"/>
    <w:rsid w:val="00C748FD"/>
    <w:rsid w:val="00C812E5"/>
    <w:rsid w:val="00CC31D4"/>
    <w:rsid w:val="00D004A4"/>
    <w:rsid w:val="00D13AA0"/>
    <w:rsid w:val="00D4046E"/>
    <w:rsid w:val="00D4362F"/>
    <w:rsid w:val="00D61215"/>
    <w:rsid w:val="00D61EDF"/>
    <w:rsid w:val="00D8715C"/>
    <w:rsid w:val="00D90796"/>
    <w:rsid w:val="00DD4739"/>
    <w:rsid w:val="00DE5F33"/>
    <w:rsid w:val="00E07B54"/>
    <w:rsid w:val="00E11F78"/>
    <w:rsid w:val="00E24BDE"/>
    <w:rsid w:val="00E25341"/>
    <w:rsid w:val="00E621E1"/>
    <w:rsid w:val="00E77F2B"/>
    <w:rsid w:val="00EC55B3"/>
    <w:rsid w:val="00ED63BD"/>
    <w:rsid w:val="00EE3F7B"/>
    <w:rsid w:val="00EE6681"/>
    <w:rsid w:val="00EF2832"/>
    <w:rsid w:val="00F52F6B"/>
    <w:rsid w:val="00F758DE"/>
    <w:rsid w:val="00F92058"/>
    <w:rsid w:val="00F96FB2"/>
    <w:rsid w:val="00FB51D8"/>
    <w:rsid w:val="00FD08E8"/>
    <w:rsid w:val="00FD58E1"/>
    <w:rsid w:val="00FE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4"/>
    <o:shapelayout v:ext="edit">
      <o:idmap v:ext="edit" data="2"/>
    </o:shapelayout>
  </w:shapeDefaults>
  <w:decimalSymbol w:val="."/>
  <w:listSeparator w:val=","/>
  <w14:docId w14:val="2004F3CA"/>
  <w15:chartTrackingRefBased/>
  <w15:docId w15:val="{16018E8E-18B3-4992-A610-77DF5421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UnresolvedMention">
    <w:name w:val="Unresolved Mention"/>
    <w:uiPriority w:val="99"/>
    <w:semiHidden/>
    <w:unhideWhenUsed/>
    <w:rsid w:val="00865B19"/>
    <w:rPr>
      <w:color w:val="605E5C"/>
      <w:shd w:val="clear" w:color="auto" w:fill="E1DFDD"/>
    </w:rPr>
  </w:style>
  <w:style w:type="character" w:customStyle="1" w:styleId="NormalArialChar">
    <w:name w:val="Normal+Arial Char"/>
    <w:link w:val="NormalArial"/>
    <w:rsid w:val="00865B19"/>
    <w:rPr>
      <w:rFonts w:ascii="Arial" w:hAnsi="Arial"/>
      <w:sz w:val="24"/>
      <w:szCs w:val="24"/>
    </w:rPr>
  </w:style>
  <w:style w:type="character" w:customStyle="1" w:styleId="HeaderChar">
    <w:name w:val="Header Char"/>
    <w:link w:val="Header"/>
    <w:rsid w:val="00865B19"/>
    <w:rPr>
      <w:rFonts w:ascii="Arial" w:hAnsi="Arial"/>
      <w:b/>
      <w:bCs/>
      <w:sz w:val="24"/>
      <w:szCs w:val="24"/>
    </w:rPr>
  </w:style>
  <w:style w:type="numbering" w:customStyle="1" w:styleId="NoList1">
    <w:name w:val="No List1"/>
    <w:next w:val="NoList"/>
    <w:uiPriority w:val="99"/>
    <w:semiHidden/>
    <w:unhideWhenUsed/>
    <w:rsid w:val="00865B19"/>
  </w:style>
  <w:style w:type="table" w:customStyle="1" w:styleId="BoxedLanguage">
    <w:name w:val="Boxed Language"/>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865B19"/>
    <w:pPr>
      <w:numPr>
        <w:numId w:val="3"/>
      </w:numPr>
      <w:tabs>
        <w:tab w:val="clear" w:pos="360"/>
        <w:tab w:val="num" w:pos="432"/>
      </w:tabs>
      <w:spacing w:after="180"/>
      <w:ind w:left="432" w:hanging="432"/>
    </w:pPr>
    <w:rPr>
      <w:rFonts w:eastAsia="SimSun"/>
      <w:szCs w:val="20"/>
    </w:rPr>
  </w:style>
  <w:style w:type="paragraph" w:styleId="FootnoteText">
    <w:name w:val="footnote text"/>
    <w:basedOn w:val="Normal"/>
    <w:link w:val="FootnoteTextChar"/>
    <w:rsid w:val="00865B19"/>
    <w:rPr>
      <w:rFonts w:eastAsia="SimSun"/>
      <w:sz w:val="18"/>
      <w:szCs w:val="20"/>
    </w:rPr>
  </w:style>
  <w:style w:type="character" w:customStyle="1" w:styleId="FootnoteTextChar">
    <w:name w:val="Footnote Text Char"/>
    <w:link w:val="FootnoteText"/>
    <w:rsid w:val="00865B19"/>
    <w:rPr>
      <w:rFonts w:eastAsia="SimSun"/>
      <w:sz w:val="18"/>
    </w:rPr>
  </w:style>
  <w:style w:type="paragraph" w:customStyle="1" w:styleId="Formula">
    <w:name w:val="Formula"/>
    <w:basedOn w:val="Normal"/>
    <w:link w:val="FormulaChar"/>
    <w:autoRedefine/>
    <w:rsid w:val="00865B19"/>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865B19"/>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865B19"/>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865B19"/>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865B19"/>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865B19"/>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865B19"/>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865B19"/>
    <w:pPr>
      <w:keepNext/>
      <w:tabs>
        <w:tab w:val="left" w:pos="1980"/>
      </w:tabs>
      <w:spacing w:after="240"/>
      <w:ind w:left="1980" w:hanging="1980"/>
    </w:pPr>
    <w:rPr>
      <w:rFonts w:eastAsia="SimSun"/>
      <w:b/>
      <w:i/>
      <w:szCs w:val="24"/>
    </w:rPr>
  </w:style>
  <w:style w:type="paragraph" w:customStyle="1" w:styleId="H8">
    <w:name w:val="H8"/>
    <w:basedOn w:val="Heading8"/>
    <w:next w:val="BodyText"/>
    <w:rsid w:val="00865B19"/>
    <w:pPr>
      <w:keepNext/>
      <w:tabs>
        <w:tab w:val="left" w:pos="2160"/>
      </w:tabs>
      <w:spacing w:after="240"/>
      <w:ind w:left="2160" w:hanging="2160"/>
    </w:pPr>
    <w:rPr>
      <w:rFonts w:eastAsia="SimSun"/>
      <w:b/>
      <w:i w:val="0"/>
      <w:iCs/>
      <w:szCs w:val="24"/>
    </w:rPr>
  </w:style>
  <w:style w:type="paragraph" w:customStyle="1" w:styleId="H9">
    <w:name w:val="H9"/>
    <w:basedOn w:val="Heading9"/>
    <w:next w:val="BodyText"/>
    <w:rsid w:val="00865B19"/>
    <w:pPr>
      <w:keepNext/>
      <w:tabs>
        <w:tab w:val="left" w:pos="234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865B19"/>
    <w:pPr>
      <w:keepNext/>
      <w:spacing w:before="240" w:after="240"/>
    </w:pPr>
    <w:rPr>
      <w:rFonts w:eastAsia="SimSun"/>
      <w:b/>
      <w:iCs/>
      <w:szCs w:val="20"/>
    </w:rPr>
  </w:style>
  <w:style w:type="paragraph" w:customStyle="1" w:styleId="Instructions">
    <w:name w:val="Instructions"/>
    <w:basedOn w:val="BodyText"/>
    <w:link w:val="InstructionsChar"/>
    <w:rsid w:val="00865B19"/>
    <w:pPr>
      <w:spacing w:before="0" w:after="240"/>
    </w:pPr>
    <w:rPr>
      <w:rFonts w:eastAsia="SimSun"/>
      <w:b/>
      <w:i/>
      <w:iCs/>
    </w:rPr>
  </w:style>
  <w:style w:type="paragraph" w:styleId="List">
    <w:name w:val="List"/>
    <w:aliases w:val=" Char2 Char Char Char Char, Char2 Char, Char1,Char2 Char Char Char Char"/>
    <w:basedOn w:val="Normal"/>
    <w:link w:val="ListChar"/>
    <w:rsid w:val="00865B19"/>
    <w:pPr>
      <w:spacing w:after="240"/>
      <w:ind w:left="720" w:hanging="720"/>
    </w:pPr>
    <w:rPr>
      <w:rFonts w:eastAsia="SimSun"/>
      <w:szCs w:val="20"/>
    </w:rPr>
  </w:style>
  <w:style w:type="paragraph" w:styleId="List2">
    <w:name w:val="List 2"/>
    <w:aliases w:val=" Char2,Char2 Char Char,Char2"/>
    <w:basedOn w:val="Normal"/>
    <w:link w:val="List2Char"/>
    <w:rsid w:val="00865B19"/>
    <w:pPr>
      <w:spacing w:after="240"/>
      <w:ind w:left="1440" w:hanging="720"/>
    </w:pPr>
    <w:rPr>
      <w:rFonts w:eastAsia="SimSun"/>
      <w:szCs w:val="20"/>
    </w:rPr>
  </w:style>
  <w:style w:type="paragraph" w:styleId="List3">
    <w:name w:val="List 3"/>
    <w:basedOn w:val="Normal"/>
    <w:rsid w:val="00865B19"/>
    <w:pPr>
      <w:spacing w:after="240"/>
      <w:ind w:left="2160" w:hanging="720"/>
    </w:pPr>
    <w:rPr>
      <w:rFonts w:eastAsia="SimSun"/>
      <w:szCs w:val="20"/>
    </w:rPr>
  </w:style>
  <w:style w:type="paragraph" w:customStyle="1" w:styleId="ListIntroduction">
    <w:name w:val="List Introduction"/>
    <w:basedOn w:val="BodyText"/>
    <w:link w:val="ListIntroductionChar"/>
    <w:rsid w:val="00865B19"/>
    <w:pPr>
      <w:keepNext/>
      <w:spacing w:before="0" w:after="240"/>
    </w:pPr>
    <w:rPr>
      <w:rFonts w:eastAsia="SimSun"/>
      <w:iCs/>
      <w:szCs w:val="20"/>
    </w:rPr>
  </w:style>
  <w:style w:type="paragraph" w:customStyle="1" w:styleId="ListSub">
    <w:name w:val="List Sub"/>
    <w:basedOn w:val="List"/>
    <w:link w:val="ListSubChar"/>
    <w:rsid w:val="00865B19"/>
    <w:pPr>
      <w:ind w:firstLine="0"/>
    </w:pPr>
  </w:style>
  <w:style w:type="character" w:styleId="PageNumber">
    <w:name w:val="page number"/>
    <w:basedOn w:val="DefaultParagraphFont"/>
    <w:rsid w:val="00865B19"/>
  </w:style>
  <w:style w:type="paragraph" w:customStyle="1" w:styleId="Spaceafterbox">
    <w:name w:val="Space after box"/>
    <w:basedOn w:val="Normal"/>
    <w:rsid w:val="00865B19"/>
    <w:rPr>
      <w:rFonts w:eastAsia="SimSun"/>
      <w:szCs w:val="20"/>
    </w:rPr>
  </w:style>
  <w:style w:type="paragraph" w:customStyle="1" w:styleId="TableBody">
    <w:name w:val="Table Body"/>
    <w:basedOn w:val="BodyText"/>
    <w:rsid w:val="00865B19"/>
    <w:pPr>
      <w:spacing w:before="0" w:after="60"/>
    </w:pPr>
    <w:rPr>
      <w:rFonts w:eastAsia="SimSun"/>
      <w:iCs/>
      <w:sz w:val="20"/>
      <w:szCs w:val="20"/>
    </w:rPr>
  </w:style>
  <w:style w:type="paragraph" w:customStyle="1" w:styleId="TableBullet">
    <w:name w:val="Table Bullet"/>
    <w:basedOn w:val="TableBody"/>
    <w:rsid w:val="00865B19"/>
    <w:pPr>
      <w:numPr>
        <w:numId w:val="4"/>
      </w:numPr>
      <w:ind w:left="0" w:firstLine="0"/>
    </w:pPr>
  </w:style>
  <w:style w:type="table" w:customStyle="1" w:styleId="TableGrid1">
    <w:name w:val="Table Grid1"/>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865B19"/>
    <w:pPr>
      <w:spacing w:before="0" w:after="240"/>
    </w:pPr>
    <w:rPr>
      <w:rFonts w:eastAsia="SimSun"/>
      <w:b/>
      <w:iCs/>
      <w:sz w:val="20"/>
      <w:szCs w:val="20"/>
    </w:rPr>
  </w:style>
  <w:style w:type="paragraph" w:styleId="TOC1">
    <w:name w:val="toc 1"/>
    <w:basedOn w:val="Normal"/>
    <w:next w:val="Normal"/>
    <w:autoRedefine/>
    <w:uiPriority w:val="39"/>
    <w:rsid w:val="00865B19"/>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865B19"/>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865B19"/>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865B19"/>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865B19"/>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rsid w:val="00865B19"/>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rsid w:val="00865B19"/>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rsid w:val="00865B19"/>
    <w:pPr>
      <w:ind w:left="1680"/>
    </w:pPr>
    <w:rPr>
      <w:rFonts w:eastAsia="SimSun"/>
      <w:sz w:val="18"/>
      <w:szCs w:val="18"/>
    </w:rPr>
  </w:style>
  <w:style w:type="paragraph" w:styleId="TOC9">
    <w:name w:val="toc 9"/>
    <w:basedOn w:val="Normal"/>
    <w:next w:val="Normal"/>
    <w:autoRedefine/>
    <w:rsid w:val="00865B19"/>
    <w:pPr>
      <w:ind w:left="1920"/>
    </w:pPr>
    <w:rPr>
      <w:rFonts w:eastAsia="SimSun"/>
      <w:sz w:val="18"/>
      <w:szCs w:val="18"/>
    </w:rPr>
  </w:style>
  <w:style w:type="paragraph" w:customStyle="1" w:styleId="VariableDefinition">
    <w:name w:val="Variable Definition"/>
    <w:basedOn w:val="BodyTextIndent"/>
    <w:link w:val="VariableDefinitionChar"/>
    <w:rsid w:val="00865B19"/>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865B19"/>
    <w:rPr>
      <w:rFonts w:eastAsia="SimSun"/>
    </w:rPr>
    <w:tblPr/>
  </w:style>
  <w:style w:type="character" w:styleId="FollowedHyperlink">
    <w:name w:val="FollowedHyperlink"/>
    <w:rsid w:val="00865B19"/>
    <w:rPr>
      <w:color w:val="800080"/>
      <w:u w:val="single"/>
    </w:rPr>
  </w:style>
  <w:style w:type="paragraph" w:styleId="NormalWeb">
    <w:name w:val="Normal (Web)"/>
    <w:basedOn w:val="Normal"/>
    <w:uiPriority w:val="99"/>
    <w:unhideWhenUsed/>
    <w:rsid w:val="00865B19"/>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865B19"/>
    <w:rPr>
      <w:rFonts w:eastAsia="SimSun"/>
      <w:sz w:val="24"/>
    </w:rPr>
  </w:style>
  <w:style w:type="paragraph" w:styleId="Revision">
    <w:name w:val="Revision"/>
    <w:hidden/>
    <w:uiPriority w:val="99"/>
    <w:rsid w:val="00865B19"/>
    <w:rPr>
      <w:rFonts w:eastAsia="SimSun"/>
      <w:sz w:val="24"/>
      <w:szCs w:val="24"/>
    </w:rPr>
  </w:style>
  <w:style w:type="character" w:customStyle="1" w:styleId="Heading2Char">
    <w:name w:val="Heading 2 Char"/>
    <w:aliases w:val="h2 Char"/>
    <w:link w:val="Heading2"/>
    <w:rsid w:val="00865B19"/>
    <w:rPr>
      <w:b/>
      <w:sz w:val="24"/>
    </w:rPr>
  </w:style>
  <w:style w:type="character" w:customStyle="1" w:styleId="H3Char">
    <w:name w:val="H3 Char"/>
    <w:link w:val="H3"/>
    <w:rsid w:val="00865B19"/>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65B19"/>
    <w:rPr>
      <w:sz w:val="24"/>
      <w:szCs w:val="24"/>
    </w:rPr>
  </w:style>
  <w:style w:type="character" w:customStyle="1" w:styleId="BodyTextNumberedChar1">
    <w:name w:val="Body Text Numbered Char1"/>
    <w:link w:val="BodyTextNumbered"/>
    <w:rsid w:val="00865B19"/>
    <w:rPr>
      <w:iCs/>
      <w:sz w:val="24"/>
    </w:rPr>
  </w:style>
  <w:style w:type="paragraph" w:customStyle="1" w:styleId="BodyTextNumbered">
    <w:name w:val="Body Text Numbered"/>
    <w:basedOn w:val="BodyText"/>
    <w:link w:val="BodyTextNumberedChar1"/>
    <w:rsid w:val="00865B19"/>
    <w:pPr>
      <w:spacing w:before="0" w:after="240"/>
      <w:ind w:left="720" w:hanging="720"/>
    </w:pPr>
    <w:rPr>
      <w:iCs/>
      <w:szCs w:val="20"/>
    </w:rPr>
  </w:style>
  <w:style w:type="character" w:customStyle="1" w:styleId="DeltaViewInsertion">
    <w:name w:val="DeltaView Insertion"/>
    <w:rsid w:val="00865B19"/>
    <w:rPr>
      <w:color w:val="0000FF"/>
      <w:spacing w:val="0"/>
      <w:u w:val="double"/>
    </w:rPr>
  </w:style>
  <w:style w:type="character" w:customStyle="1" w:styleId="DeltaViewMoveDestination">
    <w:name w:val="DeltaView Move Destination"/>
    <w:rsid w:val="00865B19"/>
    <w:rPr>
      <w:color w:val="00C000"/>
      <w:spacing w:val="0"/>
      <w:u w:val="double"/>
    </w:rPr>
  </w:style>
  <w:style w:type="character" w:customStyle="1" w:styleId="H2Char">
    <w:name w:val="H2 Char"/>
    <w:link w:val="H2"/>
    <w:rsid w:val="00865B19"/>
    <w:rPr>
      <w:rFonts w:eastAsia="SimSun"/>
      <w:b/>
      <w:sz w:val="24"/>
    </w:rPr>
  </w:style>
  <w:style w:type="character" w:customStyle="1" w:styleId="H5Char">
    <w:name w:val="H5 Char"/>
    <w:link w:val="H5"/>
    <w:rsid w:val="00865B19"/>
    <w:rPr>
      <w:rFonts w:eastAsia="SimSun"/>
      <w:b/>
      <w:bCs/>
      <w:i/>
      <w:iCs/>
      <w:sz w:val="24"/>
      <w:szCs w:val="26"/>
    </w:rPr>
  </w:style>
  <w:style w:type="character" w:customStyle="1" w:styleId="FormulaBoldChar">
    <w:name w:val="Formula Bold Char"/>
    <w:link w:val="FormulaBold"/>
    <w:rsid w:val="00865B19"/>
    <w:rPr>
      <w:rFonts w:eastAsia="SimSun"/>
      <w:sz w:val="24"/>
      <w:szCs w:val="24"/>
    </w:rPr>
  </w:style>
  <w:style w:type="character" w:customStyle="1" w:styleId="FormulaChar">
    <w:name w:val="Formula Char"/>
    <w:link w:val="Formula"/>
    <w:rsid w:val="00865B19"/>
    <w:rPr>
      <w:rFonts w:eastAsia="SimSun"/>
      <w:bCs/>
      <w:sz w:val="24"/>
      <w:szCs w:val="24"/>
    </w:rPr>
  </w:style>
  <w:style w:type="character" w:customStyle="1" w:styleId="BodyTextNumberedChar">
    <w:name w:val="Body Text Numbered Char"/>
    <w:rsid w:val="00865B19"/>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865B19"/>
    <w:rPr>
      <w:iCs/>
      <w:sz w:val="24"/>
      <w:lang w:val="en-US" w:eastAsia="en-US" w:bidi="ar-SA"/>
    </w:rPr>
  </w:style>
  <w:style w:type="character" w:customStyle="1" w:styleId="List2Char">
    <w:name w:val="List 2 Char"/>
    <w:aliases w:val=" Char2 Char1,Char2 Char Char Char,Char2 Char"/>
    <w:link w:val="List2"/>
    <w:rsid w:val="00865B19"/>
    <w:rPr>
      <w:rFonts w:eastAsia="SimSun"/>
      <w:sz w:val="24"/>
    </w:rPr>
  </w:style>
  <w:style w:type="character" w:customStyle="1" w:styleId="H4Char">
    <w:name w:val="H4 Char"/>
    <w:link w:val="H4"/>
    <w:rsid w:val="00865B19"/>
    <w:rPr>
      <w:rFonts w:eastAsia="SimSun"/>
      <w:b/>
      <w:bCs/>
      <w:snapToGrid w:val="0"/>
      <w:sz w:val="24"/>
    </w:rPr>
  </w:style>
  <w:style w:type="character" w:customStyle="1" w:styleId="BodyTextNumberedCharChar">
    <w:name w:val="Body Text Numbered Char Char"/>
    <w:rsid w:val="00865B19"/>
    <w:rPr>
      <w:iCs w:val="0"/>
      <w:sz w:val="24"/>
      <w:lang w:val="en-US" w:eastAsia="en-US" w:bidi="ar-SA"/>
    </w:rPr>
  </w:style>
  <w:style w:type="character" w:customStyle="1" w:styleId="InstructionsChar">
    <w:name w:val="Instructions Char"/>
    <w:link w:val="Instructions"/>
    <w:rsid w:val="00865B19"/>
    <w:rPr>
      <w:rFonts w:eastAsia="SimSun"/>
      <w:b/>
      <w:i/>
      <w:iCs/>
      <w:sz w:val="24"/>
      <w:szCs w:val="24"/>
    </w:rPr>
  </w:style>
  <w:style w:type="character" w:customStyle="1" w:styleId="Heading1Char">
    <w:name w:val="Heading 1 Char"/>
    <w:aliases w:val="h1 Char"/>
    <w:link w:val="Heading1"/>
    <w:rsid w:val="00865B19"/>
    <w:rPr>
      <w:b/>
      <w:caps/>
      <w:sz w:val="24"/>
    </w:rPr>
  </w:style>
  <w:style w:type="character" w:customStyle="1" w:styleId="Heading3Char">
    <w:name w:val="Heading 3 Char"/>
    <w:aliases w:val="h3 Char"/>
    <w:link w:val="Heading3"/>
    <w:rsid w:val="00865B19"/>
    <w:rPr>
      <w:b/>
      <w:bCs/>
      <w:i/>
      <w:iCs/>
      <w:sz w:val="24"/>
    </w:rPr>
  </w:style>
  <w:style w:type="character" w:customStyle="1" w:styleId="Heading4Char">
    <w:name w:val="Heading 4 Char"/>
    <w:aliases w:val="h4 Char,delete Char"/>
    <w:link w:val="Heading4"/>
    <w:rsid w:val="00865B19"/>
    <w:rPr>
      <w:b/>
      <w:bCs/>
      <w:snapToGrid w:val="0"/>
      <w:sz w:val="24"/>
    </w:rPr>
  </w:style>
  <w:style w:type="character" w:customStyle="1" w:styleId="Heading5Char">
    <w:name w:val="Heading 5 Char"/>
    <w:aliases w:val="h5 Char"/>
    <w:link w:val="Heading5"/>
    <w:rsid w:val="00865B19"/>
    <w:rPr>
      <w:b/>
      <w:i/>
      <w:sz w:val="26"/>
    </w:rPr>
  </w:style>
  <w:style w:type="character" w:customStyle="1" w:styleId="Heading6Char">
    <w:name w:val="Heading 6 Char"/>
    <w:aliases w:val="h6 Char"/>
    <w:link w:val="Heading6"/>
    <w:rsid w:val="00865B19"/>
    <w:rPr>
      <w:b/>
      <w:sz w:val="22"/>
    </w:rPr>
  </w:style>
  <w:style w:type="character" w:customStyle="1" w:styleId="Heading7Char">
    <w:name w:val="Heading 7 Char"/>
    <w:link w:val="Heading7"/>
    <w:rsid w:val="00865B19"/>
    <w:rPr>
      <w:sz w:val="24"/>
    </w:rPr>
  </w:style>
  <w:style w:type="character" w:customStyle="1" w:styleId="Heading8Char">
    <w:name w:val="Heading 8 Char"/>
    <w:link w:val="Heading8"/>
    <w:rsid w:val="00865B19"/>
    <w:rPr>
      <w:i/>
      <w:sz w:val="24"/>
    </w:rPr>
  </w:style>
  <w:style w:type="character" w:customStyle="1" w:styleId="Heading9Char">
    <w:name w:val="Heading 9 Char"/>
    <w:link w:val="Heading9"/>
    <w:rsid w:val="00865B19"/>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65B19"/>
    <w:rPr>
      <w:iCs/>
      <w:sz w:val="24"/>
      <w:lang w:val="en-US" w:eastAsia="en-US" w:bidi="ar-SA"/>
    </w:rPr>
  </w:style>
  <w:style w:type="character" w:customStyle="1" w:styleId="FooterChar">
    <w:name w:val="Footer Char"/>
    <w:link w:val="Footer"/>
    <w:rsid w:val="00865B19"/>
    <w:rPr>
      <w:sz w:val="24"/>
      <w:szCs w:val="24"/>
    </w:rPr>
  </w:style>
  <w:style w:type="paragraph" w:customStyle="1" w:styleId="tablecontents">
    <w:name w:val="table contents"/>
    <w:basedOn w:val="Normal"/>
    <w:rsid w:val="00865B19"/>
    <w:rPr>
      <w:rFonts w:eastAsia="SimSun"/>
      <w:sz w:val="20"/>
      <w:szCs w:val="20"/>
    </w:rPr>
  </w:style>
  <w:style w:type="character" w:customStyle="1" w:styleId="BalloonTextChar">
    <w:name w:val="Balloon Text Char"/>
    <w:link w:val="BalloonText"/>
    <w:rsid w:val="00865B19"/>
    <w:rPr>
      <w:rFonts w:ascii="Tahoma" w:hAnsi="Tahoma" w:cs="Tahoma"/>
      <w:sz w:val="16"/>
      <w:szCs w:val="16"/>
    </w:rPr>
  </w:style>
  <w:style w:type="character" w:customStyle="1" w:styleId="CommentTextChar">
    <w:name w:val="Comment Text Char"/>
    <w:link w:val="CommentText"/>
    <w:rsid w:val="00865B19"/>
  </w:style>
  <w:style w:type="character" w:customStyle="1" w:styleId="CommentSubjectChar">
    <w:name w:val="Comment Subject Char"/>
    <w:link w:val="CommentSubject"/>
    <w:rsid w:val="00865B19"/>
    <w:rPr>
      <w:b/>
      <w:bCs/>
    </w:rPr>
  </w:style>
  <w:style w:type="paragraph" w:styleId="DocumentMap">
    <w:name w:val="Document Map"/>
    <w:basedOn w:val="Normal"/>
    <w:link w:val="DocumentMapChar"/>
    <w:rsid w:val="00865B19"/>
    <w:pPr>
      <w:shd w:val="clear" w:color="auto" w:fill="000080"/>
    </w:pPr>
    <w:rPr>
      <w:rFonts w:ascii="Tahoma" w:eastAsia="SimSun" w:hAnsi="Tahoma" w:cs="Tahoma"/>
      <w:sz w:val="20"/>
      <w:szCs w:val="20"/>
    </w:rPr>
  </w:style>
  <w:style w:type="character" w:customStyle="1" w:styleId="DocumentMapChar">
    <w:name w:val="Document Map Char"/>
    <w:link w:val="DocumentMap"/>
    <w:rsid w:val="00865B19"/>
    <w:rPr>
      <w:rFonts w:ascii="Tahoma" w:eastAsia="SimSun" w:hAnsi="Tahoma" w:cs="Tahoma"/>
      <w:shd w:val="clear" w:color="auto" w:fill="000080"/>
    </w:rPr>
  </w:style>
  <w:style w:type="paragraph" w:customStyle="1" w:styleId="Default">
    <w:name w:val="Default"/>
    <w:rsid w:val="00865B19"/>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865B19"/>
    <w:pPr>
      <w:tabs>
        <w:tab w:val="left" w:pos="2160"/>
      </w:tabs>
      <w:spacing w:after="240"/>
      <w:ind w:left="4320" w:hanging="3600"/>
      <w:contextualSpacing/>
    </w:pPr>
    <w:rPr>
      <w:rFonts w:eastAsia="SimSun"/>
      <w:iCs/>
      <w:szCs w:val="20"/>
    </w:rPr>
  </w:style>
  <w:style w:type="paragraph" w:styleId="BlockText">
    <w:name w:val="Block Text"/>
    <w:basedOn w:val="Normal"/>
    <w:rsid w:val="00865B19"/>
    <w:pPr>
      <w:spacing w:after="120"/>
      <w:ind w:left="1440" w:right="1440"/>
    </w:pPr>
    <w:rPr>
      <w:rFonts w:eastAsia="SimSun"/>
      <w:szCs w:val="20"/>
    </w:rPr>
  </w:style>
  <w:style w:type="character" w:customStyle="1" w:styleId="CharChar">
    <w:name w:val="Char Char"/>
    <w:aliases w:val="Body Text Indent Char, Char Char"/>
    <w:rsid w:val="00865B19"/>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65B19"/>
    <w:rPr>
      <w:iCs/>
      <w:sz w:val="24"/>
      <w:lang w:val="en-US" w:eastAsia="en-US" w:bidi="ar-SA"/>
    </w:rPr>
  </w:style>
  <w:style w:type="paragraph" w:customStyle="1" w:styleId="Char3">
    <w:name w:val="Char3"/>
    <w:basedOn w:val="Normal"/>
    <w:rsid w:val="00865B19"/>
    <w:pPr>
      <w:spacing w:after="160" w:line="240" w:lineRule="exact"/>
    </w:pPr>
    <w:rPr>
      <w:rFonts w:ascii="Verdana" w:eastAsia="SimSun" w:hAnsi="Verdana"/>
      <w:sz w:val="16"/>
      <w:szCs w:val="20"/>
    </w:rPr>
  </w:style>
  <w:style w:type="paragraph" w:customStyle="1" w:styleId="Char">
    <w:name w:val="Char"/>
    <w:basedOn w:val="Normal"/>
    <w:rsid w:val="00865B19"/>
    <w:pPr>
      <w:spacing w:after="160" w:line="240" w:lineRule="exact"/>
    </w:pPr>
    <w:rPr>
      <w:rFonts w:ascii="Verdana" w:eastAsia="SimSun" w:hAnsi="Verdana"/>
      <w:sz w:val="16"/>
      <w:szCs w:val="20"/>
    </w:rPr>
  </w:style>
  <w:style w:type="paragraph" w:customStyle="1" w:styleId="formula0">
    <w:name w:val="formula"/>
    <w:basedOn w:val="Normal"/>
    <w:rsid w:val="00865B19"/>
    <w:pPr>
      <w:spacing w:after="120"/>
      <w:ind w:left="720" w:hanging="720"/>
    </w:pPr>
    <w:rPr>
      <w:rFonts w:eastAsia="SimSun"/>
    </w:rPr>
  </w:style>
  <w:style w:type="paragraph" w:customStyle="1" w:styleId="tablebody0">
    <w:name w:val="tablebody"/>
    <w:basedOn w:val="Normal"/>
    <w:rsid w:val="00865B19"/>
    <w:pPr>
      <w:spacing w:after="60"/>
    </w:pPr>
    <w:rPr>
      <w:rFonts w:eastAsia="SimSun"/>
      <w:sz w:val="20"/>
      <w:szCs w:val="20"/>
    </w:rPr>
  </w:style>
  <w:style w:type="paragraph" w:customStyle="1" w:styleId="Char4">
    <w:name w:val="Char4"/>
    <w:basedOn w:val="Normal"/>
    <w:rsid w:val="00865B19"/>
    <w:pPr>
      <w:spacing w:after="160" w:line="240" w:lineRule="exact"/>
    </w:pPr>
    <w:rPr>
      <w:rFonts w:ascii="Verdana" w:eastAsia="SimSun" w:hAnsi="Verdana"/>
      <w:sz w:val="16"/>
      <w:szCs w:val="20"/>
    </w:rPr>
  </w:style>
  <w:style w:type="paragraph" w:customStyle="1" w:styleId="Char32">
    <w:name w:val="Char32"/>
    <w:basedOn w:val="Normal"/>
    <w:rsid w:val="00865B19"/>
    <w:pPr>
      <w:spacing w:after="160" w:line="240" w:lineRule="exact"/>
    </w:pPr>
    <w:rPr>
      <w:rFonts w:ascii="Verdana" w:eastAsia="SimSun" w:hAnsi="Verdana"/>
      <w:sz w:val="16"/>
      <w:szCs w:val="20"/>
    </w:rPr>
  </w:style>
  <w:style w:type="paragraph" w:customStyle="1" w:styleId="Char31">
    <w:name w:val="Char31"/>
    <w:basedOn w:val="Normal"/>
    <w:rsid w:val="00865B19"/>
    <w:pPr>
      <w:spacing w:after="160" w:line="240" w:lineRule="exact"/>
    </w:pPr>
    <w:rPr>
      <w:rFonts w:ascii="Verdana" w:eastAsia="SimSun" w:hAnsi="Verdana"/>
      <w:sz w:val="16"/>
      <w:szCs w:val="20"/>
    </w:rPr>
  </w:style>
  <w:style w:type="paragraph" w:customStyle="1" w:styleId="TableBulletBullet">
    <w:name w:val="Table Bullet/Bullet"/>
    <w:basedOn w:val="Normal"/>
    <w:rsid w:val="00865B19"/>
    <w:pPr>
      <w:numPr>
        <w:numId w:val="5"/>
      </w:numPr>
    </w:pPr>
    <w:rPr>
      <w:rFonts w:eastAsia="SimSun"/>
      <w:szCs w:val="20"/>
    </w:rPr>
  </w:style>
  <w:style w:type="paragraph" w:customStyle="1" w:styleId="Char1">
    <w:name w:val="Char1"/>
    <w:basedOn w:val="Normal"/>
    <w:rsid w:val="00865B19"/>
    <w:pPr>
      <w:spacing w:after="160" w:line="240" w:lineRule="exact"/>
    </w:pPr>
    <w:rPr>
      <w:rFonts w:ascii="Verdana" w:eastAsia="SimSun" w:hAnsi="Verdana"/>
      <w:sz w:val="16"/>
      <w:szCs w:val="20"/>
    </w:rPr>
  </w:style>
  <w:style w:type="paragraph" w:customStyle="1" w:styleId="Char11">
    <w:name w:val="Char11"/>
    <w:basedOn w:val="Normal"/>
    <w:rsid w:val="00865B19"/>
    <w:pPr>
      <w:spacing w:after="160" w:line="240" w:lineRule="exact"/>
    </w:pPr>
    <w:rPr>
      <w:rFonts w:ascii="Verdana" w:eastAsia="SimSun" w:hAnsi="Verdana"/>
      <w:sz w:val="16"/>
      <w:szCs w:val="20"/>
    </w:rPr>
  </w:style>
  <w:style w:type="character" w:customStyle="1" w:styleId="H6Char">
    <w:name w:val="H6 Char"/>
    <w:link w:val="H6"/>
    <w:rsid w:val="00865B19"/>
    <w:rPr>
      <w:rFonts w:eastAsia="SimSun"/>
      <w:b/>
      <w:bCs/>
      <w:sz w:val="24"/>
      <w:szCs w:val="22"/>
    </w:rPr>
  </w:style>
  <w:style w:type="paragraph" w:customStyle="1" w:styleId="ColorfulList-Accent11">
    <w:name w:val="Colorful List - Accent 11"/>
    <w:basedOn w:val="Normal"/>
    <w:qFormat/>
    <w:rsid w:val="00865B19"/>
    <w:pPr>
      <w:ind w:left="720"/>
      <w:contextualSpacing/>
    </w:pPr>
    <w:rPr>
      <w:rFonts w:eastAsia="SimSun"/>
    </w:rPr>
  </w:style>
  <w:style w:type="paragraph" w:styleId="ListParagraph">
    <w:name w:val="List Paragraph"/>
    <w:basedOn w:val="Normal"/>
    <w:uiPriority w:val="34"/>
    <w:qFormat/>
    <w:rsid w:val="00865B19"/>
    <w:pPr>
      <w:ind w:left="720"/>
      <w:contextualSpacing/>
    </w:pPr>
    <w:rPr>
      <w:rFonts w:eastAsia="SimSun"/>
    </w:rPr>
  </w:style>
  <w:style w:type="character" w:customStyle="1" w:styleId="msoins0">
    <w:name w:val="msoins"/>
    <w:rsid w:val="00865B19"/>
  </w:style>
  <w:style w:type="paragraph" w:styleId="HTMLAddress">
    <w:name w:val="HTML Address"/>
    <w:basedOn w:val="Normal"/>
    <w:link w:val="HTMLAddressChar"/>
    <w:unhideWhenUsed/>
    <w:rsid w:val="00865B19"/>
    <w:rPr>
      <w:rFonts w:eastAsia="SimSun"/>
      <w:i/>
      <w:iCs/>
      <w:szCs w:val="20"/>
    </w:rPr>
  </w:style>
  <w:style w:type="character" w:customStyle="1" w:styleId="HTMLAddressChar">
    <w:name w:val="HTML Address Char"/>
    <w:link w:val="HTMLAddress"/>
    <w:rsid w:val="00865B19"/>
    <w:rPr>
      <w:rFonts w:eastAsia="SimSun"/>
      <w:i/>
      <w:iCs/>
      <w:sz w:val="24"/>
    </w:rPr>
  </w:style>
  <w:style w:type="character" w:customStyle="1" w:styleId="Heading1Char1">
    <w:name w:val="Heading 1 Char1"/>
    <w:aliases w:val="h1 Char1"/>
    <w:rsid w:val="00865B19"/>
    <w:rPr>
      <w:rFonts w:ascii="Calibri Light" w:eastAsia="Yu Gothic Light" w:hAnsi="Calibri Light" w:cs="Times New Roman"/>
      <w:color w:val="2F5496"/>
      <w:sz w:val="32"/>
      <w:szCs w:val="32"/>
    </w:rPr>
  </w:style>
  <w:style w:type="character" w:customStyle="1" w:styleId="Heading2Char1">
    <w:name w:val="Heading 2 Char1"/>
    <w:aliases w:val="h2 Char1"/>
    <w:semiHidden/>
    <w:rsid w:val="00865B19"/>
    <w:rPr>
      <w:rFonts w:ascii="Calibri Light" w:eastAsia="Yu Gothic Light" w:hAnsi="Calibri Light" w:cs="Times New Roman"/>
      <w:color w:val="2F5496"/>
      <w:sz w:val="26"/>
      <w:szCs w:val="26"/>
    </w:rPr>
  </w:style>
  <w:style w:type="character" w:customStyle="1" w:styleId="Heading3Char1">
    <w:name w:val="Heading 3 Char1"/>
    <w:aliases w:val="h3 Char1"/>
    <w:semiHidden/>
    <w:rsid w:val="00865B19"/>
    <w:rPr>
      <w:rFonts w:ascii="Calibri Light" w:eastAsia="Yu Gothic Light" w:hAnsi="Calibri Light" w:cs="Times New Roman"/>
      <w:color w:val="1F3763"/>
      <w:sz w:val="24"/>
      <w:szCs w:val="24"/>
    </w:rPr>
  </w:style>
  <w:style w:type="character" w:customStyle="1" w:styleId="Heading4Char1">
    <w:name w:val="Heading 4 Char1"/>
    <w:aliases w:val="h4 Char1,delete Char1"/>
    <w:semiHidden/>
    <w:rsid w:val="00865B19"/>
    <w:rPr>
      <w:rFonts w:ascii="Calibri Light" w:eastAsia="Yu Gothic Light" w:hAnsi="Calibri Light" w:cs="Times New Roman"/>
      <w:i/>
      <w:iCs/>
      <w:color w:val="2F5496"/>
      <w:sz w:val="24"/>
      <w:szCs w:val="24"/>
    </w:rPr>
  </w:style>
  <w:style w:type="character" w:customStyle="1" w:styleId="Heading5Char1">
    <w:name w:val="Heading 5 Char1"/>
    <w:aliases w:val="h5 Char1"/>
    <w:semiHidden/>
    <w:rsid w:val="00865B19"/>
    <w:rPr>
      <w:rFonts w:ascii="Calibri Light" w:eastAsia="Yu Gothic Light" w:hAnsi="Calibri Light" w:cs="Times New Roman"/>
      <w:color w:val="2F5496"/>
      <w:sz w:val="24"/>
      <w:szCs w:val="24"/>
    </w:rPr>
  </w:style>
  <w:style w:type="character" w:customStyle="1" w:styleId="Heading6Char1">
    <w:name w:val="Heading 6 Char1"/>
    <w:aliases w:val="h6 Char1"/>
    <w:semiHidden/>
    <w:rsid w:val="00865B19"/>
    <w:rPr>
      <w:rFonts w:ascii="Calibri Light" w:eastAsia="Yu Gothic Light" w:hAnsi="Calibri Light" w:cs="Times New Roman"/>
      <w:color w:val="1F3763"/>
      <w:sz w:val="24"/>
      <w:szCs w:val="24"/>
    </w:rPr>
  </w:style>
  <w:style w:type="paragraph" w:styleId="HTMLPreformatted">
    <w:name w:val="HTML Preformatted"/>
    <w:basedOn w:val="Normal"/>
    <w:link w:val="HTMLPreformattedChar"/>
    <w:unhideWhenUsed/>
    <w:rsid w:val="00865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link w:val="HTMLPreformatted"/>
    <w:rsid w:val="00865B19"/>
    <w:rPr>
      <w:rFonts w:ascii="Courier New" w:eastAsia="SimSun" w:hAnsi="Courier New" w:cs="Courier New"/>
    </w:rPr>
  </w:style>
  <w:style w:type="paragraph" w:styleId="Index1">
    <w:name w:val="index 1"/>
    <w:basedOn w:val="Normal"/>
    <w:next w:val="Normal"/>
    <w:autoRedefine/>
    <w:unhideWhenUsed/>
    <w:rsid w:val="00865B19"/>
    <w:pPr>
      <w:ind w:left="240" w:hanging="240"/>
    </w:pPr>
    <w:rPr>
      <w:rFonts w:eastAsia="SimSun"/>
      <w:szCs w:val="20"/>
    </w:rPr>
  </w:style>
  <w:style w:type="paragraph" w:styleId="Index2">
    <w:name w:val="index 2"/>
    <w:basedOn w:val="Normal"/>
    <w:next w:val="Normal"/>
    <w:autoRedefine/>
    <w:unhideWhenUsed/>
    <w:rsid w:val="00865B19"/>
    <w:pPr>
      <w:ind w:left="480" w:hanging="240"/>
    </w:pPr>
    <w:rPr>
      <w:rFonts w:eastAsia="SimSun"/>
      <w:szCs w:val="20"/>
    </w:rPr>
  </w:style>
  <w:style w:type="paragraph" w:styleId="Index3">
    <w:name w:val="index 3"/>
    <w:basedOn w:val="Normal"/>
    <w:next w:val="Normal"/>
    <w:autoRedefine/>
    <w:unhideWhenUsed/>
    <w:rsid w:val="00865B19"/>
    <w:pPr>
      <w:ind w:left="720" w:hanging="240"/>
    </w:pPr>
    <w:rPr>
      <w:rFonts w:eastAsia="SimSun"/>
      <w:szCs w:val="20"/>
    </w:rPr>
  </w:style>
  <w:style w:type="paragraph" w:styleId="Index4">
    <w:name w:val="index 4"/>
    <w:basedOn w:val="Normal"/>
    <w:next w:val="Normal"/>
    <w:autoRedefine/>
    <w:unhideWhenUsed/>
    <w:rsid w:val="00865B19"/>
    <w:pPr>
      <w:ind w:left="960" w:hanging="240"/>
    </w:pPr>
    <w:rPr>
      <w:rFonts w:eastAsia="SimSun"/>
      <w:szCs w:val="20"/>
    </w:rPr>
  </w:style>
  <w:style w:type="paragraph" w:styleId="Index5">
    <w:name w:val="index 5"/>
    <w:basedOn w:val="Normal"/>
    <w:next w:val="Normal"/>
    <w:autoRedefine/>
    <w:unhideWhenUsed/>
    <w:rsid w:val="00865B19"/>
    <w:pPr>
      <w:ind w:left="1200" w:hanging="240"/>
    </w:pPr>
    <w:rPr>
      <w:rFonts w:eastAsia="SimSun"/>
      <w:szCs w:val="20"/>
    </w:rPr>
  </w:style>
  <w:style w:type="paragraph" w:styleId="Index6">
    <w:name w:val="index 6"/>
    <w:basedOn w:val="Normal"/>
    <w:next w:val="Normal"/>
    <w:autoRedefine/>
    <w:unhideWhenUsed/>
    <w:rsid w:val="00865B19"/>
    <w:pPr>
      <w:ind w:left="1440" w:hanging="240"/>
    </w:pPr>
    <w:rPr>
      <w:rFonts w:eastAsia="SimSun"/>
      <w:szCs w:val="20"/>
    </w:rPr>
  </w:style>
  <w:style w:type="paragraph" w:styleId="Index7">
    <w:name w:val="index 7"/>
    <w:basedOn w:val="Normal"/>
    <w:next w:val="Normal"/>
    <w:autoRedefine/>
    <w:unhideWhenUsed/>
    <w:rsid w:val="00865B19"/>
    <w:pPr>
      <w:ind w:left="1680" w:hanging="240"/>
    </w:pPr>
    <w:rPr>
      <w:rFonts w:eastAsia="SimSun"/>
      <w:szCs w:val="20"/>
    </w:rPr>
  </w:style>
  <w:style w:type="paragraph" w:styleId="Index8">
    <w:name w:val="index 8"/>
    <w:basedOn w:val="Normal"/>
    <w:next w:val="Normal"/>
    <w:autoRedefine/>
    <w:unhideWhenUsed/>
    <w:rsid w:val="00865B19"/>
    <w:pPr>
      <w:ind w:left="1920" w:hanging="240"/>
    </w:pPr>
    <w:rPr>
      <w:rFonts w:eastAsia="SimSun"/>
      <w:szCs w:val="20"/>
    </w:rPr>
  </w:style>
  <w:style w:type="paragraph" w:styleId="Index9">
    <w:name w:val="index 9"/>
    <w:basedOn w:val="Normal"/>
    <w:next w:val="Normal"/>
    <w:autoRedefine/>
    <w:unhideWhenUsed/>
    <w:rsid w:val="00865B19"/>
    <w:pPr>
      <w:ind w:left="2160" w:hanging="240"/>
    </w:pPr>
    <w:rPr>
      <w:rFonts w:eastAsia="SimSun"/>
      <w:szCs w:val="20"/>
    </w:rPr>
  </w:style>
  <w:style w:type="paragraph" w:styleId="NormalIndent">
    <w:name w:val="Normal Indent"/>
    <w:basedOn w:val="Normal"/>
    <w:unhideWhenUsed/>
    <w:rsid w:val="00865B19"/>
    <w:pPr>
      <w:ind w:left="720"/>
    </w:pPr>
    <w:rPr>
      <w:rFonts w:eastAsia="SimSun"/>
      <w:szCs w:val="20"/>
    </w:rPr>
  </w:style>
  <w:style w:type="paragraph" w:styleId="IndexHeading">
    <w:name w:val="index heading"/>
    <w:basedOn w:val="Normal"/>
    <w:next w:val="Index1"/>
    <w:unhideWhenUsed/>
    <w:rsid w:val="00865B19"/>
    <w:rPr>
      <w:rFonts w:ascii="Arial" w:eastAsia="SimSun" w:hAnsi="Arial" w:cs="Arial"/>
      <w:b/>
      <w:bCs/>
      <w:szCs w:val="20"/>
    </w:rPr>
  </w:style>
  <w:style w:type="paragraph" w:styleId="Caption">
    <w:name w:val="caption"/>
    <w:basedOn w:val="Normal"/>
    <w:next w:val="Normal"/>
    <w:unhideWhenUsed/>
    <w:qFormat/>
    <w:rsid w:val="00865B19"/>
    <w:rPr>
      <w:rFonts w:eastAsia="SimSun"/>
      <w:b/>
      <w:bCs/>
      <w:sz w:val="20"/>
      <w:szCs w:val="20"/>
    </w:rPr>
  </w:style>
  <w:style w:type="paragraph" w:styleId="TableofFigures">
    <w:name w:val="table of figures"/>
    <w:basedOn w:val="Normal"/>
    <w:next w:val="Normal"/>
    <w:unhideWhenUsed/>
    <w:rsid w:val="00865B19"/>
    <w:rPr>
      <w:rFonts w:eastAsia="SimSun"/>
      <w:szCs w:val="20"/>
    </w:rPr>
  </w:style>
  <w:style w:type="paragraph" w:styleId="EnvelopeAddress">
    <w:name w:val="envelope address"/>
    <w:basedOn w:val="Normal"/>
    <w:unhideWhenUsed/>
    <w:rsid w:val="00865B19"/>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865B19"/>
    <w:rPr>
      <w:rFonts w:ascii="Arial" w:eastAsia="SimSun" w:hAnsi="Arial" w:cs="Arial"/>
      <w:sz w:val="20"/>
      <w:szCs w:val="20"/>
    </w:rPr>
  </w:style>
  <w:style w:type="paragraph" w:styleId="EndnoteText">
    <w:name w:val="endnote text"/>
    <w:basedOn w:val="Normal"/>
    <w:link w:val="EndnoteTextChar"/>
    <w:unhideWhenUsed/>
    <w:rsid w:val="00865B19"/>
    <w:rPr>
      <w:rFonts w:eastAsia="SimSun"/>
      <w:sz w:val="20"/>
      <w:szCs w:val="20"/>
    </w:rPr>
  </w:style>
  <w:style w:type="character" w:customStyle="1" w:styleId="EndnoteTextChar">
    <w:name w:val="Endnote Text Char"/>
    <w:link w:val="EndnoteText"/>
    <w:rsid w:val="00865B19"/>
    <w:rPr>
      <w:rFonts w:eastAsia="SimSun"/>
    </w:rPr>
  </w:style>
  <w:style w:type="paragraph" w:styleId="TableofAuthorities">
    <w:name w:val="table of authorities"/>
    <w:basedOn w:val="Normal"/>
    <w:next w:val="Normal"/>
    <w:unhideWhenUsed/>
    <w:rsid w:val="00865B19"/>
    <w:pPr>
      <w:ind w:left="240" w:hanging="240"/>
    </w:pPr>
    <w:rPr>
      <w:rFonts w:eastAsia="SimSun"/>
      <w:szCs w:val="20"/>
    </w:rPr>
  </w:style>
  <w:style w:type="paragraph" w:styleId="MacroText">
    <w:name w:val="macro"/>
    <w:link w:val="MacroTextChar"/>
    <w:unhideWhenUsed/>
    <w:rsid w:val="00865B19"/>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link w:val="MacroText"/>
    <w:rsid w:val="00865B19"/>
    <w:rPr>
      <w:rFonts w:ascii="Courier New" w:eastAsia="SimSun" w:hAnsi="Courier New" w:cs="Courier New"/>
    </w:rPr>
  </w:style>
  <w:style w:type="paragraph" w:styleId="TOAHeading">
    <w:name w:val="toa heading"/>
    <w:basedOn w:val="Normal"/>
    <w:next w:val="Normal"/>
    <w:unhideWhenUsed/>
    <w:rsid w:val="00865B19"/>
    <w:pPr>
      <w:spacing w:before="120"/>
    </w:pPr>
    <w:rPr>
      <w:rFonts w:ascii="Arial" w:eastAsia="SimSun" w:hAnsi="Arial" w:cs="Arial"/>
      <w:b/>
      <w:bCs/>
    </w:rPr>
  </w:style>
  <w:style w:type="paragraph" w:styleId="ListBullet">
    <w:name w:val="List Bullet"/>
    <w:basedOn w:val="Normal"/>
    <w:unhideWhenUsed/>
    <w:rsid w:val="00865B19"/>
    <w:pPr>
      <w:tabs>
        <w:tab w:val="num" w:pos="360"/>
      </w:tabs>
      <w:ind w:left="360" w:hanging="360"/>
    </w:pPr>
    <w:rPr>
      <w:rFonts w:eastAsia="SimSun"/>
      <w:szCs w:val="20"/>
    </w:rPr>
  </w:style>
  <w:style w:type="paragraph" w:styleId="ListNumber">
    <w:name w:val="List Number"/>
    <w:basedOn w:val="Normal"/>
    <w:unhideWhenUsed/>
    <w:rsid w:val="00865B19"/>
    <w:pPr>
      <w:tabs>
        <w:tab w:val="num" w:pos="360"/>
      </w:tabs>
      <w:ind w:left="360" w:hanging="360"/>
    </w:pPr>
    <w:rPr>
      <w:rFonts w:eastAsia="SimSun"/>
      <w:szCs w:val="20"/>
    </w:rPr>
  </w:style>
  <w:style w:type="paragraph" w:styleId="List4">
    <w:name w:val="List 4"/>
    <w:basedOn w:val="Normal"/>
    <w:unhideWhenUsed/>
    <w:rsid w:val="00865B19"/>
    <w:pPr>
      <w:ind w:left="1440" w:hanging="360"/>
    </w:pPr>
    <w:rPr>
      <w:rFonts w:eastAsia="SimSun"/>
      <w:szCs w:val="20"/>
    </w:rPr>
  </w:style>
  <w:style w:type="paragraph" w:styleId="List5">
    <w:name w:val="List 5"/>
    <w:basedOn w:val="Normal"/>
    <w:unhideWhenUsed/>
    <w:rsid w:val="00865B19"/>
    <w:pPr>
      <w:ind w:left="1800" w:hanging="360"/>
    </w:pPr>
    <w:rPr>
      <w:rFonts w:eastAsia="SimSun"/>
      <w:szCs w:val="20"/>
    </w:rPr>
  </w:style>
  <w:style w:type="paragraph" w:styleId="ListBullet2">
    <w:name w:val="List Bullet 2"/>
    <w:basedOn w:val="Normal"/>
    <w:unhideWhenUsed/>
    <w:rsid w:val="00865B19"/>
    <w:pPr>
      <w:tabs>
        <w:tab w:val="num" w:pos="720"/>
      </w:tabs>
      <w:ind w:left="720" w:hanging="360"/>
    </w:pPr>
    <w:rPr>
      <w:rFonts w:eastAsia="SimSun"/>
      <w:szCs w:val="20"/>
    </w:rPr>
  </w:style>
  <w:style w:type="paragraph" w:styleId="ListBullet3">
    <w:name w:val="List Bullet 3"/>
    <w:basedOn w:val="Normal"/>
    <w:unhideWhenUsed/>
    <w:rsid w:val="00865B19"/>
    <w:pPr>
      <w:tabs>
        <w:tab w:val="num" w:pos="1080"/>
      </w:tabs>
      <w:ind w:left="1080" w:hanging="360"/>
    </w:pPr>
    <w:rPr>
      <w:rFonts w:eastAsia="SimSun"/>
      <w:szCs w:val="20"/>
    </w:rPr>
  </w:style>
  <w:style w:type="paragraph" w:styleId="ListBullet4">
    <w:name w:val="List Bullet 4"/>
    <w:basedOn w:val="Normal"/>
    <w:unhideWhenUsed/>
    <w:rsid w:val="00865B19"/>
    <w:pPr>
      <w:tabs>
        <w:tab w:val="num" w:pos="1440"/>
      </w:tabs>
      <w:ind w:left="1440" w:hanging="360"/>
    </w:pPr>
    <w:rPr>
      <w:rFonts w:eastAsia="SimSun"/>
      <w:szCs w:val="20"/>
    </w:rPr>
  </w:style>
  <w:style w:type="paragraph" w:styleId="ListBullet5">
    <w:name w:val="List Bullet 5"/>
    <w:basedOn w:val="Normal"/>
    <w:unhideWhenUsed/>
    <w:rsid w:val="00865B19"/>
    <w:pPr>
      <w:tabs>
        <w:tab w:val="num" w:pos="1800"/>
      </w:tabs>
      <w:ind w:left="1800" w:hanging="360"/>
    </w:pPr>
    <w:rPr>
      <w:rFonts w:eastAsia="SimSun"/>
      <w:szCs w:val="20"/>
    </w:rPr>
  </w:style>
  <w:style w:type="paragraph" w:styleId="ListNumber2">
    <w:name w:val="List Number 2"/>
    <w:basedOn w:val="Normal"/>
    <w:unhideWhenUsed/>
    <w:rsid w:val="00865B19"/>
    <w:pPr>
      <w:tabs>
        <w:tab w:val="num" w:pos="720"/>
      </w:tabs>
      <w:ind w:left="720" w:hanging="360"/>
    </w:pPr>
    <w:rPr>
      <w:rFonts w:eastAsia="SimSun"/>
      <w:szCs w:val="20"/>
    </w:rPr>
  </w:style>
  <w:style w:type="paragraph" w:styleId="ListNumber3">
    <w:name w:val="List Number 3"/>
    <w:basedOn w:val="Normal"/>
    <w:unhideWhenUsed/>
    <w:rsid w:val="00865B19"/>
    <w:pPr>
      <w:tabs>
        <w:tab w:val="num" w:pos="1080"/>
      </w:tabs>
      <w:ind w:left="1080" w:hanging="360"/>
    </w:pPr>
    <w:rPr>
      <w:rFonts w:eastAsia="SimSun"/>
      <w:szCs w:val="20"/>
    </w:rPr>
  </w:style>
  <w:style w:type="paragraph" w:styleId="ListNumber4">
    <w:name w:val="List Number 4"/>
    <w:basedOn w:val="Normal"/>
    <w:unhideWhenUsed/>
    <w:rsid w:val="00865B19"/>
    <w:pPr>
      <w:tabs>
        <w:tab w:val="num" w:pos="1440"/>
      </w:tabs>
      <w:ind w:left="1440" w:hanging="360"/>
    </w:pPr>
    <w:rPr>
      <w:rFonts w:eastAsia="SimSun"/>
      <w:szCs w:val="20"/>
    </w:rPr>
  </w:style>
  <w:style w:type="paragraph" w:styleId="ListNumber5">
    <w:name w:val="List Number 5"/>
    <w:basedOn w:val="Normal"/>
    <w:unhideWhenUsed/>
    <w:rsid w:val="00865B19"/>
    <w:pPr>
      <w:tabs>
        <w:tab w:val="num" w:pos="1800"/>
      </w:tabs>
      <w:ind w:left="1800" w:hanging="360"/>
    </w:pPr>
    <w:rPr>
      <w:rFonts w:eastAsia="SimSun"/>
      <w:szCs w:val="20"/>
    </w:rPr>
  </w:style>
  <w:style w:type="paragraph" w:styleId="Title">
    <w:name w:val="Title"/>
    <w:basedOn w:val="Normal"/>
    <w:link w:val="TitleChar"/>
    <w:qFormat/>
    <w:rsid w:val="00865B19"/>
    <w:pPr>
      <w:spacing w:before="240" w:after="60"/>
      <w:jc w:val="center"/>
      <w:outlineLvl w:val="0"/>
    </w:pPr>
    <w:rPr>
      <w:rFonts w:ascii="Arial" w:eastAsia="SimSun" w:hAnsi="Arial" w:cs="Arial"/>
      <w:b/>
      <w:bCs/>
      <w:kern w:val="28"/>
      <w:sz w:val="32"/>
      <w:szCs w:val="32"/>
    </w:rPr>
  </w:style>
  <w:style w:type="character" w:customStyle="1" w:styleId="TitleChar">
    <w:name w:val="Title Char"/>
    <w:link w:val="Title"/>
    <w:rsid w:val="00865B19"/>
    <w:rPr>
      <w:rFonts w:ascii="Arial" w:eastAsia="SimSun" w:hAnsi="Arial" w:cs="Arial"/>
      <w:b/>
      <w:bCs/>
      <w:kern w:val="28"/>
      <w:sz w:val="32"/>
      <w:szCs w:val="32"/>
    </w:rPr>
  </w:style>
  <w:style w:type="paragraph" w:styleId="Closing">
    <w:name w:val="Closing"/>
    <w:basedOn w:val="Normal"/>
    <w:link w:val="ClosingChar"/>
    <w:unhideWhenUsed/>
    <w:rsid w:val="00865B19"/>
    <w:pPr>
      <w:ind w:left="4320"/>
    </w:pPr>
    <w:rPr>
      <w:rFonts w:eastAsia="SimSun"/>
      <w:szCs w:val="20"/>
    </w:rPr>
  </w:style>
  <w:style w:type="character" w:customStyle="1" w:styleId="ClosingChar">
    <w:name w:val="Closing Char"/>
    <w:link w:val="Closing"/>
    <w:rsid w:val="00865B19"/>
    <w:rPr>
      <w:rFonts w:eastAsia="SimSun"/>
      <w:sz w:val="24"/>
    </w:rPr>
  </w:style>
  <w:style w:type="paragraph" w:styleId="Signature">
    <w:name w:val="Signature"/>
    <w:basedOn w:val="Normal"/>
    <w:link w:val="SignatureChar"/>
    <w:unhideWhenUsed/>
    <w:rsid w:val="00865B19"/>
    <w:pPr>
      <w:ind w:left="4320"/>
    </w:pPr>
    <w:rPr>
      <w:rFonts w:eastAsia="SimSun"/>
      <w:szCs w:val="20"/>
    </w:rPr>
  </w:style>
  <w:style w:type="character" w:customStyle="1" w:styleId="SignatureChar">
    <w:name w:val="Signature Char"/>
    <w:link w:val="Signature"/>
    <w:rsid w:val="00865B19"/>
    <w:rPr>
      <w:rFonts w:eastAsia="SimSun"/>
      <w:sz w:val="24"/>
    </w:rPr>
  </w:style>
  <w:style w:type="character" w:customStyle="1" w:styleId="BodyTextIndentChar1">
    <w:name w:val="Body Text Indent Char1"/>
    <w:aliases w:val=" Char Char1"/>
    <w:uiPriority w:val="99"/>
    <w:rsid w:val="00865B19"/>
    <w:rPr>
      <w:rFonts w:ascii="Verdana" w:eastAsia="Times New Roman" w:hAnsi="Verdana"/>
      <w:sz w:val="16"/>
    </w:rPr>
  </w:style>
  <w:style w:type="paragraph" w:styleId="ListContinue">
    <w:name w:val="List Continue"/>
    <w:basedOn w:val="Normal"/>
    <w:unhideWhenUsed/>
    <w:rsid w:val="00865B19"/>
    <w:pPr>
      <w:spacing w:after="120"/>
      <w:ind w:left="360"/>
    </w:pPr>
    <w:rPr>
      <w:rFonts w:eastAsia="SimSun"/>
      <w:szCs w:val="20"/>
    </w:rPr>
  </w:style>
  <w:style w:type="paragraph" w:styleId="ListContinue2">
    <w:name w:val="List Continue 2"/>
    <w:basedOn w:val="Normal"/>
    <w:unhideWhenUsed/>
    <w:rsid w:val="00865B19"/>
    <w:pPr>
      <w:spacing w:after="120"/>
      <w:ind w:left="720"/>
    </w:pPr>
    <w:rPr>
      <w:rFonts w:eastAsia="SimSun"/>
      <w:szCs w:val="20"/>
    </w:rPr>
  </w:style>
  <w:style w:type="paragraph" w:styleId="ListContinue3">
    <w:name w:val="List Continue 3"/>
    <w:basedOn w:val="Normal"/>
    <w:unhideWhenUsed/>
    <w:rsid w:val="00865B19"/>
    <w:pPr>
      <w:spacing w:after="120"/>
      <w:ind w:left="1080"/>
    </w:pPr>
    <w:rPr>
      <w:rFonts w:eastAsia="SimSun"/>
      <w:szCs w:val="20"/>
    </w:rPr>
  </w:style>
  <w:style w:type="paragraph" w:styleId="ListContinue4">
    <w:name w:val="List Continue 4"/>
    <w:basedOn w:val="Normal"/>
    <w:unhideWhenUsed/>
    <w:rsid w:val="00865B19"/>
    <w:pPr>
      <w:spacing w:after="120"/>
      <w:ind w:left="1440"/>
    </w:pPr>
    <w:rPr>
      <w:rFonts w:eastAsia="SimSun"/>
      <w:szCs w:val="20"/>
    </w:rPr>
  </w:style>
  <w:style w:type="paragraph" w:styleId="ListContinue5">
    <w:name w:val="List Continue 5"/>
    <w:basedOn w:val="Normal"/>
    <w:unhideWhenUsed/>
    <w:rsid w:val="00865B19"/>
    <w:pPr>
      <w:spacing w:after="120"/>
      <w:ind w:left="1800"/>
    </w:pPr>
    <w:rPr>
      <w:rFonts w:eastAsia="SimSun"/>
      <w:szCs w:val="20"/>
    </w:rPr>
  </w:style>
  <w:style w:type="paragraph" w:styleId="MessageHeader">
    <w:name w:val="Message Header"/>
    <w:basedOn w:val="Normal"/>
    <w:link w:val="MessageHeaderChar"/>
    <w:unhideWhenUsed/>
    <w:rsid w:val="00865B1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link w:val="MessageHeader"/>
    <w:rsid w:val="00865B19"/>
    <w:rPr>
      <w:rFonts w:ascii="Arial" w:eastAsia="SimSun" w:hAnsi="Arial" w:cs="Arial"/>
      <w:sz w:val="24"/>
      <w:szCs w:val="24"/>
      <w:shd w:val="pct20" w:color="auto" w:fill="auto"/>
    </w:rPr>
  </w:style>
  <w:style w:type="paragraph" w:styleId="Subtitle">
    <w:name w:val="Subtitle"/>
    <w:basedOn w:val="Normal"/>
    <w:link w:val="SubtitleChar"/>
    <w:qFormat/>
    <w:rsid w:val="00865B19"/>
    <w:pPr>
      <w:spacing w:after="60"/>
      <w:jc w:val="center"/>
      <w:outlineLvl w:val="1"/>
    </w:pPr>
    <w:rPr>
      <w:rFonts w:ascii="Arial" w:eastAsia="SimSun" w:hAnsi="Arial" w:cs="Arial"/>
    </w:rPr>
  </w:style>
  <w:style w:type="character" w:customStyle="1" w:styleId="SubtitleChar">
    <w:name w:val="Subtitle Char"/>
    <w:link w:val="Subtitle"/>
    <w:rsid w:val="00865B19"/>
    <w:rPr>
      <w:rFonts w:ascii="Arial" w:eastAsia="SimSun" w:hAnsi="Arial" w:cs="Arial"/>
      <w:sz w:val="24"/>
      <w:szCs w:val="24"/>
    </w:rPr>
  </w:style>
  <w:style w:type="paragraph" w:styleId="Salutation">
    <w:name w:val="Salutation"/>
    <w:basedOn w:val="Normal"/>
    <w:next w:val="Normal"/>
    <w:link w:val="SalutationChar"/>
    <w:unhideWhenUsed/>
    <w:rsid w:val="00865B19"/>
    <w:rPr>
      <w:rFonts w:eastAsia="SimSun"/>
      <w:szCs w:val="20"/>
    </w:rPr>
  </w:style>
  <w:style w:type="character" w:customStyle="1" w:styleId="SalutationChar">
    <w:name w:val="Salutation Char"/>
    <w:link w:val="Salutation"/>
    <w:rsid w:val="00865B19"/>
    <w:rPr>
      <w:rFonts w:eastAsia="SimSun"/>
      <w:sz w:val="24"/>
    </w:rPr>
  </w:style>
  <w:style w:type="paragraph" w:styleId="Date">
    <w:name w:val="Date"/>
    <w:basedOn w:val="Normal"/>
    <w:next w:val="Normal"/>
    <w:link w:val="DateChar"/>
    <w:unhideWhenUsed/>
    <w:rsid w:val="00865B19"/>
    <w:rPr>
      <w:rFonts w:eastAsia="SimSun"/>
      <w:szCs w:val="20"/>
    </w:rPr>
  </w:style>
  <w:style w:type="character" w:customStyle="1" w:styleId="DateChar">
    <w:name w:val="Date Char"/>
    <w:link w:val="Date"/>
    <w:rsid w:val="00865B19"/>
    <w:rPr>
      <w:rFonts w:eastAsia="SimSun"/>
      <w:sz w:val="24"/>
    </w:rPr>
  </w:style>
  <w:style w:type="paragraph" w:styleId="BodyTextFirstIndent2">
    <w:name w:val="Body Text First Indent 2"/>
    <w:basedOn w:val="BodyTextIndent"/>
    <w:link w:val="BodyTextFirstIndent2Char"/>
    <w:unhideWhenUsed/>
    <w:rsid w:val="00865B19"/>
    <w:pPr>
      <w:spacing w:before="0"/>
      <w:ind w:left="360" w:firstLine="210"/>
    </w:pPr>
    <w:rPr>
      <w:rFonts w:eastAsia="SimSun"/>
      <w:szCs w:val="20"/>
    </w:rPr>
  </w:style>
  <w:style w:type="character" w:customStyle="1" w:styleId="BodyTextIndentChar2">
    <w:name w:val="Body Text Indent Char2"/>
    <w:aliases w:val=" Char Char2"/>
    <w:link w:val="BodyTextIndent"/>
    <w:rsid w:val="00865B19"/>
    <w:rPr>
      <w:sz w:val="24"/>
      <w:szCs w:val="24"/>
    </w:rPr>
  </w:style>
  <w:style w:type="character" w:customStyle="1" w:styleId="BodyTextFirstIndent2Char">
    <w:name w:val="Body Text First Indent 2 Char"/>
    <w:link w:val="BodyTextFirstIndent2"/>
    <w:rsid w:val="00865B19"/>
    <w:rPr>
      <w:rFonts w:eastAsia="SimSun"/>
      <w:sz w:val="24"/>
      <w:szCs w:val="24"/>
    </w:rPr>
  </w:style>
  <w:style w:type="paragraph" w:styleId="NoteHeading">
    <w:name w:val="Note Heading"/>
    <w:basedOn w:val="Normal"/>
    <w:next w:val="Normal"/>
    <w:link w:val="NoteHeadingChar"/>
    <w:unhideWhenUsed/>
    <w:rsid w:val="00865B19"/>
    <w:rPr>
      <w:rFonts w:eastAsia="SimSun"/>
      <w:szCs w:val="20"/>
    </w:rPr>
  </w:style>
  <w:style w:type="character" w:customStyle="1" w:styleId="NoteHeadingChar">
    <w:name w:val="Note Heading Char"/>
    <w:link w:val="NoteHeading"/>
    <w:rsid w:val="00865B19"/>
    <w:rPr>
      <w:rFonts w:eastAsia="SimSun"/>
      <w:sz w:val="24"/>
    </w:rPr>
  </w:style>
  <w:style w:type="paragraph" w:styleId="BodyText2">
    <w:name w:val="Body Text 2"/>
    <w:basedOn w:val="Normal"/>
    <w:link w:val="BodyText2Char"/>
    <w:unhideWhenUsed/>
    <w:rsid w:val="00865B19"/>
    <w:pPr>
      <w:spacing w:after="120" w:line="480" w:lineRule="auto"/>
    </w:pPr>
    <w:rPr>
      <w:rFonts w:eastAsia="SimSun"/>
      <w:szCs w:val="20"/>
    </w:rPr>
  </w:style>
  <w:style w:type="character" w:customStyle="1" w:styleId="BodyText2Char">
    <w:name w:val="Body Text 2 Char"/>
    <w:link w:val="BodyText2"/>
    <w:rsid w:val="00865B19"/>
    <w:rPr>
      <w:rFonts w:eastAsia="SimSun"/>
      <w:sz w:val="24"/>
    </w:rPr>
  </w:style>
  <w:style w:type="paragraph" w:styleId="BodyText3">
    <w:name w:val="Body Text 3"/>
    <w:basedOn w:val="Normal"/>
    <w:link w:val="BodyText3Char"/>
    <w:unhideWhenUsed/>
    <w:rsid w:val="00865B19"/>
    <w:pPr>
      <w:spacing w:after="120"/>
    </w:pPr>
    <w:rPr>
      <w:rFonts w:eastAsia="SimSun"/>
      <w:sz w:val="16"/>
      <w:szCs w:val="16"/>
    </w:rPr>
  </w:style>
  <w:style w:type="character" w:customStyle="1" w:styleId="BodyText3Char">
    <w:name w:val="Body Text 3 Char"/>
    <w:link w:val="BodyText3"/>
    <w:rsid w:val="00865B19"/>
    <w:rPr>
      <w:rFonts w:eastAsia="SimSun"/>
      <w:sz w:val="16"/>
      <w:szCs w:val="16"/>
    </w:rPr>
  </w:style>
  <w:style w:type="paragraph" w:styleId="BodyTextIndent2">
    <w:name w:val="Body Text Indent 2"/>
    <w:basedOn w:val="Normal"/>
    <w:link w:val="BodyTextIndent2Char"/>
    <w:unhideWhenUsed/>
    <w:rsid w:val="00865B19"/>
    <w:pPr>
      <w:spacing w:after="120" w:line="480" w:lineRule="auto"/>
      <w:ind w:left="360"/>
    </w:pPr>
    <w:rPr>
      <w:rFonts w:eastAsia="SimSun"/>
      <w:szCs w:val="20"/>
    </w:rPr>
  </w:style>
  <w:style w:type="character" w:customStyle="1" w:styleId="BodyTextIndent2Char">
    <w:name w:val="Body Text Indent 2 Char"/>
    <w:link w:val="BodyTextIndent2"/>
    <w:rsid w:val="00865B19"/>
    <w:rPr>
      <w:rFonts w:eastAsia="SimSun"/>
      <w:sz w:val="24"/>
    </w:rPr>
  </w:style>
  <w:style w:type="paragraph" w:styleId="BodyTextIndent3">
    <w:name w:val="Body Text Indent 3"/>
    <w:basedOn w:val="Normal"/>
    <w:link w:val="BodyTextIndent3Char"/>
    <w:unhideWhenUsed/>
    <w:rsid w:val="00865B19"/>
    <w:pPr>
      <w:spacing w:after="120"/>
      <w:ind w:left="360"/>
    </w:pPr>
    <w:rPr>
      <w:rFonts w:eastAsia="SimSun"/>
      <w:sz w:val="16"/>
      <w:szCs w:val="16"/>
    </w:rPr>
  </w:style>
  <w:style w:type="character" w:customStyle="1" w:styleId="BodyTextIndent3Char">
    <w:name w:val="Body Text Indent 3 Char"/>
    <w:link w:val="BodyTextIndent3"/>
    <w:rsid w:val="00865B19"/>
    <w:rPr>
      <w:rFonts w:eastAsia="SimSun"/>
      <w:sz w:val="16"/>
      <w:szCs w:val="16"/>
    </w:rPr>
  </w:style>
  <w:style w:type="paragraph" w:styleId="PlainText">
    <w:name w:val="Plain Text"/>
    <w:basedOn w:val="Normal"/>
    <w:link w:val="PlainTextChar"/>
    <w:unhideWhenUsed/>
    <w:rsid w:val="00865B19"/>
    <w:rPr>
      <w:rFonts w:ascii="Courier New" w:eastAsia="SimSun" w:hAnsi="Courier New" w:cs="Courier New"/>
      <w:sz w:val="20"/>
      <w:szCs w:val="20"/>
    </w:rPr>
  </w:style>
  <w:style w:type="character" w:customStyle="1" w:styleId="PlainTextChar">
    <w:name w:val="Plain Text Char"/>
    <w:link w:val="PlainText"/>
    <w:rsid w:val="00865B19"/>
    <w:rPr>
      <w:rFonts w:ascii="Courier New" w:eastAsia="SimSun" w:hAnsi="Courier New" w:cs="Courier New"/>
    </w:rPr>
  </w:style>
  <w:style w:type="paragraph" w:styleId="E-mailSignature">
    <w:name w:val="E-mail Signature"/>
    <w:basedOn w:val="Normal"/>
    <w:link w:val="E-mailSignatureChar"/>
    <w:unhideWhenUsed/>
    <w:rsid w:val="00865B19"/>
    <w:rPr>
      <w:rFonts w:eastAsia="SimSun"/>
      <w:szCs w:val="20"/>
    </w:rPr>
  </w:style>
  <w:style w:type="character" w:customStyle="1" w:styleId="E-mailSignatureChar">
    <w:name w:val="E-mail Signature Char"/>
    <w:link w:val="E-mailSignature"/>
    <w:rsid w:val="00865B19"/>
    <w:rPr>
      <w:rFonts w:eastAsia="SimSun"/>
      <w:sz w:val="24"/>
    </w:rPr>
  </w:style>
  <w:style w:type="paragraph" w:styleId="NoSpacing">
    <w:name w:val="No Spacing"/>
    <w:uiPriority w:val="1"/>
    <w:qFormat/>
    <w:rsid w:val="00865B19"/>
    <w:rPr>
      <w:rFonts w:eastAsia="SimSun"/>
      <w:sz w:val="24"/>
      <w:szCs w:val="24"/>
    </w:rPr>
  </w:style>
  <w:style w:type="character" w:customStyle="1" w:styleId="BulletChar">
    <w:name w:val="Bullet Char"/>
    <w:link w:val="Bullet"/>
    <w:locked/>
    <w:rsid w:val="00865B19"/>
    <w:rPr>
      <w:sz w:val="24"/>
    </w:rPr>
  </w:style>
  <w:style w:type="character" w:customStyle="1" w:styleId="BulletIndentChar">
    <w:name w:val="Bullet Indent Char"/>
    <w:link w:val="BulletIndent"/>
    <w:locked/>
    <w:rsid w:val="00865B19"/>
    <w:rPr>
      <w:rFonts w:eastAsia="SimSun"/>
      <w:sz w:val="24"/>
    </w:rPr>
  </w:style>
  <w:style w:type="character" w:customStyle="1" w:styleId="ListSubChar">
    <w:name w:val="List Sub Char"/>
    <w:link w:val="ListSub"/>
    <w:locked/>
    <w:rsid w:val="00865B19"/>
    <w:rPr>
      <w:rFonts w:eastAsia="SimSun"/>
      <w:sz w:val="24"/>
    </w:rPr>
  </w:style>
  <w:style w:type="character" w:customStyle="1" w:styleId="VariableDefinitionChar">
    <w:name w:val="Variable Definition Char"/>
    <w:link w:val="VariableDefinition"/>
    <w:locked/>
    <w:rsid w:val="00865B19"/>
    <w:rPr>
      <w:rFonts w:eastAsia="SimSun"/>
      <w:iCs/>
      <w:sz w:val="24"/>
    </w:rPr>
  </w:style>
  <w:style w:type="paragraph" w:customStyle="1" w:styleId="TermDefinition">
    <w:name w:val="Term Definition"/>
    <w:basedOn w:val="Normal"/>
    <w:rsid w:val="00865B19"/>
    <w:pPr>
      <w:spacing w:after="60"/>
      <w:ind w:left="720"/>
    </w:pPr>
    <w:rPr>
      <w:rFonts w:eastAsia="SimSun"/>
      <w:szCs w:val="20"/>
    </w:rPr>
  </w:style>
  <w:style w:type="character" w:customStyle="1" w:styleId="TermTitleChar">
    <w:name w:val="Term Title Char"/>
    <w:link w:val="TermTitle"/>
    <w:locked/>
    <w:rsid w:val="00865B19"/>
    <w:rPr>
      <w:b/>
      <w:sz w:val="24"/>
    </w:rPr>
  </w:style>
  <w:style w:type="paragraph" w:customStyle="1" w:styleId="TermTitle">
    <w:name w:val="Term Title"/>
    <w:basedOn w:val="Normal"/>
    <w:link w:val="TermTitleChar"/>
    <w:rsid w:val="00865B19"/>
    <w:pPr>
      <w:spacing w:before="120"/>
      <w:ind w:left="720"/>
    </w:pPr>
    <w:rPr>
      <w:b/>
      <w:szCs w:val="20"/>
    </w:rPr>
  </w:style>
  <w:style w:type="paragraph" w:customStyle="1" w:styleId="Style1">
    <w:name w:val="Style1"/>
    <w:basedOn w:val="BodyText3"/>
    <w:rsid w:val="00865B19"/>
    <w:rPr>
      <w:b/>
      <w:sz w:val="40"/>
      <w:szCs w:val="40"/>
    </w:rPr>
  </w:style>
  <w:style w:type="paragraph" w:customStyle="1" w:styleId="note">
    <w:name w:val="note"/>
    <w:basedOn w:val="Normal"/>
    <w:rsid w:val="00865B19"/>
    <w:rPr>
      <w:rFonts w:eastAsia="SimSun"/>
      <w:sz w:val="22"/>
      <w:szCs w:val="20"/>
    </w:rPr>
  </w:style>
  <w:style w:type="paragraph" w:customStyle="1" w:styleId="List1">
    <w:name w:val="List1"/>
    <w:basedOn w:val="H4"/>
    <w:rsid w:val="00865B1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65B19"/>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865B19"/>
    <w:rPr>
      <w:sz w:val="24"/>
    </w:rPr>
  </w:style>
  <w:style w:type="paragraph" w:customStyle="1" w:styleId="BulletCharChar">
    <w:name w:val="Bullet Char Char"/>
    <w:basedOn w:val="Normal"/>
    <w:link w:val="BulletCharCharChar"/>
    <w:rsid w:val="00865B19"/>
    <w:pPr>
      <w:tabs>
        <w:tab w:val="num" w:pos="450"/>
      </w:tabs>
      <w:spacing w:after="180"/>
      <w:ind w:left="450" w:hanging="360"/>
    </w:pPr>
    <w:rPr>
      <w:szCs w:val="20"/>
    </w:rPr>
  </w:style>
  <w:style w:type="paragraph" w:customStyle="1" w:styleId="bodytextnumbered0">
    <w:name w:val="bodytextnumbered"/>
    <w:basedOn w:val="Normal"/>
    <w:rsid w:val="00865B19"/>
    <w:pPr>
      <w:spacing w:after="240"/>
      <w:ind w:left="720" w:hanging="720"/>
    </w:pPr>
    <w:rPr>
      <w:rFonts w:eastAsia="Calibri"/>
    </w:rPr>
  </w:style>
  <w:style w:type="paragraph" w:customStyle="1" w:styleId="PJMNormal">
    <w:name w:val="PJM_Normal"/>
    <w:basedOn w:val="Default"/>
    <w:next w:val="Default"/>
    <w:rsid w:val="00865B19"/>
    <w:pPr>
      <w:spacing w:before="120" w:after="120"/>
    </w:pPr>
    <w:rPr>
      <w:rFonts w:cs="Times New Roman"/>
      <w:color w:val="auto"/>
    </w:rPr>
  </w:style>
  <w:style w:type="paragraph" w:customStyle="1" w:styleId="PJMListOutline1">
    <w:name w:val="PJM_List_Outline_1"/>
    <w:basedOn w:val="Default"/>
    <w:next w:val="Default"/>
    <w:rsid w:val="00865B19"/>
    <w:pPr>
      <w:spacing w:before="120" w:after="120"/>
    </w:pPr>
    <w:rPr>
      <w:rFonts w:cs="Times New Roman"/>
      <w:color w:val="auto"/>
    </w:rPr>
  </w:style>
  <w:style w:type="paragraph" w:customStyle="1" w:styleId="VariableDefinition1">
    <w:name w:val="Variable Definition+1"/>
    <w:basedOn w:val="Default"/>
    <w:next w:val="Default"/>
    <w:rsid w:val="00865B19"/>
    <w:pPr>
      <w:spacing w:after="240"/>
    </w:pPr>
    <w:rPr>
      <w:rFonts w:ascii="Times New Roman" w:hAnsi="Times New Roman" w:cs="Times New Roman"/>
      <w:color w:val="auto"/>
    </w:rPr>
  </w:style>
  <w:style w:type="paragraph" w:customStyle="1" w:styleId="ListSub2">
    <w:name w:val="List Sub+2"/>
    <w:basedOn w:val="Default"/>
    <w:next w:val="Default"/>
    <w:rsid w:val="00865B19"/>
    <w:pPr>
      <w:spacing w:after="240"/>
    </w:pPr>
    <w:rPr>
      <w:rFonts w:ascii="Times New Roman" w:hAnsi="Times New Roman" w:cs="Times New Roman"/>
      <w:color w:val="auto"/>
    </w:rPr>
  </w:style>
  <w:style w:type="paragraph" w:customStyle="1" w:styleId="H">
    <w:name w:val="H%"/>
    <w:basedOn w:val="H4"/>
    <w:rsid w:val="00865B19"/>
    <w:pPr>
      <w:snapToGrid w:val="0"/>
    </w:pPr>
    <w:rPr>
      <w:rFonts w:ascii="Calibri" w:eastAsia="Calibri" w:hAnsi="Calibri"/>
      <w:snapToGrid/>
      <w:szCs w:val="24"/>
    </w:rPr>
  </w:style>
  <w:style w:type="paragraph" w:customStyle="1" w:styleId="Style2">
    <w:name w:val="Style2"/>
    <w:basedOn w:val="H5"/>
    <w:autoRedefine/>
    <w:rsid w:val="00865B19"/>
    <w:rPr>
      <w:rFonts w:ascii="Calibri" w:eastAsia="Calibri" w:hAnsi="Calibri"/>
      <w:i w:val="0"/>
    </w:rPr>
  </w:style>
  <w:style w:type="paragraph" w:customStyle="1" w:styleId="listintroduction0">
    <w:name w:val="listintroduction"/>
    <w:basedOn w:val="Normal"/>
    <w:rsid w:val="00865B19"/>
    <w:pPr>
      <w:keepNext/>
      <w:spacing w:after="240"/>
    </w:pPr>
    <w:rPr>
      <w:rFonts w:eastAsia="SimSun"/>
    </w:rPr>
  </w:style>
  <w:style w:type="paragraph" w:customStyle="1" w:styleId="RegularText">
    <w:name w:val="Regular Text"/>
    <w:basedOn w:val="Normal"/>
    <w:rsid w:val="00865B19"/>
    <w:pPr>
      <w:spacing w:before="120" w:after="120"/>
      <w:ind w:left="432"/>
      <w:jc w:val="both"/>
    </w:pPr>
    <w:rPr>
      <w:rFonts w:eastAsia="SimSun"/>
      <w:szCs w:val="20"/>
    </w:rPr>
  </w:style>
  <w:style w:type="character" w:styleId="FootnoteReference">
    <w:name w:val="footnote reference"/>
    <w:unhideWhenUsed/>
    <w:rsid w:val="00865B19"/>
    <w:rPr>
      <w:vertAlign w:val="superscript"/>
    </w:rPr>
  </w:style>
  <w:style w:type="character" w:styleId="PlaceholderText">
    <w:name w:val="Placeholder Text"/>
    <w:uiPriority w:val="99"/>
    <w:rsid w:val="00865B19"/>
    <w:rPr>
      <w:color w:val="808080"/>
    </w:rPr>
  </w:style>
  <w:style w:type="character" w:customStyle="1" w:styleId="CharCharCharCharCharCharCharChar">
    <w:name w:val="Char Char Char Char Char Char Char Char"/>
    <w:rsid w:val="00865B1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65B19"/>
    <w:rPr>
      <w:rFonts w:eastAsia="SimSun"/>
    </w:rPr>
  </w:style>
  <w:style w:type="character" w:customStyle="1" w:styleId="InstructionsCharCharCharCharCharCharChar">
    <w:name w:val="Instructions Char Char Char Char Char Char Char"/>
    <w:link w:val="InstructionsCharCharCharCharCharChar"/>
    <w:locked/>
    <w:rsid w:val="00865B19"/>
    <w:rPr>
      <w:rFonts w:eastAsia="SimSun"/>
      <w:sz w:val="24"/>
      <w:szCs w:val="24"/>
    </w:rPr>
  </w:style>
  <w:style w:type="character" w:customStyle="1" w:styleId="CharCharCharCharCharCharCharChar1">
    <w:name w:val="Char Char Char Char Char Char Char Char1"/>
    <w:rsid w:val="00865B1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65B19"/>
    <w:rPr>
      <w:iCs/>
      <w:sz w:val="24"/>
      <w:lang w:val="en-US" w:eastAsia="en-US" w:bidi="ar-SA"/>
    </w:rPr>
  </w:style>
  <w:style w:type="character" w:customStyle="1" w:styleId="H2CharChar">
    <w:name w:val="H2 Char Char"/>
    <w:rsid w:val="00865B19"/>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65B19"/>
    <w:rPr>
      <w:iCs/>
      <w:sz w:val="24"/>
      <w:lang w:val="en-US" w:eastAsia="en-US" w:bidi="ar-SA"/>
    </w:rPr>
  </w:style>
  <w:style w:type="character" w:customStyle="1" w:styleId="BodyTextChar2Char1">
    <w:name w:val="Body Text Char2 Char1"/>
    <w:aliases w:val="Char Char Char Char11,Char Char Char Char111"/>
    <w:rsid w:val="00865B19"/>
    <w:rPr>
      <w:iCs/>
      <w:sz w:val="24"/>
      <w:lang w:val="en-US" w:eastAsia="en-US" w:bidi="ar-SA"/>
    </w:rPr>
  </w:style>
  <w:style w:type="character" w:customStyle="1" w:styleId="ListIntroductionChar">
    <w:name w:val="List Introduction Char"/>
    <w:link w:val="ListIntroduction"/>
    <w:locked/>
    <w:rsid w:val="00865B19"/>
    <w:rPr>
      <w:rFonts w:eastAsia="SimSun"/>
      <w:iCs/>
      <w:sz w:val="24"/>
    </w:rPr>
  </w:style>
  <w:style w:type="paragraph" w:styleId="BodyTextFirstIndent">
    <w:name w:val="Body Text First Indent"/>
    <w:basedOn w:val="BodyText"/>
    <w:link w:val="BodyTextFirstIndentChar"/>
    <w:unhideWhenUsed/>
    <w:rsid w:val="00865B19"/>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865B19"/>
    <w:rPr>
      <w:sz w:val="24"/>
      <w:szCs w:val="24"/>
    </w:rPr>
  </w:style>
  <w:style w:type="character" w:customStyle="1" w:styleId="BodyTextFirstIndentChar">
    <w:name w:val="Body Text First Indent Char"/>
    <w:link w:val="BodyTextFirstIndent"/>
    <w:rsid w:val="00865B19"/>
    <w:rPr>
      <w:rFonts w:eastAsia="SimSun"/>
      <w:sz w:val="24"/>
      <w:szCs w:val="24"/>
    </w:rPr>
  </w:style>
  <w:style w:type="character" w:customStyle="1" w:styleId="H3Char1">
    <w:name w:val="H3 Char1"/>
    <w:rsid w:val="00865B19"/>
    <w:rPr>
      <w:b/>
      <w:bCs/>
      <w:i/>
      <w:iCs w:val="0"/>
      <w:sz w:val="24"/>
      <w:lang w:val="en-US" w:eastAsia="en-US" w:bidi="ar-SA"/>
    </w:rPr>
  </w:style>
  <w:style w:type="character" w:customStyle="1" w:styleId="bodytextnumberedchar0">
    <w:name w:val="bodytextnumberedchar"/>
    <w:rsid w:val="00865B19"/>
  </w:style>
  <w:style w:type="character" w:customStyle="1" w:styleId="TableHeadChar">
    <w:name w:val="Table Head Char"/>
    <w:rsid w:val="00865B19"/>
    <w:rPr>
      <w:b/>
      <w:bCs w:val="0"/>
      <w:iCs/>
      <w:sz w:val="24"/>
      <w:lang w:val="en-US" w:eastAsia="en-US" w:bidi="ar-SA"/>
    </w:rPr>
  </w:style>
  <w:style w:type="character" w:customStyle="1" w:styleId="Char1CharChar">
    <w:name w:val="Char1 Char Char"/>
    <w:rsid w:val="00865B19"/>
    <w:rPr>
      <w:iCs/>
      <w:sz w:val="24"/>
      <w:lang w:val="en-US" w:eastAsia="en-US" w:bidi="ar-SA"/>
    </w:rPr>
  </w:style>
  <w:style w:type="character" w:customStyle="1" w:styleId="CharChar2">
    <w:name w:val="Char Char2"/>
    <w:rsid w:val="00865B19"/>
    <w:rPr>
      <w:b/>
      <w:bCs/>
      <w:i/>
      <w:iCs w:val="0"/>
      <w:sz w:val="24"/>
      <w:lang w:val="en-US" w:eastAsia="en-US" w:bidi="ar-SA"/>
    </w:rPr>
  </w:style>
  <w:style w:type="character" w:customStyle="1" w:styleId="Char21">
    <w:name w:val="Char21"/>
    <w:rsid w:val="00865B19"/>
    <w:rPr>
      <w:b/>
      <w:bCs/>
      <w:i/>
      <w:iCs w:val="0"/>
      <w:sz w:val="24"/>
      <w:lang w:val="en-US" w:eastAsia="en-US" w:bidi="ar-SA"/>
    </w:rPr>
  </w:style>
  <w:style w:type="character" w:customStyle="1" w:styleId="CharCharChar">
    <w:name w:val="Char Char Char"/>
    <w:rsid w:val="00865B19"/>
    <w:rPr>
      <w:sz w:val="24"/>
      <w:lang w:val="en-US" w:eastAsia="en-US" w:bidi="ar-SA"/>
    </w:rPr>
  </w:style>
  <w:style w:type="character" w:customStyle="1" w:styleId="h3CharChar">
    <w:name w:val="h3 Char Char"/>
    <w:rsid w:val="00865B19"/>
    <w:rPr>
      <w:b/>
      <w:bCs/>
      <w:i/>
      <w:iCs w:val="0"/>
      <w:sz w:val="24"/>
      <w:lang w:val="en-US" w:eastAsia="en-US" w:bidi="ar-SA"/>
    </w:rPr>
  </w:style>
  <w:style w:type="character" w:customStyle="1" w:styleId="InstructionsCharChar">
    <w:name w:val="Instructions Char Char"/>
    <w:rsid w:val="00865B19"/>
    <w:rPr>
      <w:b/>
      <w:bCs w:val="0"/>
      <w:i/>
      <w:iCs/>
      <w:sz w:val="24"/>
      <w:szCs w:val="24"/>
      <w:lang w:val="en-US" w:eastAsia="en-US" w:bidi="ar-SA"/>
    </w:rPr>
  </w:style>
  <w:style w:type="character" w:customStyle="1" w:styleId="CharCharCharChar1">
    <w:name w:val="Char Char Char Char1"/>
    <w:aliases w:val="Char1 Char Char Char Char, Char1 Char Char Char Char"/>
    <w:rsid w:val="00865B19"/>
    <w:rPr>
      <w:sz w:val="24"/>
      <w:lang w:val="en-US" w:eastAsia="en-US" w:bidi="ar-SA"/>
    </w:rPr>
  </w:style>
  <w:style w:type="character" w:customStyle="1" w:styleId="H3CharChar0">
    <w:name w:val="H3 Char Char"/>
    <w:rsid w:val="00865B19"/>
    <w:rPr>
      <w:b w:val="0"/>
      <w:bCs w:val="0"/>
      <w:i w:val="0"/>
      <w:iCs w:val="0"/>
      <w:sz w:val="24"/>
      <w:lang w:val="en-US" w:eastAsia="en-US" w:bidi="ar-SA"/>
    </w:rPr>
  </w:style>
  <w:style w:type="character" w:customStyle="1" w:styleId="ListIntroductionCharChar">
    <w:name w:val="List Introduction Char Char"/>
    <w:rsid w:val="00865B19"/>
    <w:rPr>
      <w:iCs/>
      <w:sz w:val="24"/>
      <w:lang w:val="en-US" w:eastAsia="en-US" w:bidi="ar-SA"/>
    </w:rPr>
  </w:style>
  <w:style w:type="character" w:customStyle="1" w:styleId="H4CharChar">
    <w:name w:val="H4 Char Char"/>
    <w:rsid w:val="00865B19"/>
    <w:rPr>
      <w:b/>
      <w:bCs/>
      <w:snapToGrid/>
      <w:sz w:val="24"/>
      <w:lang w:val="en-US" w:eastAsia="en-US" w:bidi="ar-SA"/>
    </w:rPr>
  </w:style>
  <w:style w:type="character" w:customStyle="1" w:styleId="Char2CharChar1">
    <w:name w:val="Char2 Char Char1"/>
    <w:rsid w:val="00865B19"/>
    <w:rPr>
      <w:sz w:val="24"/>
      <w:lang w:val="en-US" w:eastAsia="en-US" w:bidi="ar-SA"/>
    </w:rPr>
  </w:style>
  <w:style w:type="character" w:customStyle="1" w:styleId="CharChar3">
    <w:name w:val="Char Char3"/>
    <w:rsid w:val="00865B19"/>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65B19"/>
    <w:rPr>
      <w:sz w:val="24"/>
      <w:lang w:val="en-US" w:eastAsia="en-US" w:bidi="ar-SA"/>
    </w:rPr>
  </w:style>
  <w:style w:type="character" w:customStyle="1" w:styleId="CharChar4">
    <w:name w:val="Char Char4"/>
    <w:rsid w:val="00865B19"/>
    <w:rPr>
      <w:sz w:val="24"/>
      <w:lang w:val="en-US" w:eastAsia="en-US" w:bidi="ar-SA"/>
    </w:rPr>
  </w:style>
  <w:style w:type="character" w:customStyle="1" w:styleId="Char1CharChar1">
    <w:name w:val="Char1 Char Char1"/>
    <w:rsid w:val="00865B19"/>
    <w:rPr>
      <w:sz w:val="24"/>
      <w:lang w:val="en-US" w:eastAsia="en-US" w:bidi="ar-SA"/>
    </w:rPr>
  </w:style>
  <w:style w:type="character" w:customStyle="1" w:styleId="CharChar12">
    <w:name w:val="Char Char12"/>
    <w:rsid w:val="00865B19"/>
    <w:rPr>
      <w:sz w:val="24"/>
      <w:lang w:val="en-US" w:eastAsia="en-US" w:bidi="ar-SA"/>
    </w:rPr>
  </w:style>
  <w:style w:type="character" w:customStyle="1" w:styleId="CharChar5">
    <w:name w:val="Char Char5"/>
    <w:rsid w:val="00865B19"/>
    <w:rPr>
      <w:iCs/>
      <w:sz w:val="24"/>
      <w:lang w:val="en-US" w:eastAsia="en-US" w:bidi="ar-SA"/>
    </w:rPr>
  </w:style>
  <w:style w:type="character" w:customStyle="1" w:styleId="CharCharCharChar3">
    <w:name w:val="Char Char Char Char3"/>
    <w:rsid w:val="00865B19"/>
    <w:rPr>
      <w:iCs/>
      <w:sz w:val="24"/>
      <w:lang w:val="en-US" w:eastAsia="en-US" w:bidi="ar-SA"/>
    </w:rPr>
  </w:style>
  <w:style w:type="character" w:customStyle="1" w:styleId="CharChar42">
    <w:name w:val="Char Char42"/>
    <w:rsid w:val="00865B19"/>
    <w:rPr>
      <w:sz w:val="24"/>
      <w:lang w:val="en-US" w:eastAsia="en-US" w:bidi="ar-SA"/>
    </w:rPr>
  </w:style>
  <w:style w:type="character" w:customStyle="1" w:styleId="CharCharChar2">
    <w:name w:val="Char Char Char2"/>
    <w:rsid w:val="00865B19"/>
    <w:rPr>
      <w:iCs/>
      <w:sz w:val="24"/>
      <w:lang w:val="en-US" w:eastAsia="en-US" w:bidi="ar-SA"/>
    </w:rPr>
  </w:style>
  <w:style w:type="character" w:customStyle="1" w:styleId="Char1CharChar12">
    <w:name w:val="Char1 Char Char12"/>
    <w:rsid w:val="00865B19"/>
    <w:rPr>
      <w:sz w:val="24"/>
      <w:lang w:val="en-US" w:eastAsia="en-US" w:bidi="ar-SA"/>
    </w:rPr>
  </w:style>
  <w:style w:type="character" w:customStyle="1" w:styleId="CharCharChar22">
    <w:name w:val="Char Char Char22"/>
    <w:rsid w:val="00865B19"/>
    <w:rPr>
      <w:iCs/>
      <w:sz w:val="24"/>
      <w:lang w:val="en-US" w:eastAsia="en-US" w:bidi="ar-SA"/>
    </w:rPr>
  </w:style>
  <w:style w:type="character" w:customStyle="1" w:styleId="CharChar6">
    <w:name w:val="Char Char6"/>
    <w:rsid w:val="00865B19"/>
    <w:rPr>
      <w:sz w:val="24"/>
      <w:lang w:val="en-US" w:eastAsia="en-US" w:bidi="ar-SA"/>
    </w:rPr>
  </w:style>
  <w:style w:type="character" w:customStyle="1" w:styleId="ListCharChar">
    <w:name w:val="List Char Char"/>
    <w:rsid w:val="00865B19"/>
    <w:rPr>
      <w:sz w:val="24"/>
      <w:lang w:val="en-US" w:eastAsia="en-US" w:bidi="ar-SA"/>
    </w:rPr>
  </w:style>
  <w:style w:type="character" w:customStyle="1" w:styleId="CharChar11">
    <w:name w:val="Char Char11"/>
    <w:rsid w:val="00865B1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65B19"/>
    <w:rPr>
      <w:iCs/>
      <w:sz w:val="24"/>
      <w:lang w:val="en-US" w:eastAsia="en-US" w:bidi="ar-SA"/>
    </w:rPr>
  </w:style>
  <w:style w:type="character" w:customStyle="1" w:styleId="CharChar41">
    <w:name w:val="Char Char41"/>
    <w:rsid w:val="00865B19"/>
    <w:rPr>
      <w:sz w:val="24"/>
      <w:lang w:val="en-US" w:eastAsia="en-US" w:bidi="ar-SA"/>
    </w:rPr>
  </w:style>
  <w:style w:type="character" w:customStyle="1" w:styleId="CharCharChar21">
    <w:name w:val="Char Char Char21"/>
    <w:rsid w:val="00865B1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65B19"/>
    <w:rPr>
      <w:iCs/>
      <w:sz w:val="24"/>
      <w:lang w:val="en-US" w:eastAsia="en-US" w:bidi="ar-SA"/>
    </w:rPr>
  </w:style>
  <w:style w:type="character" w:customStyle="1" w:styleId="TextChar">
    <w:name w:val="Text Char"/>
    <w:rsid w:val="00865B19"/>
    <w:rPr>
      <w:iCs/>
      <w:sz w:val="24"/>
      <w:lang w:val="en-US" w:eastAsia="en-US" w:bidi="ar-SA"/>
    </w:rPr>
  </w:style>
  <w:style w:type="table" w:customStyle="1" w:styleId="TableGrid11">
    <w:name w:val="Table Grid11"/>
    <w:basedOn w:val="TableNormal"/>
    <w:rsid w:val="00865B19"/>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65B19"/>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65B19"/>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65B19"/>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65B19"/>
    <w:pPr>
      <w:spacing w:after="240"/>
      <w:ind w:left="3168" w:hanging="2880"/>
    </w:pPr>
    <w:rPr>
      <w:rFonts w:eastAsia="SimSun"/>
      <w:iCs/>
      <w:szCs w:val="20"/>
    </w:rPr>
  </w:style>
  <w:style w:type="paragraph" w:customStyle="1" w:styleId="Acronym">
    <w:name w:val="Acronym"/>
    <w:basedOn w:val="Normal"/>
    <w:rsid w:val="00865B19"/>
    <w:pPr>
      <w:tabs>
        <w:tab w:val="left" w:pos="1440"/>
      </w:tabs>
    </w:pPr>
    <w:rPr>
      <w:rFonts w:eastAsia="SimSun"/>
      <w:iCs/>
      <w:szCs w:val="20"/>
    </w:rPr>
  </w:style>
  <w:style w:type="character" w:customStyle="1" w:styleId="CharChar1">
    <w:name w:val="Char Char1"/>
    <w:rsid w:val="00865B19"/>
    <w:rPr>
      <w:b/>
      <w:bCs/>
      <w:i/>
      <w:iCs/>
      <w:sz w:val="24"/>
      <w:szCs w:val="26"/>
      <w:lang w:val="en-US" w:eastAsia="en-US" w:bidi="ar-SA"/>
    </w:rPr>
  </w:style>
  <w:style w:type="character" w:customStyle="1" w:styleId="CharCharCharChar">
    <w:name w:val="Char Char Char Char"/>
    <w:aliases w:val="Body Text Char2 Char Char"/>
    <w:rsid w:val="00865B19"/>
    <w:rPr>
      <w:iCs/>
      <w:sz w:val="24"/>
      <w:lang w:val="en-US" w:eastAsia="en-US" w:bidi="ar-SA"/>
    </w:rPr>
  </w:style>
  <w:style w:type="character" w:styleId="Strong">
    <w:name w:val="Strong"/>
    <w:qFormat/>
    <w:rsid w:val="00865B19"/>
    <w:rPr>
      <w:b/>
      <w:bCs/>
    </w:rPr>
  </w:style>
  <w:style w:type="paragraph" w:customStyle="1" w:styleId="BulletIndent2">
    <w:name w:val="Bullet Indent 2"/>
    <w:basedOn w:val="BulletIndent"/>
    <w:rsid w:val="00865B19"/>
    <w:pPr>
      <w:numPr>
        <w:numId w:val="0"/>
      </w:numPr>
      <w:tabs>
        <w:tab w:val="left" w:pos="2520"/>
      </w:tabs>
      <w:ind w:left="2520" w:hanging="547"/>
    </w:pPr>
  </w:style>
  <w:style w:type="character" w:customStyle="1" w:styleId="ListCharChar1">
    <w:name w:val="List Char Char1"/>
    <w:rsid w:val="00865B19"/>
    <w:rPr>
      <w:sz w:val="24"/>
      <w:lang w:val="en-US" w:eastAsia="en-US" w:bidi="ar-SA"/>
    </w:rPr>
  </w:style>
  <w:style w:type="character" w:customStyle="1" w:styleId="UnresolvedMention1">
    <w:name w:val="Unresolved Mention1"/>
    <w:uiPriority w:val="99"/>
    <w:semiHidden/>
    <w:unhideWhenUsed/>
    <w:rsid w:val="00865B19"/>
    <w:rPr>
      <w:color w:val="605E5C"/>
      <w:shd w:val="clear" w:color="auto" w:fill="E1DFDD"/>
    </w:rPr>
  </w:style>
  <w:style w:type="table" w:customStyle="1" w:styleId="BoxedLanguage2">
    <w:name w:val="Boxed Language2"/>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65B19"/>
    <w:rPr>
      <w:rFonts w:eastAsia="SimSun"/>
    </w:rPr>
    <w:tblPr/>
  </w:style>
  <w:style w:type="table" w:customStyle="1" w:styleId="BoxedLanguage3">
    <w:name w:val="Boxed Language3"/>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65B19"/>
    <w:rPr>
      <w:rFonts w:eastAsia="SimSun"/>
    </w:rPr>
    <w:tblPr/>
  </w:style>
  <w:style w:type="table" w:customStyle="1" w:styleId="TableGrid12">
    <w:name w:val="Table Grid12"/>
    <w:basedOn w:val="TableNormal"/>
    <w:next w:val="TableGrid"/>
    <w:rsid w:val="00865B19"/>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65B19"/>
    <w:rPr>
      <w:rFonts w:eastAsia="SimSun"/>
    </w:rPr>
    <w:tblPr>
      <w:tblInd w:w="0" w:type="nil"/>
    </w:tblPr>
  </w:style>
  <w:style w:type="table" w:customStyle="1" w:styleId="TableGrid13">
    <w:name w:val="Table Grid13"/>
    <w:basedOn w:val="TableNormal"/>
    <w:rsid w:val="00865B19"/>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65B19"/>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65B19"/>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65B19"/>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65B19"/>
    <w:rPr>
      <w:rFonts w:eastAsia="SimSun"/>
    </w:rPr>
    <w:tblPr/>
  </w:style>
  <w:style w:type="table" w:customStyle="1" w:styleId="TableGrid111">
    <w:name w:val="Table Grid111"/>
    <w:basedOn w:val="TableNormal"/>
    <w:next w:val="TableGrid"/>
    <w:rsid w:val="00865B19"/>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65B19"/>
    <w:rPr>
      <w:rFonts w:eastAsia="SimSun"/>
    </w:rPr>
    <w:tblPr/>
  </w:style>
  <w:style w:type="table" w:customStyle="1" w:styleId="TableGrid121">
    <w:name w:val="Table Grid121"/>
    <w:basedOn w:val="TableNormal"/>
    <w:next w:val="TableGrid"/>
    <w:rsid w:val="00865B19"/>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65B1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65B19"/>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65B19"/>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865B19"/>
  </w:style>
  <w:style w:type="character" w:styleId="Mention">
    <w:name w:val="Mention"/>
    <w:uiPriority w:val="99"/>
    <w:unhideWhenUsed/>
    <w:rsid w:val="00865B19"/>
    <w:rPr>
      <w:color w:val="2B579A"/>
      <w:shd w:val="clear" w:color="auto" w:fill="E1DFDD"/>
    </w:rPr>
  </w:style>
  <w:style w:type="numbering" w:customStyle="1" w:styleId="NoList11">
    <w:name w:val="No List11"/>
    <w:next w:val="NoList"/>
    <w:uiPriority w:val="99"/>
    <w:semiHidden/>
    <w:unhideWhenUsed/>
    <w:rsid w:val="00865B19"/>
  </w:style>
  <w:style w:type="numbering" w:customStyle="1" w:styleId="NoList2">
    <w:name w:val="No List2"/>
    <w:next w:val="NoList"/>
    <w:uiPriority w:val="99"/>
    <w:semiHidden/>
    <w:unhideWhenUsed/>
    <w:rsid w:val="00865B19"/>
  </w:style>
  <w:style w:type="numbering" w:customStyle="1" w:styleId="NoList3">
    <w:name w:val="No List3"/>
    <w:next w:val="NoList"/>
    <w:uiPriority w:val="99"/>
    <w:semiHidden/>
    <w:unhideWhenUsed/>
    <w:rsid w:val="00865B19"/>
  </w:style>
  <w:style w:type="numbering" w:customStyle="1" w:styleId="NoList4">
    <w:name w:val="No List4"/>
    <w:next w:val="NoList"/>
    <w:uiPriority w:val="99"/>
    <w:semiHidden/>
    <w:unhideWhenUsed/>
    <w:rsid w:val="00865B19"/>
  </w:style>
  <w:style w:type="numbering" w:customStyle="1" w:styleId="NoList5">
    <w:name w:val="No List5"/>
    <w:next w:val="NoList"/>
    <w:uiPriority w:val="99"/>
    <w:semiHidden/>
    <w:unhideWhenUsed/>
    <w:rsid w:val="00865B19"/>
  </w:style>
  <w:style w:type="numbering" w:customStyle="1" w:styleId="NoList6">
    <w:name w:val="No List6"/>
    <w:next w:val="NoList"/>
    <w:uiPriority w:val="99"/>
    <w:semiHidden/>
    <w:unhideWhenUsed/>
    <w:rsid w:val="00865B19"/>
  </w:style>
  <w:style w:type="numbering" w:customStyle="1" w:styleId="NoList7">
    <w:name w:val="No List7"/>
    <w:next w:val="NoList"/>
    <w:uiPriority w:val="99"/>
    <w:semiHidden/>
    <w:unhideWhenUsed/>
    <w:rsid w:val="00865B19"/>
  </w:style>
  <w:style w:type="numbering" w:customStyle="1" w:styleId="NoList111">
    <w:name w:val="No List111"/>
    <w:next w:val="NoList"/>
    <w:uiPriority w:val="99"/>
    <w:semiHidden/>
    <w:unhideWhenUsed/>
    <w:rsid w:val="00865B19"/>
  </w:style>
  <w:style w:type="numbering" w:customStyle="1" w:styleId="NoList21">
    <w:name w:val="No List21"/>
    <w:next w:val="NoList"/>
    <w:uiPriority w:val="99"/>
    <w:semiHidden/>
    <w:unhideWhenUsed/>
    <w:rsid w:val="00865B19"/>
  </w:style>
  <w:style w:type="numbering" w:customStyle="1" w:styleId="NoList31">
    <w:name w:val="No List31"/>
    <w:next w:val="NoList"/>
    <w:uiPriority w:val="99"/>
    <w:semiHidden/>
    <w:unhideWhenUsed/>
    <w:rsid w:val="00865B19"/>
  </w:style>
  <w:style w:type="numbering" w:customStyle="1" w:styleId="NoList8">
    <w:name w:val="No List8"/>
    <w:next w:val="NoList"/>
    <w:uiPriority w:val="99"/>
    <w:semiHidden/>
    <w:unhideWhenUsed/>
    <w:rsid w:val="00865B19"/>
  </w:style>
  <w:style w:type="numbering" w:customStyle="1" w:styleId="NoList12">
    <w:name w:val="No List12"/>
    <w:next w:val="NoList"/>
    <w:uiPriority w:val="99"/>
    <w:semiHidden/>
    <w:unhideWhenUsed/>
    <w:rsid w:val="00865B19"/>
  </w:style>
  <w:style w:type="numbering" w:customStyle="1" w:styleId="NoList1111">
    <w:name w:val="No List1111"/>
    <w:next w:val="NoList"/>
    <w:uiPriority w:val="99"/>
    <w:semiHidden/>
    <w:unhideWhenUsed/>
    <w:rsid w:val="00865B19"/>
  </w:style>
  <w:style w:type="numbering" w:customStyle="1" w:styleId="NoList22">
    <w:name w:val="No List22"/>
    <w:next w:val="NoList"/>
    <w:uiPriority w:val="99"/>
    <w:semiHidden/>
    <w:unhideWhenUsed/>
    <w:rsid w:val="00865B19"/>
  </w:style>
  <w:style w:type="numbering" w:customStyle="1" w:styleId="NoList32">
    <w:name w:val="No List32"/>
    <w:next w:val="NoList"/>
    <w:uiPriority w:val="99"/>
    <w:semiHidden/>
    <w:unhideWhenUsed/>
    <w:rsid w:val="00865B19"/>
  </w:style>
  <w:style w:type="numbering" w:customStyle="1" w:styleId="NoList41">
    <w:name w:val="No List41"/>
    <w:next w:val="NoList"/>
    <w:uiPriority w:val="99"/>
    <w:semiHidden/>
    <w:unhideWhenUsed/>
    <w:rsid w:val="00865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4137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png"/><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microsoft.com/office/2011/relationships/people" Target="people.xml"/><Relationship Id="rId10" Type="http://schemas.openxmlformats.org/officeDocument/2006/relationships/hyperlink" Target="mailto:katie.rich@vistracorp.com" TargetMode="External"/><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image" Target="media/image34.wmf"/><Relationship Id="rId4" Type="http://schemas.openxmlformats.org/officeDocument/2006/relationships/settings" Target="settings.xml"/><Relationship Id="rId9" Type="http://schemas.openxmlformats.org/officeDocument/2006/relationships/hyperlink" Target="mailto:ned.bonskowski@vistracorp.com"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fontTable" Target="fontTable.xml"/><Relationship Id="rId8" Type="http://schemas.openxmlformats.org/officeDocument/2006/relationships/hyperlink" Target="https://www.ercot.com/mktrules/issues/NPRR1235"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header" Target="header1.xml"/><Relationship Id="rId20" Type="http://schemas.openxmlformats.org/officeDocument/2006/relationships/image" Target="media/image10.wmf"/><Relationship Id="rId41" Type="http://schemas.openxmlformats.org/officeDocument/2006/relationships/image" Target="media/image31.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FA794-ADFB-4ACF-B018-5EB42736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169</Pages>
  <Words>58429</Words>
  <Characters>315004</Characters>
  <Application>Microsoft Office Word</Application>
  <DocSecurity>0</DocSecurity>
  <Lines>2625</Lines>
  <Paragraphs>745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372688</CharactersWithSpaces>
  <SharedDoc>false</SharedDoc>
  <HLinks>
    <vt:vector size="108" baseType="variant">
      <vt:variant>
        <vt:i4>1769530</vt:i4>
      </vt:variant>
      <vt:variant>
        <vt:i4>216</vt:i4>
      </vt:variant>
      <vt:variant>
        <vt:i4>0</vt:i4>
      </vt:variant>
      <vt:variant>
        <vt:i4>5</vt:i4>
      </vt:variant>
      <vt:variant>
        <vt:lpwstr/>
      </vt:variant>
      <vt:variant>
        <vt:lpwstr>_Toc109528014</vt:lpwstr>
      </vt:variant>
      <vt:variant>
        <vt:i4>1769530</vt:i4>
      </vt:variant>
      <vt:variant>
        <vt:i4>213</vt:i4>
      </vt:variant>
      <vt:variant>
        <vt:i4>0</vt:i4>
      </vt:variant>
      <vt:variant>
        <vt:i4>5</vt:i4>
      </vt:variant>
      <vt:variant>
        <vt:lpwstr/>
      </vt:variant>
      <vt:variant>
        <vt:lpwstr>_Toc109528011</vt:lpwstr>
      </vt:variant>
      <vt:variant>
        <vt:i4>1769530</vt:i4>
      </vt:variant>
      <vt:variant>
        <vt:i4>210</vt:i4>
      </vt:variant>
      <vt:variant>
        <vt:i4>0</vt:i4>
      </vt:variant>
      <vt:variant>
        <vt:i4>5</vt:i4>
      </vt:variant>
      <vt:variant>
        <vt:lpwstr/>
      </vt:variant>
      <vt:variant>
        <vt:lpwstr>_Toc109528014</vt:lpwstr>
      </vt:variant>
      <vt:variant>
        <vt:i4>1769530</vt:i4>
      </vt:variant>
      <vt:variant>
        <vt:i4>207</vt:i4>
      </vt:variant>
      <vt:variant>
        <vt:i4>0</vt:i4>
      </vt:variant>
      <vt:variant>
        <vt:i4>5</vt:i4>
      </vt:variant>
      <vt:variant>
        <vt:lpwstr/>
      </vt:variant>
      <vt:variant>
        <vt:lpwstr>_Toc109528011</vt:lpwstr>
      </vt:variant>
      <vt:variant>
        <vt:i4>1114175</vt:i4>
      </vt:variant>
      <vt:variant>
        <vt:i4>204</vt:i4>
      </vt:variant>
      <vt:variant>
        <vt:i4>0</vt:i4>
      </vt:variant>
      <vt:variant>
        <vt:i4>5</vt:i4>
      </vt:variant>
      <vt:variant>
        <vt:lpwstr/>
      </vt:variant>
      <vt:variant>
        <vt:lpwstr>_Toc109527549</vt:lpwstr>
      </vt:variant>
      <vt:variant>
        <vt:i4>3866677</vt:i4>
      </vt:variant>
      <vt:variant>
        <vt:i4>24</vt:i4>
      </vt:variant>
      <vt:variant>
        <vt:i4>0</vt:i4>
      </vt:variant>
      <vt:variant>
        <vt:i4>5</vt:i4>
      </vt:variant>
      <vt:variant>
        <vt:lpwstr>https://www.ercot.com/files/docs/2023/08/25/ERCOT-Strategic-Plan-2024-2028.pdf</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2359370</vt:i4>
      </vt:variant>
      <vt:variant>
        <vt:i4>6</vt:i4>
      </vt:variant>
      <vt:variant>
        <vt:i4>0</vt:i4>
      </vt:variant>
      <vt:variant>
        <vt:i4>5</vt:i4>
      </vt:variant>
      <vt:variant>
        <vt:lpwstr>mailto:katie.rich@vistracorp.com</vt:lpwstr>
      </vt:variant>
      <vt:variant>
        <vt:lpwstr/>
      </vt:variant>
      <vt:variant>
        <vt:i4>4063311</vt:i4>
      </vt:variant>
      <vt:variant>
        <vt:i4>3</vt:i4>
      </vt:variant>
      <vt:variant>
        <vt:i4>0</vt:i4>
      </vt:variant>
      <vt:variant>
        <vt:i4>5</vt:i4>
      </vt:variant>
      <vt:variant>
        <vt:lpwstr>mailto:ned.bonskowski@vistracorp.com</vt:lpwstr>
      </vt:variant>
      <vt:variant>
        <vt:lpwstr/>
      </vt:variant>
      <vt:variant>
        <vt:i4>6815857</vt:i4>
      </vt:variant>
      <vt:variant>
        <vt:i4>0</vt:i4>
      </vt:variant>
      <vt:variant>
        <vt:i4>0</vt:i4>
      </vt:variant>
      <vt:variant>
        <vt:i4>5</vt:i4>
      </vt:variant>
      <vt:variant>
        <vt:lpwstr>https://www.ercot.com/mktrules/issues/NPRR1235</vt:lpwstr>
      </vt:variant>
      <vt:variant>
        <vt:lpwstr/>
      </vt:variant>
      <vt:variant>
        <vt:i4>2883637</vt:i4>
      </vt:variant>
      <vt:variant>
        <vt:i4>18</vt:i4>
      </vt:variant>
      <vt:variant>
        <vt:i4>0</vt:i4>
      </vt:variant>
      <vt:variant>
        <vt:i4>5</vt:i4>
      </vt:variant>
      <vt:variant>
        <vt:lpwstr>https://txcares.co/</vt:lpwstr>
      </vt:variant>
      <vt:variant>
        <vt:lpwstr/>
      </vt:variant>
      <vt:variant>
        <vt:i4>2293883</vt:i4>
      </vt:variant>
      <vt:variant>
        <vt:i4>15</vt:i4>
      </vt:variant>
      <vt:variant>
        <vt:i4>0</vt:i4>
      </vt:variant>
      <vt:variant>
        <vt:i4>5</vt:i4>
      </vt:variant>
      <vt:variant>
        <vt:lpwstr>https://www.txoga.org/final-electricity-market-assessment-pcm-bates-white/</vt:lpwstr>
      </vt:variant>
      <vt:variant>
        <vt:lpwstr/>
      </vt:variant>
      <vt:variant>
        <vt:i4>1507414</vt:i4>
      </vt:variant>
      <vt:variant>
        <vt:i4>12</vt:i4>
      </vt:variant>
      <vt:variant>
        <vt:i4>0</vt:i4>
      </vt:variant>
      <vt:variant>
        <vt:i4>5</vt:i4>
      </vt:variant>
      <vt:variant>
        <vt:lpwstr>https://static.spacecrafted.com/f6d99445c40c46b0969fc2bad3ba924c/r/b0d789f75aa94fcc9a4f9724f91288b6/1/Bates White - Assessment of ERCOT Market Reform Alternatives 2023.05.17.pdf</vt:lpwstr>
      </vt:variant>
      <vt:variant>
        <vt:lpwstr/>
      </vt:variant>
      <vt:variant>
        <vt:i4>6226002</vt:i4>
      </vt:variant>
      <vt:variant>
        <vt:i4>9</vt:i4>
      </vt:variant>
      <vt:variant>
        <vt:i4>0</vt:i4>
      </vt:variant>
      <vt:variant>
        <vt:i4>5</vt:i4>
      </vt:variant>
      <vt:variant>
        <vt:lpwstr>https://static.spacecrafted.com/f6d99445c40c46b0969fc2bad3ba924c/r/d664a92d37c147408177b6717dc1f280/1/Bates White - ERCOT Reforms Initial Review 2.27.23.pdf</vt:lpwstr>
      </vt:variant>
      <vt:variant>
        <vt:lpwstr/>
      </vt:variant>
      <vt:variant>
        <vt:i4>4259930</vt:i4>
      </vt:variant>
      <vt:variant>
        <vt:i4>6</vt:i4>
      </vt:variant>
      <vt:variant>
        <vt:i4>0</vt:i4>
      </vt:variant>
      <vt:variant>
        <vt:i4>5</vt:i4>
      </vt:variant>
      <vt:variant>
        <vt:lpwstr>https://www.txoga.org/pcm-drs-assessment/</vt:lpwstr>
      </vt:variant>
      <vt:variant>
        <vt:lpwstr/>
      </vt:variant>
      <vt:variant>
        <vt:i4>2490471</vt:i4>
      </vt:variant>
      <vt:variant>
        <vt:i4>3</vt:i4>
      </vt:variant>
      <vt:variant>
        <vt:i4>0</vt:i4>
      </vt:variant>
      <vt:variant>
        <vt:i4>5</vt:i4>
      </vt:variant>
      <vt:variant>
        <vt:lpwstr>https://interchange.puc.texas.gov/search/documents/?controlNumber=52373&amp;itemNumber=382</vt:lpwstr>
      </vt:variant>
      <vt:variant>
        <vt:lpwstr/>
      </vt:variant>
      <vt:variant>
        <vt:i4>2097255</vt:i4>
      </vt:variant>
      <vt:variant>
        <vt:i4>0</vt:i4>
      </vt:variant>
      <vt:variant>
        <vt:i4>0</vt:i4>
      </vt:variant>
      <vt:variant>
        <vt:i4>5</vt:i4>
      </vt:variant>
      <vt:variant>
        <vt:lpwstr>https://interchange.puc.texas.gov/search/documents/?controlNumber=52373&amp;itemNumber=384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111324</cp:lastModifiedBy>
  <cp:revision>4</cp:revision>
  <cp:lastPrinted>2001-06-20T16:28:00Z</cp:lastPrinted>
  <dcterms:created xsi:type="dcterms:W3CDTF">2024-11-14T00:17:00Z</dcterms:created>
  <dcterms:modified xsi:type="dcterms:W3CDTF">2024-11-14T00:26:00Z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2024-09-23T20:34:34Z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7b1206b2-9694-4295-aa49-388ef1ba9b29</vt:lpwstr>
  </property>
  <property fmtid="{D5CDD505-2E9C-101B-9397-08002B2CF9AE}" pid="8" name="MSIP_Label_7084cbda-52b8-46fb-a7b7-cb5bd465ed85_ContentBits">
    <vt:lpwstr>0</vt:lpwstr>
  </property>
</Properties>
</file>