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3C6642E3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B23675" w14:textId="77777777" w:rsidR="00067FE2" w:rsidRDefault="00067FE2" w:rsidP="00F44236">
            <w:pPr>
              <w:pStyle w:val="Header"/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8DFDEEC" w14:textId="71FC7E2D" w:rsidR="00067FE2" w:rsidRDefault="00510561" w:rsidP="00F44236">
            <w:pPr>
              <w:pStyle w:val="Header"/>
            </w:pPr>
            <w:hyperlink r:id="rId8" w:history="1">
              <w:r w:rsidR="00577B00">
                <w:rPr>
                  <w:rStyle w:val="Hyperlink"/>
                </w:rPr>
                <w:t>1274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77FB52" w14:textId="77777777" w:rsidR="00067FE2" w:rsidRDefault="00067FE2" w:rsidP="00F44236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8F14EBB" w14:textId="578ABDD5" w:rsidR="00067FE2" w:rsidRDefault="00ED3CCE" w:rsidP="00F44236">
            <w:pPr>
              <w:pStyle w:val="Header"/>
            </w:pPr>
            <w:r>
              <w:t>RPG E</w:t>
            </w:r>
            <w:r w:rsidRPr="00ED3CCE">
              <w:t xml:space="preserve">stimated </w:t>
            </w:r>
            <w:r>
              <w:t>C</w:t>
            </w:r>
            <w:r w:rsidRPr="00ED3CCE">
              <w:t xml:space="preserve">apital </w:t>
            </w:r>
            <w:r>
              <w:t>C</w:t>
            </w:r>
            <w:r w:rsidRPr="00ED3CCE">
              <w:t xml:space="preserve">ost </w:t>
            </w:r>
            <w:r>
              <w:t>T</w:t>
            </w:r>
            <w:r w:rsidRPr="00ED3CCE">
              <w:t>hresholds of Proposed Transmission Projects</w:t>
            </w:r>
            <w:r>
              <w:t xml:space="preserve"> </w:t>
            </w:r>
          </w:p>
        </w:tc>
      </w:tr>
      <w:tr w:rsidR="00067FE2" w:rsidRPr="00E01925" w14:paraId="398BCBF4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A20C7F8" w14:textId="77777777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16A45634" w14:textId="5EF3F284" w:rsidR="00067FE2" w:rsidRPr="00E01925" w:rsidRDefault="00577B00" w:rsidP="00F44236">
            <w:pPr>
              <w:pStyle w:val="NormalArial"/>
            </w:pPr>
            <w:r>
              <w:t>February 25, 2025</w:t>
            </w:r>
          </w:p>
        </w:tc>
      </w:tr>
      <w:tr w:rsidR="00067FE2" w14:paraId="788C839C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1C18EC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4E1F0" w14:textId="77777777" w:rsidR="00067FE2" w:rsidRDefault="00067FE2" w:rsidP="00F44236">
            <w:pPr>
              <w:pStyle w:val="NormalArial"/>
            </w:pPr>
          </w:p>
        </w:tc>
      </w:tr>
      <w:tr w:rsidR="009D17F0" w14:paraId="1939CD6D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A1E631" w14:textId="77777777" w:rsidR="009D17F0" w:rsidRDefault="009D17F0" w:rsidP="00BC465F">
            <w:pPr>
              <w:pStyle w:val="Header"/>
              <w:spacing w:before="120" w:after="120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7B08BCA4" w14:textId="0E9C06D1" w:rsidR="009D17F0" w:rsidRPr="00FB509B" w:rsidRDefault="0066370F" w:rsidP="00A62D10">
            <w:pPr>
              <w:pStyle w:val="NormalArial"/>
              <w:spacing w:before="120" w:after="120"/>
            </w:pPr>
            <w:r w:rsidRPr="00FB509B">
              <w:t>Normal</w:t>
            </w:r>
          </w:p>
        </w:tc>
      </w:tr>
      <w:tr w:rsidR="009D17F0" w14:paraId="117EEC9D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8A8D29" w14:textId="77777777" w:rsidR="009D17F0" w:rsidRDefault="0007682E" w:rsidP="00BC465F">
            <w:pPr>
              <w:pStyle w:val="Header"/>
              <w:spacing w:before="120" w:after="120"/>
            </w:pPr>
            <w:r>
              <w:t>Nodal Protocol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356516F" w14:textId="1046BE61" w:rsidR="009D17F0" w:rsidRPr="00FB509B" w:rsidRDefault="001875B3" w:rsidP="00BC465F">
            <w:pPr>
              <w:pStyle w:val="NormalArial"/>
              <w:spacing w:before="120" w:after="120"/>
            </w:pPr>
            <w:r>
              <w:t>Section 3.11.4.3</w:t>
            </w:r>
            <w:r w:rsidR="00A62D10">
              <w:t>,</w:t>
            </w:r>
            <w:r>
              <w:t xml:space="preserve"> Categorizations of Proposed Transmission Projects</w:t>
            </w:r>
          </w:p>
        </w:tc>
      </w:tr>
      <w:tr w:rsidR="00C9766A" w14:paraId="112502C0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47FBFB" w14:textId="77777777" w:rsidR="00C9766A" w:rsidRDefault="00625E5D" w:rsidP="00BC465F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D9AA7D2" w14:textId="68D4C791" w:rsidR="00C9766A" w:rsidRPr="00FB509B" w:rsidRDefault="00A62D10" w:rsidP="00A62D10">
            <w:pPr>
              <w:pStyle w:val="NormalArial"/>
              <w:spacing w:before="120" w:after="120"/>
            </w:pPr>
            <w:r>
              <w:t>None</w:t>
            </w:r>
          </w:p>
        </w:tc>
      </w:tr>
      <w:tr w:rsidR="009D17F0" w14:paraId="37367474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E742F6" w14:textId="77777777" w:rsidR="009D17F0" w:rsidRDefault="009D17F0" w:rsidP="00BC465F">
            <w:pPr>
              <w:pStyle w:val="Header"/>
              <w:spacing w:before="120" w:after="120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A00AE95" w14:textId="016E4DCD" w:rsidR="009D17F0" w:rsidRPr="00FB509B" w:rsidRDefault="001875B3" w:rsidP="00A62D10">
            <w:pPr>
              <w:pStyle w:val="NormalArial"/>
              <w:spacing w:before="120" w:after="120"/>
            </w:pPr>
            <w:r w:rsidRPr="001875B3">
              <w:t>This Nodal Protocol Revision Request (NPRR) updat</w:t>
            </w:r>
            <w:r w:rsidR="006C0D40">
              <w:t>es</w:t>
            </w:r>
            <w:r w:rsidRPr="001875B3">
              <w:t xml:space="preserve"> the </w:t>
            </w:r>
            <w:r w:rsidR="00492239">
              <w:t>estimated capit</w:t>
            </w:r>
            <w:r w:rsidR="00A62D10">
              <w:t>a</w:t>
            </w:r>
            <w:r w:rsidR="00492239">
              <w:t xml:space="preserve">l cost for the </w:t>
            </w:r>
            <w:r w:rsidR="00BC465F">
              <w:t>t</w:t>
            </w:r>
            <w:r w:rsidRPr="001875B3">
              <w:t>ier classification rules</w:t>
            </w:r>
            <w:r w:rsidR="006C0D40">
              <w:t xml:space="preserve"> used for the Regional Planning Group (RPG) process</w:t>
            </w:r>
            <w:r w:rsidR="00492239">
              <w:t>.</w:t>
            </w:r>
          </w:p>
        </w:tc>
      </w:tr>
      <w:tr w:rsidR="009D17F0" w14:paraId="7C0519CA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F1E5650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43F2A15B" w14:textId="6B2D2992" w:rsidR="00555554" w:rsidRDefault="00555554" w:rsidP="00555554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73F38B4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5pt;height:15.05pt" o:ole="">
                  <v:imagedata r:id="rId9" o:title=""/>
                </v:shape>
                <w:control r:id="rId10" w:name="TextBox112" w:shapeid="_x0000_i1037"/>
              </w:object>
            </w:r>
            <w:r w:rsidRPr="006629C8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4E24F7A7" w14:textId="123286CA" w:rsidR="00555554" w:rsidRPr="00BD53C5" w:rsidRDefault="00555554" w:rsidP="00555554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225" w:dyaOrig="225" w14:anchorId="613324DE">
                <v:shape id="_x0000_i1039" type="#_x0000_t75" style="width:15.65pt;height:15.05pt" o:ole="">
                  <v:imagedata r:id="rId9" o:title=""/>
                </v:shape>
                <w:control r:id="rId12" w:name="TextBox17" w:shapeid="_x0000_i1039"/>
              </w:object>
            </w:r>
            <w:r w:rsidRPr="00CD242D">
              <w:t xml:space="preserve">  </w:t>
            </w:r>
            <w:hyperlink r:id="rId13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7B3D991B" w14:textId="2A4D9037" w:rsidR="00555554" w:rsidRPr="00BD53C5" w:rsidRDefault="00555554" w:rsidP="00555554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021A3F14">
                <v:shape id="_x0000_i1041" type="#_x0000_t75" style="width:15.65pt;height:15.05pt" o:ole="">
                  <v:imagedata r:id="rId9" o:title=""/>
                </v:shape>
                <w:control r:id="rId14" w:name="TextBox122" w:shapeid="_x0000_i1041"/>
              </w:object>
            </w:r>
            <w:r w:rsidRPr="006629C8">
              <w:t xml:space="preserve">  </w:t>
            </w:r>
            <w:hyperlink r:id="rId15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0E922105" w14:textId="0FE8F44B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200A7673">
                <v:shape id="_x0000_i1043" type="#_x0000_t75" style="width:15.65pt;height:15.05pt" o:ole="">
                  <v:imagedata r:id="rId16" o:title=""/>
                </v:shape>
                <w:control r:id="rId17" w:name="TextBox13" w:shapeid="_x0000_i1043"/>
              </w:object>
            </w:r>
            <w:r w:rsidRPr="006629C8">
              <w:t xml:space="preserve">  </w:t>
            </w:r>
            <w:r w:rsidR="00ED3965" w:rsidRPr="00344591">
              <w:rPr>
                <w:iCs/>
                <w:kern w:val="24"/>
              </w:rPr>
              <w:t>General system and/or process improvement(s)</w:t>
            </w:r>
          </w:p>
          <w:p w14:paraId="17096D73" w14:textId="1CBCA288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4C6ED319">
                <v:shape id="_x0000_i1045" type="#_x0000_t75" style="width:15.65pt;height:15.05pt" o:ole="">
                  <v:imagedata r:id="rId9" o:title=""/>
                </v:shape>
                <w:control r:id="rId18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5FB89AD5" w14:textId="0BB99972" w:rsidR="00E71C39" w:rsidRPr="00CD242D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52A53E32">
                <v:shape id="_x0000_i1047" type="#_x0000_t75" style="width:15.65pt;height:15.05pt" o:ole="">
                  <v:imagedata r:id="rId9" o:title=""/>
                </v:shape>
                <w:control r:id="rId19" w:name="TextBox15" w:shapeid="_x0000_i1047"/>
              </w:object>
            </w:r>
            <w:r w:rsidRPr="006629C8">
              <w:t xml:space="preserve">  </w:t>
            </w:r>
            <w:r w:rsidR="00555554">
              <w:rPr>
                <w:rFonts w:cs="Arial"/>
                <w:color w:val="000000"/>
              </w:rPr>
              <w:t>ERCOT Board/PUCT Directive</w:t>
            </w:r>
          </w:p>
          <w:p w14:paraId="2CABC3A3" w14:textId="77777777" w:rsidR="00555554" w:rsidRDefault="00555554" w:rsidP="00E71C39">
            <w:pPr>
              <w:pStyle w:val="NormalArial"/>
              <w:rPr>
                <w:i/>
                <w:sz w:val="20"/>
                <w:szCs w:val="20"/>
              </w:rPr>
            </w:pPr>
          </w:p>
          <w:p w14:paraId="4818D736" w14:textId="34047D8E" w:rsidR="00555554" w:rsidRPr="00176375" w:rsidRDefault="00E71C39" w:rsidP="00176375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 w:rsidR="00555554">
              <w:rPr>
                <w:i/>
                <w:sz w:val="20"/>
                <w:szCs w:val="20"/>
              </w:rPr>
              <w:t xml:space="preserve">ONLY ONE – if more than one </w:t>
            </w:r>
            <w:proofErr w:type="gramStart"/>
            <w:r w:rsidR="00555554">
              <w:rPr>
                <w:i/>
                <w:sz w:val="20"/>
                <w:szCs w:val="20"/>
              </w:rPr>
              <w:t>apply</w:t>
            </w:r>
            <w:proofErr w:type="gramEnd"/>
            <w:r w:rsidR="00555554">
              <w:rPr>
                <w:i/>
                <w:sz w:val="20"/>
                <w:szCs w:val="20"/>
              </w:rPr>
              <w:t>, please select the ONE that is most relevant)</w:t>
            </w:r>
          </w:p>
        </w:tc>
      </w:tr>
      <w:tr w:rsidR="00625E5D" w14:paraId="3F80A5FA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BB5F27" w14:textId="61EC6BB8" w:rsidR="00625E5D" w:rsidRDefault="00555554" w:rsidP="00BC465F">
            <w:pPr>
              <w:pStyle w:val="Header"/>
              <w:spacing w:before="120" w:after="120"/>
            </w:pPr>
            <w:r>
              <w:t>Justification of Reason for Revision and Market Impacts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26C258B" w14:textId="77777777" w:rsidR="00577B00" w:rsidRDefault="00492239" w:rsidP="00A62D10">
            <w:pPr>
              <w:pStyle w:val="NormalArial"/>
              <w:spacing w:before="120" w:after="120"/>
            </w:pPr>
            <w:r>
              <w:t xml:space="preserve">The estimated capital cost thresholds </w:t>
            </w:r>
            <w:r w:rsidR="00AD1745">
              <w:t xml:space="preserve">used by </w:t>
            </w:r>
            <w:r>
              <w:t xml:space="preserve">ERCOT to categorize transmission projects were last changed in </w:t>
            </w:r>
            <w:r w:rsidR="0079598E">
              <w:t xml:space="preserve">June of </w:t>
            </w:r>
            <w:r>
              <w:t>2018</w:t>
            </w:r>
            <w:r w:rsidR="00AD1745">
              <w:t xml:space="preserve"> and have since become outdated with the rise of transmission project costs over the years.  </w:t>
            </w:r>
            <w:r w:rsidR="00B354DB">
              <w:t>ERCOT has observed a correlation between an increase in overall project costs and the number of transmission projects the ERCOT planning department must review</w:t>
            </w:r>
            <w:r w:rsidR="00C00A0A">
              <w:t xml:space="preserve">. </w:t>
            </w:r>
          </w:p>
          <w:p w14:paraId="1D1A6906" w14:textId="19E91D64" w:rsidR="007D27D3" w:rsidRDefault="00C00A0A" w:rsidP="00A62D10">
            <w:pPr>
              <w:pStyle w:val="NormalArial"/>
              <w:spacing w:before="120" w:after="120"/>
            </w:pPr>
            <w:r>
              <w:lastRenderedPageBreak/>
              <w:t xml:space="preserve">As transmission costs have increased, there are now a subset of transmission projects meeting the </w:t>
            </w:r>
            <w:r w:rsidR="00C5725A">
              <w:t xml:space="preserve">capital cost </w:t>
            </w:r>
            <w:r>
              <w:t>threshold</w:t>
            </w:r>
            <w:r w:rsidR="007D27D3">
              <w:t>s</w:t>
            </w:r>
            <w:r>
              <w:t xml:space="preserve"> that </w:t>
            </w:r>
            <w:r w:rsidR="007D27D3">
              <w:t>would not require review otherwise except for inflation</w:t>
            </w:r>
            <w:r w:rsidR="00A5178E">
              <w:t>.  Having to review these projects</w:t>
            </w:r>
            <w:r w:rsidR="007D27D3">
              <w:t xml:space="preserve"> negatively impact</w:t>
            </w:r>
            <w:r w:rsidR="00A5178E">
              <w:t>s</w:t>
            </w:r>
            <w:r w:rsidR="007D27D3">
              <w:t xml:space="preserve"> process efficiency with little to </w:t>
            </w:r>
            <w:r w:rsidR="00B354DB">
              <w:t xml:space="preserve">no </w:t>
            </w:r>
            <w:r>
              <w:t xml:space="preserve">incremental </w:t>
            </w:r>
            <w:r w:rsidR="00B354DB">
              <w:t>benefit</w:t>
            </w:r>
            <w:r w:rsidR="00A5178E">
              <w:t xml:space="preserve">.  </w:t>
            </w:r>
            <w:r w:rsidR="007D27D3">
              <w:t xml:space="preserve">ERCOT believes adjusting the thresholds to account for inflation will help ensure ERCOT is reviewing the most appropriate and impactful transmission projects.  </w:t>
            </w:r>
          </w:p>
          <w:p w14:paraId="313E5647" w14:textId="54196C08" w:rsidR="00625E5D" w:rsidRPr="00492239" w:rsidRDefault="00653F28" w:rsidP="00A5178E">
            <w:pPr>
              <w:pStyle w:val="NormalArial"/>
              <w:spacing w:before="120" w:after="120"/>
            </w:pPr>
            <w:r>
              <w:t>To account for inflation, ERCOT proposes to adjust</w:t>
            </w:r>
            <w:r w:rsidR="001A18EB">
              <w:t xml:space="preserve"> the thresholds utilizing the U.S. Bureau of Labor Statistics Consumer Price Index (CPI) inflation calculator</w:t>
            </w:r>
            <w:r w:rsidR="00C63671">
              <w:t>.</w:t>
            </w:r>
            <w:r w:rsidR="00CB050F">
              <w:t xml:space="preserve">  </w:t>
            </w:r>
            <w:r w:rsidR="0079598E">
              <w:t xml:space="preserve">As of </w:t>
            </w:r>
            <w:proofErr w:type="gramStart"/>
            <w:r w:rsidR="0079598E">
              <w:t>January 2025</w:t>
            </w:r>
            <w:proofErr w:type="gramEnd"/>
            <w:r w:rsidR="0079598E">
              <w:t xml:space="preserve"> </w:t>
            </w:r>
            <w:r w:rsidR="0079598E" w:rsidRPr="0079598E">
              <w:t>CPI inflation calculator</w:t>
            </w:r>
            <w:r w:rsidR="0079598E">
              <w:t xml:space="preserve"> identified a </w:t>
            </w:r>
            <w:r w:rsidR="00471327">
              <w:t>26</w:t>
            </w:r>
            <w:r w:rsidR="0079598E">
              <w:t xml:space="preserve">% increase since June 2018. </w:t>
            </w:r>
            <w:r w:rsidR="00577B00">
              <w:t xml:space="preserve"> A</w:t>
            </w:r>
            <w:r w:rsidR="0079598E" w:rsidRPr="0079598E">
              <w:t xml:space="preserve"> continued 2% inflation rate over the next 4 years will result in an adjusted cost of </w:t>
            </w:r>
            <w:r w:rsidR="00471327">
              <w:t>36</w:t>
            </w:r>
            <w:r w:rsidR="0079598E">
              <w:t>%</w:t>
            </w:r>
            <w:r w:rsidR="0079598E" w:rsidRPr="0079598E">
              <w:t xml:space="preserve"> by 2028</w:t>
            </w:r>
            <w:r w:rsidR="0079598E">
              <w:t>.</w:t>
            </w:r>
            <w:r w:rsidR="00A5178E">
              <w:t xml:space="preserve">  The numbers reflected in the language below </w:t>
            </w:r>
            <w:r w:rsidR="00C63671">
              <w:t xml:space="preserve">have been adjusted </w:t>
            </w:r>
            <w:r w:rsidR="00A5178E">
              <w:t>accordingly.</w:t>
            </w:r>
          </w:p>
        </w:tc>
      </w:tr>
    </w:tbl>
    <w:p w14:paraId="456C4CE6" w14:textId="77777777" w:rsidR="00D85807" w:rsidRPr="00D85807" w:rsidRDefault="00D85807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2BA6EB2B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CEEEAA" w14:textId="7C7D7C76" w:rsidR="00176375" w:rsidRPr="00176375" w:rsidRDefault="009A3772" w:rsidP="00176375">
            <w:pPr>
              <w:pStyle w:val="Header"/>
              <w:jc w:val="center"/>
              <w:rPr>
                <w:bCs w:val="0"/>
              </w:rPr>
            </w:pPr>
            <w:bookmarkStart w:id="0" w:name="_Hlk154568842"/>
            <w:r>
              <w:t>Sponsor</w:t>
            </w:r>
          </w:p>
        </w:tc>
      </w:tr>
      <w:tr w:rsidR="009A3772" w14:paraId="18960E6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D988A51" w14:textId="751CBC44" w:rsidR="00176375" w:rsidRPr="00176375" w:rsidRDefault="009A3772" w:rsidP="0017637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1FFF1A06" w14:textId="24C3B5B3" w:rsidR="009A3772" w:rsidRDefault="001875B3">
            <w:pPr>
              <w:pStyle w:val="NormalArial"/>
            </w:pPr>
            <w:r>
              <w:t>Robert Golen</w:t>
            </w:r>
          </w:p>
        </w:tc>
      </w:tr>
      <w:tr w:rsidR="00ED3CCE" w14:paraId="7FB64D6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FB458EB" w14:textId="77777777" w:rsidR="00ED3CCE" w:rsidRPr="00B93CA0" w:rsidRDefault="00ED3CCE" w:rsidP="00ED3CC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4C409BC" w14:textId="03C0A305" w:rsidR="00ED3CCE" w:rsidRDefault="00510561" w:rsidP="00ED3CCE">
            <w:pPr>
              <w:pStyle w:val="NormalArial"/>
            </w:pPr>
            <w:hyperlink r:id="rId20" w:history="1">
              <w:r w:rsidR="007F215F" w:rsidRPr="00790319">
                <w:rPr>
                  <w:rStyle w:val="Hyperlink"/>
                </w:rPr>
                <w:t>Robert.Golen@ercot.com</w:t>
              </w:r>
            </w:hyperlink>
            <w:r w:rsidR="00ED3CCE">
              <w:t xml:space="preserve"> </w:t>
            </w:r>
          </w:p>
        </w:tc>
      </w:tr>
      <w:tr w:rsidR="00ED3CCE" w14:paraId="343A715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FC38B83" w14:textId="77777777" w:rsidR="00ED3CCE" w:rsidRPr="00B93CA0" w:rsidRDefault="00ED3CCE" w:rsidP="00ED3CC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BCBCB13" w14:textId="66FDCA71" w:rsidR="00ED3CCE" w:rsidRDefault="00ED3CCE" w:rsidP="00ED3CCE">
            <w:pPr>
              <w:pStyle w:val="NormalArial"/>
            </w:pPr>
            <w:r>
              <w:t>ERCOT</w:t>
            </w:r>
          </w:p>
        </w:tc>
      </w:tr>
      <w:tr w:rsidR="00ED3CCE" w14:paraId="1B4A534D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1BF858" w14:textId="77777777" w:rsidR="00ED3CCE" w:rsidRPr="00B93CA0" w:rsidRDefault="00ED3CCE" w:rsidP="00ED3CC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9130F99" w14:textId="27A59072" w:rsidR="00ED3CCE" w:rsidRDefault="00ED3CCE" w:rsidP="00ED3CCE">
            <w:pPr>
              <w:pStyle w:val="NormalArial"/>
            </w:pPr>
          </w:p>
        </w:tc>
      </w:tr>
      <w:tr w:rsidR="00ED3CCE" w14:paraId="5A40C307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D6A67F9" w14:textId="77777777" w:rsidR="00ED3CCE" w:rsidRPr="00B93CA0" w:rsidRDefault="00ED3CCE" w:rsidP="00ED3CC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46237B5F" w14:textId="54F61D64" w:rsidR="00ED3CCE" w:rsidRDefault="00ED3CCE" w:rsidP="00ED3CCE">
            <w:pPr>
              <w:pStyle w:val="NormalArial"/>
            </w:pPr>
            <w:r w:rsidRPr="00535410">
              <w:t>518-813-6455</w:t>
            </w:r>
          </w:p>
        </w:tc>
      </w:tr>
      <w:tr w:rsidR="00ED3CCE" w14:paraId="2E8FB013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186C361" w14:textId="77777777" w:rsidR="00ED3CCE" w:rsidRPr="00B93CA0" w:rsidRDefault="00ED3CCE" w:rsidP="00ED3CC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A021FEE" w14:textId="24508585" w:rsidR="00ED3CCE" w:rsidRDefault="00577B00" w:rsidP="00ED3CCE">
            <w:pPr>
              <w:pStyle w:val="NormalArial"/>
            </w:pPr>
            <w:r>
              <w:t>Not applicable</w:t>
            </w:r>
          </w:p>
        </w:tc>
      </w:tr>
      <w:bookmarkEnd w:id="0"/>
    </w:tbl>
    <w:p w14:paraId="59629A3C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13F6A781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6C3E360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10A3A54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884BA3B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6E95662" w14:textId="049CFD1C" w:rsidR="009A3772" w:rsidRPr="00D56D61" w:rsidRDefault="00510561">
            <w:pPr>
              <w:pStyle w:val="NormalArial"/>
            </w:pPr>
            <w:r>
              <w:t>Erin Wasik-Gutierrez</w:t>
            </w:r>
          </w:p>
        </w:tc>
      </w:tr>
      <w:tr w:rsidR="009A3772" w:rsidRPr="00D56D61" w14:paraId="6B648C6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10846B1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58CF374" w14:textId="28DA64B5" w:rsidR="009A3772" w:rsidRPr="00D56D61" w:rsidRDefault="00510561">
            <w:pPr>
              <w:pStyle w:val="NormalArial"/>
            </w:pPr>
            <w:hyperlink r:id="rId21" w:history="1">
              <w:r w:rsidR="00BC465F" w:rsidRPr="00254BBD">
                <w:rPr>
                  <w:rStyle w:val="Hyperlink"/>
                </w:rPr>
                <w:t>erin.wasik-gutierrez@ercot.com</w:t>
              </w:r>
            </w:hyperlink>
            <w:r w:rsidR="00BC465F">
              <w:t xml:space="preserve"> </w:t>
            </w:r>
          </w:p>
        </w:tc>
      </w:tr>
      <w:tr w:rsidR="009A3772" w:rsidRPr="005370B5" w14:paraId="4DE85C0D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B6BD890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435FD12C" w14:textId="47D39882" w:rsidR="009A3772" w:rsidRDefault="00DE7082">
            <w:pPr>
              <w:pStyle w:val="NormalArial"/>
            </w:pPr>
            <w:r>
              <w:t>413-886-2474</w:t>
            </w:r>
          </w:p>
        </w:tc>
      </w:tr>
    </w:tbl>
    <w:p w14:paraId="66203B1B" w14:textId="77777777" w:rsidR="009A3772" w:rsidRPr="00D56D61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77AD563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887995" w14:textId="77777777" w:rsidR="009A3772" w:rsidRDefault="009A3772">
            <w:pPr>
              <w:pStyle w:val="Header"/>
              <w:jc w:val="center"/>
            </w:pPr>
            <w:r>
              <w:t>Proposed Protocol Language Revision</w:t>
            </w:r>
          </w:p>
        </w:tc>
      </w:tr>
    </w:tbl>
    <w:p w14:paraId="4FD17D62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103C7472" w14:textId="77777777" w:rsidR="00E23606" w:rsidRPr="00AE0E6D" w:rsidRDefault="00E23606" w:rsidP="00E23606">
      <w:pPr>
        <w:pStyle w:val="H4"/>
        <w:rPr>
          <w:b w:val="0"/>
        </w:rPr>
      </w:pPr>
      <w:bookmarkStart w:id="1" w:name="_Toc400526183"/>
      <w:bookmarkStart w:id="2" w:name="_Toc405534501"/>
      <w:bookmarkStart w:id="3" w:name="_Toc406570514"/>
      <w:bookmarkStart w:id="4" w:name="_Toc410910666"/>
      <w:bookmarkStart w:id="5" w:name="_Toc411841094"/>
      <w:bookmarkStart w:id="6" w:name="_Toc422147056"/>
      <w:bookmarkStart w:id="7" w:name="_Toc433020652"/>
      <w:bookmarkStart w:id="8" w:name="_Toc437262093"/>
      <w:bookmarkStart w:id="9" w:name="_Toc478375270"/>
      <w:bookmarkStart w:id="10" w:name="_Toc178232180"/>
      <w:r w:rsidRPr="00AE0E6D">
        <w:t>3.11.4.3</w:t>
      </w:r>
      <w:r w:rsidRPr="00AE0E6D">
        <w:tab/>
        <w:t>Categorization of Proposed Transmission Projects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7A4BE398" w14:textId="77777777" w:rsidR="00E23606" w:rsidRPr="00350910" w:rsidRDefault="00E23606" w:rsidP="00E23606">
      <w:pPr>
        <w:pStyle w:val="BodyTextNumbered"/>
      </w:pPr>
      <w:r>
        <w:t>(1)</w:t>
      </w:r>
      <w:r>
        <w:tab/>
      </w:r>
      <w:r w:rsidRPr="00350910">
        <w:t xml:space="preserve">ERCOT classifies all proposed transmission projects into one of four categories (or Tiers).  Each Tier is defined so that projects with a similar cost and impact on reliability and the ERCOT market are grouped into the same Tier.  </w:t>
      </w:r>
      <w:r w:rsidRPr="00415110">
        <w:rPr>
          <w:iCs w:val="0"/>
        </w:rPr>
        <w:t>For Tier classification, the total estimated cost of the project shall be used which includes costs borne by a</w:t>
      </w:r>
      <w:r>
        <w:rPr>
          <w:iCs w:val="0"/>
        </w:rPr>
        <w:t>nother party</w:t>
      </w:r>
      <w:r w:rsidRPr="00350910">
        <w:t>.</w:t>
      </w:r>
    </w:p>
    <w:p w14:paraId="4C674889" w14:textId="608058C0" w:rsidR="00E23606" w:rsidRPr="00415110" w:rsidRDefault="00E23606" w:rsidP="00E23606">
      <w:pPr>
        <w:spacing w:after="240"/>
        <w:ind w:left="1440" w:hanging="720"/>
        <w:rPr>
          <w:iCs/>
        </w:rPr>
      </w:pPr>
      <w:r w:rsidRPr="00415110">
        <w:rPr>
          <w:iCs/>
        </w:rPr>
        <w:lastRenderedPageBreak/>
        <w:t>(a)</w:t>
      </w:r>
      <w:del w:id="11" w:author="ERCOT" w:date="2024-11-19T10:21:00Z">
        <w:r w:rsidRPr="00415110" w:rsidDel="00E23606">
          <w:rPr>
            <w:iCs/>
          </w:rPr>
          <w:delText xml:space="preserve"> </w:delText>
        </w:r>
      </w:del>
      <w:r w:rsidRPr="00415110">
        <w:rPr>
          <w:iCs/>
        </w:rPr>
        <w:tab/>
        <w:t xml:space="preserve">A project shall be classified as Tier 1 if the estimated capital cost is </w:t>
      </w:r>
      <w:r>
        <w:rPr>
          <w:iCs/>
        </w:rPr>
        <w:t xml:space="preserve">greater than or equal to </w:t>
      </w:r>
      <w:del w:id="12" w:author="ERCOT" w:date="2024-11-19T10:21:00Z">
        <w:r w:rsidRPr="00415110" w:rsidDel="00E23606">
          <w:rPr>
            <w:iCs/>
          </w:rPr>
          <w:delText>$100,000,000</w:delText>
        </w:r>
      </w:del>
      <w:ins w:id="13" w:author="ERCOT" w:date="2024-11-19T10:21:00Z">
        <w:r>
          <w:rPr>
            <w:iCs/>
          </w:rPr>
          <w:t>$135,000,000</w:t>
        </w:r>
      </w:ins>
      <w:r w:rsidRPr="00415110">
        <w:rPr>
          <w:iCs/>
        </w:rPr>
        <w:t>, unless the project is considered to be a neutral project pursuant to paragraph (</w:t>
      </w:r>
      <w:r>
        <w:rPr>
          <w:iCs/>
        </w:rPr>
        <w:t>f</w:t>
      </w:r>
      <w:r w:rsidRPr="00415110">
        <w:rPr>
          <w:iCs/>
        </w:rPr>
        <w:t>) below.</w:t>
      </w:r>
    </w:p>
    <w:p w14:paraId="31569599" w14:textId="61F40CE8" w:rsidR="00E23606" w:rsidRPr="00415110" w:rsidRDefault="00E23606" w:rsidP="00E23606">
      <w:pPr>
        <w:spacing w:after="240"/>
        <w:ind w:left="1440" w:hanging="720"/>
        <w:rPr>
          <w:iCs/>
        </w:rPr>
      </w:pPr>
      <w:r w:rsidRPr="00415110">
        <w:rPr>
          <w:iCs/>
        </w:rPr>
        <w:t>(b)</w:t>
      </w:r>
      <w:r w:rsidRPr="00415110">
        <w:rPr>
          <w:iCs/>
        </w:rPr>
        <w:tab/>
        <w:t xml:space="preserve">A project shall be classified as Tier 2 if the estimated capital cost is less than </w:t>
      </w:r>
      <w:del w:id="14" w:author="ERCOT" w:date="2024-11-19T10:21:00Z">
        <w:r w:rsidRPr="00415110" w:rsidDel="00E23606">
          <w:rPr>
            <w:iCs/>
          </w:rPr>
          <w:delText>$100,000,000</w:delText>
        </w:r>
      </w:del>
      <w:ins w:id="15" w:author="ERCOT" w:date="2024-11-19T10:22:00Z">
        <w:r>
          <w:rPr>
            <w:iCs/>
          </w:rPr>
          <w:t>$135,000,000</w:t>
        </w:r>
      </w:ins>
      <w:r w:rsidRPr="00415110">
        <w:rPr>
          <w:iCs/>
        </w:rPr>
        <w:t xml:space="preserve"> and a Certificate of Convenience and Necessity (CCN) is required, unless the project is considered to be a neutral project pursuant to paragraph (</w:t>
      </w:r>
      <w:r>
        <w:rPr>
          <w:iCs/>
        </w:rPr>
        <w:t>f</w:t>
      </w:r>
      <w:r w:rsidRPr="00415110">
        <w:rPr>
          <w:iCs/>
        </w:rPr>
        <w:t>) below.</w:t>
      </w:r>
    </w:p>
    <w:p w14:paraId="61B5E2A6" w14:textId="77777777" w:rsidR="00E23606" w:rsidRPr="00415110" w:rsidRDefault="00E23606" w:rsidP="00E23606">
      <w:pPr>
        <w:spacing w:after="240"/>
        <w:ind w:left="1440" w:hanging="720"/>
        <w:rPr>
          <w:iCs/>
        </w:rPr>
      </w:pPr>
      <w:r w:rsidRPr="00415110">
        <w:rPr>
          <w:iCs/>
        </w:rPr>
        <w:t>(c)</w:t>
      </w:r>
      <w:r w:rsidRPr="00415110">
        <w:rPr>
          <w:iCs/>
        </w:rPr>
        <w:tab/>
        <w:t>A project shall be classified as Tier 3 if any of the following are true:</w:t>
      </w:r>
    </w:p>
    <w:p w14:paraId="19C4F2DE" w14:textId="3FDCCDE9" w:rsidR="00E23606" w:rsidRDefault="00E23606" w:rsidP="00E23606">
      <w:pPr>
        <w:spacing w:after="240"/>
        <w:ind w:left="2160" w:hanging="720"/>
        <w:rPr>
          <w:iCs/>
        </w:rPr>
      </w:pPr>
      <w:r w:rsidRPr="00415110">
        <w:rPr>
          <w:iCs/>
        </w:rPr>
        <w:t>(</w:t>
      </w:r>
      <w:proofErr w:type="spellStart"/>
      <w:r w:rsidRPr="00415110">
        <w:rPr>
          <w:iCs/>
        </w:rPr>
        <w:t>i</w:t>
      </w:r>
      <w:proofErr w:type="spellEnd"/>
      <w:r w:rsidRPr="00415110">
        <w:rPr>
          <w:iCs/>
        </w:rPr>
        <w:t>)</w:t>
      </w:r>
      <w:r w:rsidRPr="00415110">
        <w:rPr>
          <w:iCs/>
        </w:rPr>
        <w:tab/>
        <w:t xml:space="preserve">The estimated capital cost is </w:t>
      </w:r>
      <w:r>
        <w:rPr>
          <w:iCs/>
        </w:rPr>
        <w:t xml:space="preserve">less than </w:t>
      </w:r>
      <w:del w:id="16" w:author="ERCOT" w:date="2024-11-19T10:22:00Z">
        <w:r w:rsidRPr="00415110" w:rsidDel="00E23606">
          <w:rPr>
            <w:iCs/>
          </w:rPr>
          <w:delText>$100,000,000</w:delText>
        </w:r>
      </w:del>
      <w:ins w:id="17" w:author="ERCOT" w:date="2024-11-19T10:22:00Z">
        <w:r>
          <w:rPr>
            <w:iCs/>
          </w:rPr>
          <w:t>$135,000,000</w:t>
        </w:r>
      </w:ins>
      <w:r>
        <w:rPr>
          <w:iCs/>
        </w:rPr>
        <w:t xml:space="preserve"> and greater than or equal to</w:t>
      </w:r>
      <w:r w:rsidRPr="00415110">
        <w:rPr>
          <w:iCs/>
        </w:rPr>
        <w:t xml:space="preserve"> </w:t>
      </w:r>
      <w:del w:id="18" w:author="ERCOT" w:date="2024-11-19T10:22:00Z">
        <w:r w:rsidRPr="00415110" w:rsidDel="00E23606">
          <w:rPr>
            <w:iCs/>
          </w:rPr>
          <w:delText>$25,000,000</w:delText>
        </w:r>
      </w:del>
      <w:ins w:id="19" w:author="ERCOT" w:date="2024-11-19T10:22:00Z">
        <w:r>
          <w:rPr>
            <w:iCs/>
          </w:rPr>
          <w:t>$35,000,000</w:t>
        </w:r>
      </w:ins>
      <w:r w:rsidRPr="00415110">
        <w:rPr>
          <w:iCs/>
        </w:rPr>
        <w:t xml:space="preserve"> and a CCN is not required, unless the project is considered to be a neutral project pursuant to paragraph (</w:t>
      </w:r>
      <w:r>
        <w:rPr>
          <w:iCs/>
        </w:rPr>
        <w:t>f) below; or</w:t>
      </w:r>
    </w:p>
    <w:p w14:paraId="33A5EC17" w14:textId="314653F8" w:rsidR="00E23606" w:rsidRDefault="00E23606" w:rsidP="00E23606">
      <w:pPr>
        <w:spacing w:after="240"/>
        <w:ind w:left="2160" w:hanging="720"/>
        <w:rPr>
          <w:iCs/>
        </w:rPr>
      </w:pPr>
      <w:r w:rsidRPr="00415110">
        <w:rPr>
          <w:iCs/>
        </w:rPr>
        <w:t>(ii)</w:t>
      </w:r>
      <w:r w:rsidRPr="00415110">
        <w:rPr>
          <w:iCs/>
        </w:rPr>
        <w:tab/>
        <w:t xml:space="preserve">The estimated capital cost is less than </w:t>
      </w:r>
      <w:del w:id="20" w:author="ERCOT" w:date="2024-11-19T10:22:00Z">
        <w:r w:rsidRPr="00415110" w:rsidDel="00AF0D90">
          <w:rPr>
            <w:iCs/>
          </w:rPr>
          <w:delText>$25,000,000</w:delText>
        </w:r>
      </w:del>
      <w:ins w:id="21" w:author="ERCOT" w:date="2024-11-19T10:22:00Z">
        <w:r w:rsidR="00AF0D90">
          <w:rPr>
            <w:iCs/>
          </w:rPr>
          <w:t>$</w:t>
        </w:r>
      </w:ins>
      <w:ins w:id="22" w:author="ERCOT" w:date="2024-11-19T10:23:00Z">
        <w:r w:rsidR="00AF0D90">
          <w:rPr>
            <w:iCs/>
          </w:rPr>
          <w:t>35,000,000</w:t>
        </w:r>
      </w:ins>
      <w:r w:rsidRPr="00415110">
        <w:rPr>
          <w:iCs/>
        </w:rPr>
        <w:t xml:space="preserve">, a CCN is not required, and the project includes 345 kV </w:t>
      </w:r>
      <w:r>
        <w:rPr>
          <w:iCs/>
        </w:rPr>
        <w:t xml:space="preserve">circuit reconductor of more than </w:t>
      </w:r>
      <w:proofErr w:type="gramStart"/>
      <w:r>
        <w:rPr>
          <w:iCs/>
        </w:rPr>
        <w:t>one mile</w:t>
      </w:r>
      <w:proofErr w:type="gramEnd"/>
      <w:r>
        <w:rPr>
          <w:iCs/>
        </w:rPr>
        <w:t>, additional 345/138 kV autotransformer capacity, or a new 345 kV substation</w:t>
      </w:r>
      <w:r w:rsidRPr="00415110">
        <w:rPr>
          <w:iCs/>
        </w:rPr>
        <w:t>, unless the project is considered to be a neutral project pursuant to paragraph (</w:t>
      </w:r>
      <w:r>
        <w:rPr>
          <w:iCs/>
        </w:rPr>
        <w:t>f</w:t>
      </w:r>
      <w:r w:rsidRPr="00415110">
        <w:rPr>
          <w:iCs/>
        </w:rPr>
        <w:t>) below.</w:t>
      </w:r>
    </w:p>
    <w:p w14:paraId="7F5F0618" w14:textId="7A024F0B" w:rsidR="00E23606" w:rsidRDefault="00E23606" w:rsidP="00E23606">
      <w:pPr>
        <w:spacing w:after="240"/>
        <w:ind w:left="1440" w:hanging="720"/>
        <w:rPr>
          <w:iCs/>
        </w:rPr>
      </w:pPr>
      <w:r>
        <w:rPr>
          <w:iCs/>
        </w:rPr>
        <w:t>(d)</w:t>
      </w:r>
      <w:r>
        <w:rPr>
          <w:iCs/>
        </w:rPr>
        <w:tab/>
        <w:t xml:space="preserve">A project with an estimated capital cost greater </w:t>
      </w:r>
      <w:r w:rsidRPr="00C96504">
        <w:rPr>
          <w:iCs/>
        </w:rPr>
        <w:t xml:space="preserve">than or equal to </w:t>
      </w:r>
      <w:del w:id="23" w:author="ERCOT" w:date="2024-11-19T10:23:00Z">
        <w:r w:rsidRPr="00C96504" w:rsidDel="00AF0D90">
          <w:rPr>
            <w:iCs/>
          </w:rPr>
          <w:delText>$25,000,000</w:delText>
        </w:r>
      </w:del>
      <w:ins w:id="24" w:author="ERCOT" w:date="2024-11-19T10:23:00Z">
        <w:r w:rsidR="00AF0D90">
          <w:rPr>
            <w:iCs/>
          </w:rPr>
          <w:t>$35,000,000</w:t>
        </w:r>
      </w:ins>
      <w:r w:rsidRPr="00C96504">
        <w:rPr>
          <w:iCs/>
        </w:rPr>
        <w:t xml:space="preserve"> that is proposed for the purpose of replacing aged infrastructure or storm hardening</w:t>
      </w:r>
      <w:r>
        <w:rPr>
          <w:iCs/>
        </w:rPr>
        <w:t xml:space="preserve"> shall be processed as a Tier 3 project and shall be </w:t>
      </w:r>
      <w:r w:rsidRPr="00C96504">
        <w:rPr>
          <w:iCs/>
        </w:rPr>
        <w:t>reclassified as a Tier 4, neutral project upon ERCOT’s determination that any concerns, questions or objections raised during the comment process have been resolved satisfactorily</w:t>
      </w:r>
      <w:r>
        <w:rPr>
          <w:iCs/>
        </w:rPr>
        <w:t>.</w:t>
      </w:r>
    </w:p>
    <w:p w14:paraId="7B79BB74" w14:textId="77777777" w:rsidR="00E23606" w:rsidRPr="00415110" w:rsidRDefault="00E23606" w:rsidP="00E23606">
      <w:pPr>
        <w:spacing w:after="240"/>
        <w:ind w:left="1440" w:hanging="720"/>
        <w:rPr>
          <w:iCs/>
        </w:rPr>
      </w:pPr>
      <w:r w:rsidRPr="00415110">
        <w:rPr>
          <w:iCs/>
        </w:rPr>
        <w:t>(</w:t>
      </w:r>
      <w:r>
        <w:rPr>
          <w:iCs/>
        </w:rPr>
        <w:t>e</w:t>
      </w:r>
      <w:r w:rsidRPr="00415110">
        <w:rPr>
          <w:iCs/>
        </w:rPr>
        <w:t>)</w:t>
      </w:r>
      <w:r w:rsidRPr="00415110">
        <w:rPr>
          <w:iCs/>
        </w:rPr>
        <w:tab/>
        <w:t>A project shall be classified as Tier 4 if it does not meet the requirements to be classified as Tier 1, 2, or 3 or if it is considered a neutral project pursuant to paragraph (</w:t>
      </w:r>
      <w:r>
        <w:rPr>
          <w:iCs/>
        </w:rPr>
        <w:t>f</w:t>
      </w:r>
      <w:r w:rsidRPr="00415110">
        <w:rPr>
          <w:iCs/>
        </w:rPr>
        <w:t>) below.</w:t>
      </w:r>
    </w:p>
    <w:p w14:paraId="08195159" w14:textId="77777777" w:rsidR="00E23606" w:rsidRPr="00415110" w:rsidRDefault="00E23606" w:rsidP="00E23606">
      <w:pPr>
        <w:spacing w:after="240"/>
        <w:ind w:left="1440" w:hanging="720"/>
        <w:rPr>
          <w:iCs/>
        </w:rPr>
      </w:pPr>
      <w:r w:rsidRPr="00415110">
        <w:rPr>
          <w:iCs/>
        </w:rPr>
        <w:t>(</w:t>
      </w:r>
      <w:r>
        <w:rPr>
          <w:iCs/>
        </w:rPr>
        <w:t>f</w:t>
      </w:r>
      <w:r w:rsidRPr="00415110">
        <w:rPr>
          <w:iCs/>
        </w:rPr>
        <w:t>)</w:t>
      </w:r>
      <w:r w:rsidRPr="00415110">
        <w:rPr>
          <w:iCs/>
        </w:rPr>
        <w:tab/>
        <w:t>A project shall be considered a neutral project if it consists entirely of:</w:t>
      </w:r>
    </w:p>
    <w:p w14:paraId="4E526EB7" w14:textId="77777777" w:rsidR="00E23606" w:rsidRPr="00415110" w:rsidRDefault="00E23606" w:rsidP="00E23606">
      <w:pPr>
        <w:spacing w:after="240"/>
        <w:ind w:left="2160" w:hanging="720"/>
      </w:pPr>
      <w:r w:rsidRPr="00415110">
        <w:t>(</w:t>
      </w:r>
      <w:proofErr w:type="spellStart"/>
      <w:r w:rsidRPr="00415110">
        <w:t>i</w:t>
      </w:r>
      <w:proofErr w:type="spellEnd"/>
      <w:r w:rsidRPr="00415110">
        <w:t>)</w:t>
      </w:r>
      <w:r w:rsidRPr="00415110">
        <w:tab/>
        <w:t xml:space="preserve">The addition of or upgrades to radial transmission circuits; </w:t>
      </w:r>
    </w:p>
    <w:p w14:paraId="4B6E42D6" w14:textId="77777777" w:rsidR="00E23606" w:rsidRPr="00415110" w:rsidRDefault="00E23606" w:rsidP="00E23606">
      <w:pPr>
        <w:spacing w:after="240"/>
        <w:ind w:left="2160" w:hanging="720"/>
      </w:pPr>
      <w:r w:rsidRPr="00415110">
        <w:t>(ii)</w:t>
      </w:r>
      <w:r w:rsidRPr="00415110">
        <w:tab/>
        <w:t>The addition of equipment that does not affect the transfer capability of a circuit;</w:t>
      </w:r>
    </w:p>
    <w:p w14:paraId="6006FC35" w14:textId="77777777" w:rsidR="00E23606" w:rsidRPr="00415110" w:rsidRDefault="00E23606" w:rsidP="00E23606">
      <w:pPr>
        <w:spacing w:after="240"/>
        <w:ind w:left="2160" w:hanging="720"/>
      </w:pPr>
      <w:r w:rsidRPr="00415110">
        <w:t>(iii)</w:t>
      </w:r>
      <w:r w:rsidRPr="00415110">
        <w:tab/>
        <w:t xml:space="preserve">Repair and replacement-in-kind projects; </w:t>
      </w:r>
    </w:p>
    <w:p w14:paraId="07066FC0" w14:textId="77777777" w:rsidR="00E23606" w:rsidRPr="00415110" w:rsidRDefault="00E23606" w:rsidP="00E23606">
      <w:pPr>
        <w:spacing w:after="240"/>
        <w:ind w:left="2160" w:hanging="720"/>
      </w:pPr>
      <w:r w:rsidRPr="00415110">
        <w:t>(iv)</w:t>
      </w:r>
      <w:r w:rsidRPr="00415110">
        <w:tab/>
      </w:r>
      <w:r>
        <w:t>Transmission Facilities needed to connect a new Generation Resource, Energy Storage Resource (ESR), or Settlement Only Generator (SOG) to a new or existing substation on the existing ERCOT Transmission Grid, including the substation</w:t>
      </w:r>
      <w:r w:rsidRPr="00415110">
        <w:t xml:space="preserve">; </w:t>
      </w:r>
    </w:p>
    <w:p w14:paraId="1CF9BAD8" w14:textId="77777777" w:rsidR="00E23606" w:rsidRPr="00415110" w:rsidRDefault="00E23606" w:rsidP="00E23606">
      <w:pPr>
        <w:spacing w:after="240"/>
        <w:ind w:left="2160" w:hanging="720"/>
      </w:pPr>
      <w:r w:rsidRPr="00415110">
        <w:t>(v)</w:t>
      </w:r>
      <w:r w:rsidRPr="00415110">
        <w:tab/>
        <w:t xml:space="preserve">The addition of static reactive devices; </w:t>
      </w:r>
    </w:p>
    <w:p w14:paraId="3381BCBF" w14:textId="77777777" w:rsidR="00E23606" w:rsidRPr="00415110" w:rsidRDefault="00E23606" w:rsidP="00E23606">
      <w:pPr>
        <w:spacing w:after="240"/>
        <w:ind w:left="2160" w:hanging="720"/>
        <w:rPr>
          <w:iCs/>
        </w:rPr>
      </w:pPr>
      <w:r w:rsidRPr="00415110">
        <w:rPr>
          <w:iCs/>
        </w:rPr>
        <w:lastRenderedPageBreak/>
        <w:t>(vi)</w:t>
      </w:r>
      <w:r w:rsidRPr="00415110">
        <w:rPr>
          <w:iCs/>
        </w:rPr>
        <w:tab/>
        <w:t>A project to serve a new Load, unless such project would create a new transmission circuit connection between two stations (other than looping an existing circuit into the new Load-serving station);</w:t>
      </w:r>
    </w:p>
    <w:p w14:paraId="1332C1C8" w14:textId="77777777" w:rsidR="00E23606" w:rsidRPr="00415110" w:rsidRDefault="00E23606" w:rsidP="00E23606">
      <w:pPr>
        <w:spacing w:after="240"/>
        <w:ind w:left="2160" w:hanging="720"/>
        <w:rPr>
          <w:iCs/>
        </w:rPr>
      </w:pPr>
      <w:r w:rsidRPr="00415110">
        <w:rPr>
          <w:iCs/>
        </w:rPr>
        <w:t>(vii)</w:t>
      </w:r>
      <w:r w:rsidRPr="00415110">
        <w:rPr>
          <w:iCs/>
        </w:rPr>
        <w:tab/>
        <w:t>Replacement of failed equipment, even if it results in a ratings and/or impedance change; or</w:t>
      </w:r>
    </w:p>
    <w:p w14:paraId="1D40D9B2" w14:textId="77777777" w:rsidR="00E23606" w:rsidRDefault="00E23606" w:rsidP="00E23606">
      <w:pPr>
        <w:spacing w:after="240"/>
        <w:ind w:left="2160" w:hanging="720"/>
        <w:rPr>
          <w:iCs/>
        </w:rPr>
      </w:pPr>
      <w:r>
        <w:rPr>
          <w:iCs/>
        </w:rPr>
        <w:t>(viii</w:t>
      </w:r>
      <w:r w:rsidRPr="00415110">
        <w:rPr>
          <w:iCs/>
        </w:rPr>
        <w:t>)</w:t>
      </w:r>
      <w:r w:rsidRPr="00415110">
        <w:rPr>
          <w:iCs/>
        </w:rPr>
        <w:tab/>
        <w:t>Equipment upgrades resulting in only ratings changes.</w:t>
      </w:r>
    </w:p>
    <w:p w14:paraId="5BEC3271" w14:textId="77777777" w:rsidR="00E23606" w:rsidRPr="00350910" w:rsidRDefault="00E23606" w:rsidP="00E23606">
      <w:pPr>
        <w:pStyle w:val="BodyTextNumbered"/>
      </w:pPr>
      <w:r>
        <w:t>(2)</w:t>
      </w:r>
      <w:r>
        <w:tab/>
      </w:r>
      <w:r w:rsidRPr="00350910">
        <w:t>ERCOT may use its reasonable judgment to increase the level of review of a proposed project (e.g., from Tier 3 to Tier 2) from that which would be strictly indicated by these criteria, based on stakeholder comments, ERCOT analysis or the system impacts of the project.</w:t>
      </w:r>
    </w:p>
    <w:p w14:paraId="0F57FC69" w14:textId="318CAA6D" w:rsidR="00E23606" w:rsidRDefault="00E23606" w:rsidP="00E23606">
      <w:pPr>
        <w:spacing w:after="240"/>
        <w:ind w:left="1440" w:hanging="720"/>
      </w:pPr>
      <w:r>
        <w:t xml:space="preserve">(a) </w:t>
      </w:r>
      <w:r>
        <w:tab/>
        <w:t xml:space="preserve">A project with an estimated capital cost greater than or equal to </w:t>
      </w:r>
      <w:del w:id="25" w:author="ERCOT" w:date="2024-11-19T10:24:00Z">
        <w:r w:rsidDel="00AF0D90">
          <w:delText>$50,000,000</w:delText>
        </w:r>
      </w:del>
      <w:ins w:id="26" w:author="ERCOT" w:date="2024-11-19T10:24:00Z">
        <w:r w:rsidR="00AF0D90">
          <w:t>$68,000,000</w:t>
        </w:r>
      </w:ins>
      <w:r>
        <w:t xml:space="preserve"> that requires a CCN shall be reclassified and processed as a Tier 1 project upon request by a Market Participant during the comment period per Planning Guide </w:t>
      </w:r>
      <w:r w:rsidRPr="00BB5F4D">
        <w:t>Section</w:t>
      </w:r>
      <w:r>
        <w:t xml:space="preserve"> 3.1.5, Regional Planning Group Comment Process.</w:t>
      </w:r>
    </w:p>
    <w:p w14:paraId="3D7AF613" w14:textId="77777777" w:rsidR="00E23606" w:rsidRDefault="00E23606" w:rsidP="00E23606">
      <w:pPr>
        <w:pStyle w:val="BodyTextNumbered"/>
      </w:pPr>
      <w:r>
        <w:t>(3)</w:t>
      </w:r>
      <w:r>
        <w:tab/>
      </w:r>
      <w:r w:rsidRPr="00350910">
        <w:t>Any project that would be built by an Entity that is exempt (e.g., a Municipally Owned Utility (MOU)) from getting a CCN for transmission projects but would require a CCN if it were to be built by a regulated Entity will be treated as if the project would require a CCN for the purpose of defining the Tier of the project.</w:t>
      </w:r>
    </w:p>
    <w:p w14:paraId="035099FA" w14:textId="643F2C4B" w:rsidR="009A3772" w:rsidRPr="00DF0CBE" w:rsidRDefault="00E23606" w:rsidP="00BC465F">
      <w:pPr>
        <w:pStyle w:val="BodyTextNumbered"/>
        <w:rPr>
          <w:color w:val="000000"/>
          <w:sz w:val="27"/>
          <w:szCs w:val="27"/>
        </w:rPr>
      </w:pPr>
      <w:r>
        <w:t>(4)</w:t>
      </w:r>
      <w:r>
        <w:tab/>
        <w:t>If during the course of ERCOT’s independent review of a project, the project scope changes, ERCOT may reclassify the project into the appropriate Tier.</w:t>
      </w:r>
    </w:p>
    <w:sectPr w:rsidR="009A3772" w:rsidRPr="00DF0CBE">
      <w:headerReference w:type="default" r:id="rId22"/>
      <w:footerReference w:type="even" r:id="rId23"/>
      <w:footerReference w:type="default" r:id="rId24"/>
      <w:footerReference w:type="first" r:id="rId25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16FA5" w14:textId="77777777" w:rsidR="007A1BE1" w:rsidRDefault="007A1BE1">
      <w:r>
        <w:separator/>
      </w:r>
    </w:p>
  </w:endnote>
  <w:endnote w:type="continuationSeparator" w:id="0">
    <w:p w14:paraId="2588F2AF" w14:textId="77777777" w:rsidR="007A1BE1" w:rsidRDefault="007A1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40C68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71CD2" w14:textId="6C1E9D9E" w:rsidR="00D176CF" w:rsidRDefault="00577B00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1274</w:t>
    </w:r>
    <w:r w:rsidR="00D176CF">
      <w:rPr>
        <w:rFonts w:ascii="Arial" w:hAnsi="Arial" w:cs="Arial"/>
        <w:sz w:val="18"/>
      </w:rPr>
      <w:t>NPRR</w:t>
    </w:r>
    <w:r w:rsidR="00D12971">
      <w:rPr>
        <w:rFonts w:ascii="Arial" w:hAnsi="Arial" w:cs="Arial"/>
        <w:sz w:val="18"/>
      </w:rPr>
      <w:t xml:space="preserve">-01 </w:t>
    </w:r>
    <w:r w:rsidR="00D12971" w:rsidRPr="00D12971">
      <w:rPr>
        <w:rFonts w:ascii="Arial" w:hAnsi="Arial" w:cs="Arial"/>
        <w:sz w:val="18"/>
      </w:rPr>
      <w:t>RPG Estimated Capital Cost Thresholds of Proposed Transmission Projects</w:t>
    </w:r>
    <w:r w:rsidR="00D176CF"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t>022525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4F9776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4B7A1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FF562" w14:textId="77777777" w:rsidR="007A1BE1" w:rsidRDefault="007A1BE1">
      <w:r>
        <w:separator/>
      </w:r>
    </w:p>
  </w:footnote>
  <w:footnote w:type="continuationSeparator" w:id="0">
    <w:p w14:paraId="0100A68D" w14:textId="77777777" w:rsidR="007A1BE1" w:rsidRDefault="007A1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AD309" w14:textId="77777777" w:rsidR="00D176CF" w:rsidRDefault="00D176CF" w:rsidP="006E4597">
    <w:pPr>
      <w:pStyle w:val="Header"/>
      <w:jc w:val="center"/>
      <w:rPr>
        <w:sz w:val="32"/>
      </w:rPr>
    </w:pPr>
    <w:r>
      <w:rPr>
        <w:sz w:val="32"/>
      </w:rPr>
      <w:t>Nodal Protocol Revision Request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86339920">
    <w:abstractNumId w:val="0"/>
  </w:num>
  <w:num w:numId="2" w16cid:durableId="1839425283">
    <w:abstractNumId w:val="10"/>
  </w:num>
  <w:num w:numId="3" w16cid:durableId="971709594">
    <w:abstractNumId w:val="11"/>
  </w:num>
  <w:num w:numId="4" w16cid:durableId="1736123474">
    <w:abstractNumId w:val="1"/>
  </w:num>
  <w:num w:numId="5" w16cid:durableId="1475442967">
    <w:abstractNumId w:val="6"/>
  </w:num>
  <w:num w:numId="6" w16cid:durableId="1071393571">
    <w:abstractNumId w:val="6"/>
  </w:num>
  <w:num w:numId="7" w16cid:durableId="1413744175">
    <w:abstractNumId w:val="6"/>
  </w:num>
  <w:num w:numId="8" w16cid:durableId="1147820290">
    <w:abstractNumId w:val="6"/>
  </w:num>
  <w:num w:numId="9" w16cid:durableId="729764067">
    <w:abstractNumId w:val="6"/>
  </w:num>
  <w:num w:numId="10" w16cid:durableId="651908752">
    <w:abstractNumId w:val="6"/>
  </w:num>
  <w:num w:numId="11" w16cid:durableId="2021545621">
    <w:abstractNumId w:val="6"/>
  </w:num>
  <w:num w:numId="12" w16cid:durableId="2033334835">
    <w:abstractNumId w:val="6"/>
  </w:num>
  <w:num w:numId="13" w16cid:durableId="1354840513">
    <w:abstractNumId w:val="6"/>
  </w:num>
  <w:num w:numId="14" w16cid:durableId="2082215892">
    <w:abstractNumId w:val="3"/>
  </w:num>
  <w:num w:numId="15" w16cid:durableId="1265773267">
    <w:abstractNumId w:val="5"/>
  </w:num>
  <w:num w:numId="16" w16cid:durableId="304939696">
    <w:abstractNumId w:val="8"/>
  </w:num>
  <w:num w:numId="17" w16cid:durableId="1837302691">
    <w:abstractNumId w:val="9"/>
  </w:num>
  <w:num w:numId="18" w16cid:durableId="2140175323">
    <w:abstractNumId w:val="4"/>
  </w:num>
  <w:num w:numId="19" w16cid:durableId="731661008">
    <w:abstractNumId w:val="7"/>
  </w:num>
  <w:num w:numId="20" w16cid:durableId="151291705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42CE3"/>
    <w:rsid w:val="00060A5A"/>
    <w:rsid w:val="00064B44"/>
    <w:rsid w:val="00067FE2"/>
    <w:rsid w:val="0007682E"/>
    <w:rsid w:val="000821E9"/>
    <w:rsid w:val="0008655C"/>
    <w:rsid w:val="0009420C"/>
    <w:rsid w:val="000C6528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6375"/>
    <w:rsid w:val="0017783C"/>
    <w:rsid w:val="001875B3"/>
    <w:rsid w:val="0019314C"/>
    <w:rsid w:val="001A18EB"/>
    <w:rsid w:val="001F38F0"/>
    <w:rsid w:val="001F444A"/>
    <w:rsid w:val="001F67A2"/>
    <w:rsid w:val="00223BAA"/>
    <w:rsid w:val="00237430"/>
    <w:rsid w:val="0026307D"/>
    <w:rsid w:val="00276A99"/>
    <w:rsid w:val="00286AD9"/>
    <w:rsid w:val="002966F3"/>
    <w:rsid w:val="002B69F3"/>
    <w:rsid w:val="002B763A"/>
    <w:rsid w:val="002D382A"/>
    <w:rsid w:val="002D4B3F"/>
    <w:rsid w:val="002F1EDD"/>
    <w:rsid w:val="003013F2"/>
    <w:rsid w:val="0030232A"/>
    <w:rsid w:val="0030694A"/>
    <w:rsid w:val="003069F4"/>
    <w:rsid w:val="00360920"/>
    <w:rsid w:val="00384709"/>
    <w:rsid w:val="00386C35"/>
    <w:rsid w:val="003A3D77"/>
    <w:rsid w:val="003B5AED"/>
    <w:rsid w:val="003C274C"/>
    <w:rsid w:val="003C6B7B"/>
    <w:rsid w:val="004135BD"/>
    <w:rsid w:val="004302A4"/>
    <w:rsid w:val="004463BA"/>
    <w:rsid w:val="00461D45"/>
    <w:rsid w:val="00471327"/>
    <w:rsid w:val="004822D4"/>
    <w:rsid w:val="00492239"/>
    <w:rsid w:val="0049290B"/>
    <w:rsid w:val="004A4451"/>
    <w:rsid w:val="004C1C53"/>
    <w:rsid w:val="004D3958"/>
    <w:rsid w:val="005008DF"/>
    <w:rsid w:val="005045D0"/>
    <w:rsid w:val="00510561"/>
    <w:rsid w:val="00514E70"/>
    <w:rsid w:val="00534C6C"/>
    <w:rsid w:val="00555554"/>
    <w:rsid w:val="00577B00"/>
    <w:rsid w:val="005841C0"/>
    <w:rsid w:val="0059260F"/>
    <w:rsid w:val="005979AE"/>
    <w:rsid w:val="005A4964"/>
    <w:rsid w:val="005E5074"/>
    <w:rsid w:val="006023C1"/>
    <w:rsid w:val="00612E4F"/>
    <w:rsid w:val="00613501"/>
    <w:rsid w:val="00615D5E"/>
    <w:rsid w:val="00622E99"/>
    <w:rsid w:val="00625E5D"/>
    <w:rsid w:val="00646A23"/>
    <w:rsid w:val="00653F28"/>
    <w:rsid w:val="00657C61"/>
    <w:rsid w:val="006617DE"/>
    <w:rsid w:val="0066370F"/>
    <w:rsid w:val="00676D9A"/>
    <w:rsid w:val="006A0784"/>
    <w:rsid w:val="006A697B"/>
    <w:rsid w:val="006B4DDE"/>
    <w:rsid w:val="006C0D40"/>
    <w:rsid w:val="006E4597"/>
    <w:rsid w:val="00732083"/>
    <w:rsid w:val="00743968"/>
    <w:rsid w:val="00785415"/>
    <w:rsid w:val="00786294"/>
    <w:rsid w:val="00791CB9"/>
    <w:rsid w:val="00793130"/>
    <w:rsid w:val="0079598E"/>
    <w:rsid w:val="00797DEE"/>
    <w:rsid w:val="007A1BE1"/>
    <w:rsid w:val="007B3233"/>
    <w:rsid w:val="007B5A42"/>
    <w:rsid w:val="007C199B"/>
    <w:rsid w:val="007D27D3"/>
    <w:rsid w:val="007D3073"/>
    <w:rsid w:val="007D64B9"/>
    <w:rsid w:val="007D72D4"/>
    <w:rsid w:val="007E0452"/>
    <w:rsid w:val="007F215F"/>
    <w:rsid w:val="008070C0"/>
    <w:rsid w:val="00811C12"/>
    <w:rsid w:val="00845778"/>
    <w:rsid w:val="008566A9"/>
    <w:rsid w:val="00887E28"/>
    <w:rsid w:val="008A215E"/>
    <w:rsid w:val="008B4914"/>
    <w:rsid w:val="008D5C3A"/>
    <w:rsid w:val="008E2870"/>
    <w:rsid w:val="008E6DA2"/>
    <w:rsid w:val="008F6DD5"/>
    <w:rsid w:val="00907B1E"/>
    <w:rsid w:val="00943AFD"/>
    <w:rsid w:val="00963A51"/>
    <w:rsid w:val="00983B6E"/>
    <w:rsid w:val="009936F8"/>
    <w:rsid w:val="009A3772"/>
    <w:rsid w:val="009D17F0"/>
    <w:rsid w:val="009F616B"/>
    <w:rsid w:val="00A42796"/>
    <w:rsid w:val="00A5178E"/>
    <w:rsid w:val="00A5311D"/>
    <w:rsid w:val="00A62D10"/>
    <w:rsid w:val="00AA510D"/>
    <w:rsid w:val="00AD1745"/>
    <w:rsid w:val="00AD3B58"/>
    <w:rsid w:val="00AF0D90"/>
    <w:rsid w:val="00AF56C6"/>
    <w:rsid w:val="00AF7CB2"/>
    <w:rsid w:val="00B032E8"/>
    <w:rsid w:val="00B354DB"/>
    <w:rsid w:val="00B57F96"/>
    <w:rsid w:val="00B67892"/>
    <w:rsid w:val="00BA4D33"/>
    <w:rsid w:val="00BB03F8"/>
    <w:rsid w:val="00BC2D06"/>
    <w:rsid w:val="00BC465F"/>
    <w:rsid w:val="00C00A0A"/>
    <w:rsid w:val="00C5725A"/>
    <w:rsid w:val="00C63671"/>
    <w:rsid w:val="00C744EB"/>
    <w:rsid w:val="00C90702"/>
    <w:rsid w:val="00C917FF"/>
    <w:rsid w:val="00C9766A"/>
    <w:rsid w:val="00CB050F"/>
    <w:rsid w:val="00CC4F39"/>
    <w:rsid w:val="00CD544C"/>
    <w:rsid w:val="00CD7374"/>
    <w:rsid w:val="00CF4256"/>
    <w:rsid w:val="00D04FE8"/>
    <w:rsid w:val="00D12971"/>
    <w:rsid w:val="00D176CF"/>
    <w:rsid w:val="00D17AD5"/>
    <w:rsid w:val="00D20E0C"/>
    <w:rsid w:val="00D271E3"/>
    <w:rsid w:val="00D47A80"/>
    <w:rsid w:val="00D65FC8"/>
    <w:rsid w:val="00D85807"/>
    <w:rsid w:val="00D87349"/>
    <w:rsid w:val="00D91EE9"/>
    <w:rsid w:val="00D9627A"/>
    <w:rsid w:val="00D97220"/>
    <w:rsid w:val="00DD4F79"/>
    <w:rsid w:val="00DE7082"/>
    <w:rsid w:val="00DF0CBE"/>
    <w:rsid w:val="00E05CE3"/>
    <w:rsid w:val="00E14D47"/>
    <w:rsid w:val="00E1641C"/>
    <w:rsid w:val="00E23606"/>
    <w:rsid w:val="00E26708"/>
    <w:rsid w:val="00E34958"/>
    <w:rsid w:val="00E37AB0"/>
    <w:rsid w:val="00E7060F"/>
    <w:rsid w:val="00E71C39"/>
    <w:rsid w:val="00EA56E6"/>
    <w:rsid w:val="00EA694D"/>
    <w:rsid w:val="00EC335F"/>
    <w:rsid w:val="00EC48FB"/>
    <w:rsid w:val="00EC4CAB"/>
    <w:rsid w:val="00ED3965"/>
    <w:rsid w:val="00ED3CCE"/>
    <w:rsid w:val="00EF232A"/>
    <w:rsid w:val="00F05A69"/>
    <w:rsid w:val="00F229F3"/>
    <w:rsid w:val="00F43FFD"/>
    <w:rsid w:val="00F44236"/>
    <w:rsid w:val="00F52517"/>
    <w:rsid w:val="00F65DE9"/>
    <w:rsid w:val="00FA57B2"/>
    <w:rsid w:val="00FB509B"/>
    <w:rsid w:val="00FC313E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."/>
  <w:listSeparator w:val=","/>
  <w14:docId w14:val="0C849B92"/>
  <w15:chartTrackingRefBased/>
  <w15:docId w15:val="{61FD26D6-2245-46B9-8305-87F9748D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link w:val="H4Char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F7CB2"/>
    <w:rPr>
      <w:color w:val="605E5C"/>
      <w:shd w:val="clear" w:color="auto" w:fill="E1DFDD"/>
    </w:rPr>
  </w:style>
  <w:style w:type="character" w:customStyle="1" w:styleId="BodyTextNumberedChar1">
    <w:name w:val="Body Text Numbered Char1"/>
    <w:link w:val="BodyTextNumbered"/>
    <w:rsid w:val="00E23606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E23606"/>
    <w:pPr>
      <w:ind w:left="720" w:hanging="720"/>
    </w:pPr>
    <w:rPr>
      <w:iCs/>
      <w:szCs w:val="20"/>
    </w:rPr>
  </w:style>
  <w:style w:type="character" w:customStyle="1" w:styleId="H4Char">
    <w:name w:val="H4 Char"/>
    <w:link w:val="H4"/>
    <w:rsid w:val="00E23606"/>
    <w:rPr>
      <w:b/>
      <w:bCs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274" TargetMode="Externa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control" Target="activeX/activeX5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erin.wasik-gutierrez@ercot.com" TargetMode="Externa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4.xm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hyperlink" Target="mailto:Robert.Golen@ercot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ercot.com/files/docs/2023/08/25/ERCOT-Strategic-Plan-2024-2028.pdf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header" Target="header1.xml"/><Relationship Id="rId27" Type="http://schemas.microsoft.com/office/2011/relationships/people" Target="peop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2A10E-7217-4107-821F-9CEE29428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1141</Words>
  <Characters>6505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7631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Erin Wasik-Gutierrez</cp:lastModifiedBy>
  <cp:revision>2</cp:revision>
  <cp:lastPrinted>2013-11-15T22:11:00Z</cp:lastPrinted>
  <dcterms:created xsi:type="dcterms:W3CDTF">2025-02-25T15:55:00Z</dcterms:created>
  <dcterms:modified xsi:type="dcterms:W3CDTF">2025-02-25T15:55:00Z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2023-10-06T19:00:29Z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90f21957-896a-401b-9cfc-2ed8d4d14d62</vt:lpwstr>
  </property>
  <property fmtid="{D5CDD505-2E9C-101B-9397-08002B2CF9AE}" pid="8" name="MSIP_Label_7084cbda-52b8-46fb-a7b7-cb5bd465ed85_ContentBits">
    <vt:lpwstr>0</vt:lpwstr>
  </property>
</Properties>
</file>