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B00613" w14:textId="4E8E4E4F" w:rsidR="00D23C9C" w:rsidRPr="002D4213" w:rsidRDefault="00D23C9C" w:rsidP="00D23C9C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</w:pPr>
      <w:r w:rsidRPr="002D4213"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 xml:space="preserve">IBRWG </w:t>
      </w:r>
      <w:r w:rsidR="00237F41"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>Update</w:t>
      </w:r>
    </w:p>
    <w:p w14:paraId="001575D3" w14:textId="19B4EDE9" w:rsidR="002D4213" w:rsidRPr="002D4213" w:rsidRDefault="007878E9" w:rsidP="002D4213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>March</w:t>
      </w:r>
      <w:r w:rsidR="00D23C9C"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 xml:space="preserve"> </w:t>
      </w:r>
      <w:r w:rsidR="002D4213" w:rsidRPr="002D4213"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>202</w:t>
      </w:r>
      <w:r w:rsidR="00B43007"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>5</w:t>
      </w:r>
    </w:p>
    <w:p w14:paraId="5255C0B2" w14:textId="77777777" w:rsidR="002D4213" w:rsidRPr="002D4213" w:rsidRDefault="002D4213" w:rsidP="002D4213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2D4213">
        <w:rPr>
          <w:rFonts w:ascii="Times New Roman" w:eastAsia="Calibri" w:hAnsi="Times New Roman" w:cs="Times New Roman"/>
          <w:b/>
          <w:bCs/>
          <w:kern w:val="0"/>
          <w14:ligatures w14:val="none"/>
        </w:rPr>
        <w:t>Chair: Julia Matevosyan, Vice-Chair: Miguel Cova Acosta</w:t>
      </w:r>
    </w:p>
    <w:p w14:paraId="3ECE4A7A" w14:textId="77777777" w:rsidR="002D4213" w:rsidRPr="002D4213" w:rsidRDefault="002D4213" w:rsidP="002D4213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</w:p>
    <w:p w14:paraId="0B0BFB52" w14:textId="40511986" w:rsidR="002D4213" w:rsidRPr="002D4213" w:rsidRDefault="002D4213" w:rsidP="002D4213">
      <w:pPr>
        <w:spacing w:line="259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</w:pPr>
      <w:r w:rsidRPr="002D4213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 xml:space="preserve">IBRWG met on </w:t>
      </w:r>
      <w:r w:rsidR="00045037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>March 14</w:t>
      </w:r>
      <w:r w:rsidRPr="002D4213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:vertAlign w:val="superscript"/>
          <w14:ligatures w14:val="none"/>
        </w:rPr>
        <w:t>th</w:t>
      </w:r>
      <w:r w:rsidRPr="002D4213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 xml:space="preserve"> (Webex, Open Meeting).</w:t>
      </w:r>
    </w:p>
    <w:p w14:paraId="65B539D3" w14:textId="2B181788" w:rsidR="002D4213" w:rsidRDefault="002D4213" w:rsidP="002D4213">
      <w:pPr>
        <w:spacing w:line="259" w:lineRule="auto"/>
      </w:pPr>
      <w:r w:rsidRPr="002D421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The agenda and the presentation slides are available </w:t>
      </w:r>
      <w:hyperlink r:id="rId8" w:history="1">
        <w:r w:rsidRPr="002D4213">
          <w:rPr>
            <w:rStyle w:val="Hyperlink"/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here</w:t>
        </w:r>
      </w:hyperlink>
    </w:p>
    <w:p w14:paraId="26A2144A" w14:textId="5760E41C" w:rsidR="008D68C1" w:rsidRPr="002D4213" w:rsidRDefault="00712467" w:rsidP="008D68C1">
      <w:pPr>
        <w:spacing w:line="259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10</w:t>
      </w:r>
      <w:r w:rsidR="00FA249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6</w:t>
      </w:r>
      <w:r w:rsidR="008D68C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people attended the meeting (at peak)</w:t>
      </w:r>
    </w:p>
    <w:p w14:paraId="747846F7" w14:textId="77777777" w:rsidR="002D4213" w:rsidRPr="002D4213" w:rsidRDefault="002D4213" w:rsidP="002D4213">
      <w:pPr>
        <w:spacing w:line="259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</w:pPr>
      <w:r w:rsidRPr="002D4213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>IBRWG Main Meeting</w:t>
      </w:r>
    </w:p>
    <w:p w14:paraId="4FEFABFE" w14:textId="6E006E52" w:rsidR="006C5711" w:rsidRDefault="00E821D9" w:rsidP="002D4213">
      <w:pPr>
        <w:tabs>
          <w:tab w:val="right" w:pos="9360"/>
        </w:tabs>
        <w:spacing w:line="259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E821D9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BESS Ride Through in WECC </w:t>
      </w:r>
    </w:p>
    <w:p w14:paraId="45476079" w14:textId="3BEDF63B" w:rsidR="002D4213" w:rsidRPr="002D4213" w:rsidRDefault="00E821D9" w:rsidP="006C5711">
      <w:pPr>
        <w:tabs>
          <w:tab w:val="right" w:pos="9360"/>
        </w:tabs>
        <w:spacing w:line="259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Curtis Holland</w:t>
      </w:r>
      <w:r w:rsidR="006C5711" w:rsidRPr="006C571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,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WECC</w:t>
      </w:r>
      <w:r w:rsidR="002D4213" w:rsidRPr="002D4213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ab/>
      </w:r>
    </w:p>
    <w:p w14:paraId="447A1007" w14:textId="4646533F" w:rsidR="00CA1BA7" w:rsidRDefault="00CA1BA7" w:rsidP="00CB6424">
      <w:pPr>
        <w:pStyle w:val="ListParagraph"/>
        <w:numPr>
          <w:ilvl w:val="0"/>
          <w:numId w:val="1"/>
        </w:numPr>
        <w:tabs>
          <w:tab w:val="right" w:pos="9360"/>
        </w:tabs>
        <w:spacing w:line="259" w:lineRule="auto"/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CA1BA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Discussed Battery Energy Storage Systems events/issues</w:t>
      </w:r>
      <w:r w:rsidR="003F2BA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and mitigations</w:t>
      </w:r>
      <w:r w:rsidRPr="00CA1BA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in WECC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:</w:t>
      </w:r>
    </w:p>
    <w:p w14:paraId="34D292CC" w14:textId="7817A482" w:rsidR="003F2BA4" w:rsidRDefault="003F2BA4" w:rsidP="003F2BA4">
      <w:pPr>
        <w:pStyle w:val="ListParagraph"/>
        <w:numPr>
          <w:ilvl w:val="1"/>
          <w:numId w:val="1"/>
        </w:numPr>
        <w:tabs>
          <w:tab w:val="right" w:pos="9360"/>
        </w:tabs>
        <w:spacing w:line="259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Tripping events</w:t>
      </w:r>
    </w:p>
    <w:p w14:paraId="7F74079A" w14:textId="451DC94F" w:rsidR="00CA1BA7" w:rsidRDefault="00CA1BA7" w:rsidP="003F2BA4">
      <w:pPr>
        <w:pStyle w:val="ListParagraph"/>
        <w:numPr>
          <w:ilvl w:val="1"/>
          <w:numId w:val="1"/>
        </w:numPr>
        <w:tabs>
          <w:tab w:val="right" w:pos="9360"/>
        </w:tabs>
        <w:spacing w:line="259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PFR</w:t>
      </w:r>
      <w:r w:rsidR="003F2BA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/ AGC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3F2BA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coordination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issues</w:t>
      </w:r>
    </w:p>
    <w:p w14:paraId="4C6BC0F1" w14:textId="70E13D18" w:rsidR="00CA1BA7" w:rsidRDefault="00CA1BA7" w:rsidP="003F2BA4">
      <w:pPr>
        <w:pStyle w:val="ListParagraph"/>
        <w:numPr>
          <w:ilvl w:val="1"/>
          <w:numId w:val="1"/>
        </w:numPr>
        <w:tabs>
          <w:tab w:val="right" w:pos="9360"/>
        </w:tabs>
        <w:spacing w:line="259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Oscillation issues</w:t>
      </w:r>
    </w:p>
    <w:p w14:paraId="51453389" w14:textId="06869F19" w:rsidR="00CA1BA7" w:rsidRPr="00CA1BA7" w:rsidRDefault="00CA1BA7" w:rsidP="003F2BA4">
      <w:pPr>
        <w:pStyle w:val="ListParagraph"/>
        <w:numPr>
          <w:ilvl w:val="1"/>
          <w:numId w:val="1"/>
        </w:numPr>
        <w:tabs>
          <w:tab w:val="right" w:pos="9360"/>
        </w:tabs>
        <w:spacing w:line="259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Fires </w:t>
      </w:r>
    </w:p>
    <w:p w14:paraId="6A4E59F2" w14:textId="1372F6C3" w:rsidR="004F375F" w:rsidRDefault="003F2BA4" w:rsidP="0057576A">
      <w:pPr>
        <w:pStyle w:val="ListParagraph"/>
        <w:numPr>
          <w:ilvl w:val="0"/>
          <w:numId w:val="1"/>
        </w:numPr>
        <w:tabs>
          <w:tab w:val="right" w:pos="9360"/>
        </w:tabs>
        <w:spacing w:line="259" w:lineRule="auto"/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Followed by discussion on </w:t>
      </w:r>
      <w:r w:rsidR="0057576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needs for improved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modeling and testing before </w:t>
      </w:r>
      <w:r w:rsidR="00E33F5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and after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commissioning</w:t>
      </w:r>
      <w:r w:rsidR="00E33F5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; as well as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57576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education on</w:t>
      </w:r>
      <w:r w:rsidR="00E33F5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operator’s</w:t>
      </w:r>
      <w:r w:rsidR="0057576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PFR/AGC</w:t>
      </w:r>
      <w:r w:rsidR="00E33F5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performance</w:t>
      </w:r>
      <w:r w:rsidR="0057576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expectations</w:t>
      </w:r>
      <w:r w:rsidR="00E33F5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&amp; priorities</w:t>
      </w:r>
      <w:r w:rsidR="0057576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that </w:t>
      </w:r>
      <w:r w:rsidR="005752B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need</w:t>
      </w:r>
      <w:r w:rsidR="0057576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to be provided to BESS operators</w:t>
      </w:r>
      <w:r w:rsidR="00E33F5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, especially because the projects are often changing hands multiple times throughout their lifetime. </w:t>
      </w:r>
    </w:p>
    <w:p w14:paraId="635997F4" w14:textId="7F274B52" w:rsidR="004F375F" w:rsidRPr="004F375F" w:rsidRDefault="004F375F" w:rsidP="004F375F">
      <w:pPr>
        <w:tabs>
          <w:tab w:val="right" w:pos="9360"/>
        </w:tabs>
        <w:spacing w:line="259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4F375F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HRL of a single resource vs an aggregated value of a defined IRR Group</w:t>
      </w:r>
    </w:p>
    <w:p w14:paraId="592F53B3" w14:textId="6447CA74" w:rsidR="007D4F01" w:rsidRPr="00E47DC0" w:rsidRDefault="004F375F" w:rsidP="004F375F">
      <w:pPr>
        <w:tabs>
          <w:tab w:val="right" w:pos="9360"/>
        </w:tabs>
        <w:spacing w:line="259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47DC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Ab</w:t>
      </w:r>
      <w:r w:rsidR="00E47DC0" w:rsidRPr="00E47DC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hi Masanna Gari, ERCOT</w:t>
      </w:r>
    </w:p>
    <w:p w14:paraId="69621715" w14:textId="08DC2E18" w:rsidR="00331A47" w:rsidRPr="00331A47" w:rsidRDefault="00E47DC0" w:rsidP="00331A47">
      <w:pPr>
        <w:pStyle w:val="ListParagraph"/>
        <w:numPr>
          <w:ilvl w:val="0"/>
          <w:numId w:val="1"/>
        </w:numPr>
        <w:tabs>
          <w:tab w:val="right" w:pos="9360"/>
        </w:tabs>
        <w:spacing w:line="259" w:lineRule="auto"/>
        <w:ind w:left="360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Provided Recap of the issue </w:t>
      </w:r>
      <w:r w:rsidR="0095456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brought by Acciona Energy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from February IBRWG meeting</w:t>
      </w:r>
    </w:p>
    <w:p w14:paraId="6CB194F1" w14:textId="0B31E299" w:rsidR="002F3858" w:rsidRDefault="002F3858" w:rsidP="00331A47">
      <w:pPr>
        <w:pStyle w:val="ListParagraph"/>
        <w:numPr>
          <w:ilvl w:val="0"/>
          <w:numId w:val="1"/>
        </w:numPr>
        <w:tabs>
          <w:tab w:val="right" w:pos="9360"/>
        </w:tabs>
        <w:spacing w:line="259" w:lineRule="auto"/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2F385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ERCOT </w:t>
      </w:r>
      <w:r w:rsidR="0095456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suggested that potentially Self-Limiting Facility concept may help to solve the issue here </w:t>
      </w:r>
    </w:p>
    <w:p w14:paraId="7FC7FF24" w14:textId="710357CB" w:rsidR="0095456B" w:rsidRDefault="0095456B" w:rsidP="00331A47">
      <w:pPr>
        <w:pStyle w:val="ListParagraph"/>
        <w:numPr>
          <w:ilvl w:val="0"/>
          <w:numId w:val="1"/>
        </w:numPr>
        <w:tabs>
          <w:tab w:val="right" w:pos="9360"/>
        </w:tabs>
        <w:spacing w:line="259" w:lineRule="auto"/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Acciona </w:t>
      </w:r>
      <w:r w:rsidR="00AA25B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confirmed that they looked at the SLF concept but don’t believe it helps in case of IRR group (a plant consisting of multiple IRR units). </w:t>
      </w:r>
    </w:p>
    <w:p w14:paraId="083D63D2" w14:textId="21C5ED05" w:rsidR="00AA25B2" w:rsidRPr="002F3858" w:rsidRDefault="00AA25B2" w:rsidP="00331A47">
      <w:pPr>
        <w:pStyle w:val="ListParagraph"/>
        <w:numPr>
          <w:ilvl w:val="0"/>
          <w:numId w:val="1"/>
        </w:numPr>
        <w:tabs>
          <w:tab w:val="right" w:pos="9360"/>
        </w:tabs>
        <w:spacing w:line="259" w:lineRule="auto"/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ERCOT and Acciona agreed to discuss offline and bring back an update on the resolution to IBRWG. </w:t>
      </w:r>
    </w:p>
    <w:p w14:paraId="0FDF3663" w14:textId="24E2129A" w:rsidR="006103E3" w:rsidRDefault="00AA25B2" w:rsidP="006103E3">
      <w:pPr>
        <w:tabs>
          <w:tab w:val="right" w:pos="9360"/>
        </w:tabs>
        <w:spacing w:line="259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lastRenderedPageBreak/>
        <w:t>S</w:t>
      </w:r>
      <w:r w:rsidR="006103E3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hort industry update (no slides) </w:t>
      </w:r>
    </w:p>
    <w:p w14:paraId="4789ED75" w14:textId="2B1CB24D" w:rsidR="00AA25B2" w:rsidRPr="00AA25B2" w:rsidRDefault="00AA25B2" w:rsidP="006103E3">
      <w:pPr>
        <w:tabs>
          <w:tab w:val="right" w:pos="9360"/>
        </w:tabs>
        <w:spacing w:line="259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AA25B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Julia Matevosyan (ESIG)</w:t>
      </w:r>
    </w:p>
    <w:p w14:paraId="2D918924" w14:textId="4374B25D" w:rsidR="006103E3" w:rsidRPr="00180088" w:rsidRDefault="006103E3" w:rsidP="006103E3">
      <w:pPr>
        <w:pStyle w:val="ListParagraph"/>
        <w:numPr>
          <w:ilvl w:val="0"/>
          <w:numId w:val="1"/>
        </w:numPr>
        <w:tabs>
          <w:tab w:val="right" w:pos="9360"/>
        </w:tabs>
        <w:spacing w:line="259" w:lineRule="auto"/>
        <w:ind w:left="360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Related to today’s WECC presentation on IBR performance issues, DOE i2x FIRST workshop held on </w:t>
      </w:r>
      <w:r w:rsidR="00F453E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3/17</w:t>
      </w:r>
      <w:r w:rsidR="00AA25B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, </w:t>
      </w:r>
      <w:r w:rsidR="005752B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focusing</w:t>
      </w:r>
      <w:r w:rsidR="00F453E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conformity assessment of an IBR plant </w:t>
      </w:r>
      <w:r w:rsidR="00AA25B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post commissioning</w:t>
      </w:r>
      <w:r w:rsidR="00F453E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, leaning on the draft proposed language of IEEE2800.2. </w:t>
      </w:r>
      <w:hyperlink r:id="rId9" w:history="1">
        <w:r w:rsidR="00180088" w:rsidRPr="00A75879">
          <w:rPr>
            <w:rStyle w:val="Hyperlink"/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https://www.esig.energy/event/i2x-first-hybrid-workshop-interconnection-standards-workshop-spring-2025/</w:t>
        </w:r>
      </w:hyperlink>
      <w:r w:rsidR="0018008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(</w:t>
      </w:r>
      <w:r w:rsidR="00AA25B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presentations </w:t>
      </w:r>
      <w:r w:rsidR="0018008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are now posted and the recording will appear under the same link in a few weeks)</w:t>
      </w:r>
    </w:p>
    <w:p w14:paraId="1297A838" w14:textId="0CCC9F75" w:rsidR="00C901B0" w:rsidRPr="00C901B0" w:rsidRDefault="00AA25B2" w:rsidP="006103E3">
      <w:pPr>
        <w:pStyle w:val="ListParagraph"/>
        <w:numPr>
          <w:ilvl w:val="0"/>
          <w:numId w:val="1"/>
        </w:numPr>
        <w:tabs>
          <w:tab w:val="right" w:pos="9360"/>
        </w:tabs>
        <w:spacing w:line="259" w:lineRule="auto"/>
        <w:ind w:left="360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F</w:t>
      </w:r>
      <w:r w:rsidR="00BD735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irst </w:t>
      </w:r>
      <w:r w:rsidR="00902FC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(in Great Britain) </w:t>
      </w:r>
      <w:r w:rsidR="00BD735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GFM BESS that was awarded as a part of the Stability Pathfinder, Phase 2 </w:t>
      </w:r>
      <w:r w:rsidR="00C901B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tender,</w:t>
      </w:r>
      <w:r w:rsidR="005D683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has now been commissioned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: </w:t>
      </w:r>
      <w:proofErr w:type="spellStart"/>
      <w:r w:rsidR="005D683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Blackhillock</w:t>
      </w:r>
      <w:proofErr w:type="spellEnd"/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BESS</w:t>
      </w:r>
      <w:r w:rsidR="005D683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, SMA is the inverter OEM there, the project is 200 MVA. </w:t>
      </w:r>
      <w:r w:rsidR="00C901B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This is first out of 5 GFM BESS that has been awarded as a part of that tender. </w:t>
      </w:r>
    </w:p>
    <w:p w14:paraId="46C1CA0B" w14:textId="6B4787BD" w:rsidR="00180088" w:rsidRPr="009C07F9" w:rsidRDefault="00C901B0" w:rsidP="006103E3">
      <w:pPr>
        <w:pStyle w:val="ListParagraph"/>
        <w:numPr>
          <w:ilvl w:val="0"/>
          <w:numId w:val="1"/>
        </w:numPr>
        <w:tabs>
          <w:tab w:val="right" w:pos="9360"/>
        </w:tabs>
        <w:spacing w:line="259" w:lineRule="auto"/>
        <w:ind w:left="360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ESIG’s </w:t>
      </w:r>
      <w:r w:rsidR="00AA25B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study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on the Benefits of GFM BESS </w:t>
      </w:r>
      <w:r w:rsidR="00AA25B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in </w:t>
      </w:r>
      <w:r w:rsidR="00A74BC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ATC </w:t>
      </w:r>
      <w:r w:rsidR="00AA25B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service territory</w:t>
      </w:r>
      <w:r w:rsidR="00A74BC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(in MISO footprint)</w:t>
      </w:r>
      <w:r w:rsidR="00AD16E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has now been published, </w:t>
      </w:r>
      <w:r w:rsidR="00603B2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here </w:t>
      </w:r>
      <w:hyperlink r:id="rId10" w:history="1">
        <w:r w:rsidR="009C07F9" w:rsidRPr="00A75879">
          <w:rPr>
            <w:rStyle w:val="Hyperlink"/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https://www.esig.energy/benefits-of-gfm-bess-project-team/</w:t>
        </w:r>
      </w:hyperlink>
      <w:r w:rsidR="009C07F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AD16E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(webinar and a brief paper)</w:t>
      </w:r>
    </w:p>
    <w:sectPr w:rsidR="00180088" w:rsidRPr="009C07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F66BB4" w14:textId="77777777" w:rsidR="005B5AF4" w:rsidRDefault="005B5AF4" w:rsidP="00EA00F9">
      <w:pPr>
        <w:spacing w:after="0" w:line="240" w:lineRule="auto"/>
      </w:pPr>
      <w:r>
        <w:separator/>
      </w:r>
    </w:p>
  </w:endnote>
  <w:endnote w:type="continuationSeparator" w:id="0">
    <w:p w14:paraId="2847C1EC" w14:textId="77777777" w:rsidR="005B5AF4" w:rsidRDefault="005B5AF4" w:rsidP="00EA0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DDB6F8" w14:textId="77777777" w:rsidR="005B5AF4" w:rsidRDefault="005B5AF4" w:rsidP="00EA00F9">
      <w:pPr>
        <w:spacing w:after="0" w:line="240" w:lineRule="auto"/>
      </w:pPr>
      <w:r>
        <w:separator/>
      </w:r>
    </w:p>
  </w:footnote>
  <w:footnote w:type="continuationSeparator" w:id="0">
    <w:p w14:paraId="5012D222" w14:textId="77777777" w:rsidR="005B5AF4" w:rsidRDefault="005B5AF4" w:rsidP="00EA00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E1BC0"/>
    <w:multiLevelType w:val="hybridMultilevel"/>
    <w:tmpl w:val="8DEC0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95BC2"/>
    <w:multiLevelType w:val="hybridMultilevel"/>
    <w:tmpl w:val="D4E4E48E"/>
    <w:lvl w:ilvl="0" w:tplc="BE6020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5EB9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2C1C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30A2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B6D5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D677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18A0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DE0C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06C1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74D7556"/>
    <w:multiLevelType w:val="hybridMultilevel"/>
    <w:tmpl w:val="F000E15A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C37279E8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1484D"/>
    <w:multiLevelType w:val="hybridMultilevel"/>
    <w:tmpl w:val="255C8BFA"/>
    <w:lvl w:ilvl="0" w:tplc="19961482"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D064A0"/>
    <w:multiLevelType w:val="hybridMultilevel"/>
    <w:tmpl w:val="2E32A09A"/>
    <w:lvl w:ilvl="0" w:tplc="C7382F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A4E2C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CCE8F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3A42B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A986A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5ABE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EC1D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0B6BF4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8E247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2F7726"/>
    <w:multiLevelType w:val="hybridMultilevel"/>
    <w:tmpl w:val="8DC2DF4C"/>
    <w:lvl w:ilvl="0" w:tplc="F68C060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10662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50B2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DE284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9C0B6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2AFD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4C318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E8E158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A2DD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024305"/>
    <w:multiLevelType w:val="hybridMultilevel"/>
    <w:tmpl w:val="ABAA4D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B444CE"/>
    <w:multiLevelType w:val="hybridMultilevel"/>
    <w:tmpl w:val="D05E2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2D61AB"/>
    <w:multiLevelType w:val="hybridMultilevel"/>
    <w:tmpl w:val="2D8A813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CE652A"/>
    <w:multiLevelType w:val="hybridMultilevel"/>
    <w:tmpl w:val="7A660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312CDE"/>
    <w:multiLevelType w:val="hybridMultilevel"/>
    <w:tmpl w:val="EE42F592"/>
    <w:lvl w:ilvl="0" w:tplc="9F96A64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8D4EA7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FD8AA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201A1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6465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C4FD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1A4D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B2D0F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08AFF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68332D"/>
    <w:multiLevelType w:val="hybridMultilevel"/>
    <w:tmpl w:val="FC6418AA"/>
    <w:lvl w:ilvl="0" w:tplc="8014E1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76E5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96F5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C8EA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8E50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5E21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F012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0EAA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A0A9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F6A736F"/>
    <w:multiLevelType w:val="hybridMultilevel"/>
    <w:tmpl w:val="6D749D86"/>
    <w:lvl w:ilvl="0" w:tplc="BB2AA9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DC12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D65EA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242C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18B9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CCF3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28FB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28A3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482542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6E57AEB"/>
    <w:multiLevelType w:val="hybridMultilevel"/>
    <w:tmpl w:val="A0C63C2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4C51E2"/>
    <w:multiLevelType w:val="hybridMultilevel"/>
    <w:tmpl w:val="0BE21A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8731345">
    <w:abstractNumId w:val="8"/>
  </w:num>
  <w:num w:numId="2" w16cid:durableId="443354048">
    <w:abstractNumId w:val="14"/>
  </w:num>
  <w:num w:numId="3" w16cid:durableId="327945492">
    <w:abstractNumId w:val="4"/>
  </w:num>
  <w:num w:numId="4" w16cid:durableId="1254169350">
    <w:abstractNumId w:val="13"/>
  </w:num>
  <w:num w:numId="5" w16cid:durableId="726223235">
    <w:abstractNumId w:val="5"/>
  </w:num>
  <w:num w:numId="6" w16cid:durableId="1418747488">
    <w:abstractNumId w:val="1"/>
  </w:num>
  <w:num w:numId="7" w16cid:durableId="163984290">
    <w:abstractNumId w:val="12"/>
  </w:num>
  <w:num w:numId="8" w16cid:durableId="630133820">
    <w:abstractNumId w:val="2"/>
  </w:num>
  <w:num w:numId="9" w16cid:durableId="1881697641">
    <w:abstractNumId w:val="3"/>
  </w:num>
  <w:num w:numId="10" w16cid:durableId="353918359">
    <w:abstractNumId w:val="11"/>
  </w:num>
  <w:num w:numId="11" w16cid:durableId="1452045151">
    <w:abstractNumId w:val="7"/>
  </w:num>
  <w:num w:numId="12" w16cid:durableId="2135438789">
    <w:abstractNumId w:val="0"/>
  </w:num>
  <w:num w:numId="13" w16cid:durableId="2124811446">
    <w:abstractNumId w:val="10"/>
  </w:num>
  <w:num w:numId="14" w16cid:durableId="521631890">
    <w:abstractNumId w:val="6"/>
  </w:num>
  <w:num w:numId="15" w16cid:durableId="160727456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AF"/>
    <w:rsid w:val="00001BED"/>
    <w:rsid w:val="00002EE8"/>
    <w:rsid w:val="0000317D"/>
    <w:rsid w:val="00003FB9"/>
    <w:rsid w:val="000072F8"/>
    <w:rsid w:val="00010054"/>
    <w:rsid w:val="00012873"/>
    <w:rsid w:val="000146B2"/>
    <w:rsid w:val="0002079B"/>
    <w:rsid w:val="00022971"/>
    <w:rsid w:val="00023F79"/>
    <w:rsid w:val="000249C4"/>
    <w:rsid w:val="00031B7E"/>
    <w:rsid w:val="000348A7"/>
    <w:rsid w:val="00034FFA"/>
    <w:rsid w:val="0003656D"/>
    <w:rsid w:val="0003680C"/>
    <w:rsid w:val="00041F89"/>
    <w:rsid w:val="000436D6"/>
    <w:rsid w:val="00044BA1"/>
    <w:rsid w:val="00045037"/>
    <w:rsid w:val="00050234"/>
    <w:rsid w:val="00054EC5"/>
    <w:rsid w:val="00055558"/>
    <w:rsid w:val="00056096"/>
    <w:rsid w:val="000600D2"/>
    <w:rsid w:val="000601BA"/>
    <w:rsid w:val="00064BE5"/>
    <w:rsid w:val="00066E39"/>
    <w:rsid w:val="000674CA"/>
    <w:rsid w:val="00070DAB"/>
    <w:rsid w:val="00073413"/>
    <w:rsid w:val="00077301"/>
    <w:rsid w:val="000831BA"/>
    <w:rsid w:val="00084FA8"/>
    <w:rsid w:val="00087929"/>
    <w:rsid w:val="00087B55"/>
    <w:rsid w:val="00087BA1"/>
    <w:rsid w:val="000903BA"/>
    <w:rsid w:val="00092165"/>
    <w:rsid w:val="000927CD"/>
    <w:rsid w:val="00092835"/>
    <w:rsid w:val="000934F8"/>
    <w:rsid w:val="00093D07"/>
    <w:rsid w:val="000955CB"/>
    <w:rsid w:val="000A2E37"/>
    <w:rsid w:val="000A3CA4"/>
    <w:rsid w:val="000B388D"/>
    <w:rsid w:val="000C2CAA"/>
    <w:rsid w:val="000C42C3"/>
    <w:rsid w:val="000D2395"/>
    <w:rsid w:val="000D2555"/>
    <w:rsid w:val="000D30B9"/>
    <w:rsid w:val="000D31D2"/>
    <w:rsid w:val="000D5B42"/>
    <w:rsid w:val="000D6AE4"/>
    <w:rsid w:val="000D6FB8"/>
    <w:rsid w:val="000D7D01"/>
    <w:rsid w:val="000E111F"/>
    <w:rsid w:val="000E1F82"/>
    <w:rsid w:val="000E49C4"/>
    <w:rsid w:val="000E5E6F"/>
    <w:rsid w:val="000F1D71"/>
    <w:rsid w:val="000F6B72"/>
    <w:rsid w:val="0010035B"/>
    <w:rsid w:val="0010340F"/>
    <w:rsid w:val="00106AB4"/>
    <w:rsid w:val="00110420"/>
    <w:rsid w:val="00112284"/>
    <w:rsid w:val="001138B3"/>
    <w:rsid w:val="0011539E"/>
    <w:rsid w:val="00115C4D"/>
    <w:rsid w:val="0011687E"/>
    <w:rsid w:val="0011720B"/>
    <w:rsid w:val="00121DC3"/>
    <w:rsid w:val="001258BD"/>
    <w:rsid w:val="00137698"/>
    <w:rsid w:val="00141E54"/>
    <w:rsid w:val="0014313E"/>
    <w:rsid w:val="00143F97"/>
    <w:rsid w:val="001467C3"/>
    <w:rsid w:val="00146C02"/>
    <w:rsid w:val="001473EF"/>
    <w:rsid w:val="00156157"/>
    <w:rsid w:val="0015686E"/>
    <w:rsid w:val="00163370"/>
    <w:rsid w:val="00165E4E"/>
    <w:rsid w:val="0017273D"/>
    <w:rsid w:val="00172AEF"/>
    <w:rsid w:val="00175CA5"/>
    <w:rsid w:val="00180088"/>
    <w:rsid w:val="00180852"/>
    <w:rsid w:val="00182331"/>
    <w:rsid w:val="0018295E"/>
    <w:rsid w:val="00182F3A"/>
    <w:rsid w:val="00183B72"/>
    <w:rsid w:val="001847D1"/>
    <w:rsid w:val="00195A6B"/>
    <w:rsid w:val="0019724B"/>
    <w:rsid w:val="0019774B"/>
    <w:rsid w:val="001A4A75"/>
    <w:rsid w:val="001A4FB6"/>
    <w:rsid w:val="001B00A6"/>
    <w:rsid w:val="001B14CD"/>
    <w:rsid w:val="001B3959"/>
    <w:rsid w:val="001B485C"/>
    <w:rsid w:val="001B564D"/>
    <w:rsid w:val="001B7FE7"/>
    <w:rsid w:val="001C2221"/>
    <w:rsid w:val="001D1543"/>
    <w:rsid w:val="001D2F2C"/>
    <w:rsid w:val="001D7695"/>
    <w:rsid w:val="001E38E4"/>
    <w:rsid w:val="001F028B"/>
    <w:rsid w:val="001F1CEA"/>
    <w:rsid w:val="001F232E"/>
    <w:rsid w:val="001F6E46"/>
    <w:rsid w:val="00204C3E"/>
    <w:rsid w:val="002055D1"/>
    <w:rsid w:val="0020765C"/>
    <w:rsid w:val="002076AF"/>
    <w:rsid w:val="00207F58"/>
    <w:rsid w:val="00212937"/>
    <w:rsid w:val="002221A6"/>
    <w:rsid w:val="00226DC7"/>
    <w:rsid w:val="002319C3"/>
    <w:rsid w:val="00234DAF"/>
    <w:rsid w:val="00237EA2"/>
    <w:rsid w:val="00237F41"/>
    <w:rsid w:val="00245AE3"/>
    <w:rsid w:val="00246C61"/>
    <w:rsid w:val="00247AFD"/>
    <w:rsid w:val="00251EB0"/>
    <w:rsid w:val="00252BE1"/>
    <w:rsid w:val="00252CC8"/>
    <w:rsid w:val="00253179"/>
    <w:rsid w:val="00253944"/>
    <w:rsid w:val="00253D09"/>
    <w:rsid w:val="00270850"/>
    <w:rsid w:val="0027107D"/>
    <w:rsid w:val="002727E0"/>
    <w:rsid w:val="00272FAE"/>
    <w:rsid w:val="00276E0B"/>
    <w:rsid w:val="002772E3"/>
    <w:rsid w:val="002827C4"/>
    <w:rsid w:val="00282AE7"/>
    <w:rsid w:val="00284015"/>
    <w:rsid w:val="00285204"/>
    <w:rsid w:val="0029042E"/>
    <w:rsid w:val="00290D89"/>
    <w:rsid w:val="00291C74"/>
    <w:rsid w:val="0029291E"/>
    <w:rsid w:val="00293374"/>
    <w:rsid w:val="00297365"/>
    <w:rsid w:val="002A41C0"/>
    <w:rsid w:val="002A47DA"/>
    <w:rsid w:val="002A7A50"/>
    <w:rsid w:val="002B02F6"/>
    <w:rsid w:val="002B18DA"/>
    <w:rsid w:val="002B1E1D"/>
    <w:rsid w:val="002B47E8"/>
    <w:rsid w:val="002D1B4A"/>
    <w:rsid w:val="002D1DB4"/>
    <w:rsid w:val="002D24B1"/>
    <w:rsid w:val="002D4213"/>
    <w:rsid w:val="002D5622"/>
    <w:rsid w:val="002E5C82"/>
    <w:rsid w:val="002F3858"/>
    <w:rsid w:val="002F4BBA"/>
    <w:rsid w:val="002F7F91"/>
    <w:rsid w:val="00300EAF"/>
    <w:rsid w:val="00301F9B"/>
    <w:rsid w:val="00302C51"/>
    <w:rsid w:val="00315B1C"/>
    <w:rsid w:val="00320310"/>
    <w:rsid w:val="0032395D"/>
    <w:rsid w:val="003272BA"/>
    <w:rsid w:val="0032785B"/>
    <w:rsid w:val="00330C50"/>
    <w:rsid w:val="00331A47"/>
    <w:rsid w:val="00331BB1"/>
    <w:rsid w:val="00333835"/>
    <w:rsid w:val="003338B4"/>
    <w:rsid w:val="003401B1"/>
    <w:rsid w:val="00341FE5"/>
    <w:rsid w:val="00350E20"/>
    <w:rsid w:val="00356C05"/>
    <w:rsid w:val="00356FA9"/>
    <w:rsid w:val="00360584"/>
    <w:rsid w:val="00360C6D"/>
    <w:rsid w:val="00363443"/>
    <w:rsid w:val="0036421C"/>
    <w:rsid w:val="003647F7"/>
    <w:rsid w:val="00370DF7"/>
    <w:rsid w:val="00372882"/>
    <w:rsid w:val="0037393A"/>
    <w:rsid w:val="003756F7"/>
    <w:rsid w:val="0038355F"/>
    <w:rsid w:val="003836B7"/>
    <w:rsid w:val="003872BA"/>
    <w:rsid w:val="00390829"/>
    <w:rsid w:val="003910E2"/>
    <w:rsid w:val="00391956"/>
    <w:rsid w:val="00391C1D"/>
    <w:rsid w:val="00392559"/>
    <w:rsid w:val="003933A0"/>
    <w:rsid w:val="003A06B0"/>
    <w:rsid w:val="003A1C0A"/>
    <w:rsid w:val="003A2B15"/>
    <w:rsid w:val="003A6B6F"/>
    <w:rsid w:val="003A7016"/>
    <w:rsid w:val="003A7281"/>
    <w:rsid w:val="003B3D91"/>
    <w:rsid w:val="003B4226"/>
    <w:rsid w:val="003B6AAA"/>
    <w:rsid w:val="003C041D"/>
    <w:rsid w:val="003C5F98"/>
    <w:rsid w:val="003D09D8"/>
    <w:rsid w:val="003D1B94"/>
    <w:rsid w:val="003D2579"/>
    <w:rsid w:val="003D2A34"/>
    <w:rsid w:val="003D5BD3"/>
    <w:rsid w:val="003E0170"/>
    <w:rsid w:val="003E303A"/>
    <w:rsid w:val="003E3AAF"/>
    <w:rsid w:val="003E5A7B"/>
    <w:rsid w:val="003E5BA7"/>
    <w:rsid w:val="003E67BC"/>
    <w:rsid w:val="003E6B89"/>
    <w:rsid w:val="003E7B76"/>
    <w:rsid w:val="003F2BA4"/>
    <w:rsid w:val="003F6E7D"/>
    <w:rsid w:val="004020CB"/>
    <w:rsid w:val="004027C3"/>
    <w:rsid w:val="00403EE3"/>
    <w:rsid w:val="0040572D"/>
    <w:rsid w:val="00410AD0"/>
    <w:rsid w:val="004126DE"/>
    <w:rsid w:val="004138B9"/>
    <w:rsid w:val="00413929"/>
    <w:rsid w:val="004145B6"/>
    <w:rsid w:val="004201AD"/>
    <w:rsid w:val="00420A47"/>
    <w:rsid w:val="00422D55"/>
    <w:rsid w:val="00423F9E"/>
    <w:rsid w:val="00425448"/>
    <w:rsid w:val="00425981"/>
    <w:rsid w:val="0043147A"/>
    <w:rsid w:val="004318D9"/>
    <w:rsid w:val="00431A1C"/>
    <w:rsid w:val="004331B7"/>
    <w:rsid w:val="0044339A"/>
    <w:rsid w:val="00446298"/>
    <w:rsid w:val="00450F1C"/>
    <w:rsid w:val="00454B01"/>
    <w:rsid w:val="00456079"/>
    <w:rsid w:val="00457947"/>
    <w:rsid w:val="00461FAF"/>
    <w:rsid w:val="0046788C"/>
    <w:rsid w:val="00476EC4"/>
    <w:rsid w:val="004A11FB"/>
    <w:rsid w:val="004A6EB2"/>
    <w:rsid w:val="004B7835"/>
    <w:rsid w:val="004C0433"/>
    <w:rsid w:val="004C2591"/>
    <w:rsid w:val="004C38AB"/>
    <w:rsid w:val="004C3A84"/>
    <w:rsid w:val="004C3E2D"/>
    <w:rsid w:val="004C607E"/>
    <w:rsid w:val="004D0E12"/>
    <w:rsid w:val="004D2EE2"/>
    <w:rsid w:val="004D7BCC"/>
    <w:rsid w:val="004E1948"/>
    <w:rsid w:val="004E42AC"/>
    <w:rsid w:val="004F375F"/>
    <w:rsid w:val="004F3CA7"/>
    <w:rsid w:val="004F69BA"/>
    <w:rsid w:val="00502037"/>
    <w:rsid w:val="0050327E"/>
    <w:rsid w:val="00504007"/>
    <w:rsid w:val="00505F14"/>
    <w:rsid w:val="00506644"/>
    <w:rsid w:val="00513F9C"/>
    <w:rsid w:val="005159D4"/>
    <w:rsid w:val="00520EFF"/>
    <w:rsid w:val="00521278"/>
    <w:rsid w:val="005274E3"/>
    <w:rsid w:val="00527CF9"/>
    <w:rsid w:val="0053332C"/>
    <w:rsid w:val="00536156"/>
    <w:rsid w:val="00540FD7"/>
    <w:rsid w:val="00542196"/>
    <w:rsid w:val="00543763"/>
    <w:rsid w:val="00545C35"/>
    <w:rsid w:val="00553359"/>
    <w:rsid w:val="0055726E"/>
    <w:rsid w:val="00557AA5"/>
    <w:rsid w:val="00557BE3"/>
    <w:rsid w:val="005623B4"/>
    <w:rsid w:val="00564403"/>
    <w:rsid w:val="00564E8D"/>
    <w:rsid w:val="005655C2"/>
    <w:rsid w:val="00570607"/>
    <w:rsid w:val="005752BF"/>
    <w:rsid w:val="0057576A"/>
    <w:rsid w:val="00583640"/>
    <w:rsid w:val="005848CD"/>
    <w:rsid w:val="0059204A"/>
    <w:rsid w:val="005931AE"/>
    <w:rsid w:val="005972F4"/>
    <w:rsid w:val="005A03E3"/>
    <w:rsid w:val="005A0653"/>
    <w:rsid w:val="005A6F11"/>
    <w:rsid w:val="005B1D88"/>
    <w:rsid w:val="005B517D"/>
    <w:rsid w:val="005B5AF4"/>
    <w:rsid w:val="005B78D3"/>
    <w:rsid w:val="005B7D2C"/>
    <w:rsid w:val="005C53EE"/>
    <w:rsid w:val="005C7170"/>
    <w:rsid w:val="005D0502"/>
    <w:rsid w:val="005D1B2D"/>
    <w:rsid w:val="005D30C7"/>
    <w:rsid w:val="005D4A9C"/>
    <w:rsid w:val="005D5BCD"/>
    <w:rsid w:val="005D6831"/>
    <w:rsid w:val="005E0347"/>
    <w:rsid w:val="005E167E"/>
    <w:rsid w:val="005E2B72"/>
    <w:rsid w:val="005E4D68"/>
    <w:rsid w:val="005E6A0F"/>
    <w:rsid w:val="005E7413"/>
    <w:rsid w:val="005F27D4"/>
    <w:rsid w:val="005F3AF6"/>
    <w:rsid w:val="005F68AB"/>
    <w:rsid w:val="005F6ADB"/>
    <w:rsid w:val="005F77BA"/>
    <w:rsid w:val="00603B2D"/>
    <w:rsid w:val="0060539D"/>
    <w:rsid w:val="00605864"/>
    <w:rsid w:val="00607334"/>
    <w:rsid w:val="006103E3"/>
    <w:rsid w:val="0061163F"/>
    <w:rsid w:val="00611707"/>
    <w:rsid w:val="00616822"/>
    <w:rsid w:val="0062097C"/>
    <w:rsid w:val="00627E3F"/>
    <w:rsid w:val="00631DB5"/>
    <w:rsid w:val="00637884"/>
    <w:rsid w:val="0064238A"/>
    <w:rsid w:val="00643BD2"/>
    <w:rsid w:val="00645E51"/>
    <w:rsid w:val="00646AFE"/>
    <w:rsid w:val="00647EAE"/>
    <w:rsid w:val="00651B56"/>
    <w:rsid w:val="0065724E"/>
    <w:rsid w:val="00660D71"/>
    <w:rsid w:val="00662410"/>
    <w:rsid w:val="00662AB9"/>
    <w:rsid w:val="00667036"/>
    <w:rsid w:val="00671265"/>
    <w:rsid w:val="006713F7"/>
    <w:rsid w:val="00673CF8"/>
    <w:rsid w:val="00674A2A"/>
    <w:rsid w:val="00675134"/>
    <w:rsid w:val="006763EB"/>
    <w:rsid w:val="00680452"/>
    <w:rsid w:val="0068254E"/>
    <w:rsid w:val="00682882"/>
    <w:rsid w:val="006879B5"/>
    <w:rsid w:val="00694C0C"/>
    <w:rsid w:val="006A1F90"/>
    <w:rsid w:val="006A416E"/>
    <w:rsid w:val="006A64E8"/>
    <w:rsid w:val="006A6AC7"/>
    <w:rsid w:val="006A6CCA"/>
    <w:rsid w:val="006B20DD"/>
    <w:rsid w:val="006B3990"/>
    <w:rsid w:val="006B7300"/>
    <w:rsid w:val="006C4DC0"/>
    <w:rsid w:val="006C4F49"/>
    <w:rsid w:val="006C5711"/>
    <w:rsid w:val="006D006D"/>
    <w:rsid w:val="006D0371"/>
    <w:rsid w:val="006D19DF"/>
    <w:rsid w:val="006D2155"/>
    <w:rsid w:val="006D52D0"/>
    <w:rsid w:val="006D62EB"/>
    <w:rsid w:val="006E0255"/>
    <w:rsid w:val="006E2B35"/>
    <w:rsid w:val="006E4758"/>
    <w:rsid w:val="006E5ED7"/>
    <w:rsid w:val="006E6E83"/>
    <w:rsid w:val="006F1ABE"/>
    <w:rsid w:val="006F1AC3"/>
    <w:rsid w:val="006F4567"/>
    <w:rsid w:val="006F5CD6"/>
    <w:rsid w:val="006F6AB4"/>
    <w:rsid w:val="006F6B92"/>
    <w:rsid w:val="007018F7"/>
    <w:rsid w:val="00702CAC"/>
    <w:rsid w:val="0070714C"/>
    <w:rsid w:val="00712467"/>
    <w:rsid w:val="00712581"/>
    <w:rsid w:val="00713698"/>
    <w:rsid w:val="00713F73"/>
    <w:rsid w:val="00737602"/>
    <w:rsid w:val="00745555"/>
    <w:rsid w:val="0075087A"/>
    <w:rsid w:val="00751683"/>
    <w:rsid w:val="007526E2"/>
    <w:rsid w:val="00753BD9"/>
    <w:rsid w:val="00757F50"/>
    <w:rsid w:val="00760560"/>
    <w:rsid w:val="007609F8"/>
    <w:rsid w:val="00765F96"/>
    <w:rsid w:val="00765F99"/>
    <w:rsid w:val="00771ED5"/>
    <w:rsid w:val="007723F4"/>
    <w:rsid w:val="00773D9B"/>
    <w:rsid w:val="00773F1E"/>
    <w:rsid w:val="00775427"/>
    <w:rsid w:val="00775834"/>
    <w:rsid w:val="0077622F"/>
    <w:rsid w:val="00776742"/>
    <w:rsid w:val="00782115"/>
    <w:rsid w:val="00786097"/>
    <w:rsid w:val="007878E9"/>
    <w:rsid w:val="00791851"/>
    <w:rsid w:val="00793976"/>
    <w:rsid w:val="00795733"/>
    <w:rsid w:val="00795968"/>
    <w:rsid w:val="00796098"/>
    <w:rsid w:val="0079628F"/>
    <w:rsid w:val="007A75A0"/>
    <w:rsid w:val="007B1122"/>
    <w:rsid w:val="007B36C4"/>
    <w:rsid w:val="007B4CF5"/>
    <w:rsid w:val="007B5892"/>
    <w:rsid w:val="007B6F7D"/>
    <w:rsid w:val="007C32A5"/>
    <w:rsid w:val="007C778C"/>
    <w:rsid w:val="007D43DB"/>
    <w:rsid w:val="007D45AB"/>
    <w:rsid w:val="007D4F01"/>
    <w:rsid w:val="007E0B77"/>
    <w:rsid w:val="007E2905"/>
    <w:rsid w:val="007E309F"/>
    <w:rsid w:val="007E3478"/>
    <w:rsid w:val="007E5471"/>
    <w:rsid w:val="007E5B14"/>
    <w:rsid w:val="007E6DD1"/>
    <w:rsid w:val="007E73F5"/>
    <w:rsid w:val="007F099C"/>
    <w:rsid w:val="007F112C"/>
    <w:rsid w:val="007F1368"/>
    <w:rsid w:val="007F4041"/>
    <w:rsid w:val="007F5804"/>
    <w:rsid w:val="007F7546"/>
    <w:rsid w:val="00800B27"/>
    <w:rsid w:val="00801921"/>
    <w:rsid w:val="008037EC"/>
    <w:rsid w:val="00806C03"/>
    <w:rsid w:val="00821DEC"/>
    <w:rsid w:val="0082311F"/>
    <w:rsid w:val="00823314"/>
    <w:rsid w:val="00824879"/>
    <w:rsid w:val="0082779E"/>
    <w:rsid w:val="00827FDD"/>
    <w:rsid w:val="00831A3E"/>
    <w:rsid w:val="00833358"/>
    <w:rsid w:val="00833ECB"/>
    <w:rsid w:val="008365D5"/>
    <w:rsid w:val="00837910"/>
    <w:rsid w:val="00841E8D"/>
    <w:rsid w:val="0085396A"/>
    <w:rsid w:val="008554AD"/>
    <w:rsid w:val="00855671"/>
    <w:rsid w:val="008556BA"/>
    <w:rsid w:val="008560A4"/>
    <w:rsid w:val="0085610F"/>
    <w:rsid w:val="008572D4"/>
    <w:rsid w:val="008577F6"/>
    <w:rsid w:val="0086126E"/>
    <w:rsid w:val="00864782"/>
    <w:rsid w:val="00864A8F"/>
    <w:rsid w:val="00873DAE"/>
    <w:rsid w:val="00880BFF"/>
    <w:rsid w:val="008810D8"/>
    <w:rsid w:val="00887165"/>
    <w:rsid w:val="00891683"/>
    <w:rsid w:val="00894EEF"/>
    <w:rsid w:val="008A1C2C"/>
    <w:rsid w:val="008A30CC"/>
    <w:rsid w:val="008A3D17"/>
    <w:rsid w:val="008A5B17"/>
    <w:rsid w:val="008B0CB6"/>
    <w:rsid w:val="008B216F"/>
    <w:rsid w:val="008B271D"/>
    <w:rsid w:val="008B5906"/>
    <w:rsid w:val="008C0601"/>
    <w:rsid w:val="008C0C44"/>
    <w:rsid w:val="008C2FD5"/>
    <w:rsid w:val="008C48FA"/>
    <w:rsid w:val="008C4EE0"/>
    <w:rsid w:val="008D68C1"/>
    <w:rsid w:val="008E4735"/>
    <w:rsid w:val="008E493A"/>
    <w:rsid w:val="008E6934"/>
    <w:rsid w:val="008F47A9"/>
    <w:rsid w:val="008F7062"/>
    <w:rsid w:val="00901535"/>
    <w:rsid w:val="00902FC9"/>
    <w:rsid w:val="00903B71"/>
    <w:rsid w:val="00903BCF"/>
    <w:rsid w:val="00903CE3"/>
    <w:rsid w:val="009069AD"/>
    <w:rsid w:val="009070C1"/>
    <w:rsid w:val="00907421"/>
    <w:rsid w:val="00913B57"/>
    <w:rsid w:val="0091795B"/>
    <w:rsid w:val="0092335B"/>
    <w:rsid w:val="00926DB3"/>
    <w:rsid w:val="00935C50"/>
    <w:rsid w:val="00935CFC"/>
    <w:rsid w:val="0093710C"/>
    <w:rsid w:val="00940A6A"/>
    <w:rsid w:val="009410EF"/>
    <w:rsid w:val="00945DD6"/>
    <w:rsid w:val="009516FF"/>
    <w:rsid w:val="0095456B"/>
    <w:rsid w:val="0096252A"/>
    <w:rsid w:val="00964112"/>
    <w:rsid w:val="009647CA"/>
    <w:rsid w:val="00966816"/>
    <w:rsid w:val="00967342"/>
    <w:rsid w:val="0097499F"/>
    <w:rsid w:val="009759BC"/>
    <w:rsid w:val="00977860"/>
    <w:rsid w:val="0098096B"/>
    <w:rsid w:val="00980A1F"/>
    <w:rsid w:val="009817F1"/>
    <w:rsid w:val="009869FD"/>
    <w:rsid w:val="00986C71"/>
    <w:rsid w:val="00987A06"/>
    <w:rsid w:val="009915BC"/>
    <w:rsid w:val="00991990"/>
    <w:rsid w:val="00995029"/>
    <w:rsid w:val="009951FA"/>
    <w:rsid w:val="0099614B"/>
    <w:rsid w:val="00996471"/>
    <w:rsid w:val="0099683B"/>
    <w:rsid w:val="00996AA9"/>
    <w:rsid w:val="0099753F"/>
    <w:rsid w:val="009A29E1"/>
    <w:rsid w:val="009A3ADA"/>
    <w:rsid w:val="009A4FCD"/>
    <w:rsid w:val="009A7EAF"/>
    <w:rsid w:val="009B0176"/>
    <w:rsid w:val="009B079C"/>
    <w:rsid w:val="009B1EFC"/>
    <w:rsid w:val="009B2821"/>
    <w:rsid w:val="009B353D"/>
    <w:rsid w:val="009B6596"/>
    <w:rsid w:val="009B6644"/>
    <w:rsid w:val="009C07F9"/>
    <w:rsid w:val="009C3312"/>
    <w:rsid w:val="009C651C"/>
    <w:rsid w:val="009C6DB5"/>
    <w:rsid w:val="009C6F81"/>
    <w:rsid w:val="009C7F76"/>
    <w:rsid w:val="009D2A46"/>
    <w:rsid w:val="009D4FC1"/>
    <w:rsid w:val="009E0871"/>
    <w:rsid w:val="009E0DE0"/>
    <w:rsid w:val="009E1D6E"/>
    <w:rsid w:val="009E20F9"/>
    <w:rsid w:val="009E4156"/>
    <w:rsid w:val="009F25D8"/>
    <w:rsid w:val="009F40C7"/>
    <w:rsid w:val="009F6F79"/>
    <w:rsid w:val="009F7026"/>
    <w:rsid w:val="00A015C7"/>
    <w:rsid w:val="00A0179D"/>
    <w:rsid w:val="00A021C5"/>
    <w:rsid w:val="00A04883"/>
    <w:rsid w:val="00A05F48"/>
    <w:rsid w:val="00A12B7B"/>
    <w:rsid w:val="00A1493A"/>
    <w:rsid w:val="00A175B9"/>
    <w:rsid w:val="00A20444"/>
    <w:rsid w:val="00A214BA"/>
    <w:rsid w:val="00A22925"/>
    <w:rsid w:val="00A2337A"/>
    <w:rsid w:val="00A24BAA"/>
    <w:rsid w:val="00A25924"/>
    <w:rsid w:val="00A26FE0"/>
    <w:rsid w:val="00A30977"/>
    <w:rsid w:val="00A30D90"/>
    <w:rsid w:val="00A30E9B"/>
    <w:rsid w:val="00A3551A"/>
    <w:rsid w:val="00A35B17"/>
    <w:rsid w:val="00A362F2"/>
    <w:rsid w:val="00A40923"/>
    <w:rsid w:val="00A45B34"/>
    <w:rsid w:val="00A47E17"/>
    <w:rsid w:val="00A522D9"/>
    <w:rsid w:val="00A52D6C"/>
    <w:rsid w:val="00A52DF2"/>
    <w:rsid w:val="00A563EA"/>
    <w:rsid w:val="00A613A6"/>
    <w:rsid w:val="00A6194F"/>
    <w:rsid w:val="00A61A10"/>
    <w:rsid w:val="00A61C90"/>
    <w:rsid w:val="00A63CE9"/>
    <w:rsid w:val="00A6520F"/>
    <w:rsid w:val="00A65F87"/>
    <w:rsid w:val="00A66D9C"/>
    <w:rsid w:val="00A72C45"/>
    <w:rsid w:val="00A74BCD"/>
    <w:rsid w:val="00A74F63"/>
    <w:rsid w:val="00A763BE"/>
    <w:rsid w:val="00A77203"/>
    <w:rsid w:val="00A836A2"/>
    <w:rsid w:val="00A84125"/>
    <w:rsid w:val="00A87082"/>
    <w:rsid w:val="00A9622E"/>
    <w:rsid w:val="00A96AA6"/>
    <w:rsid w:val="00AA24BA"/>
    <w:rsid w:val="00AA25B2"/>
    <w:rsid w:val="00AA2CAC"/>
    <w:rsid w:val="00AA4EF1"/>
    <w:rsid w:val="00AA6E27"/>
    <w:rsid w:val="00AB07B5"/>
    <w:rsid w:val="00AB267D"/>
    <w:rsid w:val="00AB2840"/>
    <w:rsid w:val="00AB3198"/>
    <w:rsid w:val="00AB53BC"/>
    <w:rsid w:val="00AC5E78"/>
    <w:rsid w:val="00AD10C2"/>
    <w:rsid w:val="00AD16E4"/>
    <w:rsid w:val="00AD5E45"/>
    <w:rsid w:val="00AD69AC"/>
    <w:rsid w:val="00AD78D9"/>
    <w:rsid w:val="00AE01FB"/>
    <w:rsid w:val="00AE163E"/>
    <w:rsid w:val="00AE3696"/>
    <w:rsid w:val="00AE553D"/>
    <w:rsid w:val="00AF04E5"/>
    <w:rsid w:val="00AF6EAA"/>
    <w:rsid w:val="00AF784A"/>
    <w:rsid w:val="00B014F6"/>
    <w:rsid w:val="00B021AF"/>
    <w:rsid w:val="00B05F65"/>
    <w:rsid w:val="00B10DF1"/>
    <w:rsid w:val="00B140E6"/>
    <w:rsid w:val="00B26553"/>
    <w:rsid w:val="00B27E0C"/>
    <w:rsid w:val="00B27FD2"/>
    <w:rsid w:val="00B31C3A"/>
    <w:rsid w:val="00B32A9F"/>
    <w:rsid w:val="00B333CB"/>
    <w:rsid w:val="00B34E38"/>
    <w:rsid w:val="00B35B8E"/>
    <w:rsid w:val="00B3654D"/>
    <w:rsid w:val="00B4067B"/>
    <w:rsid w:val="00B40FDE"/>
    <w:rsid w:val="00B4119D"/>
    <w:rsid w:val="00B41A95"/>
    <w:rsid w:val="00B43007"/>
    <w:rsid w:val="00B459F5"/>
    <w:rsid w:val="00B45C83"/>
    <w:rsid w:val="00B54134"/>
    <w:rsid w:val="00B54690"/>
    <w:rsid w:val="00B55CF2"/>
    <w:rsid w:val="00B61EDD"/>
    <w:rsid w:val="00B64A71"/>
    <w:rsid w:val="00B67DFF"/>
    <w:rsid w:val="00B71877"/>
    <w:rsid w:val="00B71B15"/>
    <w:rsid w:val="00B76981"/>
    <w:rsid w:val="00B76F98"/>
    <w:rsid w:val="00B830C5"/>
    <w:rsid w:val="00B85094"/>
    <w:rsid w:val="00B85F4C"/>
    <w:rsid w:val="00B90C36"/>
    <w:rsid w:val="00B92595"/>
    <w:rsid w:val="00B92718"/>
    <w:rsid w:val="00B9397E"/>
    <w:rsid w:val="00B94695"/>
    <w:rsid w:val="00B96823"/>
    <w:rsid w:val="00BA130B"/>
    <w:rsid w:val="00BA179F"/>
    <w:rsid w:val="00BA1E8B"/>
    <w:rsid w:val="00BA3285"/>
    <w:rsid w:val="00BA3593"/>
    <w:rsid w:val="00BA4FE6"/>
    <w:rsid w:val="00BA595A"/>
    <w:rsid w:val="00BB1C25"/>
    <w:rsid w:val="00BB2070"/>
    <w:rsid w:val="00BB570A"/>
    <w:rsid w:val="00BB5D37"/>
    <w:rsid w:val="00BB5E5F"/>
    <w:rsid w:val="00BC150E"/>
    <w:rsid w:val="00BD0796"/>
    <w:rsid w:val="00BD1D81"/>
    <w:rsid w:val="00BD37A7"/>
    <w:rsid w:val="00BD68D5"/>
    <w:rsid w:val="00BD735E"/>
    <w:rsid w:val="00BE4F32"/>
    <w:rsid w:val="00BE5B28"/>
    <w:rsid w:val="00BE7795"/>
    <w:rsid w:val="00BF085D"/>
    <w:rsid w:val="00BF13C1"/>
    <w:rsid w:val="00BF1E87"/>
    <w:rsid w:val="00BF446A"/>
    <w:rsid w:val="00BF6F62"/>
    <w:rsid w:val="00C00148"/>
    <w:rsid w:val="00C028E3"/>
    <w:rsid w:val="00C03B22"/>
    <w:rsid w:val="00C16FDF"/>
    <w:rsid w:val="00C230D8"/>
    <w:rsid w:val="00C232A0"/>
    <w:rsid w:val="00C23FAD"/>
    <w:rsid w:val="00C261FA"/>
    <w:rsid w:val="00C330F6"/>
    <w:rsid w:val="00C410CD"/>
    <w:rsid w:val="00C43323"/>
    <w:rsid w:val="00C44219"/>
    <w:rsid w:val="00C6154D"/>
    <w:rsid w:val="00C638CF"/>
    <w:rsid w:val="00C738D5"/>
    <w:rsid w:val="00C772C8"/>
    <w:rsid w:val="00C83891"/>
    <w:rsid w:val="00C8402F"/>
    <w:rsid w:val="00C901B0"/>
    <w:rsid w:val="00C919BC"/>
    <w:rsid w:val="00C950D2"/>
    <w:rsid w:val="00C96ACB"/>
    <w:rsid w:val="00C96FB7"/>
    <w:rsid w:val="00C97F40"/>
    <w:rsid w:val="00CA0534"/>
    <w:rsid w:val="00CA1BA7"/>
    <w:rsid w:val="00CA2CD3"/>
    <w:rsid w:val="00CA6A1A"/>
    <w:rsid w:val="00CB33D2"/>
    <w:rsid w:val="00CB3A32"/>
    <w:rsid w:val="00CB5DF9"/>
    <w:rsid w:val="00CC148F"/>
    <w:rsid w:val="00CC5E7D"/>
    <w:rsid w:val="00CC7050"/>
    <w:rsid w:val="00CD09F8"/>
    <w:rsid w:val="00CD2DAD"/>
    <w:rsid w:val="00CD518B"/>
    <w:rsid w:val="00CD6F77"/>
    <w:rsid w:val="00CE02E5"/>
    <w:rsid w:val="00CE03A9"/>
    <w:rsid w:val="00CE2234"/>
    <w:rsid w:val="00CE5C8C"/>
    <w:rsid w:val="00CE79D3"/>
    <w:rsid w:val="00CF0DC3"/>
    <w:rsid w:val="00CF6EBB"/>
    <w:rsid w:val="00D00AA8"/>
    <w:rsid w:val="00D00B11"/>
    <w:rsid w:val="00D02143"/>
    <w:rsid w:val="00D04F82"/>
    <w:rsid w:val="00D0617E"/>
    <w:rsid w:val="00D11987"/>
    <w:rsid w:val="00D14FFD"/>
    <w:rsid w:val="00D15CA6"/>
    <w:rsid w:val="00D213F7"/>
    <w:rsid w:val="00D214B0"/>
    <w:rsid w:val="00D21778"/>
    <w:rsid w:val="00D2244F"/>
    <w:rsid w:val="00D23C9C"/>
    <w:rsid w:val="00D25DD0"/>
    <w:rsid w:val="00D26291"/>
    <w:rsid w:val="00D3187A"/>
    <w:rsid w:val="00D31B07"/>
    <w:rsid w:val="00D328AD"/>
    <w:rsid w:val="00D353B3"/>
    <w:rsid w:val="00D37DAF"/>
    <w:rsid w:val="00D429AB"/>
    <w:rsid w:val="00D502D1"/>
    <w:rsid w:val="00D5052C"/>
    <w:rsid w:val="00D51508"/>
    <w:rsid w:val="00D51510"/>
    <w:rsid w:val="00D561C6"/>
    <w:rsid w:val="00D56B19"/>
    <w:rsid w:val="00D612F2"/>
    <w:rsid w:val="00D64271"/>
    <w:rsid w:val="00D651BA"/>
    <w:rsid w:val="00D651E1"/>
    <w:rsid w:val="00D70862"/>
    <w:rsid w:val="00D71CCE"/>
    <w:rsid w:val="00D76452"/>
    <w:rsid w:val="00D76E53"/>
    <w:rsid w:val="00D76E60"/>
    <w:rsid w:val="00D771DD"/>
    <w:rsid w:val="00D77703"/>
    <w:rsid w:val="00D848D7"/>
    <w:rsid w:val="00D90BE5"/>
    <w:rsid w:val="00D93C2C"/>
    <w:rsid w:val="00D97238"/>
    <w:rsid w:val="00D97401"/>
    <w:rsid w:val="00D976D9"/>
    <w:rsid w:val="00DA17FB"/>
    <w:rsid w:val="00DA2BAE"/>
    <w:rsid w:val="00DA5BBB"/>
    <w:rsid w:val="00DA602D"/>
    <w:rsid w:val="00DA6BC4"/>
    <w:rsid w:val="00DB183F"/>
    <w:rsid w:val="00DC2414"/>
    <w:rsid w:val="00DC2965"/>
    <w:rsid w:val="00DC74EE"/>
    <w:rsid w:val="00DE00B5"/>
    <w:rsid w:val="00DE67BA"/>
    <w:rsid w:val="00DF1D68"/>
    <w:rsid w:val="00DF27C7"/>
    <w:rsid w:val="00DF3325"/>
    <w:rsid w:val="00DF6244"/>
    <w:rsid w:val="00DF6919"/>
    <w:rsid w:val="00E00CD7"/>
    <w:rsid w:val="00E024BC"/>
    <w:rsid w:val="00E057C9"/>
    <w:rsid w:val="00E05BED"/>
    <w:rsid w:val="00E1067A"/>
    <w:rsid w:val="00E11590"/>
    <w:rsid w:val="00E15427"/>
    <w:rsid w:val="00E15CDF"/>
    <w:rsid w:val="00E17742"/>
    <w:rsid w:val="00E17D63"/>
    <w:rsid w:val="00E229DB"/>
    <w:rsid w:val="00E23E9C"/>
    <w:rsid w:val="00E24289"/>
    <w:rsid w:val="00E27B68"/>
    <w:rsid w:val="00E30E84"/>
    <w:rsid w:val="00E32F1B"/>
    <w:rsid w:val="00E33F56"/>
    <w:rsid w:val="00E460C0"/>
    <w:rsid w:val="00E47DC0"/>
    <w:rsid w:val="00E502D6"/>
    <w:rsid w:val="00E509DD"/>
    <w:rsid w:val="00E518F6"/>
    <w:rsid w:val="00E530B4"/>
    <w:rsid w:val="00E618A8"/>
    <w:rsid w:val="00E63C13"/>
    <w:rsid w:val="00E63CB3"/>
    <w:rsid w:val="00E65188"/>
    <w:rsid w:val="00E74377"/>
    <w:rsid w:val="00E74B31"/>
    <w:rsid w:val="00E76830"/>
    <w:rsid w:val="00E8084A"/>
    <w:rsid w:val="00E821D9"/>
    <w:rsid w:val="00E84DD6"/>
    <w:rsid w:val="00E9203E"/>
    <w:rsid w:val="00E95609"/>
    <w:rsid w:val="00EA00F9"/>
    <w:rsid w:val="00EA4443"/>
    <w:rsid w:val="00EA4C2A"/>
    <w:rsid w:val="00EA5547"/>
    <w:rsid w:val="00EA61C7"/>
    <w:rsid w:val="00EA7FB9"/>
    <w:rsid w:val="00EB24DF"/>
    <w:rsid w:val="00EB4F6E"/>
    <w:rsid w:val="00EB6472"/>
    <w:rsid w:val="00EB704F"/>
    <w:rsid w:val="00EC16E7"/>
    <w:rsid w:val="00EC4D23"/>
    <w:rsid w:val="00EC5E81"/>
    <w:rsid w:val="00ED4824"/>
    <w:rsid w:val="00ED4F9C"/>
    <w:rsid w:val="00EE02C2"/>
    <w:rsid w:val="00EE5036"/>
    <w:rsid w:val="00EE504E"/>
    <w:rsid w:val="00EE5E40"/>
    <w:rsid w:val="00EF02C4"/>
    <w:rsid w:val="00EF1F19"/>
    <w:rsid w:val="00EF6046"/>
    <w:rsid w:val="00EF7174"/>
    <w:rsid w:val="00F02412"/>
    <w:rsid w:val="00F02D50"/>
    <w:rsid w:val="00F03B2B"/>
    <w:rsid w:val="00F104A8"/>
    <w:rsid w:val="00F10AF1"/>
    <w:rsid w:val="00F113D8"/>
    <w:rsid w:val="00F20B61"/>
    <w:rsid w:val="00F211C5"/>
    <w:rsid w:val="00F23E56"/>
    <w:rsid w:val="00F30E77"/>
    <w:rsid w:val="00F314B2"/>
    <w:rsid w:val="00F33A3B"/>
    <w:rsid w:val="00F367CD"/>
    <w:rsid w:val="00F379F1"/>
    <w:rsid w:val="00F37C62"/>
    <w:rsid w:val="00F400D9"/>
    <w:rsid w:val="00F4116A"/>
    <w:rsid w:val="00F42DB7"/>
    <w:rsid w:val="00F453E2"/>
    <w:rsid w:val="00F515F1"/>
    <w:rsid w:val="00F5283B"/>
    <w:rsid w:val="00F55217"/>
    <w:rsid w:val="00F63FF4"/>
    <w:rsid w:val="00F65C5E"/>
    <w:rsid w:val="00F71D6D"/>
    <w:rsid w:val="00F72E17"/>
    <w:rsid w:val="00F73598"/>
    <w:rsid w:val="00F759A3"/>
    <w:rsid w:val="00F8288E"/>
    <w:rsid w:val="00F832D7"/>
    <w:rsid w:val="00F90CC9"/>
    <w:rsid w:val="00F91950"/>
    <w:rsid w:val="00F92B21"/>
    <w:rsid w:val="00F94CB6"/>
    <w:rsid w:val="00F95432"/>
    <w:rsid w:val="00FA1078"/>
    <w:rsid w:val="00FA2490"/>
    <w:rsid w:val="00FA3CB5"/>
    <w:rsid w:val="00FA4904"/>
    <w:rsid w:val="00FA4D00"/>
    <w:rsid w:val="00FA6770"/>
    <w:rsid w:val="00FB1419"/>
    <w:rsid w:val="00FB3D99"/>
    <w:rsid w:val="00FB4B19"/>
    <w:rsid w:val="00FB4F90"/>
    <w:rsid w:val="00FB6095"/>
    <w:rsid w:val="00FC5D22"/>
    <w:rsid w:val="00FC61B0"/>
    <w:rsid w:val="00FC7715"/>
    <w:rsid w:val="00FD1BFE"/>
    <w:rsid w:val="00FD3D7D"/>
    <w:rsid w:val="00FD71C1"/>
    <w:rsid w:val="00FE5A3C"/>
    <w:rsid w:val="00FF102F"/>
    <w:rsid w:val="00FF275E"/>
    <w:rsid w:val="00FF28C7"/>
    <w:rsid w:val="00FF3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222D0E"/>
  <w15:chartTrackingRefBased/>
  <w15:docId w15:val="{F470AFFD-CB1F-452D-BA79-7E3A0B27B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00E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00E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0EA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00E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00EA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00E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00E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00EA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00E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0E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00E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0E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00EA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00EA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00EA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00EA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00EA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00EA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00E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00E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00E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00E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00E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00EA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00EA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00EA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00E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00EA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00EA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E111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E111F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757F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57F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57F5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7F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7F50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60C6D"/>
    <w:rPr>
      <w:color w:val="96607D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A00F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A00F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A00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02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905559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77971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6776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165357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9957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84693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77206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9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4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651045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047262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09402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2243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04349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6183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82165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56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897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3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528033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72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831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879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73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0615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35309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18951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01116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0180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68052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6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1306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1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10220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41428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4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calendar/03142025-IBRWG-Meeting-_-Webe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esig.energy/benefits-of-gfm-bess-project-tea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sig.energy/event/i2x-first-hybrid-workshop-interconnection-standards-workshop-spring-2025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93FE3A-538F-4B17-BCE0-B901D8586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Matevosyan</dc:creator>
  <cp:keywords/>
  <dc:description/>
  <cp:lastModifiedBy>Julia Matevosyan</cp:lastModifiedBy>
  <cp:revision>12</cp:revision>
  <dcterms:created xsi:type="dcterms:W3CDTF">2025-03-30T16:44:00Z</dcterms:created>
  <dcterms:modified xsi:type="dcterms:W3CDTF">2025-03-30T16:58:00Z</dcterms:modified>
</cp:coreProperties>
</file>