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7111B" w14:textId="72E7FEEB" w:rsidR="00E41240" w:rsidRDefault="00E41240" w:rsidP="00E41240">
      <w:pPr>
        <w:spacing w:before="240" w:after="240"/>
        <w:ind w:left="720" w:firstLine="720"/>
        <w:rPr>
          <w:rFonts w:ascii="Arial" w:hAnsi="Arial" w:cs="Arial"/>
          <w:b/>
          <w:bCs/>
          <w:color w:val="000000"/>
          <w:sz w:val="32"/>
        </w:rPr>
      </w:pPr>
      <w:r w:rsidRPr="0019013C">
        <w:rPr>
          <w:rFonts w:ascii="Arial" w:hAnsi="Arial" w:cs="Arial"/>
          <w:b/>
          <w:bCs/>
          <w:color w:val="000000"/>
          <w:sz w:val="32"/>
        </w:rPr>
        <w:t xml:space="preserve">Large </w:t>
      </w:r>
      <w:del w:id="0" w:author="TAC 042325 [2]" w:date="2025-04-17T11:28:00Z" w16du:dateUtc="2025-04-17T16:28:00Z">
        <w:r w:rsidRPr="0019013C" w:rsidDel="004916DC">
          <w:rPr>
            <w:rFonts w:ascii="Arial" w:hAnsi="Arial" w:cs="Arial"/>
            <w:b/>
            <w:bCs/>
            <w:color w:val="000000"/>
            <w:sz w:val="32"/>
          </w:rPr>
          <w:delText xml:space="preserve">Flexible </w:delText>
        </w:r>
      </w:del>
      <w:r w:rsidRPr="0019013C">
        <w:rPr>
          <w:rFonts w:ascii="Arial" w:hAnsi="Arial" w:cs="Arial"/>
          <w:b/>
          <w:bCs/>
          <w:color w:val="000000"/>
          <w:sz w:val="32"/>
        </w:rPr>
        <w:t xml:space="preserve">Load </w:t>
      </w:r>
      <w:del w:id="1" w:author="TAC 042325 [2]" w:date="2025-04-17T11:27:00Z" w16du:dateUtc="2025-04-17T16:27:00Z">
        <w:r w:rsidRPr="0019013C" w:rsidDel="004916DC">
          <w:rPr>
            <w:rFonts w:ascii="Arial" w:hAnsi="Arial" w:cs="Arial"/>
            <w:b/>
            <w:bCs/>
            <w:color w:val="000000"/>
            <w:sz w:val="32"/>
          </w:rPr>
          <w:delText>Task Force</w:delText>
        </w:r>
      </w:del>
      <w:ins w:id="2" w:author="TAC 042325" w:date="2025-04-09T09:04:00Z" w16du:dateUtc="2025-04-09T14:04:00Z">
        <w:r w:rsidR="00A77B3F">
          <w:rPr>
            <w:rFonts w:ascii="Arial" w:hAnsi="Arial" w:cs="Arial"/>
            <w:b/>
            <w:bCs/>
            <w:color w:val="000000"/>
            <w:sz w:val="32"/>
          </w:rPr>
          <w:t>Working Group (LLWG)</w:t>
        </w:r>
      </w:ins>
      <w:r w:rsidRPr="0019013C">
        <w:rPr>
          <w:rFonts w:ascii="Arial" w:hAnsi="Arial" w:cs="Arial"/>
          <w:b/>
          <w:bCs/>
          <w:color w:val="000000"/>
          <w:sz w:val="32"/>
        </w:rPr>
        <w:t xml:space="preserve"> Charter</w:t>
      </w:r>
    </w:p>
    <w:p w14:paraId="7EF80814" w14:textId="1FE8ABE1" w:rsidR="00E41240" w:rsidRPr="00352FE8" w:rsidRDefault="00E41240" w:rsidP="00E41240">
      <w:pPr>
        <w:spacing w:before="240" w:after="24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TAC Approved on </w:t>
      </w:r>
      <w:del w:id="3" w:author="TAC 042325" w:date="2025-04-09T09:04:00Z" w16du:dateUtc="2025-04-09T14:04:00Z">
        <w:r w:rsidR="005B1C4C" w:rsidDel="00A77B3F">
          <w:rPr>
            <w:rFonts w:ascii="Arial" w:hAnsi="Arial" w:cs="Arial"/>
            <w:b/>
            <w:bCs/>
            <w:color w:val="000000"/>
            <w:sz w:val="28"/>
            <w:szCs w:val="28"/>
          </w:rPr>
          <w:delText>May 25, 2022</w:delText>
        </w:r>
      </w:del>
      <w:ins w:id="4" w:author="TAC 042325" w:date="2025-04-09T09:04:00Z" w16du:dateUtc="2025-04-09T14:04:00Z">
        <w:r w:rsidR="00A77B3F">
          <w:rPr>
            <w:rFonts w:ascii="Arial" w:hAnsi="Arial" w:cs="Arial"/>
            <w:b/>
            <w:bCs/>
            <w:color w:val="000000"/>
            <w:sz w:val="28"/>
            <w:szCs w:val="28"/>
          </w:rPr>
          <w:t>[DATE]</w:t>
        </w:r>
      </w:ins>
    </w:p>
    <w:p w14:paraId="0C5AEE37" w14:textId="77777777" w:rsidR="00E41240" w:rsidRDefault="00E41240" w:rsidP="00E41240">
      <w:pPr>
        <w:spacing w:before="240" w:after="240"/>
        <w:jc w:val="both"/>
        <w:rPr>
          <w:rFonts w:ascii="Arial" w:hAnsi="Arial" w:cs="Arial"/>
          <w:b/>
          <w:bCs/>
          <w:color w:val="000000"/>
          <w:sz w:val="27"/>
        </w:rPr>
      </w:pPr>
      <w:r>
        <w:rPr>
          <w:rFonts w:ascii="Arial" w:hAnsi="Arial" w:cs="Arial"/>
          <w:b/>
          <w:bCs/>
          <w:color w:val="000000"/>
          <w:sz w:val="27"/>
        </w:rPr>
        <w:t>Purpose &amp; Scope:</w:t>
      </w:r>
    </w:p>
    <w:p w14:paraId="7563FC1F" w14:textId="31F012E8" w:rsidR="00E41240" w:rsidRDefault="00543A40" w:rsidP="00E41240">
      <w:pPr>
        <w:spacing w:before="240" w:after="240"/>
        <w:jc w:val="both"/>
        <w:rPr>
          <w:ins w:id="5" w:author="TAC 042325" w:date="2025-04-09T09:05:00Z" w16du:dateUtc="2025-04-09T14:05:00Z"/>
          <w:rFonts w:ascii="Arial" w:hAnsi="Arial" w:cs="Arial"/>
          <w:color w:val="000000"/>
          <w:sz w:val="20"/>
          <w:szCs w:val="20"/>
        </w:rPr>
      </w:pPr>
      <w:r w:rsidRPr="0019013C">
        <w:rPr>
          <w:rFonts w:ascii="Arial" w:hAnsi="Arial" w:cs="Arial"/>
          <w:color w:val="000000"/>
          <w:sz w:val="20"/>
          <w:szCs w:val="20"/>
        </w:rPr>
        <w:t xml:space="preserve">The Large </w:t>
      </w:r>
      <w:del w:id="6" w:author="TAC 042325" w:date="2025-04-09T09:05:00Z" w16du:dateUtc="2025-04-09T14:05:00Z">
        <w:r w:rsidRPr="0019013C" w:rsidDel="00A77B3F">
          <w:rPr>
            <w:rFonts w:ascii="Arial" w:hAnsi="Arial" w:cs="Arial"/>
            <w:color w:val="000000"/>
            <w:sz w:val="20"/>
            <w:szCs w:val="20"/>
          </w:rPr>
          <w:delText xml:space="preserve">Flexible </w:delText>
        </w:r>
      </w:del>
      <w:r w:rsidRPr="0019013C">
        <w:rPr>
          <w:rFonts w:ascii="Arial" w:hAnsi="Arial" w:cs="Arial"/>
          <w:color w:val="000000"/>
          <w:sz w:val="20"/>
          <w:szCs w:val="20"/>
        </w:rPr>
        <w:t xml:space="preserve">Load </w:t>
      </w:r>
      <w:del w:id="7" w:author="TAC 042325" w:date="2025-04-09T09:05:00Z" w16du:dateUtc="2025-04-09T14:05:00Z">
        <w:r w:rsidRPr="0019013C" w:rsidDel="00A77B3F">
          <w:rPr>
            <w:rFonts w:ascii="Arial" w:hAnsi="Arial" w:cs="Arial"/>
            <w:color w:val="000000"/>
            <w:sz w:val="20"/>
            <w:szCs w:val="20"/>
          </w:rPr>
          <w:delText>Task Force</w:delText>
        </w:r>
      </w:del>
      <w:ins w:id="8" w:author="TAC 042325" w:date="2025-04-09T09:05:00Z" w16du:dateUtc="2025-04-09T14:05:00Z">
        <w:r w:rsidR="00A77B3F">
          <w:rPr>
            <w:rFonts w:ascii="Arial" w:hAnsi="Arial" w:cs="Arial"/>
            <w:color w:val="000000"/>
            <w:sz w:val="20"/>
            <w:szCs w:val="20"/>
          </w:rPr>
          <w:t>Working Group</w:t>
        </w:r>
      </w:ins>
      <w:r w:rsidRPr="0019013C">
        <w:rPr>
          <w:rFonts w:ascii="Arial" w:hAnsi="Arial" w:cs="Arial"/>
          <w:color w:val="000000"/>
          <w:sz w:val="20"/>
          <w:szCs w:val="20"/>
        </w:rPr>
        <w:t xml:space="preserve"> (</w:t>
      </w:r>
      <w:del w:id="9" w:author="TAC 042325" w:date="2025-04-09T09:05:00Z" w16du:dateUtc="2025-04-09T14:05:00Z">
        <w:r w:rsidRPr="0019013C" w:rsidDel="00A77B3F">
          <w:rPr>
            <w:rFonts w:ascii="Arial" w:hAnsi="Arial" w:cs="Arial"/>
            <w:color w:val="000000"/>
            <w:sz w:val="20"/>
            <w:szCs w:val="20"/>
          </w:rPr>
          <w:delText>LFLTF</w:delText>
        </w:r>
      </w:del>
      <w:ins w:id="10" w:author="TAC 042325" w:date="2025-04-09T09:05:00Z" w16du:dateUtc="2025-04-09T14:05:00Z">
        <w:r w:rsidR="00A77B3F">
          <w:rPr>
            <w:rFonts w:ascii="Arial" w:hAnsi="Arial" w:cs="Arial"/>
            <w:color w:val="000000"/>
            <w:sz w:val="20"/>
            <w:szCs w:val="20"/>
          </w:rPr>
          <w:t>LLWG</w:t>
        </w:r>
      </w:ins>
      <w:r w:rsidRPr="0019013C">
        <w:rPr>
          <w:rFonts w:ascii="Arial" w:hAnsi="Arial" w:cs="Arial"/>
          <w:color w:val="000000"/>
          <w:sz w:val="20"/>
          <w:szCs w:val="20"/>
        </w:rPr>
        <w:t>) reports directly to the ERCOT Technical Advisory Committee (TAC) and provides recommendations to TAC under the scope of this Charter.</w:t>
      </w:r>
    </w:p>
    <w:p w14:paraId="35FE746E" w14:textId="65EBA932" w:rsidR="00A77B3F" w:rsidRDefault="00A77B3F" w:rsidP="00E41240">
      <w:pPr>
        <w:spacing w:before="240" w:after="240"/>
        <w:jc w:val="both"/>
        <w:rPr>
          <w:ins w:id="11" w:author="TAC 042325" w:date="2025-04-09T09:06:00Z" w16du:dateUtc="2025-04-09T14:06:00Z"/>
          <w:rFonts w:ascii="Arial" w:hAnsi="Arial" w:cs="Arial"/>
          <w:color w:val="000000"/>
          <w:sz w:val="20"/>
          <w:szCs w:val="20"/>
        </w:rPr>
      </w:pPr>
      <w:ins w:id="12" w:author="TAC 042325" w:date="2025-04-09T09:05:00Z" w16du:dateUtc="2025-04-09T14:05:00Z">
        <w:r>
          <w:rPr>
            <w:rFonts w:ascii="Arial" w:hAnsi="Arial" w:cs="Arial"/>
            <w:color w:val="000000"/>
            <w:sz w:val="20"/>
            <w:szCs w:val="20"/>
          </w:rPr>
          <w:t xml:space="preserve">LLWG </w:t>
        </w:r>
        <w:r w:rsidRPr="00A77B3F">
          <w:rPr>
            <w:rFonts w:ascii="Arial" w:hAnsi="Arial" w:cs="Arial"/>
            <w:color w:val="000000"/>
            <w:sz w:val="20"/>
            <w:szCs w:val="20"/>
          </w:rPr>
          <w:t>is responsible for developing and recommending policies to facilitate the reliable and efficient integration of large loads into the ERCOT system.</w:t>
        </w:r>
        <w:r>
          <w:rPr>
            <w:rFonts w:ascii="Arial" w:hAnsi="Arial" w:cs="Arial"/>
            <w:color w:val="000000"/>
            <w:sz w:val="20"/>
            <w:szCs w:val="20"/>
          </w:rPr>
          <w:t xml:space="preserve">  </w:t>
        </w:r>
        <w:r w:rsidRPr="00A77B3F">
          <w:rPr>
            <w:rFonts w:ascii="Arial" w:hAnsi="Arial" w:cs="Arial"/>
            <w:color w:val="000000"/>
            <w:sz w:val="20"/>
            <w:szCs w:val="20"/>
          </w:rPr>
          <w:t xml:space="preserve">LLWG’s work covers a range of technical and market issues, including planning, operations, and market-related processes for large load interconnection and management. </w:t>
        </w:r>
      </w:ins>
      <w:ins w:id="13" w:author="TAC 042325 [2]" w:date="2025-04-17T11:29:00Z" w16du:dateUtc="2025-04-17T16:29:00Z">
        <w:r w:rsidR="004916DC">
          <w:rPr>
            <w:rFonts w:ascii="Arial" w:hAnsi="Arial" w:cs="Arial"/>
            <w:color w:val="000000"/>
            <w:sz w:val="20"/>
            <w:szCs w:val="20"/>
          </w:rPr>
          <w:t>LLWG</w:t>
        </w:r>
      </w:ins>
      <w:ins w:id="14" w:author="TAC 042325" w:date="2025-04-09T09:05:00Z" w16du:dateUtc="2025-04-09T14:05:00Z">
        <w:r w:rsidRPr="00A77B3F">
          <w:rPr>
            <w:rFonts w:ascii="Arial" w:hAnsi="Arial" w:cs="Arial"/>
            <w:color w:val="000000"/>
            <w:sz w:val="20"/>
            <w:szCs w:val="20"/>
          </w:rPr>
          <w:t xml:space="preserve"> will also review and provide feedback on associated ERCOT market rules and Revision Requests.</w:t>
        </w:r>
      </w:ins>
    </w:p>
    <w:p w14:paraId="05346BCD" w14:textId="56EA6E5A" w:rsidR="00A77B3F" w:rsidRPr="00A77B3F" w:rsidRDefault="00A77B3F" w:rsidP="00A77B3F">
      <w:pPr>
        <w:spacing w:before="240" w:after="240"/>
        <w:jc w:val="both"/>
        <w:rPr>
          <w:ins w:id="15" w:author="TAC 042325" w:date="2025-04-09T09:06:00Z" w16du:dateUtc="2025-04-09T14:06:00Z"/>
          <w:rFonts w:ascii="Arial" w:hAnsi="Arial" w:cs="Arial"/>
          <w:color w:val="000000"/>
          <w:sz w:val="20"/>
          <w:szCs w:val="20"/>
        </w:rPr>
      </w:pPr>
      <w:ins w:id="16" w:author="TAC 042325" w:date="2025-04-09T09:06:00Z" w16du:dateUtc="2025-04-09T14:06:00Z">
        <w:r w:rsidRPr="00A77B3F">
          <w:rPr>
            <w:rFonts w:ascii="Arial" w:hAnsi="Arial" w:cs="Arial"/>
            <w:color w:val="000000"/>
            <w:sz w:val="20"/>
            <w:szCs w:val="20"/>
          </w:rPr>
          <w:t>LLWG will address, but is not limited to, the following key areas:</w:t>
        </w:r>
      </w:ins>
    </w:p>
    <w:p w14:paraId="47184C4C" w14:textId="5D349A0E" w:rsidR="00A77B3F" w:rsidRPr="004916DC" w:rsidRDefault="00A77B3F" w:rsidP="004916DC">
      <w:pPr>
        <w:pStyle w:val="ListParagraph"/>
        <w:numPr>
          <w:ilvl w:val="0"/>
          <w:numId w:val="3"/>
        </w:numPr>
        <w:spacing w:before="240" w:after="240"/>
        <w:jc w:val="both"/>
        <w:rPr>
          <w:ins w:id="17" w:author="TAC 042325" w:date="2025-04-09T09:06:00Z" w16du:dateUtc="2025-04-09T14:06:00Z"/>
          <w:rFonts w:ascii="Arial" w:hAnsi="Arial" w:cs="Arial"/>
          <w:color w:val="000000"/>
          <w:sz w:val="20"/>
          <w:szCs w:val="20"/>
        </w:rPr>
      </w:pPr>
      <w:ins w:id="18" w:author="TAC 042325" w:date="2025-04-09T09:06:00Z" w16du:dateUtc="2025-04-09T14:06:00Z">
        <w:r w:rsidRPr="004916DC">
          <w:rPr>
            <w:rFonts w:ascii="Arial" w:hAnsi="Arial" w:cs="Arial"/>
            <w:color w:val="000000"/>
            <w:sz w:val="20"/>
            <w:szCs w:val="20"/>
          </w:rPr>
          <w:t>Interconnection study processes for large loads</w:t>
        </w:r>
      </w:ins>
    </w:p>
    <w:p w14:paraId="0A33DBA0" w14:textId="6DEA893D" w:rsidR="00A77B3F" w:rsidRPr="004916DC" w:rsidRDefault="00A77B3F" w:rsidP="004916DC">
      <w:pPr>
        <w:pStyle w:val="ListParagraph"/>
        <w:numPr>
          <w:ilvl w:val="0"/>
          <w:numId w:val="3"/>
        </w:numPr>
        <w:spacing w:before="240" w:after="240"/>
        <w:jc w:val="both"/>
        <w:rPr>
          <w:ins w:id="19" w:author="TAC 042325" w:date="2025-04-09T09:06:00Z" w16du:dateUtc="2025-04-09T14:06:00Z"/>
          <w:rFonts w:ascii="Arial" w:hAnsi="Arial" w:cs="Arial"/>
          <w:color w:val="000000"/>
          <w:sz w:val="20"/>
          <w:szCs w:val="20"/>
        </w:rPr>
      </w:pPr>
      <w:ins w:id="20" w:author="TAC 042325" w:date="2025-04-09T09:06:00Z" w16du:dateUtc="2025-04-09T14:06:00Z">
        <w:r w:rsidRPr="004916DC">
          <w:rPr>
            <w:rFonts w:ascii="Arial" w:hAnsi="Arial" w:cs="Arial"/>
            <w:color w:val="000000"/>
            <w:sz w:val="20"/>
            <w:szCs w:val="20"/>
          </w:rPr>
          <w:t>Modeling requirements for large loads</w:t>
        </w:r>
      </w:ins>
    </w:p>
    <w:p w14:paraId="027D3EB4" w14:textId="3B34E673" w:rsidR="00A77B3F" w:rsidRPr="004916DC" w:rsidRDefault="00A77B3F" w:rsidP="004916DC">
      <w:pPr>
        <w:pStyle w:val="ListParagraph"/>
        <w:numPr>
          <w:ilvl w:val="0"/>
          <w:numId w:val="3"/>
        </w:numPr>
        <w:spacing w:before="240" w:after="240"/>
        <w:jc w:val="both"/>
        <w:rPr>
          <w:ins w:id="21" w:author="TAC 042325" w:date="2025-04-09T09:06:00Z" w16du:dateUtc="2025-04-09T14:06:00Z"/>
          <w:rFonts w:ascii="Arial" w:hAnsi="Arial" w:cs="Arial"/>
          <w:color w:val="000000"/>
          <w:sz w:val="20"/>
          <w:szCs w:val="20"/>
        </w:rPr>
      </w:pPr>
      <w:ins w:id="22" w:author="TAC 042325" w:date="2025-04-09T09:06:00Z" w16du:dateUtc="2025-04-09T14:06:00Z">
        <w:r w:rsidRPr="004916DC">
          <w:rPr>
            <w:rFonts w:ascii="Arial" w:hAnsi="Arial" w:cs="Arial"/>
            <w:color w:val="000000"/>
            <w:sz w:val="20"/>
            <w:szCs w:val="20"/>
          </w:rPr>
          <w:t>Low voltage ride-through criteria for data centers and large variable frequency drive</w:t>
        </w:r>
      </w:ins>
      <w:ins w:id="23" w:author="TAC 042325 [2]" w:date="2025-04-17T11:29:00Z" w16du:dateUtc="2025-04-17T16:29:00Z">
        <w:r w:rsidR="004916DC">
          <w:rPr>
            <w:rFonts w:ascii="Arial" w:hAnsi="Arial" w:cs="Arial"/>
            <w:color w:val="000000"/>
            <w:sz w:val="20"/>
            <w:szCs w:val="20"/>
          </w:rPr>
          <w:t xml:space="preserve"> </w:t>
        </w:r>
      </w:ins>
      <w:ins w:id="24" w:author="TAC 042325" w:date="2025-04-09T09:06:00Z" w16du:dateUtc="2025-04-09T14:06:00Z">
        <w:r w:rsidRPr="004916DC">
          <w:rPr>
            <w:rFonts w:ascii="Arial" w:hAnsi="Arial" w:cs="Arial"/>
            <w:color w:val="000000"/>
            <w:sz w:val="20"/>
            <w:szCs w:val="20"/>
          </w:rPr>
          <w:t>installations</w:t>
        </w:r>
      </w:ins>
    </w:p>
    <w:p w14:paraId="19DB2E00" w14:textId="4249062B" w:rsidR="00A77B3F" w:rsidRPr="004916DC" w:rsidRDefault="00A77B3F" w:rsidP="004916DC">
      <w:pPr>
        <w:pStyle w:val="ListParagraph"/>
        <w:numPr>
          <w:ilvl w:val="0"/>
          <w:numId w:val="3"/>
        </w:numPr>
        <w:spacing w:before="240" w:after="240"/>
        <w:jc w:val="both"/>
        <w:rPr>
          <w:ins w:id="25" w:author="TAC 042325" w:date="2025-04-09T09:06:00Z" w16du:dateUtc="2025-04-09T14:06:00Z"/>
          <w:rFonts w:ascii="Arial" w:hAnsi="Arial" w:cs="Arial"/>
          <w:color w:val="000000"/>
          <w:sz w:val="20"/>
          <w:szCs w:val="20"/>
        </w:rPr>
      </w:pPr>
      <w:ins w:id="26" w:author="TAC 042325" w:date="2025-04-09T09:06:00Z" w16du:dateUtc="2025-04-09T14:06:00Z">
        <w:r w:rsidRPr="004916DC">
          <w:rPr>
            <w:rFonts w:ascii="Arial" w:hAnsi="Arial" w:cs="Arial"/>
            <w:color w:val="000000"/>
            <w:sz w:val="20"/>
            <w:szCs w:val="20"/>
          </w:rPr>
          <w:t>Operational challenges associated with rapid ramping of large loads</w:t>
        </w:r>
      </w:ins>
    </w:p>
    <w:p w14:paraId="088068BC" w14:textId="4B8BFBF7" w:rsidR="00A77B3F" w:rsidRPr="004916DC" w:rsidRDefault="00A77B3F" w:rsidP="004916DC">
      <w:pPr>
        <w:pStyle w:val="ListParagraph"/>
        <w:numPr>
          <w:ilvl w:val="0"/>
          <w:numId w:val="3"/>
        </w:numPr>
        <w:spacing w:before="240" w:after="240"/>
        <w:jc w:val="both"/>
        <w:rPr>
          <w:ins w:id="27" w:author="TAC 042325" w:date="2025-04-09T09:06:00Z" w16du:dateUtc="2025-04-09T14:06:00Z"/>
          <w:rFonts w:ascii="Arial" w:hAnsi="Arial" w:cs="Arial"/>
          <w:color w:val="000000"/>
          <w:sz w:val="20"/>
          <w:szCs w:val="20"/>
        </w:rPr>
      </w:pPr>
      <w:ins w:id="28" w:author="TAC 042325" w:date="2025-04-09T09:06:00Z" w16du:dateUtc="2025-04-09T14:06:00Z">
        <w:r w:rsidRPr="004916DC">
          <w:rPr>
            <w:rFonts w:ascii="Arial" w:hAnsi="Arial" w:cs="Arial"/>
            <w:color w:val="000000"/>
            <w:sz w:val="20"/>
            <w:szCs w:val="20"/>
          </w:rPr>
          <w:t>Power quality concerns including harmonics and oscillations</w:t>
        </w:r>
      </w:ins>
    </w:p>
    <w:p w14:paraId="413E974A" w14:textId="767BE45B" w:rsidR="00A77B3F" w:rsidRPr="004916DC" w:rsidRDefault="00A77B3F" w:rsidP="004916DC">
      <w:pPr>
        <w:pStyle w:val="ListParagraph"/>
        <w:numPr>
          <w:ilvl w:val="0"/>
          <w:numId w:val="3"/>
        </w:numPr>
        <w:spacing w:before="240" w:after="240"/>
        <w:jc w:val="both"/>
        <w:rPr>
          <w:ins w:id="29" w:author="TAC 042325" w:date="2025-04-09T09:06:00Z" w16du:dateUtc="2025-04-09T14:06:00Z"/>
          <w:rFonts w:ascii="Arial" w:hAnsi="Arial" w:cs="Arial"/>
          <w:color w:val="000000"/>
          <w:sz w:val="20"/>
          <w:szCs w:val="20"/>
        </w:rPr>
      </w:pPr>
      <w:ins w:id="30" w:author="TAC 042325" w:date="2025-04-09T09:06:00Z" w16du:dateUtc="2025-04-09T14:06:00Z">
        <w:r w:rsidRPr="004916DC">
          <w:rPr>
            <w:rFonts w:ascii="Arial" w:hAnsi="Arial" w:cs="Arial"/>
            <w:color w:val="000000"/>
            <w:sz w:val="20"/>
            <w:szCs w:val="20"/>
          </w:rPr>
          <w:t>Commissioning requirements for large loads</w:t>
        </w:r>
      </w:ins>
    </w:p>
    <w:p w14:paraId="193EC50E" w14:textId="6D0922E2" w:rsidR="00A77B3F" w:rsidRPr="004916DC" w:rsidRDefault="00A77B3F" w:rsidP="004916DC">
      <w:pPr>
        <w:pStyle w:val="ListParagraph"/>
        <w:numPr>
          <w:ilvl w:val="0"/>
          <w:numId w:val="3"/>
        </w:numPr>
        <w:spacing w:before="240" w:after="240"/>
        <w:jc w:val="both"/>
        <w:rPr>
          <w:ins w:id="31" w:author="TAC 042325" w:date="2025-04-09T09:06:00Z" w16du:dateUtc="2025-04-09T14:06:00Z"/>
          <w:rFonts w:ascii="Arial" w:hAnsi="Arial" w:cs="Arial"/>
          <w:color w:val="000000"/>
          <w:sz w:val="20"/>
          <w:szCs w:val="20"/>
        </w:rPr>
      </w:pPr>
      <w:ins w:id="32" w:author="TAC 042325" w:date="2025-04-09T09:06:00Z" w16du:dateUtc="2025-04-09T14:06:00Z">
        <w:r w:rsidRPr="004916DC">
          <w:rPr>
            <w:rFonts w:ascii="Arial" w:hAnsi="Arial" w:cs="Arial"/>
            <w:color w:val="000000"/>
            <w:sz w:val="20"/>
            <w:szCs w:val="20"/>
          </w:rPr>
          <w:t xml:space="preserve">Stand-alone large load considerations and issues related to </w:t>
        </w:r>
      </w:ins>
      <w:ins w:id="33" w:author="TAC 042325" w:date="2025-04-17T11:23:00Z" w16du:dateUtc="2025-04-17T16:23:00Z">
        <w:r w:rsidR="00B9305A">
          <w:rPr>
            <w:rFonts w:ascii="Arial" w:hAnsi="Arial" w:cs="Arial"/>
            <w:color w:val="000000"/>
            <w:sz w:val="20"/>
            <w:szCs w:val="20"/>
          </w:rPr>
          <w:t xml:space="preserve">co-locating </w:t>
        </w:r>
      </w:ins>
      <w:ins w:id="34" w:author="TAC 042325" w:date="2025-04-09T09:06:00Z" w16du:dateUtc="2025-04-09T14:06:00Z">
        <w:r w:rsidRPr="004916DC">
          <w:rPr>
            <w:rFonts w:ascii="Arial" w:hAnsi="Arial" w:cs="Arial"/>
            <w:color w:val="000000"/>
            <w:sz w:val="20"/>
            <w:szCs w:val="20"/>
          </w:rPr>
          <w:t xml:space="preserve">with on-site generation or other </w:t>
        </w:r>
      </w:ins>
      <w:ins w:id="35" w:author="TAC 042325 [2]" w:date="2025-04-17T11:30:00Z" w16du:dateUtc="2025-04-17T16:30:00Z">
        <w:r w:rsidR="004916DC">
          <w:rPr>
            <w:rFonts w:ascii="Arial" w:hAnsi="Arial" w:cs="Arial"/>
            <w:color w:val="000000"/>
            <w:sz w:val="20"/>
            <w:szCs w:val="20"/>
          </w:rPr>
          <w:t>R</w:t>
        </w:r>
      </w:ins>
      <w:ins w:id="36" w:author="TAC 042325" w:date="2025-04-09T09:06:00Z" w16du:dateUtc="2025-04-09T14:06:00Z">
        <w:del w:id="37" w:author="TAC 042325 [2]" w:date="2025-04-17T11:30:00Z" w16du:dateUtc="2025-04-17T16:30:00Z">
          <w:r w:rsidRPr="004916DC" w:rsidDel="004916DC">
            <w:rPr>
              <w:rFonts w:ascii="Arial" w:hAnsi="Arial" w:cs="Arial"/>
              <w:color w:val="000000"/>
              <w:sz w:val="20"/>
              <w:szCs w:val="20"/>
            </w:rPr>
            <w:delText>r</w:delText>
          </w:r>
        </w:del>
        <w:r w:rsidRPr="004916DC">
          <w:rPr>
            <w:rFonts w:ascii="Arial" w:hAnsi="Arial" w:cs="Arial"/>
            <w:color w:val="000000"/>
            <w:sz w:val="20"/>
            <w:szCs w:val="20"/>
          </w:rPr>
          <w:t>esources</w:t>
        </w:r>
      </w:ins>
    </w:p>
    <w:p w14:paraId="2C148C1B" w14:textId="579A3C55" w:rsidR="00A77B3F" w:rsidRPr="0019013C" w:rsidDel="00107FDF" w:rsidRDefault="00A77B3F" w:rsidP="00A77B3F">
      <w:pPr>
        <w:spacing w:before="240" w:after="240"/>
        <w:jc w:val="both"/>
        <w:rPr>
          <w:del w:id="38" w:author="TAC 042325" w:date="2025-04-17T11:14:00Z" w16du:dateUtc="2025-04-17T16:14:00Z"/>
          <w:rFonts w:ascii="Arial" w:hAnsi="Arial" w:cs="Arial"/>
          <w:color w:val="000000"/>
          <w:sz w:val="20"/>
          <w:szCs w:val="20"/>
        </w:rPr>
      </w:pPr>
    </w:p>
    <w:p w14:paraId="7A24E5B2" w14:textId="3F719663" w:rsidR="00E710DD" w:rsidDel="00A77B3F" w:rsidRDefault="00FD76EC" w:rsidP="00E41240">
      <w:pPr>
        <w:spacing w:before="240" w:after="240"/>
        <w:jc w:val="both"/>
        <w:rPr>
          <w:del w:id="39" w:author="TAC 042325" w:date="2025-04-09T09:06:00Z" w16du:dateUtc="2025-04-09T14:06:00Z"/>
          <w:rFonts w:ascii="Arial" w:hAnsi="Arial" w:cs="Arial"/>
          <w:color w:val="000000"/>
          <w:sz w:val="20"/>
          <w:szCs w:val="20"/>
        </w:rPr>
      </w:pPr>
      <w:bookmarkStart w:id="40" w:name="_Hlk97547022"/>
      <w:del w:id="41" w:author="TAC 042325" w:date="2025-04-09T09:06:00Z" w16du:dateUtc="2025-04-09T14:06:00Z">
        <w:r w:rsidRPr="0019013C" w:rsidDel="00A77B3F">
          <w:rPr>
            <w:rFonts w:ascii="Arial" w:hAnsi="Arial" w:cs="Arial"/>
            <w:color w:val="000000"/>
            <w:sz w:val="20"/>
            <w:szCs w:val="20"/>
          </w:rPr>
          <w:delText>L</w:delText>
        </w:r>
        <w:r w:rsidR="00D7685B" w:rsidRPr="0019013C" w:rsidDel="00A77B3F">
          <w:rPr>
            <w:rFonts w:ascii="Arial" w:hAnsi="Arial" w:cs="Arial"/>
            <w:color w:val="000000"/>
            <w:sz w:val="20"/>
            <w:szCs w:val="20"/>
          </w:rPr>
          <w:delText>F</w:delText>
        </w:r>
        <w:r w:rsidRPr="0019013C" w:rsidDel="00A77B3F">
          <w:rPr>
            <w:rFonts w:ascii="Arial" w:hAnsi="Arial" w:cs="Arial"/>
            <w:color w:val="000000"/>
            <w:sz w:val="20"/>
            <w:szCs w:val="20"/>
          </w:rPr>
          <w:delText>LTF will develop policy recommendations for consideration by TAC relating to the integration of large flexible loads into the ERCOT System.</w:delText>
        </w:r>
        <w:r w:rsidR="00D7685B" w:rsidRPr="0019013C" w:rsidDel="00A77B3F">
          <w:rPr>
            <w:rFonts w:ascii="Arial" w:hAnsi="Arial" w:cs="Arial"/>
            <w:color w:val="000000"/>
            <w:sz w:val="20"/>
            <w:szCs w:val="20"/>
          </w:rPr>
          <w:delText xml:space="preserve"> LFLTF will consider policies related to planning, markets, operations, and large load</w:delText>
        </w:r>
        <w:r w:rsidR="00A44DC3" w:rsidRPr="0019013C" w:rsidDel="00A77B3F">
          <w:rPr>
            <w:rFonts w:ascii="Arial" w:hAnsi="Arial" w:cs="Arial"/>
            <w:color w:val="000000"/>
            <w:sz w:val="20"/>
            <w:szCs w:val="20"/>
          </w:rPr>
          <w:delText xml:space="preserve"> interconnection processes</w:delText>
        </w:r>
        <w:r w:rsidR="007F6786" w:rsidDel="00A77B3F">
          <w:rPr>
            <w:rFonts w:ascii="Arial" w:hAnsi="Arial" w:cs="Arial"/>
            <w:color w:val="000000"/>
            <w:sz w:val="20"/>
            <w:szCs w:val="20"/>
          </w:rPr>
          <w:delText>; review related market rules; and consider associated Revision Requests</w:delText>
        </w:r>
        <w:r w:rsidR="00D7685B" w:rsidRPr="0019013C" w:rsidDel="00A77B3F">
          <w:rPr>
            <w:rFonts w:ascii="Arial" w:hAnsi="Arial" w:cs="Arial"/>
            <w:color w:val="000000"/>
            <w:sz w:val="20"/>
            <w:szCs w:val="20"/>
          </w:rPr>
          <w:delText>.</w:delText>
        </w:r>
      </w:del>
    </w:p>
    <w:p w14:paraId="00125262" w14:textId="18A1D28A" w:rsidR="00543A40" w:rsidRPr="0019013C" w:rsidDel="00A77B3F" w:rsidRDefault="00D7685B" w:rsidP="00E41240">
      <w:pPr>
        <w:spacing w:before="240" w:after="240"/>
        <w:jc w:val="both"/>
        <w:rPr>
          <w:del w:id="42" w:author="TAC 042325" w:date="2025-04-09T09:06:00Z" w16du:dateUtc="2025-04-09T14:06:00Z"/>
          <w:rFonts w:ascii="Arial" w:hAnsi="Arial" w:cs="Arial"/>
          <w:color w:val="000000"/>
          <w:sz w:val="20"/>
          <w:szCs w:val="20"/>
        </w:rPr>
      </w:pPr>
      <w:del w:id="43" w:author="TAC 042325" w:date="2025-04-09T09:06:00Z" w16du:dateUtc="2025-04-09T14:06:00Z">
        <w:r w:rsidRPr="0019013C" w:rsidDel="00A77B3F">
          <w:rPr>
            <w:rFonts w:ascii="Arial" w:hAnsi="Arial" w:cs="Arial"/>
            <w:color w:val="000000"/>
            <w:sz w:val="20"/>
            <w:szCs w:val="20"/>
          </w:rPr>
          <w:delText xml:space="preserve">LFLTF </w:delText>
        </w:r>
        <w:r w:rsidR="00E710DD" w:rsidDel="00A77B3F">
          <w:rPr>
            <w:rFonts w:ascii="Arial" w:hAnsi="Arial" w:cs="Arial"/>
            <w:color w:val="000000"/>
            <w:sz w:val="20"/>
            <w:szCs w:val="20"/>
          </w:rPr>
          <w:delText xml:space="preserve">shall </w:delText>
        </w:r>
        <w:r w:rsidR="005B5216" w:rsidDel="00A77B3F">
          <w:rPr>
            <w:rFonts w:ascii="Arial" w:hAnsi="Arial" w:cs="Arial"/>
            <w:color w:val="000000"/>
            <w:sz w:val="20"/>
            <w:szCs w:val="20"/>
          </w:rPr>
          <w:delText>list</w:delText>
        </w:r>
        <w:r w:rsidRPr="0019013C" w:rsidDel="00A77B3F">
          <w:rPr>
            <w:rFonts w:ascii="Arial" w:hAnsi="Arial" w:cs="Arial"/>
            <w:color w:val="000000"/>
            <w:sz w:val="20"/>
            <w:szCs w:val="20"/>
          </w:rPr>
          <w:delText xml:space="preserve"> policy issues beyond ERCOT’s </w:delText>
        </w:r>
        <w:r w:rsidR="00E710DD" w:rsidDel="00A77B3F">
          <w:rPr>
            <w:rFonts w:ascii="Arial" w:hAnsi="Arial" w:cs="Arial"/>
            <w:color w:val="000000"/>
            <w:sz w:val="20"/>
            <w:szCs w:val="20"/>
          </w:rPr>
          <w:delText xml:space="preserve">authority </w:delText>
        </w:r>
        <w:r w:rsidR="00E710DD" w:rsidRPr="00361554" w:rsidDel="00A77B3F">
          <w:rPr>
            <w:rFonts w:ascii="Arial" w:hAnsi="Arial" w:cs="Arial"/>
            <w:color w:val="000000"/>
            <w:sz w:val="20"/>
            <w:szCs w:val="20"/>
          </w:rPr>
          <w:delText>under state law.</w:delText>
        </w:r>
        <w:r w:rsidRPr="00361554" w:rsidDel="00A77B3F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  <w:r w:rsidRPr="00361554" w:rsidDel="00A77B3F">
          <w:rPr>
            <w:rFonts w:ascii="Arial" w:hAnsi="Arial" w:cs="Arial"/>
            <w:color w:val="000000"/>
            <w:sz w:val="20"/>
            <w:szCs w:val="20"/>
            <w:rPrChange w:id="44" w:author="TAC 042325" w:date="2025-04-14T14:28:00Z" w16du:dateUtc="2025-04-14T19:28:00Z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rPrChange>
          </w:rPr>
          <w:delText xml:space="preserve">Market Participants </w:delText>
        </w:r>
        <w:r w:rsidR="00E710DD" w:rsidRPr="00361554" w:rsidDel="00A77B3F">
          <w:rPr>
            <w:rFonts w:ascii="Arial" w:hAnsi="Arial" w:cs="Arial"/>
            <w:color w:val="000000"/>
            <w:sz w:val="20"/>
            <w:szCs w:val="20"/>
            <w:rPrChange w:id="45" w:author="TAC 042325" w:date="2025-04-14T14:28:00Z" w16du:dateUtc="2025-04-14T19:28:00Z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rPrChange>
          </w:rPr>
          <w:delText xml:space="preserve">may identify any such issues </w:delText>
        </w:r>
        <w:r w:rsidRPr="00361554" w:rsidDel="00A77B3F">
          <w:rPr>
            <w:rFonts w:ascii="Arial" w:hAnsi="Arial" w:cs="Arial"/>
            <w:color w:val="000000"/>
            <w:sz w:val="20"/>
            <w:szCs w:val="20"/>
            <w:rPrChange w:id="46" w:author="TAC 042325" w:date="2025-04-14T14:28:00Z" w16du:dateUtc="2025-04-14T19:28:00Z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rPrChange>
          </w:rPr>
          <w:delText xml:space="preserve">to </w:delText>
        </w:r>
        <w:r w:rsidR="00A44DC3" w:rsidRPr="00361554" w:rsidDel="00A77B3F">
          <w:rPr>
            <w:rFonts w:ascii="Arial" w:hAnsi="Arial" w:cs="Arial"/>
            <w:color w:val="000000"/>
            <w:sz w:val="20"/>
            <w:szCs w:val="20"/>
            <w:rPrChange w:id="47" w:author="TAC 042325" w:date="2025-04-14T14:28:00Z" w16du:dateUtc="2025-04-14T19:28:00Z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rPrChange>
          </w:rPr>
          <w:delText>the Public Utility Commission of Texas (PUCT) and/or other state policymakers</w:delText>
        </w:r>
        <w:r w:rsidR="00A44DC3" w:rsidRPr="00361554" w:rsidDel="00A77B3F">
          <w:rPr>
            <w:rFonts w:ascii="Arial" w:hAnsi="Arial" w:cs="Arial"/>
            <w:color w:val="000000"/>
            <w:sz w:val="20"/>
            <w:szCs w:val="20"/>
          </w:rPr>
          <w:delText>.</w:delText>
        </w:r>
      </w:del>
    </w:p>
    <w:bookmarkEnd w:id="40"/>
    <w:p w14:paraId="17CC1D16" w14:textId="77777777" w:rsidR="00E41240" w:rsidRPr="0019013C" w:rsidRDefault="00E41240" w:rsidP="00E41240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 w:rsidRPr="0019013C">
        <w:rPr>
          <w:rFonts w:ascii="Arial" w:hAnsi="Arial" w:cs="Arial"/>
          <w:b/>
          <w:bCs/>
          <w:color w:val="000000"/>
          <w:sz w:val="27"/>
        </w:rPr>
        <w:t>Participation:</w:t>
      </w:r>
    </w:p>
    <w:p w14:paraId="0C849728" w14:textId="77777777" w:rsidR="00E41240" w:rsidRPr="0019013C" w:rsidRDefault="00E41240" w:rsidP="00E41240">
      <w:pPr>
        <w:spacing w:before="240" w:after="24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19013C">
        <w:rPr>
          <w:rFonts w:ascii="Arial" w:hAnsi="Arial" w:cs="Arial"/>
          <w:b/>
          <w:color w:val="000000"/>
          <w:sz w:val="20"/>
          <w:szCs w:val="20"/>
          <w:u w:val="single"/>
        </w:rPr>
        <w:t>Membership</w:t>
      </w:r>
    </w:p>
    <w:p w14:paraId="55A79BEB" w14:textId="460A088F" w:rsidR="00E41240" w:rsidRPr="0019013C" w:rsidRDefault="00E41240" w:rsidP="00E41240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 w:rsidRPr="0019013C">
        <w:rPr>
          <w:rFonts w:ascii="Arial" w:hAnsi="Arial" w:cs="Arial"/>
          <w:color w:val="000000"/>
          <w:sz w:val="20"/>
          <w:szCs w:val="20"/>
        </w:rPr>
        <w:t xml:space="preserve">Participation in </w:t>
      </w:r>
      <w:del w:id="48" w:author="TAC 042325" w:date="2025-04-09T09:07:00Z" w16du:dateUtc="2025-04-09T14:07:00Z">
        <w:r w:rsidR="00D7685B" w:rsidRPr="0019013C" w:rsidDel="00A77B3F">
          <w:rPr>
            <w:rFonts w:ascii="Arial" w:hAnsi="Arial" w:cs="Arial"/>
            <w:color w:val="000000"/>
            <w:sz w:val="20"/>
            <w:szCs w:val="20"/>
          </w:rPr>
          <w:delText>LFL</w:delText>
        </w:r>
        <w:r w:rsidRPr="0019013C" w:rsidDel="00A77B3F">
          <w:rPr>
            <w:rFonts w:ascii="Arial" w:hAnsi="Arial" w:cs="Arial"/>
            <w:color w:val="000000"/>
            <w:sz w:val="20"/>
            <w:szCs w:val="20"/>
          </w:rPr>
          <w:delText xml:space="preserve">TF </w:delText>
        </w:r>
      </w:del>
      <w:ins w:id="49" w:author="TAC 042325" w:date="2025-04-09T09:07:00Z" w16du:dateUtc="2025-04-09T14:07:00Z">
        <w:r w:rsidR="00A77B3F">
          <w:rPr>
            <w:rFonts w:ascii="Arial" w:hAnsi="Arial" w:cs="Arial"/>
            <w:color w:val="000000"/>
            <w:sz w:val="20"/>
            <w:szCs w:val="20"/>
          </w:rPr>
          <w:t xml:space="preserve">LLWG is </w:t>
        </w:r>
        <w:r w:rsidR="00A77B3F" w:rsidRPr="00A77B3F">
          <w:rPr>
            <w:rFonts w:ascii="Arial" w:hAnsi="Arial" w:cs="Arial"/>
            <w:color w:val="000000"/>
            <w:sz w:val="20"/>
            <w:szCs w:val="20"/>
          </w:rPr>
          <w:t xml:space="preserve">open to ERCOT stakeholders, including representatives from the </w:t>
        </w:r>
      </w:ins>
      <w:del w:id="50" w:author="TAC 042325" w:date="2025-04-09T09:07:00Z" w16du:dateUtc="2025-04-09T14:07:00Z">
        <w:r w:rsidRPr="0019013C" w:rsidDel="00A77B3F">
          <w:rPr>
            <w:rFonts w:ascii="Arial" w:hAnsi="Arial" w:cs="Arial"/>
            <w:color w:val="000000"/>
            <w:sz w:val="20"/>
            <w:szCs w:val="20"/>
          </w:rPr>
          <w:delText xml:space="preserve">shall consist of ERCOT stakeholders, </w:delText>
        </w:r>
      </w:del>
      <w:r w:rsidRPr="0019013C">
        <w:rPr>
          <w:rFonts w:ascii="Arial" w:hAnsi="Arial" w:cs="Arial"/>
          <w:color w:val="000000"/>
          <w:sz w:val="20"/>
          <w:szCs w:val="20"/>
        </w:rPr>
        <w:t xml:space="preserve">Public Utility Commission of Texas (PUCT), Independent Market Monitor (IMM), Office of Public Utility Counsel (OPUC), ERCOT, and other interested parties. </w:t>
      </w:r>
    </w:p>
    <w:p w14:paraId="1A155DAA" w14:textId="77777777" w:rsidR="00E41240" w:rsidRPr="0019013C" w:rsidRDefault="00E41240" w:rsidP="00E41240">
      <w:pPr>
        <w:spacing w:before="240" w:after="24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19013C">
        <w:rPr>
          <w:rFonts w:ascii="Arial" w:hAnsi="Arial" w:cs="Arial"/>
          <w:b/>
          <w:color w:val="000000"/>
          <w:sz w:val="20"/>
          <w:szCs w:val="20"/>
          <w:u w:val="single"/>
        </w:rPr>
        <w:t>Chair</w:t>
      </w:r>
      <w:r w:rsidRPr="0019013C">
        <w:rPr>
          <w:rFonts w:ascii="Arial" w:hAnsi="Arial"/>
          <w:b/>
          <w:color w:val="000000"/>
          <w:sz w:val="20"/>
          <w:u w:val="single"/>
        </w:rPr>
        <w:t xml:space="preserve"> and </w:t>
      </w:r>
      <w:r w:rsidRPr="0019013C">
        <w:rPr>
          <w:rFonts w:ascii="Arial" w:hAnsi="Arial" w:cs="Arial"/>
          <w:b/>
          <w:color w:val="000000"/>
          <w:sz w:val="20"/>
          <w:szCs w:val="20"/>
          <w:u w:val="single"/>
        </w:rPr>
        <w:t>Vice Chair</w:t>
      </w:r>
    </w:p>
    <w:p w14:paraId="40B70DB0" w14:textId="4521B8F4" w:rsidR="00E41240" w:rsidRPr="0019013C" w:rsidRDefault="00E41240" w:rsidP="00E41240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 w:rsidRPr="0019013C">
        <w:rPr>
          <w:rFonts w:ascii="Arial" w:hAnsi="Arial" w:cs="Arial"/>
          <w:color w:val="000000"/>
          <w:sz w:val="20"/>
          <w:szCs w:val="20"/>
        </w:rPr>
        <w:t>L</w:t>
      </w:r>
      <w:del w:id="51" w:author="TAC 042325" w:date="2025-04-14T12:47:00Z" w16du:dateUtc="2025-04-14T17:47:00Z">
        <w:r w:rsidRPr="0019013C" w:rsidDel="002F777D">
          <w:rPr>
            <w:rFonts w:ascii="Arial" w:hAnsi="Arial" w:cs="Arial"/>
            <w:color w:val="000000"/>
            <w:sz w:val="20"/>
            <w:szCs w:val="20"/>
          </w:rPr>
          <w:delText>F</w:delText>
        </w:r>
      </w:del>
      <w:r w:rsidRPr="0019013C">
        <w:rPr>
          <w:rFonts w:ascii="Arial" w:hAnsi="Arial" w:cs="Arial"/>
          <w:color w:val="000000"/>
          <w:sz w:val="20"/>
          <w:szCs w:val="20"/>
        </w:rPr>
        <w:t>L</w:t>
      </w:r>
      <w:ins w:id="52" w:author="TAC 042325" w:date="2025-04-14T12:47:00Z" w16du:dateUtc="2025-04-14T17:47:00Z">
        <w:r w:rsidR="002F777D">
          <w:rPr>
            <w:rFonts w:ascii="Arial" w:hAnsi="Arial" w:cs="Arial"/>
            <w:color w:val="000000"/>
            <w:sz w:val="20"/>
            <w:szCs w:val="20"/>
          </w:rPr>
          <w:t>WG</w:t>
        </w:r>
      </w:ins>
      <w:del w:id="53" w:author="TAC 042325" w:date="2025-04-14T12:47:00Z" w16du:dateUtc="2025-04-14T17:47:00Z">
        <w:r w:rsidRPr="0019013C" w:rsidDel="002F777D">
          <w:rPr>
            <w:rFonts w:ascii="Arial" w:hAnsi="Arial" w:cs="Arial"/>
            <w:color w:val="000000"/>
            <w:sz w:val="20"/>
            <w:szCs w:val="20"/>
          </w:rPr>
          <w:delText>TF</w:delText>
        </w:r>
      </w:del>
      <w:r w:rsidRPr="0019013C">
        <w:rPr>
          <w:rFonts w:ascii="Arial" w:hAnsi="Arial" w:cs="Arial"/>
          <w:color w:val="000000"/>
          <w:sz w:val="20"/>
          <w:szCs w:val="20"/>
        </w:rPr>
        <w:t xml:space="preserve"> shall be led by a Chair and a Vice Chair</w:t>
      </w:r>
      <w:ins w:id="54" w:author="TAC 042325" w:date="2025-04-17T09:20:00Z" w16du:dateUtc="2025-04-17T14:20:00Z">
        <w:r w:rsidR="001C1010">
          <w:rPr>
            <w:rFonts w:ascii="Arial" w:hAnsi="Arial" w:cs="Arial"/>
            <w:color w:val="000000"/>
            <w:sz w:val="20"/>
            <w:szCs w:val="20"/>
          </w:rPr>
          <w:t xml:space="preserve"> </w:t>
        </w:r>
      </w:ins>
      <w:del w:id="55" w:author="TAC 042325" w:date="2025-04-17T09:20:00Z" w16du:dateUtc="2025-04-17T14:20:00Z">
        <w:r w:rsidRPr="0019013C" w:rsidDel="001C1010">
          <w:rPr>
            <w:rFonts w:ascii="Arial" w:hAnsi="Arial" w:cs="Arial"/>
            <w:color w:val="000000"/>
            <w:sz w:val="20"/>
            <w:szCs w:val="20"/>
          </w:rPr>
          <w:delText xml:space="preserve">. </w:delText>
        </w:r>
      </w:del>
      <w:del w:id="56" w:author="TAC 042325" w:date="2025-04-17T09:19:00Z" w16du:dateUtc="2025-04-17T14:19:00Z">
        <w:r w:rsidRPr="0019013C" w:rsidDel="001C1010">
          <w:rPr>
            <w:rFonts w:ascii="Arial" w:hAnsi="Arial" w:cs="Arial"/>
            <w:color w:val="000000"/>
            <w:sz w:val="20"/>
            <w:szCs w:val="20"/>
          </w:rPr>
          <w:delText xml:space="preserve">The Chair </w:delText>
        </w:r>
      </w:del>
      <w:del w:id="57" w:author="TAC 042325" w:date="2025-04-17T09:17:00Z" w16du:dateUtc="2025-04-17T14:17:00Z">
        <w:r w:rsidRPr="0019013C" w:rsidDel="001C1010">
          <w:rPr>
            <w:rFonts w:ascii="Arial" w:hAnsi="Arial" w:cs="Arial"/>
            <w:color w:val="000000"/>
            <w:sz w:val="20"/>
            <w:szCs w:val="20"/>
          </w:rPr>
          <w:delText>shall</w:delText>
        </w:r>
      </w:del>
      <w:del w:id="58" w:author="TAC 042325" w:date="2025-04-17T09:19:00Z" w16du:dateUtc="2025-04-17T14:19:00Z">
        <w:r w:rsidRPr="0019013C" w:rsidDel="001C1010">
          <w:rPr>
            <w:rFonts w:ascii="Arial" w:hAnsi="Arial" w:cs="Arial"/>
            <w:color w:val="000000"/>
            <w:sz w:val="20"/>
            <w:szCs w:val="20"/>
          </w:rPr>
          <w:delText xml:space="preserve"> be a member of ERCOT staff, as appointed by ERCOT. The Vice </w:delText>
        </w:r>
      </w:del>
      <w:del w:id="59" w:author="TAC 042325 [2]" w:date="2025-04-17T11:42:00Z" w16du:dateUtc="2025-04-17T16:42:00Z">
        <w:r w:rsidRPr="0019013C" w:rsidDel="000B269D">
          <w:rPr>
            <w:rFonts w:ascii="Arial" w:hAnsi="Arial" w:cs="Arial"/>
            <w:color w:val="000000"/>
            <w:sz w:val="20"/>
            <w:szCs w:val="20"/>
          </w:rPr>
          <w:delText xml:space="preserve">Chair shall be nominated at the first LFLTF meeting </w:delText>
        </w:r>
      </w:del>
      <w:r w:rsidRPr="0019013C">
        <w:rPr>
          <w:rFonts w:ascii="Arial" w:hAnsi="Arial" w:cs="Arial"/>
          <w:color w:val="000000"/>
          <w:sz w:val="20"/>
          <w:szCs w:val="20"/>
        </w:rPr>
        <w:t>and approved by TAC.</w:t>
      </w:r>
    </w:p>
    <w:p w14:paraId="4994E4FD" w14:textId="77777777" w:rsidR="00E41240" w:rsidRPr="0019013C" w:rsidRDefault="00E41240" w:rsidP="00E41240">
      <w:pPr>
        <w:spacing w:before="240" w:after="24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19013C">
        <w:rPr>
          <w:rFonts w:ascii="Arial" w:hAnsi="Arial" w:cs="Arial"/>
          <w:b/>
          <w:color w:val="000000"/>
          <w:sz w:val="20"/>
          <w:szCs w:val="20"/>
          <w:u w:val="single"/>
        </w:rPr>
        <w:t>Meetings</w:t>
      </w:r>
    </w:p>
    <w:p w14:paraId="7021A5C2" w14:textId="56FD2F04" w:rsidR="00E41240" w:rsidRPr="0019013C" w:rsidRDefault="00E41240" w:rsidP="00E41240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del w:id="60" w:author="TAC 042325" w:date="2025-04-09T09:08:00Z" w16du:dateUtc="2025-04-09T14:08:00Z">
        <w:r w:rsidRPr="0019013C" w:rsidDel="00A77B3F">
          <w:rPr>
            <w:rFonts w:ascii="Arial" w:hAnsi="Arial" w:cs="Arial"/>
            <w:color w:val="000000"/>
            <w:sz w:val="20"/>
            <w:szCs w:val="20"/>
          </w:rPr>
          <w:lastRenderedPageBreak/>
          <w:delText xml:space="preserve">LFLTF </w:delText>
        </w:r>
      </w:del>
      <w:ins w:id="61" w:author="TAC 042325" w:date="2025-04-09T09:08:00Z" w16du:dateUtc="2025-04-09T14:08:00Z">
        <w:r w:rsidR="00A77B3F">
          <w:rPr>
            <w:rFonts w:ascii="Arial" w:hAnsi="Arial" w:cs="Arial"/>
            <w:color w:val="000000"/>
            <w:sz w:val="20"/>
            <w:szCs w:val="20"/>
          </w:rPr>
          <w:t>LLWG</w:t>
        </w:r>
        <w:r w:rsidR="00A77B3F" w:rsidRPr="0019013C">
          <w:rPr>
            <w:rFonts w:ascii="Arial" w:hAnsi="Arial" w:cs="Arial"/>
            <w:color w:val="000000"/>
            <w:sz w:val="20"/>
            <w:szCs w:val="20"/>
          </w:rPr>
          <w:t xml:space="preserve"> </w:t>
        </w:r>
      </w:ins>
      <w:r w:rsidRPr="0019013C">
        <w:rPr>
          <w:rFonts w:ascii="Arial" w:hAnsi="Arial" w:cs="Arial"/>
          <w:color w:val="000000"/>
          <w:sz w:val="20"/>
          <w:szCs w:val="20"/>
        </w:rPr>
        <w:t xml:space="preserve">shall meet as often as necessary to perform its duties and functions. </w:t>
      </w:r>
      <w:del w:id="62" w:author="TAC 042325" w:date="2025-04-09T09:08:00Z" w16du:dateUtc="2025-04-09T14:08:00Z">
        <w:r w:rsidRPr="0019013C" w:rsidDel="00A77B3F">
          <w:rPr>
            <w:rFonts w:ascii="Arial" w:hAnsi="Arial" w:cs="Arial"/>
            <w:color w:val="000000"/>
            <w:sz w:val="20"/>
            <w:szCs w:val="20"/>
          </w:rPr>
          <w:delText xml:space="preserve">LFLTF </w:delText>
        </w:r>
      </w:del>
      <w:ins w:id="63" w:author="TAC 042325" w:date="2025-04-09T09:08:00Z" w16du:dateUtc="2025-04-09T14:08:00Z">
        <w:r w:rsidR="00A77B3F">
          <w:rPr>
            <w:rFonts w:ascii="Arial" w:hAnsi="Arial" w:cs="Arial"/>
            <w:color w:val="000000"/>
            <w:sz w:val="20"/>
            <w:szCs w:val="20"/>
          </w:rPr>
          <w:t>LLWG</w:t>
        </w:r>
        <w:r w:rsidR="00A77B3F" w:rsidRPr="0019013C">
          <w:rPr>
            <w:rFonts w:ascii="Arial" w:hAnsi="Arial" w:cs="Arial"/>
            <w:color w:val="000000"/>
            <w:sz w:val="20"/>
            <w:szCs w:val="20"/>
          </w:rPr>
          <w:t xml:space="preserve"> </w:t>
        </w:r>
      </w:ins>
      <w:r w:rsidRPr="0019013C">
        <w:rPr>
          <w:rFonts w:ascii="Arial" w:hAnsi="Arial" w:cs="Arial"/>
          <w:color w:val="000000"/>
          <w:sz w:val="20"/>
          <w:szCs w:val="20"/>
        </w:rPr>
        <w:t xml:space="preserve">meetings shall be open to the public. All </w:t>
      </w:r>
      <w:del w:id="64" w:author="TAC 042325" w:date="2025-04-09T09:09:00Z" w16du:dateUtc="2025-04-09T14:09:00Z">
        <w:r w:rsidRPr="0019013C" w:rsidDel="00A77B3F">
          <w:rPr>
            <w:rFonts w:ascii="Arial" w:hAnsi="Arial" w:cs="Arial"/>
            <w:color w:val="000000"/>
            <w:sz w:val="20"/>
            <w:szCs w:val="20"/>
          </w:rPr>
          <w:delText xml:space="preserve">LFLTF </w:delText>
        </w:r>
      </w:del>
      <w:ins w:id="65" w:author="TAC 042325" w:date="2025-04-09T09:09:00Z" w16du:dateUtc="2025-04-09T14:09:00Z">
        <w:r w:rsidR="00A77B3F">
          <w:rPr>
            <w:rFonts w:ascii="Arial" w:hAnsi="Arial" w:cs="Arial"/>
            <w:color w:val="000000"/>
            <w:sz w:val="20"/>
            <w:szCs w:val="20"/>
          </w:rPr>
          <w:t>LLWG</w:t>
        </w:r>
        <w:r w:rsidR="00A77B3F" w:rsidRPr="0019013C">
          <w:rPr>
            <w:rFonts w:ascii="Arial" w:hAnsi="Arial" w:cs="Arial"/>
            <w:color w:val="000000"/>
            <w:sz w:val="20"/>
            <w:szCs w:val="20"/>
          </w:rPr>
          <w:t xml:space="preserve"> </w:t>
        </w:r>
      </w:ins>
      <w:r w:rsidRPr="0019013C">
        <w:rPr>
          <w:rFonts w:ascii="Arial" w:hAnsi="Arial" w:cs="Arial"/>
          <w:color w:val="000000"/>
          <w:sz w:val="20"/>
          <w:szCs w:val="20"/>
        </w:rPr>
        <w:t xml:space="preserve">meetings shall be called by the Chair or Vice Chair, and meeting notices shall be posted to the ERCOT website at least one week prior to the meeting. </w:t>
      </w:r>
      <w:del w:id="66" w:author="TAC 042325" w:date="2025-04-09T09:09:00Z" w16du:dateUtc="2025-04-09T14:09:00Z">
        <w:r w:rsidRPr="0019013C" w:rsidDel="00A77B3F">
          <w:rPr>
            <w:rFonts w:ascii="Arial" w:hAnsi="Arial" w:cs="Arial"/>
            <w:color w:val="000000"/>
            <w:sz w:val="20"/>
            <w:szCs w:val="20"/>
          </w:rPr>
          <w:delText xml:space="preserve">LFLTF’s </w:delText>
        </w:r>
      </w:del>
      <w:ins w:id="67" w:author="TAC 042325" w:date="2025-04-09T09:09:00Z" w16du:dateUtc="2025-04-09T14:09:00Z">
        <w:r w:rsidR="00A77B3F">
          <w:rPr>
            <w:rFonts w:ascii="Arial" w:hAnsi="Arial" w:cs="Arial"/>
            <w:color w:val="000000"/>
            <w:sz w:val="20"/>
            <w:szCs w:val="20"/>
          </w:rPr>
          <w:t xml:space="preserve">LLWG’s </w:t>
        </w:r>
      </w:ins>
      <w:r w:rsidRPr="0019013C">
        <w:rPr>
          <w:rFonts w:ascii="Arial" w:hAnsi="Arial" w:cs="Arial"/>
          <w:color w:val="000000"/>
          <w:sz w:val="20"/>
          <w:szCs w:val="20"/>
        </w:rPr>
        <w:t xml:space="preserve">written presentations, reports, and recommendations shall be posted on the ERCOT website.  </w:t>
      </w:r>
    </w:p>
    <w:p w14:paraId="55E0FA3D" w14:textId="77777777" w:rsidR="00E41240" w:rsidRPr="0019013C" w:rsidRDefault="00E41240" w:rsidP="00E41240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bookmarkStart w:id="68" w:name="_Hlk98917693"/>
      <w:r w:rsidRPr="0019013C">
        <w:rPr>
          <w:rFonts w:ascii="Arial" w:hAnsi="Arial" w:cs="Arial"/>
          <w:b/>
          <w:bCs/>
          <w:color w:val="000000"/>
          <w:sz w:val="27"/>
        </w:rPr>
        <w:t>Duties &amp; Governance:</w:t>
      </w:r>
    </w:p>
    <w:p w14:paraId="541B4E5C" w14:textId="2E5F0511" w:rsidR="00FD025A" w:rsidRPr="00FD025A" w:rsidDel="00757A46" w:rsidRDefault="00E41240" w:rsidP="004916DC">
      <w:pPr>
        <w:spacing w:before="240" w:after="240"/>
        <w:jc w:val="both"/>
        <w:rPr>
          <w:ins w:id="69" w:author="TAC 042325" w:date="2025-04-09T09:23:00Z" w16du:dateUtc="2025-04-09T14:23:00Z"/>
          <w:del w:id="70" w:author="TAC 042325" w:date="2025-04-14T12:39:00Z" w16du:dateUtc="2025-04-14T17:39:00Z"/>
          <w:rFonts w:ascii="Arial" w:hAnsi="Arial" w:cs="Arial"/>
          <w:color w:val="000000"/>
          <w:sz w:val="20"/>
          <w:szCs w:val="20"/>
          <w:rPrChange w:id="71" w:author="TAC 042325" w:date="2025-04-09T09:23:00Z" w16du:dateUtc="2025-04-09T14:23:00Z">
            <w:rPr>
              <w:ins w:id="72" w:author="TAC 042325" w:date="2025-04-09T09:23:00Z" w16du:dateUtc="2025-04-09T14:23:00Z"/>
              <w:del w:id="73" w:author="TAC 042325" w:date="2025-04-14T12:39:00Z" w16du:dateUtc="2025-04-14T17:39:00Z"/>
            </w:rPr>
          </w:rPrChange>
        </w:rPr>
      </w:pPr>
      <w:del w:id="74" w:author="TAC 042325" w:date="2025-04-09T09:22:00Z" w16du:dateUtc="2025-04-09T14:22:00Z">
        <w:r w:rsidRPr="0019013C" w:rsidDel="00F03734">
          <w:rPr>
            <w:rFonts w:ascii="Arial" w:hAnsi="Arial" w:cs="Arial"/>
            <w:color w:val="000000"/>
            <w:sz w:val="20"/>
            <w:szCs w:val="20"/>
          </w:rPr>
          <w:delText xml:space="preserve">LFLTF </w:delText>
        </w:r>
      </w:del>
      <w:ins w:id="75" w:author="TAC 042325" w:date="2025-04-09T09:22:00Z" w16du:dateUtc="2025-04-09T14:22:00Z">
        <w:r w:rsidR="00F03734">
          <w:rPr>
            <w:rFonts w:ascii="Arial" w:hAnsi="Arial" w:cs="Arial"/>
            <w:color w:val="000000"/>
            <w:sz w:val="20"/>
            <w:szCs w:val="20"/>
          </w:rPr>
          <w:t>LLWG</w:t>
        </w:r>
        <w:r w:rsidR="00F03734" w:rsidRPr="0019013C">
          <w:rPr>
            <w:rFonts w:ascii="Arial" w:hAnsi="Arial" w:cs="Arial"/>
            <w:color w:val="000000"/>
            <w:sz w:val="20"/>
            <w:szCs w:val="20"/>
          </w:rPr>
          <w:t xml:space="preserve"> </w:t>
        </w:r>
      </w:ins>
      <w:r w:rsidRPr="0019013C">
        <w:rPr>
          <w:rFonts w:ascii="Arial" w:hAnsi="Arial" w:cs="Arial"/>
          <w:color w:val="000000"/>
          <w:sz w:val="20"/>
          <w:szCs w:val="20"/>
        </w:rPr>
        <w:t xml:space="preserve">will develop policy recommendations within the scope of this Charter for </w:t>
      </w:r>
      <w:ins w:id="76" w:author="TAC 042325" w:date="2025-04-09T09:22:00Z" w16du:dateUtc="2025-04-09T14:22:00Z">
        <w:r w:rsidR="00F03734">
          <w:rPr>
            <w:rFonts w:ascii="Arial" w:hAnsi="Arial" w:cs="Arial"/>
            <w:color w:val="000000"/>
            <w:sz w:val="20"/>
            <w:szCs w:val="20"/>
          </w:rPr>
          <w:t xml:space="preserve">TAC </w:t>
        </w:r>
      </w:ins>
      <w:r w:rsidRPr="0019013C">
        <w:rPr>
          <w:rFonts w:ascii="Arial" w:hAnsi="Arial" w:cs="Arial"/>
          <w:color w:val="000000"/>
          <w:sz w:val="20"/>
          <w:szCs w:val="20"/>
        </w:rPr>
        <w:t>consideration</w:t>
      </w:r>
      <w:ins w:id="77" w:author="TAC 042325" w:date="2025-04-09T09:22:00Z" w16du:dateUtc="2025-04-09T14:22:00Z">
        <w:r w:rsidR="00F03734">
          <w:rPr>
            <w:rFonts w:ascii="Arial" w:hAnsi="Arial" w:cs="Arial"/>
            <w:color w:val="000000"/>
            <w:sz w:val="20"/>
            <w:szCs w:val="20"/>
          </w:rPr>
          <w:t>; and advise on Revision Requests</w:t>
        </w:r>
        <w:r w:rsidR="00F07DBB">
          <w:rPr>
            <w:rFonts w:ascii="Arial" w:hAnsi="Arial" w:cs="Arial"/>
            <w:color w:val="000000"/>
            <w:sz w:val="20"/>
            <w:szCs w:val="20"/>
          </w:rPr>
          <w:t xml:space="preserve">.  </w:t>
        </w:r>
      </w:ins>
      <w:ins w:id="78" w:author="TAC 042325" w:date="2025-04-09T09:23:00Z" w16du:dateUtc="2025-04-09T14:23:00Z">
        <w:r w:rsidR="00F07DBB">
          <w:rPr>
            <w:rFonts w:ascii="Arial" w:hAnsi="Arial" w:cs="Arial"/>
            <w:color w:val="000000"/>
            <w:sz w:val="20"/>
            <w:szCs w:val="20"/>
          </w:rPr>
          <w:t xml:space="preserve">Additional duties may be assigned by TAC.  </w:t>
        </w:r>
      </w:ins>
      <w:del w:id="79" w:author="TAC 042325" w:date="2025-04-09T09:23:00Z" w16du:dateUtc="2025-04-09T14:23:00Z">
        <w:r w:rsidRPr="0019013C" w:rsidDel="00F07DBB">
          <w:rPr>
            <w:rFonts w:ascii="Arial" w:hAnsi="Arial" w:cs="Arial"/>
            <w:color w:val="000000"/>
            <w:sz w:val="20"/>
            <w:szCs w:val="20"/>
          </w:rPr>
          <w:delText xml:space="preserve"> by TAC.</w:delText>
        </w:r>
        <w:r w:rsidR="0048387F" w:rsidDel="00F07DBB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  <w:r w:rsidR="007F6786" w:rsidDel="00F07DBB">
          <w:rPr>
            <w:rFonts w:ascii="Arial" w:hAnsi="Arial" w:cs="Arial"/>
            <w:color w:val="000000"/>
            <w:sz w:val="20"/>
            <w:szCs w:val="20"/>
          </w:rPr>
          <w:delText>LFL</w:delText>
        </w:r>
        <w:r w:rsidRPr="0019013C" w:rsidDel="00F07DBB">
          <w:rPr>
            <w:rFonts w:ascii="Arial" w:hAnsi="Arial" w:cs="Arial"/>
            <w:color w:val="000000"/>
            <w:sz w:val="20"/>
            <w:szCs w:val="20"/>
          </w:rPr>
          <w:delText>TF will review Revision Requests relating to its policy recommendations.</w:delText>
        </w:r>
        <w:r w:rsidR="0048387F" w:rsidDel="00F07DBB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  <w:r w:rsidRPr="0019013C" w:rsidDel="00F07DBB">
          <w:rPr>
            <w:rFonts w:ascii="Arial" w:hAnsi="Arial" w:cs="Arial"/>
            <w:color w:val="000000"/>
            <w:sz w:val="20"/>
            <w:szCs w:val="20"/>
          </w:rPr>
          <w:delText>LFLTF may take other actions as directed by TAC.</w:delText>
        </w:r>
      </w:del>
    </w:p>
    <w:p w14:paraId="4164A823" w14:textId="356FDCED" w:rsidR="00E41240" w:rsidRDefault="00E41240" w:rsidP="00E41240">
      <w:pPr>
        <w:spacing w:before="240" w:after="240"/>
        <w:jc w:val="both"/>
        <w:rPr>
          <w:rFonts w:ascii="Arial" w:hAnsi="Arial" w:cs="Arial"/>
          <w:color w:val="000000"/>
          <w:sz w:val="20"/>
          <w:szCs w:val="20"/>
        </w:rPr>
      </w:pPr>
      <w:r w:rsidRPr="0019013C">
        <w:rPr>
          <w:rFonts w:ascii="Arial" w:hAnsi="Arial" w:cs="Arial"/>
          <w:color w:val="000000"/>
          <w:sz w:val="20"/>
          <w:szCs w:val="20"/>
        </w:rPr>
        <w:t>L</w:t>
      </w:r>
      <w:del w:id="80" w:author="TAC 042325" w:date="2025-04-14T12:39:00Z" w16du:dateUtc="2025-04-14T17:39:00Z">
        <w:r w:rsidRPr="0019013C" w:rsidDel="00757A46">
          <w:rPr>
            <w:rFonts w:ascii="Arial" w:hAnsi="Arial" w:cs="Arial"/>
            <w:color w:val="000000"/>
            <w:sz w:val="20"/>
            <w:szCs w:val="20"/>
          </w:rPr>
          <w:delText>F</w:delText>
        </w:r>
      </w:del>
      <w:r w:rsidRPr="0019013C">
        <w:rPr>
          <w:rFonts w:ascii="Arial" w:hAnsi="Arial" w:cs="Arial"/>
          <w:color w:val="000000"/>
          <w:sz w:val="20"/>
          <w:szCs w:val="20"/>
        </w:rPr>
        <w:t>L</w:t>
      </w:r>
      <w:ins w:id="81" w:author="TAC 042325" w:date="2025-04-14T12:39:00Z" w16du:dateUtc="2025-04-14T17:39:00Z">
        <w:r w:rsidR="00757A46">
          <w:rPr>
            <w:rFonts w:ascii="Arial" w:hAnsi="Arial" w:cs="Arial"/>
            <w:color w:val="000000"/>
            <w:sz w:val="20"/>
            <w:szCs w:val="20"/>
          </w:rPr>
          <w:t>WG</w:t>
        </w:r>
      </w:ins>
      <w:del w:id="82" w:author="TAC 042325" w:date="2025-04-14T12:39:00Z" w16du:dateUtc="2025-04-14T17:39:00Z">
        <w:r w:rsidRPr="0019013C" w:rsidDel="00757A46">
          <w:rPr>
            <w:rFonts w:ascii="Arial" w:hAnsi="Arial" w:cs="Arial"/>
            <w:color w:val="000000"/>
            <w:sz w:val="20"/>
            <w:szCs w:val="20"/>
          </w:rPr>
          <w:delText>TF</w:delText>
        </w:r>
      </w:del>
      <w:r w:rsidRPr="0019013C">
        <w:rPr>
          <w:rFonts w:ascii="Arial" w:hAnsi="Arial" w:cs="Arial"/>
          <w:color w:val="000000"/>
          <w:sz w:val="20"/>
          <w:szCs w:val="20"/>
        </w:rPr>
        <w:t xml:space="preserve"> is a non-voting body that reports directly to TAC.</w:t>
      </w:r>
      <w:r w:rsidR="0048387F">
        <w:rPr>
          <w:rFonts w:ascii="Arial" w:hAnsi="Arial" w:cs="Arial"/>
          <w:color w:val="000000"/>
          <w:sz w:val="20"/>
          <w:szCs w:val="20"/>
        </w:rPr>
        <w:t xml:space="preserve"> </w:t>
      </w:r>
      <w:r w:rsidRPr="0019013C">
        <w:rPr>
          <w:rFonts w:ascii="Arial" w:hAnsi="Arial" w:cs="Arial"/>
          <w:color w:val="000000"/>
          <w:sz w:val="20"/>
          <w:szCs w:val="20"/>
        </w:rPr>
        <w:t>L</w:t>
      </w:r>
      <w:del w:id="83" w:author="TAC 042325" w:date="2025-04-14T12:39:00Z" w16du:dateUtc="2025-04-14T17:39:00Z">
        <w:r w:rsidRPr="0019013C" w:rsidDel="00757A46">
          <w:rPr>
            <w:rFonts w:ascii="Arial" w:hAnsi="Arial" w:cs="Arial"/>
            <w:color w:val="000000"/>
            <w:sz w:val="20"/>
            <w:szCs w:val="20"/>
          </w:rPr>
          <w:delText>F</w:delText>
        </w:r>
      </w:del>
      <w:r w:rsidRPr="0019013C">
        <w:rPr>
          <w:rFonts w:ascii="Arial" w:hAnsi="Arial" w:cs="Arial"/>
          <w:color w:val="000000"/>
          <w:sz w:val="20"/>
          <w:szCs w:val="20"/>
        </w:rPr>
        <w:t>L</w:t>
      </w:r>
      <w:ins w:id="84" w:author="TAC 042325" w:date="2025-04-14T12:39:00Z" w16du:dateUtc="2025-04-14T17:39:00Z">
        <w:r w:rsidR="00757A46">
          <w:rPr>
            <w:rFonts w:ascii="Arial" w:hAnsi="Arial" w:cs="Arial"/>
            <w:color w:val="000000"/>
            <w:sz w:val="20"/>
            <w:szCs w:val="20"/>
          </w:rPr>
          <w:t>WG</w:t>
        </w:r>
      </w:ins>
      <w:del w:id="85" w:author="TAC 042325" w:date="2025-04-14T12:39:00Z" w16du:dateUtc="2025-04-14T17:39:00Z">
        <w:r w:rsidRPr="0019013C" w:rsidDel="00757A46">
          <w:rPr>
            <w:rFonts w:ascii="Arial" w:hAnsi="Arial" w:cs="Arial"/>
            <w:color w:val="000000"/>
            <w:sz w:val="20"/>
            <w:szCs w:val="20"/>
          </w:rPr>
          <w:delText>TF</w:delText>
        </w:r>
      </w:del>
      <w:r w:rsidRPr="0019013C">
        <w:rPr>
          <w:rFonts w:ascii="Arial" w:hAnsi="Arial" w:cs="Arial"/>
          <w:color w:val="000000"/>
          <w:sz w:val="20"/>
          <w:szCs w:val="20"/>
        </w:rPr>
        <w:t xml:space="preserve"> shall provide the TAC with a report of its activities</w:t>
      </w:r>
      <w:r w:rsidR="00016029">
        <w:rPr>
          <w:rFonts w:ascii="Arial" w:hAnsi="Arial" w:cs="Arial"/>
          <w:color w:val="000000"/>
          <w:sz w:val="20"/>
          <w:szCs w:val="20"/>
        </w:rPr>
        <w:t>, including key decision points and options considered in developing recommendations,</w:t>
      </w:r>
      <w:r w:rsidRPr="0019013C">
        <w:rPr>
          <w:rFonts w:ascii="Arial" w:hAnsi="Arial" w:cs="Arial"/>
          <w:color w:val="000000"/>
          <w:sz w:val="20"/>
          <w:szCs w:val="20"/>
        </w:rPr>
        <w:t xml:space="preserve"> at each regularly</w:t>
      </w:r>
      <w:r w:rsidR="00E710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9013C">
        <w:rPr>
          <w:rFonts w:ascii="Arial" w:hAnsi="Arial" w:cs="Arial"/>
          <w:color w:val="000000"/>
          <w:sz w:val="20"/>
          <w:szCs w:val="20"/>
        </w:rPr>
        <w:t>scheduled TAC meeting.</w:t>
      </w:r>
      <w:r w:rsidR="00016029">
        <w:rPr>
          <w:rFonts w:ascii="Arial" w:hAnsi="Arial" w:cs="Arial"/>
          <w:color w:val="000000"/>
          <w:sz w:val="20"/>
          <w:szCs w:val="20"/>
        </w:rPr>
        <w:t xml:space="preserve"> </w:t>
      </w:r>
      <w:r w:rsidRPr="0019013C">
        <w:rPr>
          <w:rFonts w:ascii="Arial" w:hAnsi="Arial" w:cs="Arial"/>
          <w:color w:val="000000"/>
          <w:sz w:val="20"/>
          <w:szCs w:val="20"/>
        </w:rPr>
        <w:t>Although a non-voting body, L</w:t>
      </w:r>
      <w:del w:id="86" w:author="TAC 042325" w:date="2025-04-14T12:39:00Z" w16du:dateUtc="2025-04-14T17:39:00Z">
        <w:r w:rsidRPr="0019013C" w:rsidDel="00757A46">
          <w:rPr>
            <w:rFonts w:ascii="Arial" w:hAnsi="Arial" w:cs="Arial"/>
            <w:color w:val="000000"/>
            <w:sz w:val="20"/>
            <w:szCs w:val="20"/>
          </w:rPr>
          <w:delText>F</w:delText>
        </w:r>
      </w:del>
      <w:r w:rsidRPr="0019013C">
        <w:rPr>
          <w:rFonts w:ascii="Arial" w:hAnsi="Arial" w:cs="Arial"/>
          <w:color w:val="000000"/>
          <w:sz w:val="20"/>
          <w:szCs w:val="20"/>
        </w:rPr>
        <w:t>L</w:t>
      </w:r>
      <w:ins w:id="87" w:author="TAC 042325" w:date="2025-04-14T12:39:00Z" w16du:dateUtc="2025-04-14T17:39:00Z">
        <w:r w:rsidR="00757A46">
          <w:rPr>
            <w:rFonts w:ascii="Arial" w:hAnsi="Arial" w:cs="Arial"/>
            <w:color w:val="000000"/>
            <w:sz w:val="20"/>
            <w:szCs w:val="20"/>
          </w:rPr>
          <w:t>WG</w:t>
        </w:r>
      </w:ins>
      <w:del w:id="88" w:author="TAC 042325" w:date="2025-04-14T12:39:00Z" w16du:dateUtc="2025-04-14T17:39:00Z">
        <w:r w:rsidRPr="0019013C" w:rsidDel="00757A46">
          <w:rPr>
            <w:rFonts w:ascii="Arial" w:hAnsi="Arial" w:cs="Arial"/>
            <w:color w:val="000000"/>
            <w:sz w:val="20"/>
            <w:szCs w:val="20"/>
          </w:rPr>
          <w:delText>TF</w:delText>
        </w:r>
      </w:del>
      <w:r w:rsidRPr="0019013C">
        <w:rPr>
          <w:rFonts w:ascii="Arial" w:hAnsi="Arial" w:cs="Arial"/>
          <w:color w:val="000000"/>
          <w:sz w:val="20"/>
          <w:szCs w:val="20"/>
        </w:rPr>
        <w:t xml:space="preserve"> will strive for consensus in reporting recommendations to TAC, including minority positions.</w:t>
      </w:r>
      <w:r w:rsidR="00016029">
        <w:rPr>
          <w:rFonts w:ascii="Arial" w:hAnsi="Arial" w:cs="Arial"/>
          <w:color w:val="000000"/>
          <w:sz w:val="20"/>
          <w:szCs w:val="20"/>
        </w:rPr>
        <w:t xml:space="preserve"> </w:t>
      </w:r>
    </w:p>
    <w:bookmarkEnd w:id="68"/>
    <w:p w14:paraId="4D932E57" w14:textId="118B5265" w:rsidR="00E41240" w:rsidDel="00757A46" w:rsidRDefault="00E41240" w:rsidP="00E41240">
      <w:pPr>
        <w:spacing w:before="240" w:after="240"/>
        <w:jc w:val="both"/>
        <w:rPr>
          <w:del w:id="89" w:author="TAC 042325" w:date="2025-04-14T12:40:00Z" w16du:dateUtc="2025-04-14T17:40:00Z"/>
          <w:rFonts w:ascii="Arial" w:hAnsi="Arial" w:cs="Arial"/>
          <w:color w:val="000000"/>
          <w:sz w:val="20"/>
          <w:szCs w:val="20"/>
        </w:rPr>
      </w:pPr>
      <w:del w:id="90" w:author="TAC 042325" w:date="2025-04-14T12:40:00Z" w16du:dateUtc="2025-04-14T17:40:00Z">
        <w:r w:rsidDel="00757A46">
          <w:rPr>
            <w:rFonts w:ascii="Arial" w:hAnsi="Arial" w:cs="Arial"/>
            <w:b/>
            <w:bCs/>
            <w:color w:val="000000"/>
            <w:sz w:val="27"/>
          </w:rPr>
          <w:delText>Duration:</w:delText>
        </w:r>
      </w:del>
    </w:p>
    <w:p w14:paraId="42D14DBA" w14:textId="6816FFB2" w:rsidR="00EB7AB5" w:rsidRDefault="00E41240" w:rsidP="00E710DD">
      <w:pPr>
        <w:tabs>
          <w:tab w:val="left" w:pos="3773"/>
        </w:tabs>
      </w:pPr>
      <w:del w:id="91" w:author="TAC 042325" w:date="2025-04-14T12:40:00Z" w16du:dateUtc="2025-04-14T17:40:00Z">
        <w:r w:rsidDel="00757A46">
          <w:rPr>
            <w:rFonts w:ascii="Arial" w:hAnsi="Arial" w:cs="Arial"/>
            <w:color w:val="000000"/>
            <w:sz w:val="20"/>
            <w:szCs w:val="20"/>
          </w:rPr>
          <w:delText xml:space="preserve">The first meeting of </w:delText>
        </w:r>
        <w:r w:rsidRPr="0019013C" w:rsidDel="00757A46">
          <w:rPr>
            <w:rFonts w:ascii="Arial" w:hAnsi="Arial" w:cs="Arial"/>
            <w:color w:val="000000"/>
            <w:sz w:val="20"/>
            <w:szCs w:val="20"/>
          </w:rPr>
          <w:delText>LFLTF will</w:delText>
        </w:r>
        <w:r w:rsidDel="00757A46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  <w:r w:rsidRPr="0080292F" w:rsidDel="00757A46">
          <w:rPr>
            <w:rFonts w:ascii="Arial" w:hAnsi="Arial" w:cs="Arial"/>
            <w:color w:val="000000"/>
            <w:sz w:val="20"/>
            <w:szCs w:val="20"/>
          </w:rPr>
          <w:delText xml:space="preserve">be on </w:delText>
        </w:r>
        <w:r w:rsidR="005B1C4C" w:rsidDel="00757A46">
          <w:rPr>
            <w:rFonts w:ascii="Arial" w:hAnsi="Arial" w:cs="Arial"/>
            <w:color w:val="000000"/>
            <w:sz w:val="20"/>
            <w:szCs w:val="20"/>
          </w:rPr>
          <w:delText>April 14, 2022</w:delText>
        </w:r>
        <w:r w:rsidRPr="0080292F" w:rsidDel="00757A46">
          <w:rPr>
            <w:rFonts w:ascii="Arial" w:hAnsi="Arial" w:cs="Arial"/>
            <w:color w:val="000000"/>
            <w:sz w:val="20"/>
            <w:szCs w:val="20"/>
          </w:rPr>
          <w:delText xml:space="preserve">. </w:delText>
        </w:r>
        <w:r w:rsidRPr="0019013C" w:rsidDel="00757A46">
          <w:rPr>
            <w:rFonts w:ascii="Arial" w:hAnsi="Arial" w:cs="Arial"/>
            <w:color w:val="000000"/>
            <w:sz w:val="20"/>
            <w:szCs w:val="20"/>
          </w:rPr>
          <w:delText>LFLTF will</w:delText>
        </w:r>
        <w:r w:rsidDel="00757A46">
          <w:rPr>
            <w:rFonts w:ascii="Arial" w:hAnsi="Arial" w:cs="Arial"/>
            <w:color w:val="000000"/>
            <w:sz w:val="20"/>
            <w:szCs w:val="20"/>
          </w:rPr>
          <w:delText xml:space="preserve"> continue to meet as needed until dissolved by TAC.</w:delText>
        </w:r>
      </w:del>
    </w:p>
    <w:sectPr w:rsidR="00EB7AB5" w:rsidSect="00F7528C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85EEF" w14:textId="77777777" w:rsidR="001A5370" w:rsidRDefault="001A5370">
      <w:r>
        <w:separator/>
      </w:r>
    </w:p>
  </w:endnote>
  <w:endnote w:type="continuationSeparator" w:id="0">
    <w:p w14:paraId="1E124120" w14:textId="77777777" w:rsidR="001A5370" w:rsidRDefault="001A5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5D087" w14:textId="77777777" w:rsidR="00393780" w:rsidRDefault="00FD76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7D773F" w14:textId="77777777" w:rsidR="00393780" w:rsidRDefault="003937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01866" w14:textId="77777777" w:rsidR="00393780" w:rsidRPr="00F7528C" w:rsidRDefault="00FD76EC" w:rsidP="00F7528C">
    <w:pPr>
      <w:tabs>
        <w:tab w:val="center" w:pos="4320"/>
        <w:tab w:val="right" w:pos="8640"/>
      </w:tabs>
      <w:jc w:val="center"/>
      <w:rPr>
        <w:rFonts w:ascii="Times New Roman Bold" w:hAnsi="Times New Roman Bold"/>
        <w:b/>
        <w:sz w:val="16"/>
        <w:szCs w:val="16"/>
      </w:rPr>
    </w:pPr>
    <w:r w:rsidRPr="00F7528C">
      <w:rPr>
        <w:rFonts w:ascii="Times New Roman Bold" w:hAnsi="Times New Roman Bold"/>
        <w:b/>
        <w:sz w:val="16"/>
        <w:szCs w:val="16"/>
      </w:rPr>
      <w:t xml:space="preserve">Page </w:t>
    </w:r>
    <w:r w:rsidRPr="00F7528C">
      <w:rPr>
        <w:rFonts w:ascii="Times New Roman Bold" w:hAnsi="Times New Roman Bold"/>
        <w:b/>
        <w:sz w:val="16"/>
        <w:szCs w:val="16"/>
      </w:rPr>
      <w:fldChar w:fldCharType="begin"/>
    </w:r>
    <w:r w:rsidRPr="00F7528C">
      <w:rPr>
        <w:rFonts w:ascii="Times New Roman Bold" w:hAnsi="Times New Roman Bold"/>
        <w:b/>
        <w:sz w:val="16"/>
        <w:szCs w:val="16"/>
      </w:rPr>
      <w:instrText xml:space="preserve"> PAGE </w:instrText>
    </w:r>
    <w:r w:rsidRPr="00F7528C">
      <w:rPr>
        <w:rFonts w:ascii="Times New Roman Bold" w:hAnsi="Times New Roman Bold"/>
        <w:b/>
        <w:sz w:val="16"/>
        <w:szCs w:val="16"/>
      </w:rPr>
      <w:fldChar w:fldCharType="separate"/>
    </w:r>
    <w:r>
      <w:rPr>
        <w:rFonts w:ascii="Times New Roman Bold" w:hAnsi="Times New Roman Bold"/>
        <w:b/>
        <w:noProof/>
        <w:sz w:val="16"/>
        <w:szCs w:val="16"/>
      </w:rPr>
      <w:t>2</w:t>
    </w:r>
    <w:r w:rsidRPr="00F7528C">
      <w:rPr>
        <w:rFonts w:ascii="Times New Roman Bold" w:hAnsi="Times New Roman Bold"/>
        <w:b/>
        <w:sz w:val="16"/>
        <w:szCs w:val="16"/>
      </w:rPr>
      <w:fldChar w:fldCharType="end"/>
    </w:r>
    <w:r w:rsidRPr="00F7528C">
      <w:rPr>
        <w:rFonts w:ascii="Times New Roman Bold" w:hAnsi="Times New Roman Bold"/>
        <w:b/>
        <w:sz w:val="16"/>
        <w:szCs w:val="16"/>
      </w:rPr>
      <w:t xml:space="preserve"> of </w:t>
    </w:r>
    <w:r w:rsidRPr="00F7528C">
      <w:rPr>
        <w:rFonts w:ascii="Times New Roman Bold" w:hAnsi="Times New Roman Bold"/>
        <w:b/>
        <w:sz w:val="16"/>
        <w:szCs w:val="16"/>
      </w:rPr>
      <w:fldChar w:fldCharType="begin"/>
    </w:r>
    <w:r w:rsidRPr="00F7528C">
      <w:rPr>
        <w:rFonts w:ascii="Times New Roman Bold" w:hAnsi="Times New Roman Bold"/>
        <w:b/>
        <w:sz w:val="16"/>
        <w:szCs w:val="16"/>
      </w:rPr>
      <w:instrText xml:space="preserve"> NUMPAGES </w:instrText>
    </w:r>
    <w:r w:rsidRPr="00F7528C">
      <w:rPr>
        <w:rFonts w:ascii="Times New Roman Bold" w:hAnsi="Times New Roman Bold"/>
        <w:b/>
        <w:sz w:val="16"/>
        <w:szCs w:val="16"/>
      </w:rPr>
      <w:fldChar w:fldCharType="separate"/>
    </w:r>
    <w:r>
      <w:rPr>
        <w:rFonts w:ascii="Times New Roman Bold" w:hAnsi="Times New Roman Bold"/>
        <w:b/>
        <w:noProof/>
        <w:sz w:val="16"/>
        <w:szCs w:val="16"/>
      </w:rPr>
      <w:t>2</w:t>
    </w:r>
    <w:r w:rsidRPr="00F7528C">
      <w:rPr>
        <w:rFonts w:ascii="Times New Roman Bold" w:hAnsi="Times New Roman Bold"/>
        <w:b/>
        <w:sz w:val="16"/>
        <w:szCs w:val="16"/>
      </w:rPr>
      <w:fldChar w:fldCharType="end"/>
    </w:r>
  </w:p>
  <w:p w14:paraId="0D24EB62" w14:textId="77777777" w:rsidR="00393780" w:rsidRDefault="003937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F8F36" w14:textId="77777777" w:rsidR="001A5370" w:rsidRDefault="001A5370">
      <w:r>
        <w:separator/>
      </w:r>
    </w:p>
  </w:footnote>
  <w:footnote w:type="continuationSeparator" w:id="0">
    <w:p w14:paraId="5F057DE5" w14:textId="77777777" w:rsidR="001A5370" w:rsidRDefault="001A5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00E40" w14:textId="77777777" w:rsidR="00393780" w:rsidRDefault="00393780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A37CF"/>
    <w:multiLevelType w:val="hybridMultilevel"/>
    <w:tmpl w:val="6DB42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D20A5D"/>
    <w:multiLevelType w:val="hybridMultilevel"/>
    <w:tmpl w:val="593CB1EA"/>
    <w:lvl w:ilvl="0" w:tplc="C1B615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7F674E"/>
    <w:multiLevelType w:val="hybridMultilevel"/>
    <w:tmpl w:val="B26C5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70381">
    <w:abstractNumId w:val="2"/>
  </w:num>
  <w:num w:numId="2" w16cid:durableId="1719427027">
    <w:abstractNumId w:val="1"/>
  </w:num>
  <w:num w:numId="3" w16cid:durableId="125563125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AC 042325 [2]">
    <w15:presenceInfo w15:providerId="None" w15:userId="TAC 042325"/>
  </w15:person>
  <w15:person w15:author="TAC 042325">
    <w15:presenceInfo w15:providerId="None" w15:userId="Boren, An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240"/>
    <w:rsid w:val="00016029"/>
    <w:rsid w:val="000B269D"/>
    <w:rsid w:val="000B39AF"/>
    <w:rsid w:val="000C47A1"/>
    <w:rsid w:val="000D09EE"/>
    <w:rsid w:val="000D719C"/>
    <w:rsid w:val="00107FDF"/>
    <w:rsid w:val="0015045B"/>
    <w:rsid w:val="00174EE0"/>
    <w:rsid w:val="0019013C"/>
    <w:rsid w:val="001A5370"/>
    <w:rsid w:val="001B7EAD"/>
    <w:rsid w:val="001C1010"/>
    <w:rsid w:val="00216916"/>
    <w:rsid w:val="00236642"/>
    <w:rsid w:val="002F777D"/>
    <w:rsid w:val="00313330"/>
    <w:rsid w:val="00313DAE"/>
    <w:rsid w:val="00361554"/>
    <w:rsid w:val="00393780"/>
    <w:rsid w:val="003F18D4"/>
    <w:rsid w:val="003F5C58"/>
    <w:rsid w:val="00421C48"/>
    <w:rsid w:val="00467224"/>
    <w:rsid w:val="0048387F"/>
    <w:rsid w:val="004916DC"/>
    <w:rsid w:val="00543A40"/>
    <w:rsid w:val="005B1C4C"/>
    <w:rsid w:val="005B5216"/>
    <w:rsid w:val="005F6974"/>
    <w:rsid w:val="00646B29"/>
    <w:rsid w:val="00732E30"/>
    <w:rsid w:val="00757A46"/>
    <w:rsid w:val="007C2B3B"/>
    <w:rsid w:val="007F2EED"/>
    <w:rsid w:val="007F6786"/>
    <w:rsid w:val="00804651"/>
    <w:rsid w:val="00854831"/>
    <w:rsid w:val="008D4E27"/>
    <w:rsid w:val="00A44DC3"/>
    <w:rsid w:val="00A77B3F"/>
    <w:rsid w:val="00AF2399"/>
    <w:rsid w:val="00B9305A"/>
    <w:rsid w:val="00BC1228"/>
    <w:rsid w:val="00BE6A31"/>
    <w:rsid w:val="00C13BC4"/>
    <w:rsid w:val="00C97565"/>
    <w:rsid w:val="00D32ED5"/>
    <w:rsid w:val="00D7685B"/>
    <w:rsid w:val="00D91C37"/>
    <w:rsid w:val="00E24A78"/>
    <w:rsid w:val="00E2762B"/>
    <w:rsid w:val="00E41240"/>
    <w:rsid w:val="00E472F3"/>
    <w:rsid w:val="00E710DD"/>
    <w:rsid w:val="00E9470A"/>
    <w:rsid w:val="00EB4501"/>
    <w:rsid w:val="00EB7AB5"/>
    <w:rsid w:val="00F03734"/>
    <w:rsid w:val="00F07DBB"/>
    <w:rsid w:val="00F55163"/>
    <w:rsid w:val="00F553A2"/>
    <w:rsid w:val="00F869BF"/>
    <w:rsid w:val="00FC20B0"/>
    <w:rsid w:val="00FD025A"/>
    <w:rsid w:val="00FD76E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E75F2"/>
  <w15:chartTrackingRefBased/>
  <w15:docId w15:val="{F324926F-EF47-44B2-BCC3-CCD0DE92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412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4124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E412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4124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41240"/>
  </w:style>
  <w:style w:type="paragraph" w:styleId="Revision">
    <w:name w:val="Revision"/>
    <w:hidden/>
    <w:uiPriority w:val="99"/>
    <w:semiHidden/>
    <w:rsid w:val="00A77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77B3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672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72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722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72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722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Bernecker, John</dc:creator>
  <cp:keywords/>
  <dc:description/>
  <cp:lastModifiedBy>TAC 042325</cp:lastModifiedBy>
  <cp:revision>2</cp:revision>
  <dcterms:created xsi:type="dcterms:W3CDTF">2025-04-17T16:43:00Z</dcterms:created>
  <dcterms:modified xsi:type="dcterms:W3CDTF">2025-04-17T16:43:00Z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2025-04-09T14:09:58Z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4286a43f-70db-473e-8a54-14fd60c3177b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